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73D99D" w14:textId="6D6784D8" w:rsidR="0024279E" w:rsidRPr="00EF2032" w:rsidRDefault="0024279E" w:rsidP="0024279E">
      <w:pPr>
        <w:jc w:val="center"/>
        <w:rPr>
          <w:rFonts w:cs="Tahoma"/>
          <w:b/>
          <w:sz w:val="32"/>
          <w:szCs w:val="32"/>
          <w:lang w:val="el-GR"/>
        </w:rPr>
      </w:pPr>
      <w:r w:rsidRPr="00EF2032">
        <w:rPr>
          <w:rFonts w:cs="Tahoma"/>
          <w:b/>
          <w:sz w:val="32"/>
          <w:szCs w:val="32"/>
          <w:lang w:val="el-GR"/>
        </w:rPr>
        <w:t>Διακήρυξη</w:t>
      </w:r>
    </w:p>
    <w:p w14:paraId="24A28503" w14:textId="1CA9A76E" w:rsidR="0024279E" w:rsidRPr="009A7606" w:rsidRDefault="00DF02B0" w:rsidP="009A7606">
      <w:pPr>
        <w:jc w:val="center"/>
        <w:rPr>
          <w:rFonts w:cs="Tahoma"/>
          <w:b/>
          <w:sz w:val="24"/>
          <w:lang w:val="el-GR"/>
        </w:rPr>
      </w:pPr>
      <w:r w:rsidRPr="009A7606">
        <w:rPr>
          <w:rFonts w:cs="Tahoma"/>
          <w:b/>
          <w:sz w:val="24"/>
          <w:lang w:val="el-GR"/>
        </w:rPr>
        <w:t xml:space="preserve">Ηλεκτρονικού </w:t>
      </w:r>
      <w:r w:rsidR="0024279E" w:rsidRPr="009A7606">
        <w:rPr>
          <w:rFonts w:cs="Tahoma"/>
          <w:b/>
          <w:sz w:val="24"/>
          <w:lang w:val="el-GR"/>
        </w:rPr>
        <w:t xml:space="preserve">Ανοικτού </w:t>
      </w:r>
      <w:r w:rsidR="00365129" w:rsidRPr="009A7606">
        <w:rPr>
          <w:rFonts w:cs="Tahoma"/>
          <w:b/>
          <w:sz w:val="24"/>
          <w:lang w:val="el-GR"/>
        </w:rPr>
        <w:t xml:space="preserve">(Διεθνούς) </w:t>
      </w:r>
      <w:r w:rsidRPr="009A7606">
        <w:rPr>
          <w:rFonts w:cs="Tahoma"/>
          <w:b/>
          <w:sz w:val="24"/>
          <w:lang w:val="el-GR"/>
        </w:rPr>
        <w:t xml:space="preserve">Άνω </w:t>
      </w:r>
      <w:r w:rsidR="008B4966" w:rsidRPr="009A7606">
        <w:rPr>
          <w:rFonts w:cs="Tahoma"/>
          <w:b/>
          <w:sz w:val="24"/>
          <w:lang w:val="el-GR"/>
        </w:rPr>
        <w:t xml:space="preserve">των </w:t>
      </w:r>
      <w:r w:rsidRPr="009A7606">
        <w:rPr>
          <w:rFonts w:cs="Tahoma"/>
          <w:b/>
          <w:sz w:val="24"/>
          <w:lang w:val="el-GR"/>
        </w:rPr>
        <w:t>Ο</w:t>
      </w:r>
      <w:r w:rsidR="008B4966" w:rsidRPr="009A7606">
        <w:rPr>
          <w:rFonts w:cs="Tahoma"/>
          <w:b/>
          <w:sz w:val="24"/>
          <w:lang w:val="el-GR"/>
        </w:rPr>
        <w:t xml:space="preserve">ρίων </w:t>
      </w:r>
      <w:r w:rsidR="0024279E" w:rsidRPr="009A7606">
        <w:rPr>
          <w:rFonts w:cs="Tahoma"/>
          <w:b/>
          <w:sz w:val="24"/>
          <w:lang w:val="el-GR"/>
        </w:rPr>
        <w:t>Διαγωνισμού</w:t>
      </w:r>
      <w:r w:rsidR="009A7606" w:rsidRPr="009A7606">
        <w:rPr>
          <w:rFonts w:cs="Tahoma"/>
          <w:b/>
          <w:sz w:val="24"/>
          <w:lang w:val="el-GR"/>
        </w:rPr>
        <w:t xml:space="preserve"> </w:t>
      </w:r>
      <w:r w:rsidR="0024279E" w:rsidRPr="009A7606">
        <w:rPr>
          <w:rFonts w:cs="Tahoma"/>
          <w:b/>
          <w:sz w:val="24"/>
          <w:lang w:val="el-GR"/>
        </w:rPr>
        <w:t>για το Έργο</w:t>
      </w:r>
      <w:r w:rsidR="00A406A5" w:rsidRPr="009A7606">
        <w:rPr>
          <w:rFonts w:cs="Tahoma"/>
          <w:b/>
          <w:sz w:val="24"/>
          <w:lang w:val="el-GR"/>
        </w:rPr>
        <w:t xml:space="preserve"> </w:t>
      </w:r>
      <w:r w:rsidR="0024279E" w:rsidRPr="009A7606">
        <w:rPr>
          <w:rFonts w:cs="Tahoma"/>
          <w:b/>
          <w:iCs/>
          <w:sz w:val="24"/>
          <w:lang w:val="el-GR"/>
        </w:rPr>
        <w:t>«</w:t>
      </w:r>
      <w:r w:rsidR="00084D3E" w:rsidRPr="009A7606">
        <w:rPr>
          <w:rFonts w:cs="Tahoma"/>
          <w:b/>
          <w:sz w:val="24"/>
          <w:lang w:val="el-GR"/>
        </w:rPr>
        <w:t>Ανάπτυξη και τεχνική υποστήριξη του Παρατηρητηρίου για τη Γραφειοκρατία και του Εθνικού Προγράμματος Απλούστευσης Διαδικασιών</w:t>
      </w:r>
      <w:r w:rsidR="0024279E" w:rsidRPr="009A7606">
        <w:rPr>
          <w:rFonts w:cs="Tahoma"/>
          <w:b/>
          <w:iCs/>
          <w:sz w:val="24"/>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2"/>
        <w:gridCol w:w="2511"/>
        <w:gridCol w:w="4955"/>
      </w:tblGrid>
      <w:tr w:rsidR="0024279E" w:rsidRPr="00EF2032" w14:paraId="4D208526" w14:textId="77777777" w:rsidTr="00551D52">
        <w:tc>
          <w:tcPr>
            <w:tcW w:w="2162" w:type="dxa"/>
            <w:shd w:val="clear" w:color="auto" w:fill="auto"/>
            <w:vAlign w:val="center"/>
          </w:tcPr>
          <w:p w14:paraId="09D584FB" w14:textId="502E4F88" w:rsidR="0024279E" w:rsidRPr="00EF2032" w:rsidRDefault="0024279E" w:rsidP="00551D52">
            <w:pPr>
              <w:autoSpaceDE w:val="0"/>
              <w:autoSpaceDN w:val="0"/>
              <w:adjustRightInd w:val="0"/>
              <w:spacing w:before="120" w:after="0"/>
              <w:jc w:val="right"/>
              <w:rPr>
                <w:rFonts w:cs="Tahoma"/>
                <w:b/>
                <w:color w:val="000000"/>
                <w:szCs w:val="22"/>
              </w:rPr>
            </w:pPr>
            <w:r w:rsidRPr="00EF2032">
              <w:rPr>
                <w:rFonts w:cs="Tahoma"/>
                <w:b/>
                <w:color w:val="000000"/>
                <w:szCs w:val="22"/>
              </w:rPr>
              <w:t>Κωδ. ΟΠΣ:</w:t>
            </w:r>
          </w:p>
        </w:tc>
        <w:tc>
          <w:tcPr>
            <w:tcW w:w="7466" w:type="dxa"/>
            <w:gridSpan w:val="2"/>
            <w:shd w:val="clear" w:color="auto" w:fill="auto"/>
            <w:vAlign w:val="bottom"/>
          </w:tcPr>
          <w:p w14:paraId="5F5B5032" w14:textId="5E243BA9" w:rsidR="0024279E" w:rsidRPr="00EF2032" w:rsidRDefault="00084D3E" w:rsidP="00603221">
            <w:pPr>
              <w:autoSpaceDE w:val="0"/>
              <w:autoSpaceDN w:val="0"/>
              <w:adjustRightInd w:val="0"/>
              <w:spacing w:before="120" w:after="0"/>
              <w:rPr>
                <w:rFonts w:cs="Tahoma"/>
                <w:b/>
                <w:color w:val="0000FF"/>
                <w:szCs w:val="22"/>
              </w:rPr>
            </w:pPr>
            <w:r w:rsidRPr="00EF2032">
              <w:rPr>
                <w:rFonts w:cs="Tahoma"/>
                <w:b/>
                <w:bCs/>
                <w:szCs w:val="22"/>
              </w:rPr>
              <w:t>5074446</w:t>
            </w:r>
          </w:p>
        </w:tc>
      </w:tr>
      <w:tr w:rsidR="0024279E" w:rsidRPr="00EF2032" w14:paraId="70D8EAA5" w14:textId="77777777" w:rsidTr="00551D52">
        <w:tc>
          <w:tcPr>
            <w:tcW w:w="2162" w:type="dxa"/>
            <w:shd w:val="clear" w:color="auto" w:fill="auto"/>
            <w:vAlign w:val="center"/>
          </w:tcPr>
          <w:p w14:paraId="73A0EDB9" w14:textId="77777777" w:rsidR="0024279E" w:rsidRPr="00EF2032" w:rsidRDefault="0024279E" w:rsidP="00551D52">
            <w:pPr>
              <w:autoSpaceDE w:val="0"/>
              <w:autoSpaceDN w:val="0"/>
              <w:adjustRightInd w:val="0"/>
              <w:spacing w:before="120" w:after="0"/>
              <w:jc w:val="right"/>
              <w:rPr>
                <w:rFonts w:cs="Tahoma"/>
                <w:b/>
                <w:color w:val="000000"/>
                <w:szCs w:val="22"/>
              </w:rPr>
            </w:pPr>
            <w:r w:rsidRPr="00EF2032">
              <w:rPr>
                <w:rFonts w:cs="Tahoma"/>
                <w:b/>
                <w:color w:val="000000"/>
                <w:szCs w:val="22"/>
              </w:rPr>
              <w:t>Επιχειρησιακό Πρόγραμμα:</w:t>
            </w:r>
          </w:p>
        </w:tc>
        <w:tc>
          <w:tcPr>
            <w:tcW w:w="7466" w:type="dxa"/>
            <w:gridSpan w:val="2"/>
            <w:shd w:val="clear" w:color="auto" w:fill="auto"/>
            <w:vAlign w:val="bottom"/>
          </w:tcPr>
          <w:p w14:paraId="7FCCDA20" w14:textId="2F11B33D" w:rsidR="0024279E" w:rsidRPr="00EF2032" w:rsidRDefault="00084D3E" w:rsidP="00603221">
            <w:pPr>
              <w:autoSpaceDE w:val="0"/>
              <w:autoSpaceDN w:val="0"/>
              <w:adjustRightInd w:val="0"/>
              <w:spacing w:before="120" w:after="0"/>
              <w:rPr>
                <w:rFonts w:cs="Tahoma"/>
                <w:b/>
                <w:color w:val="000000"/>
                <w:szCs w:val="22"/>
              </w:rPr>
            </w:pPr>
            <w:r w:rsidRPr="00EF2032">
              <w:rPr>
                <w:rFonts w:cs="Tahoma"/>
                <w:szCs w:val="22"/>
              </w:rPr>
              <w:t>ΜΕΤΑΡΡΥΘΜΙΣΗ ΔΗΜΟΣΙΟΥ ΤΟΜΕΑ</w:t>
            </w:r>
            <w:r w:rsidRPr="00EF2032">
              <w:rPr>
                <w:rFonts w:cs="Tahoma"/>
                <w:szCs w:val="22"/>
                <w:lang w:val="en-US"/>
              </w:rPr>
              <w:t xml:space="preserve"> 2014-2020</w:t>
            </w:r>
          </w:p>
        </w:tc>
      </w:tr>
      <w:tr w:rsidR="00084D3E" w:rsidRPr="00DE77D8" w14:paraId="23DF828C" w14:textId="77777777" w:rsidTr="00551D52">
        <w:tc>
          <w:tcPr>
            <w:tcW w:w="2162" w:type="dxa"/>
            <w:shd w:val="clear" w:color="auto" w:fill="auto"/>
            <w:vAlign w:val="center"/>
          </w:tcPr>
          <w:p w14:paraId="4CAEA0DF" w14:textId="77777777" w:rsidR="00084D3E" w:rsidRPr="00EF2032" w:rsidRDefault="00084D3E" w:rsidP="00551D52">
            <w:pPr>
              <w:autoSpaceDE w:val="0"/>
              <w:autoSpaceDN w:val="0"/>
              <w:adjustRightInd w:val="0"/>
              <w:spacing w:before="120" w:after="0"/>
              <w:jc w:val="right"/>
              <w:rPr>
                <w:rFonts w:cs="Tahoma"/>
                <w:b/>
                <w:color w:val="000000"/>
                <w:szCs w:val="22"/>
              </w:rPr>
            </w:pPr>
            <w:r w:rsidRPr="00EF2032">
              <w:rPr>
                <w:rFonts w:cs="Tahoma"/>
                <w:b/>
                <w:color w:val="000000"/>
                <w:szCs w:val="22"/>
              </w:rPr>
              <w:t>Προϋπολογισμός</w:t>
            </w:r>
            <w:r w:rsidRPr="00EF2032">
              <w:rPr>
                <w:rFonts w:cs="Tahoma"/>
                <w:b/>
                <w:color w:val="000000"/>
                <w:szCs w:val="22"/>
                <w:lang w:val="el-GR"/>
              </w:rPr>
              <w:t>-Εκτιμώμενη αξία σύμβασης</w:t>
            </w:r>
            <w:r w:rsidRPr="00EF2032">
              <w:rPr>
                <w:rFonts w:cs="Tahoma"/>
                <w:b/>
                <w:color w:val="000000"/>
                <w:szCs w:val="22"/>
              </w:rPr>
              <w:t>:</w:t>
            </w:r>
          </w:p>
          <w:p w14:paraId="625E5843" w14:textId="77777777" w:rsidR="00084D3E" w:rsidRPr="00EF2032" w:rsidRDefault="00084D3E" w:rsidP="00551D52">
            <w:pPr>
              <w:autoSpaceDE w:val="0"/>
              <w:autoSpaceDN w:val="0"/>
              <w:adjustRightInd w:val="0"/>
              <w:spacing w:before="120" w:after="0"/>
              <w:jc w:val="right"/>
              <w:rPr>
                <w:rFonts w:cs="Tahoma"/>
                <w:b/>
                <w:color w:val="000000"/>
                <w:szCs w:val="22"/>
              </w:rPr>
            </w:pPr>
          </w:p>
        </w:tc>
        <w:tc>
          <w:tcPr>
            <w:tcW w:w="7466" w:type="dxa"/>
            <w:gridSpan w:val="2"/>
            <w:shd w:val="clear" w:color="auto" w:fill="auto"/>
            <w:vAlign w:val="center"/>
          </w:tcPr>
          <w:p w14:paraId="426C51D2" w14:textId="77777777" w:rsidR="002419AD" w:rsidRPr="009A7606" w:rsidRDefault="00380967" w:rsidP="00380967">
            <w:pPr>
              <w:pStyle w:val="Tabletext"/>
              <w:jc w:val="both"/>
              <w:rPr>
                <w:rFonts w:cs="Tahoma"/>
              </w:rPr>
            </w:pPr>
            <w:r w:rsidRPr="009A7606">
              <w:t>Προϋπολογισμός Έργου - ε</w:t>
            </w:r>
            <w:r w:rsidRPr="009A7606">
              <w:rPr>
                <w:rFonts w:cs="Tahoma"/>
              </w:rPr>
              <w:t xml:space="preserve">κτιμώμενη αξία σύμβασης: </w:t>
            </w:r>
          </w:p>
          <w:p w14:paraId="25D247D4" w14:textId="0FBED8F9" w:rsidR="00380967" w:rsidRPr="009A7606" w:rsidRDefault="00380967" w:rsidP="00380967">
            <w:pPr>
              <w:pStyle w:val="Tabletext"/>
              <w:jc w:val="both"/>
              <w:rPr>
                <w:rFonts w:cs="Tahoma"/>
                <w:b/>
                <w:bCs/>
              </w:rPr>
            </w:pPr>
            <w:r w:rsidRPr="009A7606">
              <w:rPr>
                <w:rFonts w:cs="Tahoma"/>
              </w:rPr>
              <w:t>Ένα Εκατομμύριο Επτακόσιες Είκοσι Τρ</w:t>
            </w:r>
            <w:r w:rsidR="00DD3386" w:rsidRPr="009A7606">
              <w:rPr>
                <w:rFonts w:cs="Tahoma"/>
              </w:rPr>
              <w:t>ε</w:t>
            </w:r>
            <w:r w:rsidRPr="009A7606">
              <w:rPr>
                <w:rFonts w:cs="Tahoma"/>
              </w:rPr>
              <w:t>ις Χιλιάδες Τριακόσια Ενενήντα Επτά Ευρώ και Πενήντα λεπτά</w:t>
            </w:r>
            <w:r w:rsidRPr="009A7606">
              <w:rPr>
                <w:rFonts w:cs="Tahoma"/>
                <w:b/>
                <w:bCs/>
              </w:rPr>
              <w:t xml:space="preserve">  € 1.723.397,50,</w:t>
            </w:r>
            <w:r w:rsidRPr="009A7606">
              <w:rPr>
                <w:rFonts w:cs="Tahoma"/>
              </w:rPr>
              <w:t xml:space="preserve"> μη περιλαμβανομένου ΦΠΑ 24%. </w:t>
            </w:r>
            <w:r w:rsidRPr="009A7606">
              <w:t xml:space="preserve">(προϋπολογισμός </w:t>
            </w:r>
            <w:r w:rsidRPr="009A7606">
              <w:rPr>
                <w:rFonts w:cs="Tahoma"/>
              </w:rPr>
              <w:t>με ΦΠΑ 24</w:t>
            </w:r>
            <w:r w:rsidRPr="009A7606">
              <w:rPr>
                <w:rFonts w:cs="Tahoma"/>
                <w:b/>
                <w:bCs/>
              </w:rPr>
              <w:t xml:space="preserve">%: </w:t>
            </w:r>
            <w:r w:rsidRPr="009A7606">
              <w:rPr>
                <w:rFonts w:cs="Tahoma"/>
              </w:rPr>
              <w:t>€ 2.137.012,9</w:t>
            </w:r>
            <w:r w:rsidR="00A649A7" w:rsidRPr="009A7606">
              <w:rPr>
                <w:rFonts w:cs="Tahoma"/>
              </w:rPr>
              <w:t>0</w:t>
            </w:r>
            <w:r w:rsidRPr="009A7606">
              <w:rPr>
                <w:rFonts w:cs="Tahoma"/>
              </w:rPr>
              <w:t>,</w:t>
            </w:r>
            <w:r w:rsidRPr="009A7606">
              <w:rPr>
                <w:rFonts w:cs="Tahoma"/>
                <w:b/>
                <w:bCs/>
              </w:rPr>
              <w:t xml:space="preserve"> </w:t>
            </w:r>
            <w:r w:rsidRPr="009A7606">
              <w:rPr>
                <w:rFonts w:cs="Tahoma"/>
              </w:rPr>
              <w:t>ΦΠΑ  € 413.615,40).</w:t>
            </w:r>
          </w:p>
          <w:p w14:paraId="5EA90D02" w14:textId="6C0E0CD5" w:rsidR="00084D3E" w:rsidRPr="009A7606" w:rsidRDefault="00084D3E" w:rsidP="00671CDE">
            <w:pPr>
              <w:pStyle w:val="Tabletext"/>
              <w:numPr>
                <w:ilvl w:val="0"/>
                <w:numId w:val="15"/>
              </w:numPr>
              <w:ind w:left="324" w:hanging="284"/>
              <w:jc w:val="both"/>
              <w:rPr>
                <w:rFonts w:cs="Tahoma"/>
                <w:bCs/>
                <w:color w:val="000000"/>
                <w:lang w:eastAsia="el-GR"/>
              </w:rPr>
            </w:pPr>
            <w:r w:rsidRPr="009A7606">
              <w:rPr>
                <w:rFonts w:cs="Tahoma"/>
                <w:b/>
                <w:bCs/>
              </w:rPr>
              <w:t xml:space="preserve">Προϋπολογισμός </w:t>
            </w:r>
            <w:r w:rsidR="004A48F3" w:rsidRPr="009A7606">
              <w:rPr>
                <w:rFonts w:cs="Tahoma"/>
                <w:b/>
                <w:bCs/>
              </w:rPr>
              <w:t xml:space="preserve">αρχικού </w:t>
            </w:r>
            <w:r w:rsidRPr="009A7606">
              <w:rPr>
                <w:rFonts w:cs="Tahoma"/>
                <w:b/>
                <w:bCs/>
              </w:rPr>
              <w:t>Έργου</w:t>
            </w:r>
            <w:r w:rsidRPr="009A7606">
              <w:rPr>
                <w:rFonts w:cs="Tahoma"/>
              </w:rPr>
              <w:t xml:space="preserve">: </w:t>
            </w:r>
            <w:r w:rsidR="00380967" w:rsidRPr="009A7606">
              <w:rPr>
                <w:rFonts w:cs="Tahoma"/>
              </w:rPr>
              <w:t xml:space="preserve"> Ένα Εκατομμύριο Εκατόν Ογδόντα Οκτώ Χιλιάδες </w:t>
            </w:r>
            <w:r w:rsidR="00631F69" w:rsidRPr="009A7606">
              <w:rPr>
                <w:rFonts w:cs="Tahoma"/>
              </w:rPr>
              <w:t>Πεντακόσια</w:t>
            </w:r>
            <w:r w:rsidR="00380967" w:rsidRPr="009A7606">
              <w:rPr>
                <w:rFonts w:cs="Tahoma"/>
              </w:rPr>
              <w:t xml:space="preserve"> Πενήντα Ευρώ </w:t>
            </w:r>
            <w:r w:rsidRPr="009A7606">
              <w:rPr>
                <w:rFonts w:cs="Tahoma"/>
                <w:b/>
                <w:bCs/>
              </w:rPr>
              <w:t>€ 1.188.550,00</w:t>
            </w:r>
            <w:r w:rsidRPr="009A7606">
              <w:rPr>
                <w:rFonts w:cs="Tahoma"/>
              </w:rPr>
              <w:t xml:space="preserve"> μη περιλαμβανομένου ΦΠΑ. Προϋπολογισμός με ΦΠΑ 24%: € 1.473.802,00 </w:t>
            </w:r>
            <w:r w:rsidRPr="009A7606">
              <w:rPr>
                <w:rFonts w:cs="Tahoma"/>
                <w:b/>
                <w:bCs/>
              </w:rPr>
              <w:t xml:space="preserve">, </w:t>
            </w:r>
            <w:r w:rsidRPr="009A7606">
              <w:rPr>
                <w:rFonts w:cs="Tahoma"/>
              </w:rPr>
              <w:t>ΦΠΑ: € 285.252,00 .</w:t>
            </w:r>
          </w:p>
          <w:p w14:paraId="1664E38A" w14:textId="3100D94B" w:rsidR="00084D3E" w:rsidRPr="009A7606" w:rsidRDefault="00084D3E" w:rsidP="00671CDE">
            <w:pPr>
              <w:pStyle w:val="Tabletext"/>
              <w:numPr>
                <w:ilvl w:val="0"/>
                <w:numId w:val="15"/>
              </w:numPr>
              <w:ind w:left="324" w:hanging="284"/>
              <w:jc w:val="both"/>
              <w:rPr>
                <w:rFonts w:cs="Tahoma"/>
                <w:b/>
                <w:bCs/>
              </w:rPr>
            </w:pPr>
            <w:r w:rsidRPr="009A7606">
              <w:rPr>
                <w:rFonts w:cs="Tahoma"/>
                <w:b/>
                <w:bCs/>
              </w:rPr>
              <w:t>Προϋπολογισμός δικαιώματος προαίρεσης φυσικού αντικειμένου</w:t>
            </w:r>
            <w:r w:rsidRPr="009A7606">
              <w:rPr>
                <w:rFonts w:cs="Tahoma"/>
              </w:rPr>
              <w:t xml:space="preserve">: έως </w:t>
            </w:r>
            <w:r w:rsidRPr="009A7606">
              <w:rPr>
                <w:rFonts w:cs="Tahoma"/>
                <w:b/>
                <w:bCs/>
              </w:rPr>
              <w:t xml:space="preserve"> </w:t>
            </w:r>
            <w:r w:rsidR="00380967" w:rsidRPr="009A7606">
              <w:rPr>
                <w:rFonts w:cs="Tahoma"/>
                <w:b/>
                <w:bCs/>
              </w:rPr>
              <w:t>Τριακόσιες Πενήντα Έξ</w:t>
            </w:r>
            <w:r w:rsidR="00DD3386" w:rsidRPr="009A7606">
              <w:rPr>
                <w:rFonts w:cs="Tahoma"/>
                <w:b/>
                <w:bCs/>
              </w:rPr>
              <w:t>ι</w:t>
            </w:r>
            <w:r w:rsidR="00380967" w:rsidRPr="009A7606">
              <w:rPr>
                <w:rFonts w:cs="Tahoma"/>
                <w:b/>
                <w:bCs/>
              </w:rPr>
              <w:t xml:space="preserve"> Χιλιάδες </w:t>
            </w:r>
            <w:r w:rsidR="00FE6974" w:rsidRPr="009A7606">
              <w:rPr>
                <w:rFonts w:cs="Tahoma"/>
                <w:b/>
                <w:bCs/>
              </w:rPr>
              <w:t>Πεντακόσια</w:t>
            </w:r>
            <w:r w:rsidR="00380967" w:rsidRPr="009A7606">
              <w:rPr>
                <w:rFonts w:cs="Tahoma"/>
                <w:b/>
                <w:bCs/>
              </w:rPr>
              <w:t xml:space="preserve"> Εξήντα Πέντε Ευρώ</w:t>
            </w:r>
            <w:r w:rsidR="00380967" w:rsidRPr="009A7606">
              <w:rPr>
                <w:rFonts w:ascii="Arial Greek" w:hAnsi="Arial Greek" w:cs="Arial"/>
                <w:b/>
                <w:bCs/>
              </w:rPr>
              <w:t xml:space="preserve"> </w:t>
            </w:r>
            <w:r w:rsidRPr="009A7606">
              <w:rPr>
                <w:rFonts w:cs="Tahoma"/>
                <w:b/>
                <w:bCs/>
              </w:rPr>
              <w:t xml:space="preserve">€ 356.565,00 </w:t>
            </w:r>
            <w:r w:rsidRPr="009A7606">
              <w:rPr>
                <w:rFonts w:cs="Tahoma"/>
              </w:rPr>
              <w:t>μη περιλαμβανομένου ΦΠΑ. Προϋπολογισμός με ΦΠΑ 24%:</w:t>
            </w:r>
            <w:r w:rsidR="00A649A7" w:rsidRPr="009A7606">
              <w:rPr>
                <w:rFonts w:cs="Tahoma"/>
              </w:rPr>
              <w:t xml:space="preserve"> </w:t>
            </w:r>
            <w:r w:rsidRPr="009A7606">
              <w:rPr>
                <w:rFonts w:cs="Tahoma"/>
              </w:rPr>
              <w:t>€ 442.140,60 ΦΠΑ: € 85.575,60 .</w:t>
            </w:r>
          </w:p>
          <w:p w14:paraId="08AB04B0" w14:textId="4B1DE035" w:rsidR="00084D3E" w:rsidRPr="009A7606" w:rsidRDefault="00084D3E" w:rsidP="00671CDE">
            <w:pPr>
              <w:pStyle w:val="Tabletext"/>
              <w:numPr>
                <w:ilvl w:val="0"/>
                <w:numId w:val="15"/>
              </w:numPr>
              <w:ind w:left="324" w:hanging="284"/>
              <w:jc w:val="both"/>
              <w:rPr>
                <w:rFonts w:cs="Tahoma"/>
                <w:b/>
                <w:color w:val="000000"/>
              </w:rPr>
            </w:pPr>
            <w:r w:rsidRPr="009A7606">
              <w:rPr>
                <w:rFonts w:cs="Tahoma"/>
                <w:b/>
                <w:bCs/>
              </w:rPr>
              <w:t>Προϋπολογισμός δικαιώματος προαίρεσης υπηρεσιών συντήρησης</w:t>
            </w:r>
            <w:r w:rsidRPr="009A7606">
              <w:rPr>
                <w:rFonts w:cs="Tahoma"/>
              </w:rPr>
              <w:t xml:space="preserve">: έως </w:t>
            </w:r>
            <w:r w:rsidR="00FE6974" w:rsidRPr="009A7606">
              <w:rPr>
                <w:rFonts w:cs="Tahoma"/>
              </w:rPr>
              <w:t xml:space="preserve">Εκατόν Εβδομήντα Οκτώ Χιλιάδες Διακόσια Ογδόντα Δύο Ευρώ και Πενήντα Λεπτά </w:t>
            </w:r>
            <w:r w:rsidRPr="009A7606">
              <w:rPr>
                <w:rFonts w:cs="Tahoma"/>
                <w:b/>
              </w:rPr>
              <w:t xml:space="preserve">  € 178.282,50 </w:t>
            </w:r>
            <w:r w:rsidRPr="009A7606">
              <w:rPr>
                <w:rFonts w:cs="Tahoma"/>
              </w:rPr>
              <w:t>μη περιλαμβανομένου ΦΠΑ. Προϋπολογισμός με ΦΠΑ 24%:</w:t>
            </w:r>
            <w:r w:rsidR="00A649A7" w:rsidRPr="009A7606">
              <w:rPr>
                <w:rFonts w:cs="Tahoma"/>
              </w:rPr>
              <w:t xml:space="preserve"> </w:t>
            </w:r>
            <w:r w:rsidRPr="009A7606">
              <w:rPr>
                <w:rFonts w:cs="Tahoma"/>
              </w:rPr>
              <w:t>€ 221</w:t>
            </w:r>
            <w:r w:rsidR="00A649A7" w:rsidRPr="009A7606">
              <w:rPr>
                <w:rFonts w:cs="Tahoma"/>
              </w:rPr>
              <w:t>.</w:t>
            </w:r>
            <w:r w:rsidRPr="009A7606">
              <w:rPr>
                <w:rFonts w:cs="Tahoma"/>
              </w:rPr>
              <w:t>070,30, ΦΠΑ € 42.787,80).</w:t>
            </w:r>
          </w:p>
        </w:tc>
      </w:tr>
      <w:tr w:rsidR="00084D3E" w:rsidRPr="009A7606" w14:paraId="6953537D" w14:textId="77777777" w:rsidTr="00551D52">
        <w:tc>
          <w:tcPr>
            <w:tcW w:w="2162" w:type="dxa"/>
            <w:shd w:val="clear" w:color="auto" w:fill="auto"/>
            <w:vAlign w:val="center"/>
          </w:tcPr>
          <w:p w14:paraId="509FE796" w14:textId="77777777" w:rsidR="00084D3E" w:rsidRPr="00EF2032" w:rsidRDefault="00084D3E" w:rsidP="00551D52">
            <w:pPr>
              <w:autoSpaceDE w:val="0"/>
              <w:autoSpaceDN w:val="0"/>
              <w:adjustRightInd w:val="0"/>
              <w:spacing w:before="120" w:after="0"/>
              <w:jc w:val="right"/>
              <w:rPr>
                <w:rFonts w:cs="Tahoma"/>
                <w:b/>
                <w:color w:val="000000"/>
                <w:szCs w:val="22"/>
              </w:rPr>
            </w:pPr>
            <w:r w:rsidRPr="00EF2032">
              <w:rPr>
                <w:rFonts w:cs="Tahoma"/>
                <w:b/>
                <w:color w:val="000000"/>
                <w:szCs w:val="22"/>
                <w:lang w:val="en-US"/>
              </w:rPr>
              <w:t>CPV</w:t>
            </w:r>
            <w:r w:rsidRPr="00EF2032">
              <w:rPr>
                <w:rFonts w:cs="Tahoma"/>
                <w:b/>
                <w:color w:val="000000"/>
                <w:szCs w:val="22"/>
              </w:rPr>
              <w:t>:</w:t>
            </w:r>
          </w:p>
        </w:tc>
        <w:tc>
          <w:tcPr>
            <w:tcW w:w="7466" w:type="dxa"/>
            <w:gridSpan w:val="2"/>
            <w:shd w:val="clear" w:color="auto" w:fill="auto"/>
            <w:vAlign w:val="bottom"/>
          </w:tcPr>
          <w:p w14:paraId="21843E36" w14:textId="2F2F99DC" w:rsidR="00084D3E" w:rsidRPr="00EF2032" w:rsidRDefault="00084D3E" w:rsidP="009A7606">
            <w:pPr>
              <w:spacing w:before="120" w:after="0"/>
              <w:rPr>
                <w:rFonts w:cs="Tahoma"/>
                <w:b/>
                <w:color w:val="000000"/>
                <w:szCs w:val="22"/>
                <w:lang w:val="el-GR"/>
              </w:rPr>
            </w:pPr>
            <w:r w:rsidRPr="00EF2032">
              <w:rPr>
                <w:b/>
                <w:bCs/>
                <w:lang w:val="el-GR"/>
              </w:rPr>
              <w:t>72000000-5</w:t>
            </w:r>
            <w:r w:rsidR="009A7606">
              <w:rPr>
                <w:b/>
                <w:bCs/>
                <w:lang w:val="el-GR"/>
              </w:rPr>
              <w:t xml:space="preserve">, </w:t>
            </w:r>
            <w:r w:rsidRPr="00EF2032">
              <w:rPr>
                <w:b/>
                <w:bCs/>
                <w:lang w:val="el-GR"/>
              </w:rPr>
              <w:t>72262000-9</w:t>
            </w:r>
            <w:r w:rsidR="009A7606">
              <w:rPr>
                <w:b/>
                <w:bCs/>
                <w:lang w:val="el-GR"/>
              </w:rPr>
              <w:t xml:space="preserve">, </w:t>
            </w:r>
            <w:r w:rsidRPr="00EF2032">
              <w:rPr>
                <w:b/>
                <w:bCs/>
                <w:lang w:val="el-GR"/>
              </w:rPr>
              <w:t>72221000-0</w:t>
            </w:r>
            <w:r w:rsidR="009A7606">
              <w:rPr>
                <w:b/>
                <w:bCs/>
                <w:lang w:val="el-GR"/>
              </w:rPr>
              <w:t xml:space="preserve">, </w:t>
            </w:r>
            <w:r w:rsidRPr="00EF2032">
              <w:rPr>
                <w:b/>
                <w:bCs/>
                <w:lang w:val="el-GR"/>
              </w:rPr>
              <w:t>72266000-7</w:t>
            </w:r>
          </w:p>
        </w:tc>
      </w:tr>
      <w:tr w:rsidR="00084D3E" w:rsidRPr="000E5495" w14:paraId="5C7A978E" w14:textId="77777777" w:rsidTr="00551D52">
        <w:tc>
          <w:tcPr>
            <w:tcW w:w="2162" w:type="dxa"/>
            <w:shd w:val="clear" w:color="auto" w:fill="auto"/>
            <w:vAlign w:val="center"/>
          </w:tcPr>
          <w:p w14:paraId="3CB6D341" w14:textId="77777777" w:rsidR="00084D3E" w:rsidRPr="00EF2032" w:rsidRDefault="00084D3E" w:rsidP="00551D52">
            <w:pPr>
              <w:autoSpaceDE w:val="0"/>
              <w:autoSpaceDN w:val="0"/>
              <w:adjustRightInd w:val="0"/>
              <w:spacing w:before="120" w:after="0"/>
              <w:jc w:val="right"/>
              <w:rPr>
                <w:rFonts w:cs="Tahoma"/>
                <w:b/>
                <w:color w:val="000000"/>
                <w:szCs w:val="22"/>
              </w:rPr>
            </w:pPr>
            <w:r w:rsidRPr="00EF2032">
              <w:rPr>
                <w:rFonts w:cs="Tahoma"/>
                <w:b/>
                <w:color w:val="000000"/>
                <w:szCs w:val="22"/>
              </w:rPr>
              <w:t>Κριτήριο Ανάθεσης:</w:t>
            </w:r>
          </w:p>
        </w:tc>
        <w:tc>
          <w:tcPr>
            <w:tcW w:w="7466" w:type="dxa"/>
            <w:gridSpan w:val="2"/>
            <w:shd w:val="clear" w:color="auto" w:fill="auto"/>
            <w:vAlign w:val="bottom"/>
          </w:tcPr>
          <w:p w14:paraId="4CD32D38" w14:textId="6FAB1F28" w:rsidR="00084D3E" w:rsidRPr="00EF2032" w:rsidRDefault="00084D3E" w:rsidP="00084D3E">
            <w:pPr>
              <w:autoSpaceDE w:val="0"/>
              <w:autoSpaceDN w:val="0"/>
              <w:adjustRightInd w:val="0"/>
              <w:spacing w:before="120" w:after="0"/>
              <w:rPr>
                <w:rFonts w:cs="Tahoma"/>
                <w:b/>
                <w:color w:val="000000"/>
                <w:szCs w:val="22"/>
                <w:lang w:val="el-GR"/>
              </w:rPr>
            </w:pPr>
            <w:r w:rsidRPr="00EF2032">
              <w:rPr>
                <w:b/>
                <w:color w:val="000000"/>
                <w:lang w:val="el-GR"/>
              </w:rPr>
              <w:t>Η πλέον συμφέρουσα από οικονομική άποψη προσφορά βάσει βέλτιστης σχέσης ποιότητας – τιμής.</w:t>
            </w:r>
          </w:p>
        </w:tc>
      </w:tr>
      <w:tr w:rsidR="00084D3E" w:rsidRPr="00EF2032" w:rsidDel="005977E7" w14:paraId="4AE97888" w14:textId="77777777" w:rsidTr="00551D52">
        <w:tc>
          <w:tcPr>
            <w:tcW w:w="2162" w:type="dxa"/>
            <w:shd w:val="clear" w:color="auto" w:fill="auto"/>
            <w:vAlign w:val="center"/>
          </w:tcPr>
          <w:p w14:paraId="66151719" w14:textId="77777777" w:rsidR="00084D3E" w:rsidRPr="0032418C" w:rsidRDefault="00084D3E" w:rsidP="00551D52">
            <w:pPr>
              <w:autoSpaceDE w:val="0"/>
              <w:autoSpaceDN w:val="0"/>
              <w:adjustRightInd w:val="0"/>
              <w:spacing w:before="120" w:after="0"/>
              <w:jc w:val="right"/>
              <w:rPr>
                <w:rFonts w:cs="Tahoma"/>
                <w:b/>
                <w:color w:val="000000"/>
                <w:szCs w:val="22"/>
              </w:rPr>
            </w:pPr>
            <w:r w:rsidRPr="0032418C">
              <w:rPr>
                <w:rFonts w:cs="Tahoma"/>
                <w:b/>
                <w:color w:val="000000"/>
                <w:szCs w:val="22"/>
              </w:rPr>
              <w:t>Ημερομηνία Διενέργειας:</w:t>
            </w:r>
          </w:p>
        </w:tc>
        <w:tc>
          <w:tcPr>
            <w:tcW w:w="7466" w:type="dxa"/>
            <w:gridSpan w:val="2"/>
            <w:shd w:val="clear" w:color="auto" w:fill="auto"/>
            <w:vAlign w:val="center"/>
          </w:tcPr>
          <w:p w14:paraId="5224053B" w14:textId="054CD667" w:rsidR="00084D3E" w:rsidRPr="0032418C" w:rsidDel="005977E7" w:rsidRDefault="000741B8" w:rsidP="00084D3E">
            <w:pPr>
              <w:autoSpaceDE w:val="0"/>
              <w:autoSpaceDN w:val="0"/>
              <w:adjustRightInd w:val="0"/>
              <w:spacing w:before="120" w:after="0"/>
              <w:jc w:val="left"/>
              <w:rPr>
                <w:rFonts w:cs="Tahoma"/>
                <w:b/>
                <w:color w:val="000000"/>
                <w:szCs w:val="22"/>
              </w:rPr>
            </w:pPr>
            <w:r w:rsidRPr="0032418C">
              <w:rPr>
                <w:b/>
                <w:color w:val="000000"/>
                <w:lang w:val="el-GR"/>
              </w:rPr>
              <w:t>10-01-2022</w:t>
            </w:r>
          </w:p>
        </w:tc>
      </w:tr>
      <w:tr w:rsidR="00084D3E" w:rsidRPr="00EF2032" w:rsidDel="005977E7" w14:paraId="3574BCAF" w14:textId="77777777" w:rsidTr="00551D52">
        <w:tc>
          <w:tcPr>
            <w:tcW w:w="4673" w:type="dxa"/>
            <w:gridSpan w:val="2"/>
            <w:shd w:val="clear" w:color="auto" w:fill="auto"/>
            <w:vAlign w:val="center"/>
          </w:tcPr>
          <w:p w14:paraId="79C1D9E9" w14:textId="77777777" w:rsidR="00084D3E" w:rsidRPr="00EF2032" w:rsidRDefault="00084D3E" w:rsidP="00551D52">
            <w:pPr>
              <w:autoSpaceDE w:val="0"/>
              <w:autoSpaceDN w:val="0"/>
              <w:adjustRightInd w:val="0"/>
              <w:spacing w:before="120" w:after="0"/>
              <w:jc w:val="right"/>
              <w:rPr>
                <w:rFonts w:cs="Tahoma"/>
                <w:b/>
                <w:color w:val="000000"/>
                <w:szCs w:val="22"/>
              </w:rPr>
            </w:pPr>
            <w:r w:rsidRPr="00EF2032">
              <w:rPr>
                <w:rFonts w:cs="Tahoma"/>
                <w:b/>
                <w:color w:val="000000"/>
                <w:szCs w:val="22"/>
              </w:rPr>
              <w:t>Ημερομηνία Ανάρτησης στο ΚΗΜΔΗΣ</w:t>
            </w:r>
          </w:p>
        </w:tc>
        <w:tc>
          <w:tcPr>
            <w:tcW w:w="4955" w:type="dxa"/>
            <w:shd w:val="clear" w:color="auto" w:fill="auto"/>
            <w:vAlign w:val="center"/>
          </w:tcPr>
          <w:p w14:paraId="1CD1BE0D" w14:textId="7FA175AC" w:rsidR="00084D3E" w:rsidRPr="00BA3ED6" w:rsidDel="005977E7" w:rsidRDefault="00CC255B" w:rsidP="00BA3ED6">
            <w:pPr>
              <w:autoSpaceDE w:val="0"/>
              <w:autoSpaceDN w:val="0"/>
              <w:adjustRightInd w:val="0"/>
              <w:spacing w:before="120" w:after="0"/>
              <w:jc w:val="left"/>
              <w:rPr>
                <w:b/>
                <w:color w:val="000000"/>
                <w:lang w:val="el-GR"/>
              </w:rPr>
            </w:pPr>
            <w:r w:rsidRPr="00BA3ED6">
              <w:rPr>
                <w:b/>
                <w:color w:val="000000"/>
                <w:lang w:val="el-GR"/>
              </w:rPr>
              <w:t>09-12</w:t>
            </w:r>
            <w:r w:rsidR="00084D3E" w:rsidRPr="00BA3ED6">
              <w:rPr>
                <w:b/>
                <w:color w:val="000000"/>
                <w:lang w:val="el-GR"/>
              </w:rPr>
              <w:t>-202</w:t>
            </w:r>
            <w:r w:rsidRPr="00BA3ED6">
              <w:rPr>
                <w:b/>
                <w:color w:val="000000"/>
                <w:lang w:val="el-GR"/>
              </w:rPr>
              <w:t>1</w:t>
            </w:r>
          </w:p>
        </w:tc>
      </w:tr>
      <w:tr w:rsidR="00084D3E" w:rsidRPr="00EF2032" w:rsidDel="005977E7" w14:paraId="2F9A5D35" w14:textId="77777777" w:rsidTr="00551D52">
        <w:tc>
          <w:tcPr>
            <w:tcW w:w="4673" w:type="dxa"/>
            <w:gridSpan w:val="2"/>
            <w:shd w:val="clear" w:color="auto" w:fill="auto"/>
            <w:vAlign w:val="center"/>
          </w:tcPr>
          <w:p w14:paraId="5A7755BF" w14:textId="77777777" w:rsidR="00084D3E" w:rsidRPr="00EF2032" w:rsidRDefault="00084D3E" w:rsidP="00551D52">
            <w:pPr>
              <w:autoSpaceDE w:val="0"/>
              <w:autoSpaceDN w:val="0"/>
              <w:adjustRightInd w:val="0"/>
              <w:spacing w:before="120" w:after="0"/>
              <w:jc w:val="right"/>
              <w:rPr>
                <w:rFonts w:cs="Tahoma"/>
                <w:b/>
                <w:color w:val="000000"/>
                <w:szCs w:val="22"/>
              </w:rPr>
            </w:pPr>
            <w:r w:rsidRPr="00EF2032">
              <w:rPr>
                <w:rFonts w:cs="Tahoma"/>
                <w:b/>
                <w:color w:val="000000"/>
                <w:szCs w:val="22"/>
              </w:rPr>
              <w:t>Ημερομηνία Ανάρτησης στο ΕΣΗΔΗΣ</w:t>
            </w:r>
          </w:p>
        </w:tc>
        <w:tc>
          <w:tcPr>
            <w:tcW w:w="4955" w:type="dxa"/>
            <w:shd w:val="clear" w:color="auto" w:fill="auto"/>
            <w:vAlign w:val="center"/>
          </w:tcPr>
          <w:p w14:paraId="2F2167DD" w14:textId="6E83B5DA" w:rsidR="00084D3E" w:rsidRPr="00BA3ED6" w:rsidDel="005977E7" w:rsidRDefault="0086464C" w:rsidP="00BA3ED6">
            <w:pPr>
              <w:autoSpaceDE w:val="0"/>
              <w:autoSpaceDN w:val="0"/>
              <w:adjustRightInd w:val="0"/>
              <w:spacing w:before="120" w:after="0"/>
              <w:jc w:val="left"/>
              <w:rPr>
                <w:b/>
                <w:color w:val="000000"/>
                <w:lang w:val="el-GR"/>
              </w:rPr>
            </w:pPr>
            <w:r w:rsidRPr="00BA3ED6">
              <w:rPr>
                <w:b/>
                <w:color w:val="000000"/>
                <w:lang w:val="el-GR"/>
              </w:rPr>
              <w:t>09</w:t>
            </w:r>
            <w:r w:rsidR="00CC255B" w:rsidRPr="00BA3ED6">
              <w:rPr>
                <w:b/>
                <w:color w:val="000000"/>
                <w:lang w:val="el-GR"/>
              </w:rPr>
              <w:t>-12</w:t>
            </w:r>
            <w:r w:rsidR="00084D3E" w:rsidRPr="00BA3ED6">
              <w:rPr>
                <w:b/>
                <w:color w:val="000000"/>
                <w:lang w:val="el-GR"/>
              </w:rPr>
              <w:t>-202</w:t>
            </w:r>
            <w:r w:rsidR="00BA3ED6" w:rsidRPr="00BA3ED6">
              <w:rPr>
                <w:b/>
                <w:color w:val="000000"/>
                <w:lang w:val="el-GR"/>
              </w:rPr>
              <w:t>1</w:t>
            </w:r>
          </w:p>
        </w:tc>
      </w:tr>
      <w:tr w:rsidR="00084D3E" w:rsidRPr="00EF2032" w:rsidDel="005977E7" w14:paraId="10756B36" w14:textId="77777777" w:rsidTr="00551D52">
        <w:tc>
          <w:tcPr>
            <w:tcW w:w="4673" w:type="dxa"/>
            <w:gridSpan w:val="2"/>
            <w:shd w:val="clear" w:color="auto" w:fill="auto"/>
            <w:vAlign w:val="center"/>
          </w:tcPr>
          <w:p w14:paraId="4FF67E83" w14:textId="1BAE009B" w:rsidR="00084D3E" w:rsidRPr="00EF2032" w:rsidRDefault="00084D3E" w:rsidP="00551D52">
            <w:pPr>
              <w:autoSpaceDE w:val="0"/>
              <w:autoSpaceDN w:val="0"/>
              <w:adjustRightInd w:val="0"/>
              <w:spacing w:before="120" w:after="0"/>
              <w:jc w:val="right"/>
              <w:rPr>
                <w:rFonts w:cs="Tahoma"/>
                <w:b/>
                <w:color w:val="000000"/>
                <w:szCs w:val="22"/>
                <w:lang w:val="el-GR"/>
              </w:rPr>
            </w:pPr>
            <w:r w:rsidRPr="00EF2032">
              <w:rPr>
                <w:rFonts w:cs="Tahoma"/>
                <w:b/>
                <w:color w:val="000000"/>
                <w:szCs w:val="22"/>
                <w:lang w:val="el-GR"/>
              </w:rPr>
              <w:t>Ημερομηνία</w:t>
            </w:r>
            <w:r w:rsidRPr="00EF2032">
              <w:rPr>
                <w:rFonts w:cs="Tahoma"/>
                <w:b/>
                <w:szCs w:val="22"/>
                <w:lang w:val="el-GR"/>
              </w:rPr>
              <w:t xml:space="preserve"> Αποστολής Διακήρυξης σε Ε.Ε. (Υπ. Επίσημων Εκδόσεων)</w:t>
            </w:r>
          </w:p>
        </w:tc>
        <w:tc>
          <w:tcPr>
            <w:tcW w:w="4955" w:type="dxa"/>
            <w:shd w:val="clear" w:color="auto" w:fill="auto"/>
            <w:vAlign w:val="center"/>
          </w:tcPr>
          <w:p w14:paraId="3E6053A3" w14:textId="61336119" w:rsidR="00084D3E" w:rsidRPr="00BA3ED6" w:rsidRDefault="00CC255B" w:rsidP="00084D3E">
            <w:pPr>
              <w:autoSpaceDE w:val="0"/>
              <w:autoSpaceDN w:val="0"/>
              <w:adjustRightInd w:val="0"/>
              <w:spacing w:before="120" w:after="0"/>
              <w:jc w:val="left"/>
              <w:rPr>
                <w:b/>
                <w:color w:val="000000"/>
                <w:lang w:val="el-GR"/>
              </w:rPr>
            </w:pPr>
            <w:r w:rsidRPr="00BA3ED6">
              <w:rPr>
                <w:b/>
                <w:color w:val="000000"/>
                <w:lang w:val="el-GR"/>
              </w:rPr>
              <w:t>03-12-2021</w:t>
            </w:r>
          </w:p>
        </w:tc>
      </w:tr>
      <w:tr w:rsidR="00D82F98" w:rsidRPr="00D82F98" w:rsidDel="005977E7" w14:paraId="47064F71" w14:textId="77777777" w:rsidTr="00551D52">
        <w:tc>
          <w:tcPr>
            <w:tcW w:w="4673" w:type="dxa"/>
            <w:gridSpan w:val="2"/>
            <w:shd w:val="clear" w:color="auto" w:fill="auto"/>
            <w:vAlign w:val="center"/>
          </w:tcPr>
          <w:p w14:paraId="2855B784" w14:textId="2A0AECC3" w:rsidR="00D82F98" w:rsidRPr="00EF2032" w:rsidRDefault="00D82F98" w:rsidP="00D82F98">
            <w:pPr>
              <w:autoSpaceDE w:val="0"/>
              <w:autoSpaceDN w:val="0"/>
              <w:adjustRightInd w:val="0"/>
              <w:spacing w:before="120" w:after="0"/>
              <w:jc w:val="right"/>
              <w:rPr>
                <w:rFonts w:cs="Tahoma"/>
                <w:b/>
                <w:color w:val="000000"/>
                <w:szCs w:val="22"/>
                <w:lang w:val="el-GR"/>
              </w:rPr>
            </w:pPr>
            <w:r w:rsidRPr="00EF2032">
              <w:rPr>
                <w:rFonts w:cs="Tahoma"/>
                <w:b/>
                <w:color w:val="000000"/>
                <w:szCs w:val="22"/>
                <w:lang w:val="el-GR"/>
              </w:rPr>
              <w:t>Ημερομηνία</w:t>
            </w:r>
            <w:r w:rsidRPr="00EF2032">
              <w:rPr>
                <w:rFonts w:cs="Tahoma"/>
                <w:b/>
                <w:szCs w:val="22"/>
                <w:lang w:val="el-GR"/>
              </w:rPr>
              <w:t xml:space="preserve"> </w:t>
            </w:r>
            <w:r>
              <w:rPr>
                <w:rFonts w:cs="Tahoma"/>
                <w:b/>
                <w:szCs w:val="22"/>
                <w:lang w:val="el-GR"/>
              </w:rPr>
              <w:t>Δημοσίευσης</w:t>
            </w:r>
            <w:r w:rsidRPr="00EF2032">
              <w:rPr>
                <w:rFonts w:cs="Tahoma"/>
                <w:b/>
                <w:szCs w:val="22"/>
                <w:lang w:val="el-GR"/>
              </w:rPr>
              <w:t xml:space="preserve"> Διακήρυξης σε Ε.Ε. (Υπ. Επίσημων Εκδόσεων)</w:t>
            </w:r>
          </w:p>
        </w:tc>
        <w:tc>
          <w:tcPr>
            <w:tcW w:w="4955" w:type="dxa"/>
            <w:shd w:val="clear" w:color="auto" w:fill="auto"/>
            <w:vAlign w:val="center"/>
          </w:tcPr>
          <w:p w14:paraId="7B6E06C3" w14:textId="4B2E641F" w:rsidR="00D82F98" w:rsidRPr="00BA3ED6" w:rsidRDefault="00BA3ED6" w:rsidP="00084D3E">
            <w:pPr>
              <w:autoSpaceDE w:val="0"/>
              <w:autoSpaceDN w:val="0"/>
              <w:adjustRightInd w:val="0"/>
              <w:spacing w:before="120" w:after="0"/>
              <w:jc w:val="left"/>
              <w:rPr>
                <w:b/>
                <w:color w:val="000000"/>
                <w:lang w:val="el-GR"/>
              </w:rPr>
            </w:pPr>
            <w:r w:rsidRPr="00BA3ED6">
              <w:rPr>
                <w:b/>
                <w:color w:val="000000"/>
                <w:lang w:val="el-GR"/>
              </w:rPr>
              <w:t>08</w:t>
            </w:r>
            <w:r w:rsidR="00CC255B" w:rsidRPr="00BA3ED6">
              <w:rPr>
                <w:b/>
                <w:color w:val="000000"/>
                <w:lang w:val="el-GR"/>
              </w:rPr>
              <w:t>-12-2021</w:t>
            </w:r>
          </w:p>
        </w:tc>
      </w:tr>
      <w:tr w:rsidR="00084D3E" w:rsidRPr="00EF2032" w:rsidDel="005977E7" w14:paraId="1D7475AD" w14:textId="77777777" w:rsidTr="00551D52">
        <w:tc>
          <w:tcPr>
            <w:tcW w:w="4673" w:type="dxa"/>
            <w:gridSpan w:val="2"/>
            <w:shd w:val="clear" w:color="auto" w:fill="auto"/>
            <w:vAlign w:val="center"/>
          </w:tcPr>
          <w:p w14:paraId="6C5AD241" w14:textId="77777777" w:rsidR="00084D3E" w:rsidRPr="00EF2032" w:rsidRDefault="00084D3E" w:rsidP="00551D52">
            <w:pPr>
              <w:autoSpaceDE w:val="0"/>
              <w:autoSpaceDN w:val="0"/>
              <w:adjustRightInd w:val="0"/>
              <w:spacing w:before="120" w:after="0"/>
              <w:jc w:val="right"/>
              <w:rPr>
                <w:rFonts w:cs="Tahoma"/>
                <w:b/>
                <w:color w:val="000000"/>
                <w:szCs w:val="22"/>
                <w:lang w:val="el-GR"/>
              </w:rPr>
            </w:pPr>
            <w:r w:rsidRPr="00EF2032">
              <w:rPr>
                <w:rFonts w:cs="Tahoma"/>
                <w:b/>
                <w:color w:val="000000"/>
                <w:szCs w:val="22"/>
                <w:lang w:val="el-GR"/>
              </w:rPr>
              <w:t xml:space="preserve">Ημερομηνία Ανάρτησης στον Διαδικτυακό τόπο της Αναθέτουσας Αρχής </w:t>
            </w:r>
            <w:r w:rsidRPr="00EF2032">
              <w:rPr>
                <w:rFonts w:cs="Tahoma"/>
                <w:b/>
                <w:color w:val="000000"/>
                <w:szCs w:val="22"/>
              </w:rPr>
              <w:t>www</w:t>
            </w:r>
            <w:r w:rsidRPr="00EF2032">
              <w:rPr>
                <w:rFonts w:cs="Tahoma"/>
                <w:b/>
                <w:color w:val="000000"/>
                <w:szCs w:val="22"/>
                <w:lang w:val="el-GR"/>
              </w:rPr>
              <w:t>.</w:t>
            </w:r>
            <w:r w:rsidRPr="00EF2032">
              <w:rPr>
                <w:rFonts w:cs="Tahoma"/>
                <w:b/>
                <w:color w:val="000000"/>
                <w:szCs w:val="22"/>
              </w:rPr>
              <w:t>ktpae</w:t>
            </w:r>
            <w:r w:rsidRPr="00EF2032">
              <w:rPr>
                <w:rFonts w:cs="Tahoma"/>
                <w:b/>
                <w:color w:val="000000"/>
                <w:szCs w:val="22"/>
                <w:lang w:val="el-GR"/>
              </w:rPr>
              <w:t>.</w:t>
            </w:r>
            <w:r w:rsidRPr="00EF2032">
              <w:rPr>
                <w:rFonts w:cs="Tahoma"/>
                <w:b/>
                <w:color w:val="000000"/>
                <w:szCs w:val="22"/>
              </w:rPr>
              <w:t>gr</w:t>
            </w:r>
          </w:p>
        </w:tc>
        <w:tc>
          <w:tcPr>
            <w:tcW w:w="4955" w:type="dxa"/>
            <w:shd w:val="clear" w:color="auto" w:fill="auto"/>
            <w:vAlign w:val="center"/>
          </w:tcPr>
          <w:p w14:paraId="7340F142" w14:textId="05A17083" w:rsidR="00084D3E" w:rsidRPr="00BA3ED6" w:rsidRDefault="00CC255B" w:rsidP="00BA3ED6">
            <w:pPr>
              <w:autoSpaceDE w:val="0"/>
              <w:autoSpaceDN w:val="0"/>
              <w:adjustRightInd w:val="0"/>
              <w:spacing w:before="120" w:after="0"/>
              <w:jc w:val="left"/>
              <w:rPr>
                <w:b/>
                <w:color w:val="000000"/>
                <w:lang w:val="el-GR"/>
              </w:rPr>
            </w:pPr>
            <w:r w:rsidRPr="00BA3ED6">
              <w:rPr>
                <w:b/>
                <w:color w:val="000000"/>
                <w:lang w:val="el-GR"/>
              </w:rPr>
              <w:t>09-12-2021</w:t>
            </w:r>
          </w:p>
        </w:tc>
      </w:tr>
    </w:tbl>
    <w:p w14:paraId="27F2C0FF" w14:textId="77777777" w:rsidR="003C0732" w:rsidRPr="00EF2032" w:rsidRDefault="003C0732" w:rsidP="009A7606">
      <w:pPr>
        <w:pBdr>
          <w:bottom w:val="single" w:sz="4" w:space="1" w:color="auto"/>
        </w:pBdr>
        <w:spacing w:after="0"/>
        <w:rPr>
          <w:rFonts w:cs="Tahoma"/>
          <w:b/>
          <w:color w:val="000000"/>
          <w:sz w:val="16"/>
          <w:szCs w:val="16"/>
        </w:rPr>
      </w:pPr>
      <w:r w:rsidRPr="00EF2032">
        <w:rPr>
          <w:noProof/>
          <w:sz w:val="20"/>
          <w:lang w:val="el-GR" w:eastAsia="el-GR"/>
        </w:rPr>
        <mc:AlternateContent>
          <mc:Choice Requires="wps">
            <w:drawing>
              <wp:anchor distT="4294967295" distB="4294967295" distL="114300" distR="114300" simplePos="0" relativeHeight="251659264" behindDoc="0" locked="0" layoutInCell="1" allowOverlap="1" wp14:anchorId="32B1002F" wp14:editId="4B60E7FC">
                <wp:simplePos x="0" y="0"/>
                <wp:positionH relativeFrom="column">
                  <wp:posOffset>-228600</wp:posOffset>
                </wp:positionH>
                <wp:positionV relativeFrom="paragraph">
                  <wp:posOffset>210184</wp:posOffset>
                </wp:positionV>
                <wp:extent cx="64008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9F4922" id="Straight Connector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"/>
            </w:pict>
          </mc:Fallback>
        </mc:AlternateContent>
      </w:r>
    </w:p>
    <w:tbl>
      <w:tblPr>
        <w:tblW w:w="9634" w:type="dxa"/>
        <w:tblLayout w:type="fixed"/>
        <w:tblLook w:val="01E0" w:firstRow="1" w:lastRow="1" w:firstColumn="1" w:lastColumn="1" w:noHBand="0" w:noVBand="0"/>
      </w:tblPr>
      <w:tblGrid>
        <w:gridCol w:w="3681"/>
        <w:gridCol w:w="3685"/>
        <w:gridCol w:w="2268"/>
      </w:tblGrid>
      <w:tr w:rsidR="009A7606" w:rsidRPr="00EF2032" w14:paraId="389367D1" w14:textId="77777777" w:rsidTr="00D16102">
        <w:trPr>
          <w:trHeight w:val="1505"/>
        </w:trPr>
        <w:tc>
          <w:tcPr>
            <w:tcW w:w="3681" w:type="dxa"/>
          </w:tcPr>
          <w:p w14:paraId="506255C4" w14:textId="77777777" w:rsidR="009A7606" w:rsidRDefault="009A7606" w:rsidP="00D16102">
            <w:pPr>
              <w:spacing w:after="0"/>
              <w:ind w:right="153"/>
              <w:jc w:val="left"/>
              <w:rPr>
                <w:rFonts w:cs="Tahoma"/>
                <w:b/>
                <w:noProof/>
                <w:sz w:val="16"/>
                <w:szCs w:val="16"/>
                <w:lang w:val="el-GR"/>
              </w:rPr>
            </w:pPr>
          </w:p>
          <w:p w14:paraId="2F503B4A" w14:textId="5B1504B4" w:rsidR="009A7606" w:rsidRPr="00EF2032" w:rsidRDefault="009A7606" w:rsidP="00D16102">
            <w:pPr>
              <w:spacing w:after="0"/>
              <w:ind w:right="153"/>
              <w:jc w:val="left"/>
              <w:rPr>
                <w:rFonts w:cs="Tahoma"/>
                <w:b/>
                <w:noProof/>
                <w:sz w:val="16"/>
                <w:szCs w:val="16"/>
                <w:lang w:val="el-GR"/>
              </w:rPr>
            </w:pPr>
            <w:r w:rsidRPr="00EF2032">
              <w:rPr>
                <w:rFonts w:cs="Tahoma"/>
                <w:noProof/>
                <w:sz w:val="16"/>
                <w:szCs w:val="16"/>
                <w:lang w:val="el-GR" w:eastAsia="el-GR"/>
              </w:rPr>
              <mc:AlternateContent>
                <mc:Choice Requires="wpg">
                  <w:drawing>
                    <wp:anchor distT="0" distB="0" distL="114300" distR="114300" simplePos="0" relativeHeight="251672576" behindDoc="0" locked="0" layoutInCell="1" allowOverlap="1" wp14:anchorId="0A029977" wp14:editId="20C62A39">
                      <wp:simplePos x="0" y="0"/>
                      <wp:positionH relativeFrom="column">
                        <wp:posOffset>-635</wp:posOffset>
                      </wp:positionH>
                      <wp:positionV relativeFrom="paragraph">
                        <wp:posOffset>215900</wp:posOffset>
                      </wp:positionV>
                      <wp:extent cx="2255521" cy="540924"/>
                      <wp:effectExtent l="0" t="0" r="0" b="0"/>
                      <wp:wrapTight wrapText="bothSides">
                        <wp:wrapPolygon edited="0">
                          <wp:start x="0" y="0"/>
                          <wp:lineTo x="0" y="20559"/>
                          <wp:lineTo x="8209" y="20559"/>
                          <wp:lineTo x="21345" y="19036"/>
                          <wp:lineTo x="21345" y="0"/>
                          <wp:lineTo x="0" y="0"/>
                        </wp:wrapPolygon>
                      </wp:wrapTight>
                      <wp:docPr id="2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1" cy="540924"/>
                                <a:chOff x="0" y="0"/>
                                <a:chExt cx="2255709" cy="548640"/>
                              </a:xfrm>
                            </wpg:grpSpPr>
                            <wps:wsp>
                              <wps:cNvPr id="22" name="Text Box 2"/>
                              <wps:cNvSpPr txBox="1">
                                <a:spLocks noChangeArrowheads="1"/>
                              </wps:cNvSpPr>
                              <wps:spPr bwMode="auto">
                                <a:xfrm>
                                  <a:off x="824936" y="508"/>
                                  <a:ext cx="1430773" cy="475314"/>
                                </a:xfrm>
                                <a:prstGeom prst="rect">
                                  <a:avLst/>
                                </a:prstGeom>
                                <a:solidFill>
                                  <a:srgbClr val="FFFFFF"/>
                                </a:solidFill>
                                <a:ln w="9525">
                                  <a:noFill/>
                                  <a:miter lim="800000"/>
                                  <a:headEnd/>
                                  <a:tailEnd/>
                                </a:ln>
                              </wps:spPr>
                              <wps:txbx>
                                <w:txbxContent>
                                  <w:p w14:paraId="2774A780" w14:textId="77777777" w:rsidR="00D16102" w:rsidRPr="00AF161E" w:rsidRDefault="00D16102" w:rsidP="009A7606">
                                    <w:pPr>
                                      <w:spacing w:after="0"/>
                                      <w:ind w:left="-77" w:right="-201"/>
                                      <w:rPr>
                                        <w:rFonts w:cs="Tahoma"/>
                                        <w:b/>
                                        <w:sz w:val="16"/>
                                        <w:szCs w:val="16"/>
                                        <w:lang w:val="el-GR"/>
                                      </w:rPr>
                                    </w:pPr>
                                    <w:r w:rsidRPr="00AF161E">
                                      <w:rPr>
                                        <w:rFonts w:cs="Tahoma"/>
                                        <w:b/>
                                        <w:sz w:val="16"/>
                                        <w:szCs w:val="16"/>
                                        <w:lang w:val="el-GR"/>
                                      </w:rPr>
                                      <w:t>Ευρωπαϊκή Ένωση</w:t>
                                    </w:r>
                                  </w:p>
                                  <w:p w14:paraId="414AA9AC" w14:textId="77777777" w:rsidR="00D16102" w:rsidRPr="00AF161E" w:rsidRDefault="00D16102" w:rsidP="009A7606">
                                    <w:pPr>
                                      <w:spacing w:after="0"/>
                                      <w:ind w:left="-77" w:right="-201"/>
                                      <w:jc w:val="left"/>
                                      <w:rPr>
                                        <w:rFonts w:cs="Tahoma"/>
                                        <w:b/>
                                        <w:sz w:val="16"/>
                                        <w:szCs w:val="16"/>
                                        <w:lang w:val="el-GR"/>
                                      </w:rPr>
                                    </w:pPr>
                                    <w:r w:rsidRPr="00AF161E">
                                      <w:rPr>
                                        <w:rFonts w:cs="Tahoma"/>
                                        <w:b/>
                                        <w:sz w:val="16"/>
                                        <w:szCs w:val="16"/>
                                        <w:lang w:val="el-GR"/>
                                      </w:rPr>
                                      <w:t>Ευρωπαϊκό</w:t>
                                    </w:r>
                                    <w:r>
                                      <w:rPr>
                                        <w:rFonts w:cs="Tahoma"/>
                                        <w:b/>
                                        <w:sz w:val="16"/>
                                        <w:szCs w:val="16"/>
                                        <w:lang w:val="el-GR"/>
                                      </w:rPr>
                                      <w:t xml:space="preserve"> Κοινωνικό </w:t>
                                    </w:r>
                                    <w:r w:rsidRPr="00AF161E">
                                      <w:rPr>
                                        <w:rFonts w:cs="Tahoma"/>
                                        <w:b/>
                                        <w:sz w:val="16"/>
                                        <w:szCs w:val="16"/>
                                        <w:lang w:val="el-GR"/>
                                      </w:rPr>
                                      <w:t xml:space="preserve">Ταμείο </w:t>
                                    </w:r>
                                  </w:p>
                                </w:txbxContent>
                              </wps:txbx>
                              <wps:bodyPr rot="0" vert="horz" wrap="square" lIns="91440" tIns="45720" rIns="91440" bIns="45720" anchor="t" anchorCtr="0">
                                <a:spAutoFit/>
                              </wps:bodyPr>
                            </wps:wsp>
                            <pic:pic xmlns:pic="http://schemas.openxmlformats.org/drawingml/2006/picture">
                              <pic:nvPicPr>
                                <pic:cNvPr id="23" name="Picture 8"/>
                                <pic:cNvPicPr>
                                  <a:picLocks noChangeAspect="1"/>
                                </pic:cNvPicPr>
                              </pic:nvPicPr>
                              <pic:blipFill>
                                <a:blip r:embed="rId8" cstate="print"/>
                                <a:srcRect/>
                                <a:stretch>
                                  <a:fillRect/>
                                </a:stretch>
                              </pic:blipFill>
                              <pic:spPr bwMode="auto">
                                <a:xfrm>
                                  <a:off x="0" y="0"/>
                                  <a:ext cx="833755" cy="54864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A029977" id="Group 2" o:spid="_x0000_s1026" style="position:absolute;margin-left:-.05pt;margin-top:17pt;width:177.6pt;height:42.6pt;z-index:251672576" coordsize="22557,548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">
                      <v:shapetype id="_x0000_t202" coordsize="21600,21600" o:spt="202" path="m,l,21600r21600,l21600,xe">
                        <v:stroke joinstyle="miter"/>
                        <v:path gradientshapeok="t" o:connecttype="rect"/>
                      </v:shapetype>
                      <v:shape id="Text Box 2" o:spid="_x0000_s1027" type="#_x0000_t202" style="position:absolute;left:8249;top:5;width:14308;height:4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Wh8MA&#10;AADbAAAADwAAAGRycy9kb3ducmV2LnhtbESPzWrDMBCE74W+g9hCbrUcQ0xxo4QQKJTiQ53m0ONi&#10;bS3X1sq1lNh9+ygQyHGYn49Zb2fbizONvnWsYJmkIIhrp1tuFBy/3p5fQPiArLF3TAr+ycN28/iw&#10;xkK7iSs6H0Ij4gj7AhWYEIZCSl8bsugTNxBH78eNFkOUYyP1iFMct73M0jSXFluOBIMD7Q3V3eFk&#10;I6T09alyf7/LspPfpstx9Wk+lFo8zbtXEIHmcA/f2u9aQZbB9Uv8AX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Wh8MAAADbAAAADwAAAAAAAAAAAAAAAACYAgAAZHJzL2Rv&#10;d25yZXYueG1sUEsFBgAAAAAEAAQA9QAAAIgDAAAAAA==&#10;" stroked="f">
                        <v:textbox style="mso-fit-shape-to-text:t">
                          <w:txbxContent>
                            <w:p w14:paraId="2774A780" w14:textId="77777777" w:rsidR="00D16102" w:rsidRPr="00AF161E" w:rsidRDefault="00D16102" w:rsidP="009A7606">
                              <w:pPr>
                                <w:spacing w:after="0"/>
                                <w:ind w:left="-77" w:right="-201"/>
                                <w:rPr>
                                  <w:rFonts w:cs="Tahoma"/>
                                  <w:b/>
                                  <w:sz w:val="16"/>
                                  <w:szCs w:val="16"/>
                                  <w:lang w:val="el-GR"/>
                                </w:rPr>
                              </w:pPr>
                              <w:r w:rsidRPr="00AF161E">
                                <w:rPr>
                                  <w:rFonts w:cs="Tahoma"/>
                                  <w:b/>
                                  <w:sz w:val="16"/>
                                  <w:szCs w:val="16"/>
                                  <w:lang w:val="el-GR"/>
                                </w:rPr>
                                <w:t>Ευρωπαϊκή Ένωση</w:t>
                              </w:r>
                            </w:p>
                            <w:p w14:paraId="414AA9AC" w14:textId="77777777" w:rsidR="00D16102" w:rsidRPr="00AF161E" w:rsidRDefault="00D16102" w:rsidP="009A7606">
                              <w:pPr>
                                <w:spacing w:after="0"/>
                                <w:ind w:left="-77" w:right="-201"/>
                                <w:jc w:val="left"/>
                                <w:rPr>
                                  <w:rFonts w:cs="Tahoma"/>
                                  <w:b/>
                                  <w:sz w:val="16"/>
                                  <w:szCs w:val="16"/>
                                  <w:lang w:val="el-GR"/>
                                </w:rPr>
                              </w:pPr>
                              <w:r w:rsidRPr="00AF161E">
                                <w:rPr>
                                  <w:rFonts w:cs="Tahoma"/>
                                  <w:b/>
                                  <w:sz w:val="16"/>
                                  <w:szCs w:val="16"/>
                                  <w:lang w:val="el-GR"/>
                                </w:rPr>
                                <w:t>Ευρωπαϊκό</w:t>
                              </w:r>
                              <w:r>
                                <w:rPr>
                                  <w:rFonts w:cs="Tahoma"/>
                                  <w:b/>
                                  <w:sz w:val="16"/>
                                  <w:szCs w:val="16"/>
                                  <w:lang w:val="el-GR"/>
                                </w:rPr>
                                <w:t xml:space="preserve"> Κοινωνικό </w:t>
                              </w:r>
                              <w:r w:rsidRPr="00AF161E">
                                <w:rPr>
                                  <w:rFonts w:cs="Tahoma"/>
                                  <w:b/>
                                  <w:sz w:val="16"/>
                                  <w:szCs w:val="16"/>
                                  <w:lang w:val="el-GR"/>
                                </w:rPr>
                                <w:t xml:space="preserve">Ταμείο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width:8337;height:54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2e9aDFAAAA2wAAAA8AAABkcnMvZG93bnJldi54bWxEj81qwkAUhfdC32G4BTdSJypISZ2EUKjo&#10;QqipSLu7ydwmoZk7ITOa9O07BcHl4fx8nE06mlZcqXeNZQWLeQSCuLS64UrB6ePt6RmE88gaW8uk&#10;4JccpMnDZIOxtgMf6Zr7SoQRdjEqqL3vYildWZNBN7cdcfC+bW/QB9lXUvc4hHHTymUUraXBhgOh&#10;xo5eayp/8osJkC9D+XuxPR9On9lsnZ+LfTYUSk0fx+wFhKfR38O39k4rWK7g/0v4ATL5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nvWgxQAAANsAAAAPAAAAAAAAAAAAAAAA&#10;AJ8CAABkcnMvZG93bnJldi54bWxQSwUGAAAAAAQABAD3AAAAkQMAAAAA&#10;">
                        <v:imagedata r:id="rId9" o:title=""/>
                        <v:path arrowok="t"/>
                      </v:shape>
                      <w10:wrap type="tight"/>
                    </v:group>
                  </w:pict>
                </mc:Fallback>
              </mc:AlternateContent>
            </w:r>
          </w:p>
        </w:tc>
        <w:tc>
          <w:tcPr>
            <w:tcW w:w="3685" w:type="dxa"/>
          </w:tcPr>
          <w:p w14:paraId="33FF4A25" w14:textId="77777777" w:rsidR="009A7606" w:rsidRPr="00EF2032" w:rsidRDefault="009A7606" w:rsidP="00D16102">
            <w:pPr>
              <w:jc w:val="center"/>
              <w:rPr>
                <w:rFonts w:cs="Tahoma"/>
                <w:sz w:val="10"/>
                <w:szCs w:val="10"/>
                <w:lang w:val="el-GR"/>
              </w:rPr>
            </w:pPr>
            <w:r w:rsidRPr="00EF2032">
              <w:rPr>
                <w:rFonts w:cs="Tahoma"/>
                <w:noProof/>
                <w:lang w:val="el-GR" w:eastAsia="el-GR"/>
              </w:rPr>
              <w:drawing>
                <wp:anchor distT="0" distB="0" distL="114300" distR="114300" simplePos="0" relativeHeight="251674624" behindDoc="1" locked="0" layoutInCell="1" allowOverlap="1" wp14:anchorId="6D4E84D3" wp14:editId="784A94BA">
                  <wp:simplePos x="0" y="0"/>
                  <wp:positionH relativeFrom="column">
                    <wp:posOffset>1074420</wp:posOffset>
                  </wp:positionH>
                  <wp:positionV relativeFrom="paragraph">
                    <wp:posOffset>186278</wp:posOffset>
                  </wp:positionV>
                  <wp:extent cx="1173480" cy="697865"/>
                  <wp:effectExtent l="0" t="0" r="7620" b="6985"/>
                  <wp:wrapTight wrapText="bothSides">
                    <wp:wrapPolygon edited="0">
                      <wp:start x="0" y="0"/>
                      <wp:lineTo x="0" y="21227"/>
                      <wp:lineTo x="21390" y="21227"/>
                      <wp:lineTo x="21390" y="0"/>
                      <wp:lineTo x="0" y="0"/>
                    </wp:wrapPolygon>
                  </wp:wrapTight>
                  <wp:docPr id="2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7497" r="21509"/>
                          <a:stretch/>
                        </pic:blipFill>
                        <pic:spPr bwMode="auto">
                          <a:xfrm>
                            <a:off x="0" y="0"/>
                            <a:ext cx="1173480" cy="697865"/>
                          </a:xfrm>
                          <a:prstGeom prst="rect">
                            <a:avLst/>
                          </a:prstGeom>
                          <a:noFill/>
                          <a:ln>
                            <a:noFill/>
                          </a:ln>
                          <a:extLst>
                            <a:ext uri="{53640926-AAD7-44D8-BBD7-CCE9431645EC}">
                              <a14:shadowObscured xmlns:a14="http://schemas.microsoft.com/office/drawing/2010/main"/>
                            </a:ext>
                          </a:extLst>
                        </pic:spPr>
                      </pic:pic>
                    </a:graphicData>
                  </a:graphic>
                </wp:anchor>
              </w:drawing>
            </w:r>
            <w:r w:rsidRPr="00EF2032">
              <w:rPr>
                <w:rFonts w:cs="Tahoma"/>
                <w:noProof/>
                <w:lang w:val="el-GR" w:eastAsia="el-GR"/>
              </w:rPr>
              <w:drawing>
                <wp:anchor distT="0" distB="0" distL="114300" distR="114300" simplePos="0" relativeHeight="251673600" behindDoc="1" locked="0" layoutInCell="1" allowOverlap="1" wp14:anchorId="603889FF" wp14:editId="7412E129">
                  <wp:simplePos x="0" y="0"/>
                  <wp:positionH relativeFrom="column">
                    <wp:posOffset>-4445</wp:posOffset>
                  </wp:positionH>
                  <wp:positionV relativeFrom="paragraph">
                    <wp:posOffset>196405</wp:posOffset>
                  </wp:positionV>
                  <wp:extent cx="1044575" cy="697865"/>
                  <wp:effectExtent l="0" t="0" r="3175" b="6985"/>
                  <wp:wrapTight wrapText="bothSides">
                    <wp:wrapPolygon edited="0">
                      <wp:start x="0" y="0"/>
                      <wp:lineTo x="0" y="21227"/>
                      <wp:lineTo x="21272" y="21227"/>
                      <wp:lineTo x="21272" y="0"/>
                      <wp:lineTo x="0" y="0"/>
                    </wp:wrapPolygon>
                  </wp:wrapTight>
                  <wp:docPr id="2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4985" r="46325"/>
                          <a:stretch/>
                        </pic:blipFill>
                        <pic:spPr bwMode="auto">
                          <a:xfrm>
                            <a:off x="0" y="0"/>
                            <a:ext cx="1044575" cy="697865"/>
                          </a:xfrm>
                          <a:prstGeom prst="rect">
                            <a:avLst/>
                          </a:prstGeom>
                          <a:noFill/>
                          <a:ln>
                            <a:noFill/>
                          </a:ln>
                          <a:extLst>
                            <a:ext uri="{53640926-AAD7-44D8-BBD7-CCE9431645EC}">
                              <a14:shadowObscured xmlns:a14="http://schemas.microsoft.com/office/drawing/2010/main"/>
                            </a:ext>
                          </a:extLst>
                        </pic:spPr>
                      </pic:pic>
                    </a:graphicData>
                  </a:graphic>
                </wp:anchor>
              </w:drawing>
            </w:r>
          </w:p>
          <w:p w14:paraId="63CC331F" w14:textId="77777777" w:rsidR="009A7606" w:rsidRPr="00EF2032" w:rsidRDefault="009A7606" w:rsidP="00D16102">
            <w:pPr>
              <w:spacing w:after="0"/>
              <w:jc w:val="center"/>
              <w:rPr>
                <w:rFonts w:cs="Tahoma"/>
                <w:b/>
                <w:sz w:val="16"/>
                <w:szCs w:val="16"/>
                <w:lang w:val="el-GR"/>
              </w:rPr>
            </w:pPr>
          </w:p>
        </w:tc>
        <w:tc>
          <w:tcPr>
            <w:tcW w:w="2268" w:type="dxa"/>
          </w:tcPr>
          <w:p w14:paraId="2BD2299E" w14:textId="77777777" w:rsidR="009A7606" w:rsidRPr="00EF2032" w:rsidRDefault="009A7606" w:rsidP="00D16102">
            <w:pPr>
              <w:ind w:left="-181" w:right="-108"/>
              <w:jc w:val="center"/>
              <w:rPr>
                <w:rFonts w:cs="Tahoma"/>
                <w:b/>
                <w:sz w:val="10"/>
                <w:szCs w:val="10"/>
              </w:rPr>
            </w:pPr>
            <w:r w:rsidRPr="00EF2032">
              <w:rPr>
                <w:rFonts w:cs="Tahoma"/>
                <w:b/>
                <w:noProof/>
                <w:color w:val="000000"/>
                <w:szCs w:val="22"/>
                <w:lang w:val="el-GR" w:eastAsia="el-GR"/>
              </w:rPr>
              <w:drawing>
                <wp:anchor distT="0" distB="0" distL="114300" distR="114300" simplePos="0" relativeHeight="251675648" behindDoc="1" locked="0" layoutInCell="1" allowOverlap="1" wp14:anchorId="1354E6D2" wp14:editId="3B27C2C2">
                  <wp:simplePos x="0" y="0"/>
                  <wp:positionH relativeFrom="column">
                    <wp:posOffset>171450</wp:posOffset>
                  </wp:positionH>
                  <wp:positionV relativeFrom="paragraph">
                    <wp:posOffset>295275</wp:posOffset>
                  </wp:positionV>
                  <wp:extent cx="943610" cy="567690"/>
                  <wp:effectExtent l="0" t="0" r="8890" b="3810"/>
                  <wp:wrapTight wrapText="bothSides">
                    <wp:wrapPolygon edited="0">
                      <wp:start x="0" y="0"/>
                      <wp:lineTo x="0" y="21020"/>
                      <wp:lineTo x="21367" y="21020"/>
                      <wp:lineTo x="21367" y="0"/>
                      <wp:lineTo x="0" y="0"/>
                    </wp:wrapPolygon>
                  </wp:wrapTight>
                  <wp:docPr id="26" name="Picture 19"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3610" cy="567690"/>
                          </a:xfrm>
                          <a:prstGeom prst="rect">
                            <a:avLst/>
                          </a:prstGeom>
                          <a:noFill/>
                          <a:ln>
                            <a:noFill/>
                          </a:ln>
                        </pic:spPr>
                      </pic:pic>
                    </a:graphicData>
                  </a:graphic>
                </wp:anchor>
              </w:drawing>
            </w:r>
          </w:p>
        </w:tc>
      </w:tr>
    </w:tbl>
    <w:p w14:paraId="21910F94" w14:textId="77777777" w:rsidR="00C82832" w:rsidRPr="00EF2032" w:rsidRDefault="00C82832" w:rsidP="00C82832">
      <w:bookmarkStart w:id="0" w:name="_Hlk46136262"/>
      <w:bookmarkStart w:id="1" w:name="_Hlk46136280"/>
      <w:bookmarkEnd w:id="0"/>
      <w:bookmarkEnd w:id="1"/>
    </w:p>
    <w:p w14:paraId="26E2D08D" w14:textId="58CF3E2C" w:rsidR="00C82832" w:rsidRPr="00EF2032" w:rsidRDefault="00C82832" w:rsidP="00C82832">
      <w:pPr>
        <w:sectPr w:rsidR="00C82832" w:rsidRPr="00EF2032" w:rsidSect="009A7606">
          <w:headerReference w:type="default" r:id="rId12"/>
          <w:footerReference w:type="default" r:id="rId13"/>
          <w:headerReference w:type="first" r:id="rId14"/>
          <w:footerReference w:type="first" r:id="rId15"/>
          <w:pgSz w:w="11906" w:h="16838"/>
          <w:pgMar w:top="924" w:right="1134" w:bottom="1134" w:left="1134" w:header="720" w:footer="453" w:gutter="0"/>
          <w:pgNumType w:start="1"/>
          <w:cols w:space="720"/>
          <w:titlePg/>
          <w:docGrid w:linePitch="360"/>
        </w:sectPr>
      </w:pPr>
    </w:p>
    <w:p w14:paraId="2D20B88E" w14:textId="77777777" w:rsidR="003C0732" w:rsidRPr="00EF2032" w:rsidRDefault="003C0732" w:rsidP="003C0732">
      <w:pPr>
        <w:autoSpaceDE w:val="0"/>
        <w:autoSpaceDN w:val="0"/>
        <w:adjustRightInd w:val="0"/>
        <w:spacing w:after="0"/>
        <w:ind w:right="-459"/>
        <w:jc w:val="center"/>
        <w:rPr>
          <w:rFonts w:cs="Tahoma"/>
          <w:b/>
          <w:color w:val="000000"/>
          <w:sz w:val="16"/>
          <w:szCs w:val="16"/>
          <w:lang w:val="el-GR"/>
        </w:rPr>
      </w:pPr>
    </w:p>
    <w:p w14:paraId="2207B9E6" w14:textId="77777777" w:rsidR="0024279E" w:rsidRPr="00EF2032" w:rsidRDefault="0024279E" w:rsidP="00BF270D">
      <w:pPr>
        <w:pStyle w:val="2"/>
        <w:numPr>
          <w:ilvl w:val="0"/>
          <w:numId w:val="0"/>
        </w:numPr>
        <w:ind w:left="576"/>
      </w:pPr>
      <w:bookmarkStart w:id="2" w:name="_Toc375058496"/>
      <w:bookmarkStart w:id="3" w:name="_Toc418166314"/>
      <w:bookmarkStart w:id="4" w:name="_Toc75439367"/>
      <w:bookmarkStart w:id="5" w:name="_Toc80088602"/>
      <w:r w:rsidRPr="00EF2032">
        <w:t>ΓΕΝΙΚΕΣ ΠΛΗΡΟΦΟΡΙΕΣ</w:t>
      </w:r>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EF2032" w14:paraId="703A6D6D" w14:textId="77777777" w:rsidTr="0031590C">
        <w:trPr>
          <w:tblHeader/>
        </w:trPr>
        <w:tc>
          <w:tcPr>
            <w:tcW w:w="9855" w:type="dxa"/>
            <w:gridSpan w:val="2"/>
            <w:shd w:val="clear" w:color="auto" w:fill="E0E0E0"/>
            <w:vAlign w:val="center"/>
          </w:tcPr>
          <w:p w14:paraId="1D736D72" w14:textId="77777777" w:rsidR="0024279E" w:rsidRPr="00EF2032" w:rsidRDefault="0024279E" w:rsidP="00BF270D">
            <w:pPr>
              <w:pStyle w:val="2"/>
              <w:numPr>
                <w:ilvl w:val="0"/>
                <w:numId w:val="0"/>
              </w:numPr>
              <w:ind w:left="576"/>
            </w:pPr>
            <w:bookmarkStart w:id="6" w:name="_Toc375058497"/>
            <w:bookmarkStart w:id="7" w:name="_Toc418166315"/>
            <w:bookmarkStart w:id="8" w:name="_Toc75439368"/>
            <w:bookmarkStart w:id="9" w:name="_Toc80088603"/>
            <w:r w:rsidRPr="00EF2032">
              <w:t>Συνοπτικά στοιχεία Έργου</w:t>
            </w:r>
            <w:bookmarkEnd w:id="6"/>
            <w:bookmarkEnd w:id="7"/>
            <w:bookmarkEnd w:id="8"/>
            <w:bookmarkEnd w:id="9"/>
          </w:p>
        </w:tc>
      </w:tr>
      <w:tr w:rsidR="0024279E" w:rsidRPr="000E5495" w14:paraId="7E9F8447" w14:textId="77777777" w:rsidTr="0031590C">
        <w:tc>
          <w:tcPr>
            <w:tcW w:w="3708" w:type="dxa"/>
            <w:vAlign w:val="center"/>
          </w:tcPr>
          <w:p w14:paraId="0C84E596" w14:textId="77777777" w:rsidR="0024279E" w:rsidRPr="00EF2032" w:rsidRDefault="0024279E" w:rsidP="0031590C">
            <w:pPr>
              <w:pStyle w:val="TabletextChar"/>
              <w:rPr>
                <w:rFonts w:cs="Tahoma"/>
                <w:b/>
                <w:sz w:val="22"/>
                <w:szCs w:val="22"/>
              </w:rPr>
            </w:pPr>
            <w:r w:rsidRPr="00EF2032">
              <w:rPr>
                <w:rFonts w:cs="Tahoma"/>
                <w:b/>
                <w:sz w:val="22"/>
                <w:szCs w:val="22"/>
              </w:rPr>
              <w:t>ΤΙΤΛΟΣ ΕΡΓΟΥ</w:t>
            </w:r>
          </w:p>
        </w:tc>
        <w:tc>
          <w:tcPr>
            <w:tcW w:w="6147" w:type="dxa"/>
            <w:vAlign w:val="center"/>
          </w:tcPr>
          <w:p w14:paraId="6168700D" w14:textId="707788F7" w:rsidR="0024279E" w:rsidRPr="00EF2032" w:rsidRDefault="00084D3E" w:rsidP="0031590C">
            <w:pPr>
              <w:pStyle w:val="TabletextChar"/>
              <w:rPr>
                <w:rFonts w:cs="Tahoma"/>
                <w:sz w:val="22"/>
                <w:szCs w:val="22"/>
              </w:rPr>
            </w:pPr>
            <w:r w:rsidRPr="00EF2032">
              <w:rPr>
                <w:rFonts w:cs="Tahoma"/>
                <w:b/>
                <w:color w:val="000000"/>
                <w:szCs w:val="22"/>
              </w:rPr>
              <w:t>Ανάπτυξη και τεχνική υποστήριξη του Παρατηρητηρίου για τη Γραφειοκρατία και του Εθνικού Προγράμματος Απλούστευσης Διαδικασιών</w:t>
            </w:r>
          </w:p>
        </w:tc>
      </w:tr>
      <w:tr w:rsidR="0024279E" w:rsidRPr="00EF2032" w14:paraId="27024F2C" w14:textId="77777777" w:rsidTr="0031590C">
        <w:tc>
          <w:tcPr>
            <w:tcW w:w="3708" w:type="dxa"/>
            <w:vAlign w:val="center"/>
          </w:tcPr>
          <w:p w14:paraId="48A284AA" w14:textId="77777777" w:rsidR="0024279E" w:rsidRPr="00EF2032" w:rsidRDefault="0024279E" w:rsidP="0031590C">
            <w:pPr>
              <w:pStyle w:val="TabletextChar"/>
              <w:rPr>
                <w:rFonts w:cs="Tahoma"/>
                <w:b/>
                <w:sz w:val="22"/>
                <w:szCs w:val="22"/>
              </w:rPr>
            </w:pPr>
            <w:r w:rsidRPr="00EF2032">
              <w:rPr>
                <w:rFonts w:cs="Tahoma"/>
                <w:b/>
                <w:sz w:val="22"/>
                <w:szCs w:val="22"/>
              </w:rPr>
              <w:t>ΑΝΑΘΕΤΟΥΣΑ ΑΡΧΗ</w:t>
            </w:r>
          </w:p>
        </w:tc>
        <w:tc>
          <w:tcPr>
            <w:tcW w:w="6147" w:type="dxa"/>
            <w:vAlign w:val="center"/>
          </w:tcPr>
          <w:p w14:paraId="1DC844C1" w14:textId="40D261D5" w:rsidR="0024279E" w:rsidRPr="00EF2032" w:rsidRDefault="0024279E" w:rsidP="0031590C">
            <w:pPr>
              <w:pStyle w:val="TabletextChar"/>
              <w:rPr>
                <w:rFonts w:cs="Tahoma"/>
                <w:sz w:val="22"/>
                <w:szCs w:val="22"/>
              </w:rPr>
            </w:pPr>
            <w:r w:rsidRPr="00EF2032">
              <w:rPr>
                <w:rFonts w:cs="Tahoma"/>
                <w:b/>
                <w:sz w:val="22"/>
                <w:szCs w:val="22"/>
              </w:rPr>
              <w:t xml:space="preserve">«Κοινωνία της Πληροφορίας </w:t>
            </w:r>
            <w:r w:rsidR="00C1135D" w:rsidRPr="00EF2032">
              <w:rPr>
                <w:rFonts w:cs="Tahoma"/>
                <w:b/>
                <w:sz w:val="22"/>
                <w:szCs w:val="22"/>
              </w:rPr>
              <w:t>Μ.</w:t>
            </w:r>
            <w:r w:rsidRPr="00EF2032">
              <w:rPr>
                <w:rFonts w:cs="Tahoma"/>
                <w:b/>
                <w:sz w:val="22"/>
                <w:szCs w:val="22"/>
              </w:rPr>
              <w:t xml:space="preserve">Α.Ε.» </w:t>
            </w:r>
            <w:r w:rsidRPr="00EF2032">
              <w:rPr>
                <w:rFonts w:cs="Tahoma"/>
                <w:sz w:val="22"/>
                <w:szCs w:val="22"/>
              </w:rPr>
              <w:t>(</w:t>
            </w:r>
            <w:r w:rsidRPr="00EF2032">
              <w:rPr>
                <w:rFonts w:cs="Tahoma"/>
                <w:b/>
                <w:sz w:val="22"/>
                <w:szCs w:val="22"/>
              </w:rPr>
              <w:t xml:space="preserve">ΚτΠ </w:t>
            </w:r>
            <w:r w:rsidR="00C1135D" w:rsidRPr="00EF2032">
              <w:rPr>
                <w:rFonts w:cs="Tahoma"/>
                <w:b/>
                <w:sz w:val="22"/>
                <w:szCs w:val="22"/>
              </w:rPr>
              <w:t>Μ.</w:t>
            </w:r>
            <w:r w:rsidRPr="00EF2032">
              <w:rPr>
                <w:rFonts w:cs="Tahoma"/>
                <w:b/>
                <w:sz w:val="22"/>
                <w:szCs w:val="22"/>
              </w:rPr>
              <w:t>Α.Ε.</w:t>
            </w:r>
            <w:r w:rsidRPr="00EF2032">
              <w:rPr>
                <w:rFonts w:cs="Tahoma"/>
                <w:sz w:val="22"/>
                <w:szCs w:val="22"/>
              </w:rPr>
              <w:t>)</w:t>
            </w:r>
          </w:p>
        </w:tc>
      </w:tr>
      <w:tr w:rsidR="00084D3E" w:rsidRPr="000E5495" w14:paraId="21655997" w14:textId="77777777" w:rsidTr="0031590C">
        <w:tc>
          <w:tcPr>
            <w:tcW w:w="3708" w:type="dxa"/>
            <w:vAlign w:val="center"/>
          </w:tcPr>
          <w:p w14:paraId="1EA40129" w14:textId="77777777" w:rsidR="00084D3E" w:rsidRPr="00EF2032" w:rsidRDefault="00084D3E" w:rsidP="00084D3E">
            <w:pPr>
              <w:pStyle w:val="TabletextChar"/>
              <w:rPr>
                <w:rFonts w:cs="Tahoma"/>
                <w:b/>
                <w:sz w:val="22"/>
                <w:szCs w:val="22"/>
              </w:rPr>
            </w:pPr>
            <w:r w:rsidRPr="00EF2032">
              <w:rPr>
                <w:rFonts w:cs="Tahoma"/>
                <w:b/>
                <w:sz w:val="22"/>
                <w:szCs w:val="22"/>
              </w:rPr>
              <w:t>ΦΟΡΕΑΣ ΛΕΙΤΟΥΡΓΙΑΣ</w:t>
            </w:r>
          </w:p>
        </w:tc>
        <w:tc>
          <w:tcPr>
            <w:tcW w:w="6147" w:type="dxa"/>
            <w:vAlign w:val="center"/>
          </w:tcPr>
          <w:p w14:paraId="14CD41E3" w14:textId="2540FE3B" w:rsidR="00084D3E" w:rsidRPr="00EF2032" w:rsidRDefault="002419AD" w:rsidP="00084D3E">
            <w:pPr>
              <w:pStyle w:val="TabletextChar"/>
              <w:rPr>
                <w:rFonts w:cs="Tahoma"/>
                <w:b/>
                <w:sz w:val="22"/>
                <w:szCs w:val="22"/>
              </w:rPr>
            </w:pPr>
            <w:r w:rsidRPr="002419AD">
              <w:rPr>
                <w:rFonts w:cs="Tahoma"/>
                <w:b/>
                <w:szCs w:val="22"/>
              </w:rPr>
              <w:t>Γενική Γραμματεία Ψηφιακής Διακυβέρνησης και Απλούστευσης Διαδικασιών</w:t>
            </w:r>
          </w:p>
        </w:tc>
      </w:tr>
      <w:tr w:rsidR="00084D3E" w:rsidRPr="000E5495" w14:paraId="42A298E1" w14:textId="77777777" w:rsidTr="0031590C">
        <w:tc>
          <w:tcPr>
            <w:tcW w:w="3708" w:type="dxa"/>
            <w:vAlign w:val="center"/>
          </w:tcPr>
          <w:p w14:paraId="482AAB34" w14:textId="77777777" w:rsidR="00084D3E" w:rsidRPr="00EF2032" w:rsidRDefault="00084D3E" w:rsidP="00084D3E">
            <w:pPr>
              <w:pStyle w:val="TabletextChar"/>
              <w:rPr>
                <w:rFonts w:cs="Tahoma"/>
                <w:b/>
                <w:sz w:val="22"/>
                <w:szCs w:val="22"/>
              </w:rPr>
            </w:pPr>
            <w:r w:rsidRPr="00EF2032">
              <w:rPr>
                <w:rFonts w:cs="Tahoma"/>
                <w:b/>
                <w:sz w:val="22"/>
                <w:szCs w:val="22"/>
              </w:rPr>
              <w:t>ΚΥΡΙΟΣ ΤΟΥ ΕΡΓΟΥ</w:t>
            </w:r>
          </w:p>
        </w:tc>
        <w:tc>
          <w:tcPr>
            <w:tcW w:w="6147" w:type="dxa"/>
            <w:vAlign w:val="center"/>
          </w:tcPr>
          <w:p w14:paraId="27F6D052" w14:textId="62EC823A" w:rsidR="00084D3E" w:rsidRPr="00EF2032" w:rsidRDefault="002419AD" w:rsidP="00084D3E">
            <w:pPr>
              <w:pStyle w:val="TabletextChar"/>
              <w:rPr>
                <w:rFonts w:cs="Tahoma"/>
                <w:sz w:val="22"/>
                <w:szCs w:val="22"/>
              </w:rPr>
            </w:pPr>
            <w:r w:rsidRPr="002419AD">
              <w:rPr>
                <w:rFonts w:cs="Tahoma"/>
                <w:b/>
                <w:szCs w:val="22"/>
              </w:rPr>
              <w:t>Γενική Γραμματεία Ψηφιακής Διακυβέρνησης και Απλούστευσης Διαδικασιών</w:t>
            </w:r>
          </w:p>
        </w:tc>
      </w:tr>
      <w:tr w:rsidR="00084D3E" w:rsidRPr="00EF2032" w14:paraId="3FF7AD5B" w14:textId="77777777" w:rsidTr="0031590C">
        <w:tc>
          <w:tcPr>
            <w:tcW w:w="3708" w:type="dxa"/>
            <w:vAlign w:val="center"/>
          </w:tcPr>
          <w:p w14:paraId="72CFC754" w14:textId="77777777" w:rsidR="00084D3E" w:rsidRPr="00EF2032" w:rsidRDefault="00084D3E" w:rsidP="00084D3E">
            <w:pPr>
              <w:pStyle w:val="TabletextChar"/>
              <w:rPr>
                <w:rFonts w:cs="Tahoma"/>
                <w:b/>
                <w:sz w:val="22"/>
                <w:szCs w:val="22"/>
              </w:rPr>
            </w:pPr>
            <w:r w:rsidRPr="00EF2032">
              <w:rPr>
                <w:rFonts w:cs="Tahoma"/>
                <w:b/>
                <w:sz w:val="22"/>
                <w:szCs w:val="22"/>
              </w:rPr>
              <w:t>ΦΟΡΕΑΣ ΧΡΗΜΑΤΟΔΟΤΗΣΗΣ</w:t>
            </w:r>
          </w:p>
        </w:tc>
        <w:tc>
          <w:tcPr>
            <w:tcW w:w="6147" w:type="dxa"/>
            <w:vAlign w:val="center"/>
          </w:tcPr>
          <w:p w14:paraId="281EC852" w14:textId="688ECCAD" w:rsidR="00084D3E" w:rsidRPr="00EF2032" w:rsidRDefault="00084D3E" w:rsidP="00084D3E">
            <w:pPr>
              <w:pStyle w:val="TabletextChar"/>
              <w:rPr>
                <w:rFonts w:cs="Tahoma"/>
                <w:b/>
                <w:sz w:val="22"/>
                <w:szCs w:val="22"/>
              </w:rPr>
            </w:pPr>
            <w:r w:rsidRPr="00EF2032">
              <w:rPr>
                <w:rFonts w:cs="Tahoma"/>
                <w:b/>
                <w:color w:val="000000"/>
                <w:szCs w:val="22"/>
              </w:rPr>
              <w:t>Υπουργείο Ψηφιακής Διακυβέρνησης</w:t>
            </w:r>
            <w:r w:rsidR="00380967">
              <w:rPr>
                <w:rFonts w:cs="Tahoma"/>
                <w:b/>
                <w:color w:val="000000"/>
                <w:szCs w:val="22"/>
              </w:rPr>
              <w:t xml:space="preserve"> </w:t>
            </w:r>
            <w:r w:rsidR="00380967" w:rsidRPr="005D3BCC">
              <w:rPr>
                <w:sz w:val="22"/>
                <w:szCs w:val="22"/>
              </w:rPr>
              <w:t>(ΥΨΗΔ)</w:t>
            </w:r>
          </w:p>
        </w:tc>
      </w:tr>
      <w:tr w:rsidR="00084D3E" w:rsidRPr="00B15FCB" w14:paraId="5A5E6BD3" w14:textId="77777777" w:rsidTr="0031590C">
        <w:tc>
          <w:tcPr>
            <w:tcW w:w="3708" w:type="dxa"/>
            <w:vAlign w:val="center"/>
          </w:tcPr>
          <w:p w14:paraId="1BC26569" w14:textId="77777777" w:rsidR="00084D3E" w:rsidRPr="00EF2032" w:rsidRDefault="00084D3E" w:rsidP="00084D3E">
            <w:pPr>
              <w:pStyle w:val="TabletextChar"/>
              <w:rPr>
                <w:rFonts w:cs="Tahoma"/>
                <w:b/>
                <w:sz w:val="22"/>
                <w:szCs w:val="22"/>
              </w:rPr>
            </w:pPr>
            <w:r w:rsidRPr="00EF2032">
              <w:rPr>
                <w:rFonts w:cs="Tahoma"/>
                <w:b/>
                <w:sz w:val="22"/>
                <w:szCs w:val="22"/>
              </w:rPr>
              <w:t>ΤΟΠΟΣ ΠΑΡΑΔΟΣΗΣ – ΤΟΠΟΣ ΠΑΡΟΧΗΣ ΥΠΗΡΕΣΙΩΝ</w:t>
            </w:r>
          </w:p>
        </w:tc>
        <w:tc>
          <w:tcPr>
            <w:tcW w:w="6147" w:type="dxa"/>
            <w:vAlign w:val="center"/>
          </w:tcPr>
          <w:p w14:paraId="12E53F60" w14:textId="77777777" w:rsidR="00084D3E" w:rsidRPr="00EF2032" w:rsidRDefault="00084D3E" w:rsidP="00084D3E">
            <w:pPr>
              <w:widowControl w:val="0"/>
              <w:pBdr>
                <w:top w:val="nil"/>
                <w:left w:val="nil"/>
                <w:bottom w:val="nil"/>
                <w:right w:val="nil"/>
                <w:between w:val="nil"/>
              </w:pBdr>
              <w:rPr>
                <w:rFonts w:cs="Tahoma"/>
                <w:color w:val="000000"/>
                <w:lang w:val="el-GR"/>
              </w:rPr>
            </w:pPr>
            <w:r w:rsidRPr="00EF2032">
              <w:rPr>
                <w:rFonts w:cs="Tahoma"/>
                <w:color w:val="000000"/>
                <w:szCs w:val="22"/>
                <w:lang w:val="el-GR"/>
              </w:rPr>
              <w:t>Τόπος παράδοσης: η Αναθέτουσα Αρχή.</w:t>
            </w:r>
          </w:p>
          <w:p w14:paraId="0BB92F76" w14:textId="7FBCEED2" w:rsidR="00084D3E" w:rsidRPr="008D2212" w:rsidRDefault="00084D3E" w:rsidP="00084D3E">
            <w:pPr>
              <w:pStyle w:val="TabletextChar"/>
              <w:rPr>
                <w:rFonts w:cs="Tahoma"/>
                <w:sz w:val="22"/>
                <w:szCs w:val="22"/>
              </w:rPr>
            </w:pPr>
            <w:r w:rsidRPr="008D2212">
              <w:rPr>
                <w:rFonts w:cs="Tahoma"/>
                <w:color w:val="000000"/>
                <w:sz w:val="22"/>
                <w:szCs w:val="22"/>
              </w:rPr>
              <w:t>Τόπος παροχής υπηρεσιών: Υπουργείο Ψηφιακής Διακυβέρνησης</w:t>
            </w:r>
          </w:p>
        </w:tc>
      </w:tr>
      <w:tr w:rsidR="00084D3E" w:rsidRPr="00B15FCB" w14:paraId="1A5E7CB8" w14:textId="77777777" w:rsidTr="0031590C">
        <w:tc>
          <w:tcPr>
            <w:tcW w:w="3708" w:type="dxa"/>
            <w:vAlign w:val="center"/>
          </w:tcPr>
          <w:p w14:paraId="735B7310" w14:textId="77777777" w:rsidR="00084D3E" w:rsidRPr="00EF2032" w:rsidRDefault="00084D3E" w:rsidP="00084D3E">
            <w:pPr>
              <w:pStyle w:val="TabletextChar"/>
              <w:rPr>
                <w:rFonts w:cs="Tahoma"/>
                <w:b/>
                <w:sz w:val="22"/>
                <w:szCs w:val="22"/>
              </w:rPr>
            </w:pPr>
            <w:r w:rsidRPr="00EF2032">
              <w:rPr>
                <w:rFonts w:cs="Tahoma"/>
                <w:b/>
                <w:sz w:val="22"/>
                <w:szCs w:val="22"/>
              </w:rPr>
              <w:t>ΕΙΔΟΣ ΣΥΜΒΑΣΗΣ</w:t>
            </w:r>
          </w:p>
        </w:tc>
        <w:tc>
          <w:tcPr>
            <w:tcW w:w="6147" w:type="dxa"/>
            <w:vAlign w:val="center"/>
          </w:tcPr>
          <w:p w14:paraId="64460802" w14:textId="77777777" w:rsidR="00084D3E" w:rsidRPr="00487E1A" w:rsidRDefault="00084D3E" w:rsidP="00084D3E">
            <w:pPr>
              <w:pStyle w:val="TabletextChar"/>
              <w:rPr>
                <w:rFonts w:cs="Tahoma"/>
                <w:b/>
                <w:sz w:val="22"/>
                <w:szCs w:val="22"/>
              </w:rPr>
            </w:pPr>
            <w:r w:rsidRPr="00EF2032">
              <w:rPr>
                <w:rFonts w:cs="Tahoma"/>
                <w:b/>
                <w:sz w:val="22"/>
                <w:szCs w:val="22"/>
                <w:lang w:val="en-US"/>
              </w:rPr>
              <w:t>CPV</w:t>
            </w:r>
            <w:r w:rsidRPr="00EF2032">
              <w:rPr>
                <w:rFonts w:cs="Tahoma"/>
                <w:b/>
                <w:sz w:val="22"/>
                <w:szCs w:val="22"/>
              </w:rPr>
              <w:t>:</w:t>
            </w:r>
            <w:r w:rsidRPr="00487E1A">
              <w:rPr>
                <w:rFonts w:cs="Tahoma"/>
                <w:b/>
                <w:sz w:val="22"/>
                <w:szCs w:val="22"/>
              </w:rPr>
              <w:t xml:space="preserve"> </w:t>
            </w:r>
          </w:p>
          <w:p w14:paraId="6DAE11C9" w14:textId="77777777" w:rsidR="002419AD" w:rsidRPr="00EF2032" w:rsidRDefault="002419AD" w:rsidP="002419AD">
            <w:pPr>
              <w:spacing w:before="120" w:after="0"/>
              <w:rPr>
                <w:lang w:val="el-GR"/>
              </w:rPr>
            </w:pPr>
            <w:r w:rsidRPr="00EF2032">
              <w:rPr>
                <w:b/>
                <w:bCs/>
                <w:lang w:val="el-GR"/>
              </w:rPr>
              <w:t>72000000-5</w:t>
            </w:r>
            <w:r w:rsidRPr="00EF2032">
              <w:rPr>
                <w:lang w:val="el-GR"/>
              </w:rPr>
              <w:t>: Υπηρεσίες τεχνολογίας των πληροφοριών: παροχή συμβουλών, ανάπτυξη λογισμικού, Διαδίκτυο και υποστήριξη</w:t>
            </w:r>
          </w:p>
          <w:p w14:paraId="49ED3CC9" w14:textId="77777777" w:rsidR="002419AD" w:rsidRPr="00EF2032" w:rsidRDefault="002419AD" w:rsidP="002419AD">
            <w:pPr>
              <w:spacing w:before="120" w:after="0"/>
              <w:rPr>
                <w:lang w:val="el-GR"/>
              </w:rPr>
            </w:pPr>
            <w:r w:rsidRPr="00EF2032">
              <w:rPr>
                <w:b/>
                <w:bCs/>
                <w:lang w:val="el-GR"/>
              </w:rPr>
              <w:t>72262000-9</w:t>
            </w:r>
            <w:r w:rsidRPr="00EF2032">
              <w:rPr>
                <w:lang w:val="el-GR"/>
              </w:rPr>
              <w:t>: Υπηρεσίες υποστήριξης λογισμικού</w:t>
            </w:r>
          </w:p>
          <w:p w14:paraId="2D41D319" w14:textId="77777777" w:rsidR="002419AD" w:rsidRPr="00EF2032" w:rsidRDefault="002419AD" w:rsidP="002419AD">
            <w:pPr>
              <w:spacing w:before="120" w:after="0"/>
              <w:rPr>
                <w:lang w:val="el-GR"/>
              </w:rPr>
            </w:pPr>
            <w:r w:rsidRPr="00EF2032">
              <w:rPr>
                <w:b/>
                <w:bCs/>
                <w:lang w:val="el-GR"/>
              </w:rPr>
              <w:t>72221000-0</w:t>
            </w:r>
            <w:r w:rsidRPr="00EF2032">
              <w:rPr>
                <w:lang w:val="el-GR"/>
              </w:rPr>
              <w:t>: Υπηρεσίες παροχής συμβουλών επιχειρησιακής ανάλυσης</w:t>
            </w:r>
          </w:p>
          <w:p w14:paraId="165A1EDB" w14:textId="514C2505" w:rsidR="002419AD" w:rsidRPr="002419AD" w:rsidRDefault="002419AD" w:rsidP="002419AD">
            <w:pPr>
              <w:pStyle w:val="TabletextChar"/>
              <w:rPr>
                <w:rFonts w:cs="Tahoma"/>
                <w:b/>
                <w:sz w:val="22"/>
                <w:szCs w:val="22"/>
              </w:rPr>
            </w:pPr>
            <w:r w:rsidRPr="00EF2032">
              <w:rPr>
                <w:b/>
                <w:bCs/>
              </w:rPr>
              <w:t>72266000-7</w:t>
            </w:r>
            <w:r w:rsidRPr="00EF2032">
              <w:t>: Υπηρεσίες παροχής συμβουλών σε θέματα λογισμικού</w:t>
            </w:r>
          </w:p>
        </w:tc>
      </w:tr>
      <w:tr w:rsidR="00084D3E" w:rsidRPr="00B15FCB" w14:paraId="64C35641" w14:textId="77777777" w:rsidTr="0031590C">
        <w:tc>
          <w:tcPr>
            <w:tcW w:w="3708" w:type="dxa"/>
            <w:vAlign w:val="center"/>
          </w:tcPr>
          <w:p w14:paraId="35E36B6C" w14:textId="77777777" w:rsidR="00084D3E" w:rsidRPr="00EF2032" w:rsidRDefault="00084D3E" w:rsidP="00084D3E">
            <w:pPr>
              <w:pStyle w:val="TabletextChar"/>
              <w:rPr>
                <w:rFonts w:cs="Tahoma"/>
                <w:b/>
                <w:sz w:val="22"/>
                <w:szCs w:val="22"/>
              </w:rPr>
            </w:pPr>
            <w:r w:rsidRPr="00EF2032">
              <w:rPr>
                <w:rFonts w:cs="Tahoma"/>
                <w:b/>
                <w:sz w:val="22"/>
                <w:szCs w:val="22"/>
              </w:rPr>
              <w:t>ΕΙΔΟΣ ΔΙΑΔΙΚΑΣΙΑΣ</w:t>
            </w:r>
          </w:p>
        </w:tc>
        <w:tc>
          <w:tcPr>
            <w:tcW w:w="6147" w:type="dxa"/>
            <w:vAlign w:val="center"/>
          </w:tcPr>
          <w:p w14:paraId="7E60DB20" w14:textId="3D7AC75A" w:rsidR="00084D3E" w:rsidRPr="00EF2032" w:rsidRDefault="00084D3E" w:rsidP="00352910">
            <w:pPr>
              <w:pStyle w:val="TabletextChar"/>
              <w:rPr>
                <w:rFonts w:cs="Tahoma"/>
                <w:sz w:val="22"/>
                <w:szCs w:val="22"/>
              </w:rPr>
            </w:pPr>
            <w:r w:rsidRPr="00EF2032">
              <w:rPr>
                <w:rFonts w:cs="Tahoma"/>
                <w:sz w:val="22"/>
                <w:szCs w:val="22"/>
              </w:rPr>
              <w:t xml:space="preserve">Ηλεκτρονικός Ανοικτός Διεθνής άνω των ορίων Διαγωνισμός με κριτήριο ανάθεσης την </w:t>
            </w:r>
            <w:r w:rsidRPr="002419AD">
              <w:rPr>
                <w:rFonts w:cs="Tahoma"/>
                <w:b/>
                <w:bCs/>
                <w:sz w:val="22"/>
                <w:szCs w:val="22"/>
              </w:rPr>
              <w:t>πλέον συμφέρουσα από οικονομική άποψη προσφορά</w:t>
            </w:r>
            <w:r w:rsidR="00352910" w:rsidRPr="002419AD">
              <w:rPr>
                <w:rFonts w:cs="Tahoma"/>
                <w:b/>
                <w:bCs/>
                <w:sz w:val="22"/>
                <w:szCs w:val="22"/>
              </w:rPr>
              <w:t xml:space="preserve"> </w:t>
            </w:r>
            <w:r w:rsidRPr="002419AD">
              <w:rPr>
                <w:rFonts w:cs="Tahoma"/>
                <w:b/>
                <w:bCs/>
                <w:szCs w:val="22"/>
              </w:rPr>
              <w:t>βάσει βέλτιστης σχέσης ποιότητας – τιμής</w:t>
            </w:r>
          </w:p>
        </w:tc>
      </w:tr>
      <w:tr w:rsidR="00084D3E" w:rsidRPr="00EF2032" w14:paraId="19B1E358" w14:textId="77777777" w:rsidTr="0031590C">
        <w:tc>
          <w:tcPr>
            <w:tcW w:w="3708" w:type="dxa"/>
            <w:vAlign w:val="center"/>
          </w:tcPr>
          <w:p w14:paraId="34D0F0BA" w14:textId="77777777" w:rsidR="00084D3E" w:rsidRPr="00EF2032" w:rsidRDefault="00084D3E" w:rsidP="00084D3E">
            <w:pPr>
              <w:pStyle w:val="TabletextChar"/>
              <w:rPr>
                <w:rFonts w:cs="Tahoma"/>
                <w:b/>
                <w:sz w:val="22"/>
                <w:szCs w:val="22"/>
              </w:rPr>
            </w:pPr>
            <w:r w:rsidRPr="00EF2032">
              <w:rPr>
                <w:rFonts w:cs="Tahoma"/>
                <w:b/>
                <w:sz w:val="22"/>
                <w:szCs w:val="22"/>
              </w:rPr>
              <w:t>ΠΡΟΥΠΟΛΟΓΙΣΜΟΣ – ΕΚΤΙΜΩΜΕΝΗ ΑΞΙΑ ΣΥΜΒΑΣΗΣ</w:t>
            </w:r>
          </w:p>
        </w:tc>
        <w:tc>
          <w:tcPr>
            <w:tcW w:w="6147" w:type="dxa"/>
            <w:vAlign w:val="center"/>
          </w:tcPr>
          <w:p w14:paraId="40E773CA" w14:textId="77777777" w:rsidR="002419AD" w:rsidRPr="001B64EE" w:rsidRDefault="00FE6974" w:rsidP="00FE6974">
            <w:pPr>
              <w:pStyle w:val="Tabletext"/>
              <w:jc w:val="both"/>
              <w:rPr>
                <w:rFonts w:cs="Tahoma"/>
                <w:sz w:val="22"/>
                <w:szCs w:val="22"/>
              </w:rPr>
            </w:pPr>
            <w:r w:rsidRPr="00380967">
              <w:rPr>
                <w:sz w:val="22"/>
                <w:szCs w:val="22"/>
              </w:rPr>
              <w:t xml:space="preserve">Προϋπολογισμός Έργου - </w:t>
            </w:r>
            <w:r w:rsidRPr="001B64EE">
              <w:rPr>
                <w:sz w:val="22"/>
                <w:szCs w:val="22"/>
              </w:rPr>
              <w:t>ε</w:t>
            </w:r>
            <w:r w:rsidRPr="001B64EE">
              <w:rPr>
                <w:rFonts w:cs="Tahoma"/>
                <w:sz w:val="22"/>
                <w:szCs w:val="22"/>
              </w:rPr>
              <w:t xml:space="preserve">κτιμώμενη αξία σύμβασης: </w:t>
            </w:r>
          </w:p>
          <w:p w14:paraId="47536D80" w14:textId="2796830E" w:rsidR="00FE6974" w:rsidRPr="00380967" w:rsidRDefault="00FE6974" w:rsidP="00FE6974">
            <w:pPr>
              <w:pStyle w:val="Tabletext"/>
              <w:jc w:val="both"/>
              <w:rPr>
                <w:rFonts w:cs="Tahoma"/>
                <w:b/>
                <w:bCs/>
                <w:sz w:val="22"/>
                <w:szCs w:val="22"/>
              </w:rPr>
            </w:pPr>
            <w:r w:rsidRPr="001B64EE">
              <w:rPr>
                <w:rFonts w:cs="Tahoma"/>
                <w:sz w:val="22"/>
                <w:szCs w:val="22"/>
              </w:rPr>
              <w:t>Ένα Εκατομμύριο Επτακόσιες Είκοσι Τρ</w:t>
            </w:r>
            <w:r w:rsidR="00DD3386">
              <w:rPr>
                <w:rFonts w:cs="Tahoma"/>
                <w:sz w:val="22"/>
                <w:szCs w:val="22"/>
              </w:rPr>
              <w:t>ε</w:t>
            </w:r>
            <w:r w:rsidRPr="001B64EE">
              <w:rPr>
                <w:rFonts w:cs="Tahoma"/>
                <w:sz w:val="22"/>
                <w:szCs w:val="22"/>
              </w:rPr>
              <w:t>ις Χιλιάδες Τριακόσια Ενενήντα Επτά Ευρώ και Πενήντα λεπτά</w:t>
            </w:r>
            <w:r w:rsidRPr="001B64EE">
              <w:rPr>
                <w:rFonts w:cs="Tahoma"/>
                <w:b/>
                <w:bCs/>
                <w:sz w:val="22"/>
                <w:szCs w:val="22"/>
              </w:rPr>
              <w:t xml:space="preserve">  € 1.723.397,50,</w:t>
            </w:r>
            <w:r w:rsidRPr="001B64EE">
              <w:rPr>
                <w:rFonts w:cs="Tahoma"/>
                <w:sz w:val="22"/>
                <w:szCs w:val="22"/>
              </w:rPr>
              <w:t xml:space="preserve"> μη περιλαμβανομένου ΦΠΑ 24%. </w:t>
            </w:r>
            <w:r w:rsidRPr="001B64EE">
              <w:rPr>
                <w:sz w:val="22"/>
                <w:szCs w:val="22"/>
              </w:rPr>
              <w:t xml:space="preserve">(προϋπολογισμός </w:t>
            </w:r>
            <w:r w:rsidRPr="001B64EE">
              <w:rPr>
                <w:rFonts w:cs="Tahoma"/>
                <w:sz w:val="22"/>
                <w:szCs w:val="22"/>
              </w:rPr>
              <w:t>με ΦΠΑ 24</w:t>
            </w:r>
            <w:r w:rsidRPr="001B64EE">
              <w:rPr>
                <w:rFonts w:cs="Tahoma"/>
                <w:b/>
                <w:bCs/>
                <w:sz w:val="22"/>
                <w:szCs w:val="22"/>
              </w:rPr>
              <w:t xml:space="preserve">%: </w:t>
            </w:r>
            <w:r w:rsidRPr="001B64EE">
              <w:rPr>
                <w:rFonts w:cs="Tahoma"/>
                <w:sz w:val="22"/>
                <w:szCs w:val="22"/>
              </w:rPr>
              <w:t>€ 2.137.012,9</w:t>
            </w:r>
            <w:r w:rsidR="00A51DD2" w:rsidRPr="001B64EE">
              <w:rPr>
                <w:rFonts w:cs="Tahoma"/>
                <w:sz w:val="22"/>
                <w:szCs w:val="22"/>
              </w:rPr>
              <w:t>0</w:t>
            </w:r>
            <w:r w:rsidRPr="001B64EE">
              <w:rPr>
                <w:rFonts w:cs="Tahoma"/>
                <w:sz w:val="22"/>
                <w:szCs w:val="22"/>
              </w:rPr>
              <w:t>,</w:t>
            </w:r>
            <w:r w:rsidRPr="001B64EE">
              <w:rPr>
                <w:rFonts w:cs="Tahoma"/>
                <w:b/>
                <w:bCs/>
                <w:sz w:val="22"/>
                <w:szCs w:val="22"/>
              </w:rPr>
              <w:t xml:space="preserve"> </w:t>
            </w:r>
            <w:r w:rsidRPr="001B64EE">
              <w:rPr>
                <w:rFonts w:cs="Tahoma"/>
                <w:sz w:val="22"/>
                <w:szCs w:val="22"/>
              </w:rPr>
              <w:t>ΦΠΑ  € 413.615,40).</w:t>
            </w:r>
          </w:p>
          <w:p w14:paraId="669CA289" w14:textId="043937A6" w:rsidR="00FE6974" w:rsidRPr="00EF2032" w:rsidRDefault="00FE6974" w:rsidP="00671CDE">
            <w:pPr>
              <w:pStyle w:val="Tabletext"/>
              <w:framePr w:hSpace="180" w:wrap="around" w:vAnchor="text" w:hAnchor="margin" w:y="232"/>
              <w:numPr>
                <w:ilvl w:val="0"/>
                <w:numId w:val="82"/>
              </w:numPr>
              <w:ind w:left="290"/>
              <w:jc w:val="both"/>
              <w:rPr>
                <w:rFonts w:cs="Tahoma"/>
                <w:bCs/>
                <w:color w:val="000000"/>
                <w:sz w:val="22"/>
                <w:szCs w:val="22"/>
                <w:lang w:eastAsia="el-GR"/>
              </w:rPr>
            </w:pPr>
            <w:r w:rsidRPr="00EF2032">
              <w:rPr>
                <w:rFonts w:cs="Tahoma"/>
                <w:b/>
                <w:bCs/>
                <w:sz w:val="22"/>
                <w:szCs w:val="22"/>
              </w:rPr>
              <w:t xml:space="preserve">Προϋπολογισμός </w:t>
            </w:r>
            <w:r>
              <w:rPr>
                <w:rFonts w:cs="Tahoma"/>
                <w:b/>
                <w:bCs/>
                <w:sz w:val="22"/>
                <w:szCs w:val="22"/>
              </w:rPr>
              <w:t xml:space="preserve">αρχικού </w:t>
            </w:r>
            <w:r w:rsidRPr="00EF2032">
              <w:rPr>
                <w:rFonts w:cs="Tahoma"/>
                <w:b/>
                <w:bCs/>
                <w:sz w:val="22"/>
                <w:szCs w:val="22"/>
              </w:rPr>
              <w:t>Έργου</w:t>
            </w:r>
            <w:r w:rsidRPr="00EF2032">
              <w:rPr>
                <w:rFonts w:cs="Tahoma"/>
                <w:sz w:val="22"/>
                <w:szCs w:val="22"/>
              </w:rPr>
              <w:t xml:space="preserve">: </w:t>
            </w:r>
            <w:r w:rsidRPr="00380967">
              <w:rPr>
                <w:rFonts w:cs="Tahoma"/>
                <w:sz w:val="22"/>
                <w:szCs w:val="22"/>
              </w:rPr>
              <w:t xml:space="preserve"> Ένα Εκατομμύρι</w:t>
            </w:r>
            <w:r>
              <w:rPr>
                <w:rFonts w:cs="Tahoma"/>
                <w:sz w:val="22"/>
                <w:szCs w:val="22"/>
              </w:rPr>
              <w:t>ο</w:t>
            </w:r>
            <w:r w:rsidRPr="00380967">
              <w:rPr>
                <w:rFonts w:cs="Tahoma"/>
                <w:sz w:val="22"/>
                <w:szCs w:val="22"/>
              </w:rPr>
              <w:t xml:space="preserve"> Εκατόν Ογδόντα Οκτώ Χιλιάδ</w:t>
            </w:r>
            <w:r>
              <w:rPr>
                <w:rFonts w:cs="Tahoma"/>
                <w:sz w:val="22"/>
                <w:szCs w:val="22"/>
              </w:rPr>
              <w:t>ες</w:t>
            </w:r>
            <w:r w:rsidRPr="00380967">
              <w:rPr>
                <w:rFonts w:cs="Tahoma"/>
                <w:sz w:val="22"/>
                <w:szCs w:val="22"/>
              </w:rPr>
              <w:t xml:space="preserve"> </w:t>
            </w:r>
            <w:r w:rsidR="006B2790" w:rsidRPr="00380967">
              <w:rPr>
                <w:rFonts w:cs="Tahoma"/>
                <w:sz w:val="22"/>
                <w:szCs w:val="22"/>
              </w:rPr>
              <w:t>Πεντακόσι</w:t>
            </w:r>
            <w:r w:rsidR="006B2790">
              <w:rPr>
                <w:rFonts w:cs="Tahoma"/>
                <w:sz w:val="22"/>
                <w:szCs w:val="22"/>
              </w:rPr>
              <w:t>α</w:t>
            </w:r>
            <w:r w:rsidRPr="00380967">
              <w:rPr>
                <w:rFonts w:cs="Tahoma"/>
                <w:sz w:val="22"/>
                <w:szCs w:val="22"/>
              </w:rPr>
              <w:t xml:space="preserve"> Πενήντα Ευρώ </w:t>
            </w:r>
            <w:r w:rsidRPr="00EF2032">
              <w:rPr>
                <w:rFonts w:cs="Tahoma"/>
                <w:b/>
                <w:bCs/>
                <w:sz w:val="22"/>
                <w:szCs w:val="22"/>
              </w:rPr>
              <w:t>€ 1.188.550,00</w:t>
            </w:r>
            <w:r w:rsidRPr="00EF2032">
              <w:rPr>
                <w:rFonts w:cs="Tahoma"/>
                <w:sz w:val="22"/>
                <w:szCs w:val="22"/>
              </w:rPr>
              <w:t xml:space="preserve"> μη περιλαμβανομένου ΦΠΑ. Προϋπολογισμός με ΦΠΑ 24%:   € 1.473.802,00 </w:t>
            </w:r>
            <w:r w:rsidRPr="00EF2032">
              <w:rPr>
                <w:rFonts w:cs="Tahoma"/>
                <w:b/>
                <w:bCs/>
                <w:sz w:val="22"/>
                <w:szCs w:val="22"/>
              </w:rPr>
              <w:t xml:space="preserve">, </w:t>
            </w:r>
            <w:r w:rsidRPr="00EF2032">
              <w:rPr>
                <w:rFonts w:cs="Tahoma"/>
                <w:sz w:val="22"/>
                <w:szCs w:val="22"/>
              </w:rPr>
              <w:t>ΦΠΑ: € 285.252,00 .</w:t>
            </w:r>
          </w:p>
          <w:p w14:paraId="22145636" w14:textId="779CA599" w:rsidR="00FE6974" w:rsidRPr="0004580C" w:rsidRDefault="00FE6974" w:rsidP="00671CDE">
            <w:pPr>
              <w:pStyle w:val="Tabletext"/>
              <w:framePr w:hSpace="180" w:wrap="around" w:vAnchor="text" w:hAnchor="margin" w:y="232"/>
              <w:numPr>
                <w:ilvl w:val="0"/>
                <w:numId w:val="82"/>
              </w:numPr>
              <w:ind w:left="290"/>
              <w:jc w:val="both"/>
              <w:rPr>
                <w:rFonts w:cs="Tahoma"/>
                <w:b/>
                <w:bCs/>
                <w:sz w:val="22"/>
                <w:szCs w:val="22"/>
              </w:rPr>
            </w:pPr>
            <w:r w:rsidRPr="00EF2032">
              <w:rPr>
                <w:rFonts w:cs="Tahoma"/>
                <w:b/>
                <w:bCs/>
                <w:sz w:val="22"/>
                <w:szCs w:val="22"/>
              </w:rPr>
              <w:t xml:space="preserve">Προϋπολογισμός δικαιώματος προαίρεσης φυσικού </w:t>
            </w:r>
            <w:r w:rsidRPr="00EF2032">
              <w:rPr>
                <w:rFonts w:cs="Tahoma"/>
                <w:b/>
                <w:bCs/>
                <w:sz w:val="22"/>
                <w:szCs w:val="22"/>
              </w:rPr>
              <w:lastRenderedPageBreak/>
              <w:t>αντικειμένου</w:t>
            </w:r>
            <w:r w:rsidRPr="00EF2032">
              <w:rPr>
                <w:rFonts w:cs="Tahoma"/>
                <w:sz w:val="22"/>
                <w:szCs w:val="22"/>
              </w:rPr>
              <w:t>: έ</w:t>
            </w:r>
            <w:r w:rsidRPr="00380967">
              <w:rPr>
                <w:rFonts w:cs="Tahoma"/>
                <w:sz w:val="22"/>
                <w:szCs w:val="22"/>
              </w:rPr>
              <w:t xml:space="preserve">ως </w:t>
            </w:r>
            <w:r w:rsidRPr="00380967">
              <w:rPr>
                <w:rFonts w:cs="Tahoma"/>
                <w:b/>
                <w:bCs/>
                <w:sz w:val="22"/>
                <w:szCs w:val="22"/>
              </w:rPr>
              <w:t xml:space="preserve"> </w:t>
            </w:r>
            <w:r w:rsidRPr="0004580C">
              <w:rPr>
                <w:rFonts w:cs="Tahoma"/>
                <w:b/>
                <w:bCs/>
                <w:sz w:val="22"/>
                <w:szCs w:val="22"/>
              </w:rPr>
              <w:t>Τριακόσιες Πενήντα Έξ</w:t>
            </w:r>
            <w:r w:rsidR="00DD3386">
              <w:rPr>
                <w:rFonts w:cs="Tahoma"/>
                <w:b/>
                <w:bCs/>
                <w:sz w:val="22"/>
                <w:szCs w:val="22"/>
              </w:rPr>
              <w:t>ι</w:t>
            </w:r>
            <w:r w:rsidRPr="0004580C">
              <w:rPr>
                <w:rFonts w:cs="Tahoma"/>
                <w:b/>
                <w:bCs/>
                <w:sz w:val="22"/>
                <w:szCs w:val="22"/>
              </w:rPr>
              <w:t xml:space="preserve"> Χιλιάδες </w:t>
            </w:r>
            <w:r w:rsidRPr="00FE6974">
              <w:rPr>
                <w:rFonts w:cs="Tahoma"/>
                <w:b/>
                <w:bCs/>
                <w:sz w:val="22"/>
                <w:szCs w:val="22"/>
              </w:rPr>
              <w:t>Πεντακόσια</w:t>
            </w:r>
            <w:r w:rsidRPr="0004580C">
              <w:rPr>
                <w:rFonts w:cs="Tahoma"/>
                <w:b/>
                <w:bCs/>
                <w:sz w:val="22"/>
                <w:szCs w:val="22"/>
              </w:rPr>
              <w:t xml:space="preserve"> Εξήντα Πέντε Ευρώ</w:t>
            </w:r>
            <w:r w:rsidRPr="00380967">
              <w:rPr>
                <w:rFonts w:ascii="Arial Greek" w:hAnsi="Arial Greek" w:cs="Arial"/>
                <w:b/>
                <w:bCs/>
                <w:sz w:val="16"/>
                <w:szCs w:val="16"/>
              </w:rPr>
              <w:t xml:space="preserve"> </w:t>
            </w:r>
            <w:r w:rsidRPr="0004580C">
              <w:rPr>
                <w:rFonts w:cs="Tahoma"/>
                <w:b/>
                <w:bCs/>
                <w:sz w:val="22"/>
                <w:szCs w:val="22"/>
              </w:rPr>
              <w:t xml:space="preserve">€ 356.565,00 </w:t>
            </w:r>
            <w:r w:rsidRPr="0004580C">
              <w:rPr>
                <w:rFonts w:cs="Tahoma"/>
                <w:sz w:val="22"/>
                <w:szCs w:val="22"/>
              </w:rPr>
              <w:t>μη περιλαμβανομένου ΦΠΑ. Προϋπολογισμός με ΦΠΑ 24%:   € 442.140,60 ΦΠΑ: € 85.575,60 .</w:t>
            </w:r>
          </w:p>
          <w:p w14:paraId="79E678B6" w14:textId="0CD80EAA" w:rsidR="00084D3E" w:rsidRPr="00EF2032" w:rsidRDefault="00FE6974" w:rsidP="00671CDE">
            <w:pPr>
              <w:pStyle w:val="Tabletext"/>
              <w:numPr>
                <w:ilvl w:val="0"/>
                <w:numId w:val="82"/>
              </w:numPr>
              <w:ind w:left="290"/>
              <w:jc w:val="both"/>
              <w:rPr>
                <w:rFonts w:cs="Tahoma"/>
                <w:sz w:val="22"/>
                <w:szCs w:val="22"/>
              </w:rPr>
            </w:pPr>
            <w:r w:rsidRPr="00EF2032">
              <w:rPr>
                <w:rFonts w:cs="Tahoma"/>
                <w:b/>
                <w:bCs/>
                <w:sz w:val="22"/>
                <w:szCs w:val="22"/>
              </w:rPr>
              <w:t>Προϋπολογισμός δικαιώματος προαίρεσης υπηρεσιών συντήρησης</w:t>
            </w:r>
            <w:r w:rsidRPr="00EF2032">
              <w:rPr>
                <w:rFonts w:cs="Tahoma"/>
                <w:sz w:val="22"/>
                <w:szCs w:val="22"/>
              </w:rPr>
              <w:t xml:space="preserve">: έως </w:t>
            </w:r>
            <w:r w:rsidRPr="00FE6974">
              <w:rPr>
                <w:rFonts w:cs="Tahoma"/>
                <w:sz w:val="22"/>
                <w:szCs w:val="22"/>
              </w:rPr>
              <w:t>Εκατόν Εβδομήντα Οκτώ Χιλιάδ</w:t>
            </w:r>
            <w:r>
              <w:rPr>
                <w:rFonts w:cs="Tahoma"/>
                <w:sz w:val="22"/>
                <w:szCs w:val="22"/>
              </w:rPr>
              <w:t>ες</w:t>
            </w:r>
            <w:r w:rsidRPr="00FE6974">
              <w:rPr>
                <w:rFonts w:cs="Tahoma"/>
                <w:sz w:val="22"/>
                <w:szCs w:val="22"/>
              </w:rPr>
              <w:t xml:space="preserve"> Διακόσι</w:t>
            </w:r>
            <w:r>
              <w:rPr>
                <w:rFonts w:cs="Tahoma"/>
                <w:sz w:val="22"/>
                <w:szCs w:val="22"/>
              </w:rPr>
              <w:t>α</w:t>
            </w:r>
            <w:r w:rsidRPr="00FE6974">
              <w:rPr>
                <w:rFonts w:cs="Tahoma"/>
                <w:sz w:val="22"/>
                <w:szCs w:val="22"/>
              </w:rPr>
              <w:t xml:space="preserve"> Ογδόντα Δύο Ευρώ</w:t>
            </w:r>
            <w:r>
              <w:rPr>
                <w:rFonts w:cs="Tahoma"/>
                <w:sz w:val="22"/>
                <w:szCs w:val="22"/>
              </w:rPr>
              <w:t xml:space="preserve"> και Πενήντα Λεπτά</w:t>
            </w:r>
            <w:r w:rsidRPr="00FE6974">
              <w:rPr>
                <w:rFonts w:cs="Tahoma"/>
                <w:sz w:val="22"/>
                <w:szCs w:val="22"/>
              </w:rPr>
              <w:t xml:space="preserve"> </w:t>
            </w:r>
            <w:r w:rsidRPr="00EF2032">
              <w:rPr>
                <w:rFonts w:cs="Tahoma"/>
                <w:b/>
                <w:sz w:val="22"/>
                <w:szCs w:val="22"/>
              </w:rPr>
              <w:t xml:space="preserve">  € 178.282,50 </w:t>
            </w:r>
            <w:r w:rsidRPr="00EF2032">
              <w:rPr>
                <w:rFonts w:cs="Tahoma"/>
                <w:sz w:val="22"/>
                <w:szCs w:val="22"/>
              </w:rPr>
              <w:t>μη περιλαμβανομένου ΦΠΑ. Προϋπολογισμός με ΦΠΑ 24%:   € 221</w:t>
            </w:r>
            <w:r w:rsidR="00A51DD2">
              <w:rPr>
                <w:rFonts w:cs="Tahoma"/>
                <w:sz w:val="22"/>
                <w:szCs w:val="22"/>
              </w:rPr>
              <w:t>.</w:t>
            </w:r>
            <w:r w:rsidRPr="00EF2032">
              <w:rPr>
                <w:rFonts w:cs="Tahoma"/>
                <w:sz w:val="22"/>
                <w:szCs w:val="22"/>
              </w:rPr>
              <w:t>070,30, ΦΠΑ   € 42.787,80).</w:t>
            </w:r>
          </w:p>
        </w:tc>
      </w:tr>
      <w:tr w:rsidR="00084D3E" w:rsidRPr="000E5495" w14:paraId="1B727492" w14:textId="77777777" w:rsidTr="0031590C">
        <w:tc>
          <w:tcPr>
            <w:tcW w:w="3708" w:type="dxa"/>
            <w:vAlign w:val="center"/>
          </w:tcPr>
          <w:p w14:paraId="586B58F2" w14:textId="77777777" w:rsidR="00084D3E" w:rsidRPr="00EF2032" w:rsidRDefault="00084D3E" w:rsidP="00084D3E">
            <w:pPr>
              <w:pStyle w:val="TabletextChar"/>
              <w:rPr>
                <w:rFonts w:cs="Tahoma"/>
                <w:b/>
                <w:sz w:val="22"/>
                <w:szCs w:val="22"/>
              </w:rPr>
            </w:pPr>
            <w:r w:rsidRPr="00EF2032">
              <w:rPr>
                <w:rFonts w:cs="Tahoma"/>
                <w:b/>
                <w:sz w:val="22"/>
                <w:szCs w:val="22"/>
              </w:rPr>
              <w:lastRenderedPageBreak/>
              <w:t>ΧΡΗΜΑΤΟΔΟΤΗΣΗ ΕΡΓΟΥ</w:t>
            </w:r>
          </w:p>
        </w:tc>
        <w:tc>
          <w:tcPr>
            <w:tcW w:w="6147" w:type="dxa"/>
            <w:vAlign w:val="center"/>
          </w:tcPr>
          <w:p w14:paraId="29401BAD" w14:textId="22187E86" w:rsidR="00084D3E" w:rsidRPr="003154C5" w:rsidRDefault="00084D3E" w:rsidP="00084D3E">
            <w:pPr>
              <w:pStyle w:val="TabletextChar"/>
              <w:rPr>
                <w:rFonts w:cs="Tahoma"/>
                <w:sz w:val="22"/>
                <w:szCs w:val="24"/>
              </w:rPr>
            </w:pPr>
            <w:r w:rsidRPr="001B64EE">
              <w:rPr>
                <w:rFonts w:cs="Tahoma"/>
                <w:sz w:val="22"/>
                <w:szCs w:val="24"/>
              </w:rPr>
              <w:t>Το Έργο χρηματοδοτείται από το Επιχειρησιακό Πρόγραμμα «</w:t>
            </w:r>
            <w:r w:rsidRPr="001B64EE">
              <w:rPr>
                <w:rFonts w:cs="Tahoma"/>
                <w:b/>
                <w:sz w:val="22"/>
                <w:szCs w:val="24"/>
              </w:rPr>
              <w:t>ΜΕΤΑΡΡΥΘΜΙΣΗ ΔΗΜΟΣΙΟΥ ΤΟΜΕΑ</w:t>
            </w:r>
            <w:r w:rsidRPr="001B64EE">
              <w:rPr>
                <w:rFonts w:cs="Tahoma"/>
                <w:sz w:val="22"/>
                <w:szCs w:val="24"/>
              </w:rPr>
              <w:t xml:space="preserve">», στο πλαίσιο του ΕΣΠΑ, από το ΕΚΤ και από Εθνικούς Πόρους. Οι δαπάνες του Έργου θα βαρύνουν το Πρόγραμμα Δημοσίων Επενδύσεων (ΠΔΕ), και συγκεκριμένα τη </w:t>
            </w:r>
            <w:bookmarkStart w:id="10" w:name="_Hlk40450837"/>
            <w:r w:rsidRPr="001B64EE">
              <w:rPr>
                <w:rFonts w:cs="Tahoma"/>
                <w:sz w:val="22"/>
                <w:szCs w:val="24"/>
              </w:rPr>
              <w:t>ΣΑ Ε4631 με ενάριθμο κωδικό</w:t>
            </w:r>
            <w:bookmarkEnd w:id="10"/>
            <w:r w:rsidRPr="001B64EE">
              <w:rPr>
                <w:rFonts w:cs="Tahoma"/>
                <w:sz w:val="22"/>
                <w:szCs w:val="24"/>
              </w:rPr>
              <w:t xml:space="preserve"> </w:t>
            </w:r>
            <w:r w:rsidR="00A51DD2" w:rsidRPr="001B64EE">
              <w:rPr>
                <w:sz w:val="22"/>
                <w:szCs w:val="24"/>
              </w:rPr>
              <w:t>2021ΣΕ46310000</w:t>
            </w:r>
          </w:p>
        </w:tc>
      </w:tr>
      <w:tr w:rsidR="00084D3E" w:rsidRPr="000E5495" w14:paraId="763EE229" w14:textId="77777777" w:rsidTr="0031590C">
        <w:tc>
          <w:tcPr>
            <w:tcW w:w="3708" w:type="dxa"/>
            <w:vAlign w:val="center"/>
          </w:tcPr>
          <w:p w14:paraId="3F667A4A" w14:textId="77777777" w:rsidR="00084D3E" w:rsidRPr="00EF2032" w:rsidDel="00CD2F0B" w:rsidRDefault="00084D3E" w:rsidP="00084D3E">
            <w:pPr>
              <w:pStyle w:val="TabletextChar"/>
              <w:rPr>
                <w:rFonts w:cs="Tahoma"/>
                <w:b/>
                <w:sz w:val="22"/>
                <w:szCs w:val="22"/>
              </w:rPr>
            </w:pPr>
            <w:r w:rsidRPr="00EF2032">
              <w:rPr>
                <w:rFonts w:cs="Tahoma"/>
                <w:b/>
                <w:sz w:val="22"/>
                <w:szCs w:val="22"/>
              </w:rPr>
              <w:t xml:space="preserve">ΔΙΑΡΚΕΙΑ ΣΥΜΒΑΣΗΣ </w:t>
            </w:r>
          </w:p>
        </w:tc>
        <w:tc>
          <w:tcPr>
            <w:tcW w:w="6147" w:type="dxa"/>
            <w:vAlign w:val="center"/>
          </w:tcPr>
          <w:p w14:paraId="596E444B" w14:textId="2CAC17AB" w:rsidR="00084D3E" w:rsidRPr="00FE6974" w:rsidRDefault="00084D3E" w:rsidP="00084D3E">
            <w:pPr>
              <w:rPr>
                <w:rFonts w:cs="Tahoma"/>
                <w:b/>
                <w:bCs/>
                <w:szCs w:val="22"/>
                <w:lang w:val="el-GR"/>
              </w:rPr>
            </w:pPr>
            <w:r w:rsidRPr="00FE6974">
              <w:rPr>
                <w:rFonts w:cs="Tahoma"/>
                <w:b/>
                <w:bCs/>
                <w:color w:val="000000"/>
                <w:szCs w:val="22"/>
                <w:lang w:val="el-GR"/>
              </w:rPr>
              <w:t xml:space="preserve">Δέκα έξι (16) μήνες </w:t>
            </w:r>
            <w:r w:rsidRPr="00FE6974">
              <w:rPr>
                <w:rFonts w:cs="Tahoma"/>
                <w:color w:val="000000"/>
                <w:szCs w:val="22"/>
                <w:lang w:val="el-GR"/>
              </w:rPr>
              <w:t>από την υπογραφή της Σύμβασης</w:t>
            </w:r>
          </w:p>
        </w:tc>
      </w:tr>
      <w:tr w:rsidR="00084D3E" w:rsidRPr="00EF2032" w14:paraId="1708A13A" w14:textId="77777777" w:rsidTr="0031590C">
        <w:tc>
          <w:tcPr>
            <w:tcW w:w="3708" w:type="dxa"/>
            <w:vAlign w:val="center"/>
          </w:tcPr>
          <w:p w14:paraId="657734D4" w14:textId="77777777" w:rsidR="00084D3E" w:rsidRPr="00EF2032" w:rsidRDefault="00084D3E" w:rsidP="00084D3E">
            <w:pPr>
              <w:pStyle w:val="TabletextChar"/>
              <w:rPr>
                <w:rFonts w:cs="Tahoma"/>
                <w:b/>
                <w:sz w:val="22"/>
                <w:szCs w:val="22"/>
              </w:rPr>
            </w:pPr>
            <w:r w:rsidRPr="00EF2032">
              <w:rPr>
                <w:rFonts w:cs="Tahoma"/>
                <w:b/>
                <w:sz w:val="22"/>
                <w:szCs w:val="22"/>
              </w:rPr>
              <w:t>ΗΜΕΡΟΜΗΝΙΑ ΔΙΑΚΗΡΥΞΗΣ</w:t>
            </w:r>
          </w:p>
        </w:tc>
        <w:tc>
          <w:tcPr>
            <w:tcW w:w="6147" w:type="dxa"/>
            <w:vAlign w:val="center"/>
          </w:tcPr>
          <w:p w14:paraId="2932A5A0" w14:textId="54A31FAB" w:rsidR="00084D3E" w:rsidRPr="00C84B3A" w:rsidRDefault="000E5495" w:rsidP="00C84B3A">
            <w:pPr>
              <w:autoSpaceDE w:val="0"/>
              <w:autoSpaceDN w:val="0"/>
              <w:adjustRightInd w:val="0"/>
              <w:spacing w:before="120" w:after="0"/>
              <w:jc w:val="left"/>
              <w:rPr>
                <w:b/>
                <w:color w:val="000000"/>
                <w:lang w:val="el-GR"/>
              </w:rPr>
            </w:pPr>
            <w:r>
              <w:rPr>
                <w:b/>
                <w:color w:val="000000"/>
                <w:lang w:val="el-GR"/>
              </w:rPr>
              <w:t>03</w:t>
            </w:r>
            <w:r w:rsidR="00D16102" w:rsidRPr="00C84B3A">
              <w:rPr>
                <w:b/>
                <w:color w:val="000000"/>
                <w:lang w:val="el-GR"/>
              </w:rPr>
              <w:t>-12</w:t>
            </w:r>
            <w:r w:rsidR="00084D3E" w:rsidRPr="00C84B3A">
              <w:rPr>
                <w:b/>
                <w:color w:val="000000"/>
                <w:lang w:val="el-GR"/>
              </w:rPr>
              <w:t>-202</w:t>
            </w:r>
            <w:r w:rsidR="00D16102" w:rsidRPr="00C84B3A">
              <w:rPr>
                <w:b/>
                <w:color w:val="000000"/>
                <w:lang w:val="el-GR"/>
              </w:rPr>
              <w:t>1</w:t>
            </w:r>
          </w:p>
        </w:tc>
      </w:tr>
      <w:tr w:rsidR="00084D3E" w:rsidRPr="00EF2032" w14:paraId="699D9BB4" w14:textId="77777777" w:rsidTr="0031590C">
        <w:tc>
          <w:tcPr>
            <w:tcW w:w="3708" w:type="dxa"/>
            <w:vAlign w:val="center"/>
          </w:tcPr>
          <w:p w14:paraId="411DE717" w14:textId="77777777" w:rsidR="00084D3E" w:rsidRPr="00EF2032" w:rsidRDefault="00084D3E" w:rsidP="00084D3E">
            <w:pPr>
              <w:pStyle w:val="TabletextChar"/>
              <w:rPr>
                <w:rFonts w:cs="Tahoma"/>
                <w:b/>
                <w:sz w:val="22"/>
                <w:szCs w:val="22"/>
              </w:rPr>
            </w:pPr>
            <w:r w:rsidRPr="00EF2032">
              <w:rPr>
                <w:rFonts w:cs="Tahoma"/>
                <w:b/>
                <w:sz w:val="22"/>
                <w:szCs w:val="22"/>
              </w:rPr>
              <w:t>ΠΡΟΘΕΣΜΙΑ ΓΙΑ ΥΠΟΒΟΛΗ ΔΙΕΥΚΡΙΝΙΣΕΩΝ ΕΠΙ ΤΩΝ ΟΡΩΝ ΤΗΣ ΔΙΑΚΗΡΥΞΗΣ</w:t>
            </w:r>
          </w:p>
        </w:tc>
        <w:tc>
          <w:tcPr>
            <w:tcW w:w="6147" w:type="dxa"/>
            <w:vAlign w:val="center"/>
          </w:tcPr>
          <w:p w14:paraId="33373FF6" w14:textId="01E3FBBA" w:rsidR="00084D3E" w:rsidRPr="00C84B3A" w:rsidRDefault="00D16102" w:rsidP="00C84B3A">
            <w:pPr>
              <w:autoSpaceDE w:val="0"/>
              <w:autoSpaceDN w:val="0"/>
              <w:adjustRightInd w:val="0"/>
              <w:spacing w:before="120" w:after="0"/>
              <w:jc w:val="left"/>
              <w:rPr>
                <w:b/>
                <w:color w:val="000000"/>
                <w:lang w:val="el-GR"/>
              </w:rPr>
            </w:pPr>
            <w:r w:rsidRPr="00C84B3A">
              <w:rPr>
                <w:b/>
                <w:color w:val="000000"/>
                <w:lang w:val="el-GR"/>
              </w:rPr>
              <w:t>23-12</w:t>
            </w:r>
            <w:r w:rsidR="00084D3E" w:rsidRPr="00C84B3A">
              <w:rPr>
                <w:b/>
                <w:color w:val="000000"/>
                <w:lang w:val="el-GR"/>
              </w:rPr>
              <w:t>-202</w:t>
            </w:r>
            <w:r w:rsidRPr="00C84B3A">
              <w:rPr>
                <w:b/>
                <w:color w:val="000000"/>
                <w:lang w:val="el-GR"/>
              </w:rPr>
              <w:t>1</w:t>
            </w:r>
          </w:p>
        </w:tc>
      </w:tr>
      <w:tr w:rsidR="00084D3E" w:rsidRPr="000741B8" w14:paraId="5E5FEAB0" w14:textId="77777777" w:rsidTr="0031590C">
        <w:tc>
          <w:tcPr>
            <w:tcW w:w="3708" w:type="dxa"/>
            <w:vAlign w:val="center"/>
          </w:tcPr>
          <w:p w14:paraId="5E6B3256" w14:textId="77777777" w:rsidR="00084D3E" w:rsidRPr="00EF2032" w:rsidRDefault="00084D3E" w:rsidP="00084D3E">
            <w:pPr>
              <w:pStyle w:val="TabletextChar"/>
              <w:rPr>
                <w:rFonts w:cs="Tahoma"/>
                <w:b/>
                <w:sz w:val="22"/>
                <w:szCs w:val="22"/>
              </w:rPr>
            </w:pPr>
            <w:r w:rsidRPr="00EF2032">
              <w:rPr>
                <w:rFonts w:cs="Tahoma"/>
                <w:b/>
                <w:sz w:val="22"/>
                <w:szCs w:val="22"/>
              </w:rPr>
              <w:t>ΗΜΕΡΟΜΗΝΙΑ ΈΝΑΡΞΗΣ ΗΛΕΚΤΡΟΝΙΚΗΣ ΥΠΟΒΟΛΗΣ ΠΡΟΣΦΟΡΩΝ</w:t>
            </w:r>
          </w:p>
        </w:tc>
        <w:tc>
          <w:tcPr>
            <w:tcW w:w="6147" w:type="dxa"/>
            <w:vAlign w:val="center"/>
          </w:tcPr>
          <w:p w14:paraId="5177074D" w14:textId="1582D8ED" w:rsidR="00084D3E" w:rsidRPr="00C84B3A" w:rsidRDefault="00D16102" w:rsidP="00C84B3A">
            <w:pPr>
              <w:autoSpaceDE w:val="0"/>
              <w:autoSpaceDN w:val="0"/>
              <w:adjustRightInd w:val="0"/>
              <w:spacing w:before="120" w:after="0"/>
              <w:jc w:val="left"/>
              <w:rPr>
                <w:b/>
                <w:color w:val="000000"/>
                <w:lang w:val="el-GR"/>
              </w:rPr>
            </w:pPr>
            <w:r w:rsidRPr="00C84B3A">
              <w:rPr>
                <w:b/>
                <w:color w:val="000000"/>
                <w:lang w:val="el-GR"/>
              </w:rPr>
              <w:t>09-12</w:t>
            </w:r>
            <w:r w:rsidR="00084D3E" w:rsidRPr="00C84B3A">
              <w:rPr>
                <w:b/>
                <w:color w:val="000000"/>
                <w:lang w:val="el-GR"/>
              </w:rPr>
              <w:t>-202</w:t>
            </w:r>
            <w:r w:rsidRPr="00C84B3A">
              <w:rPr>
                <w:b/>
                <w:color w:val="000000"/>
                <w:lang w:val="el-GR"/>
              </w:rPr>
              <w:t>1</w:t>
            </w:r>
            <w:r w:rsidR="00084D3E" w:rsidRPr="00C84B3A" w:rsidDel="00DF02B0">
              <w:rPr>
                <w:b/>
                <w:color w:val="000000"/>
                <w:lang w:val="el-GR"/>
              </w:rPr>
              <w:t xml:space="preserve"> </w:t>
            </w:r>
          </w:p>
        </w:tc>
      </w:tr>
      <w:tr w:rsidR="00084D3E" w:rsidRPr="000741B8" w14:paraId="00AA2A84" w14:textId="77777777" w:rsidTr="00603221">
        <w:tc>
          <w:tcPr>
            <w:tcW w:w="3708" w:type="dxa"/>
            <w:vAlign w:val="center"/>
          </w:tcPr>
          <w:p w14:paraId="20BB5A59" w14:textId="77777777" w:rsidR="00084D3E" w:rsidRPr="00EF2032" w:rsidRDefault="00084D3E" w:rsidP="00084D3E">
            <w:pPr>
              <w:pStyle w:val="TabletextChar"/>
              <w:rPr>
                <w:rFonts w:cs="Tahoma"/>
                <w:b/>
                <w:sz w:val="22"/>
                <w:szCs w:val="22"/>
              </w:rPr>
            </w:pPr>
            <w:r w:rsidRPr="00EF2032">
              <w:rPr>
                <w:rFonts w:cs="Tahoma"/>
                <w:b/>
                <w:sz w:val="22"/>
                <w:szCs w:val="22"/>
              </w:rPr>
              <w:t>ΚΑΤΑΛΗΚΤΙΚΗ ΗΜΕΡΟΜΗΝΙΑ ΚΑΙ ΩΡΑ ΥΠΟΒΟΛΗΣ ΠΡΟΣΦΟΡΩΝ</w:t>
            </w:r>
          </w:p>
        </w:tc>
        <w:tc>
          <w:tcPr>
            <w:tcW w:w="6147" w:type="dxa"/>
            <w:vAlign w:val="center"/>
          </w:tcPr>
          <w:p w14:paraId="4E85DE33" w14:textId="03892C26" w:rsidR="00084D3E" w:rsidRPr="00C84B3A" w:rsidRDefault="00C84B3A" w:rsidP="00C84B3A">
            <w:pPr>
              <w:autoSpaceDE w:val="0"/>
              <w:autoSpaceDN w:val="0"/>
              <w:adjustRightInd w:val="0"/>
              <w:spacing w:before="120" w:after="0"/>
              <w:jc w:val="left"/>
              <w:rPr>
                <w:b/>
                <w:color w:val="000000"/>
                <w:lang w:val="el-GR"/>
              </w:rPr>
            </w:pPr>
            <w:r w:rsidRPr="00C84B3A">
              <w:rPr>
                <w:b/>
                <w:color w:val="000000"/>
                <w:lang w:val="el-GR"/>
              </w:rPr>
              <w:t>10-01</w:t>
            </w:r>
            <w:r w:rsidR="00084D3E" w:rsidRPr="00C84B3A">
              <w:rPr>
                <w:b/>
                <w:color w:val="000000"/>
                <w:lang w:val="el-GR"/>
              </w:rPr>
              <w:t>-202</w:t>
            </w:r>
            <w:r w:rsidRPr="00C84B3A">
              <w:rPr>
                <w:b/>
                <w:color w:val="000000"/>
                <w:lang w:val="el-GR"/>
              </w:rPr>
              <w:t>2</w:t>
            </w:r>
            <w:r w:rsidR="00084D3E" w:rsidRPr="00C84B3A">
              <w:rPr>
                <w:b/>
                <w:color w:val="000000"/>
                <w:lang w:val="el-GR"/>
              </w:rPr>
              <w:t xml:space="preserve"> </w:t>
            </w:r>
            <w:r w:rsidRPr="00C84B3A">
              <w:rPr>
                <w:b/>
                <w:color w:val="000000"/>
                <w:lang w:val="el-GR"/>
              </w:rPr>
              <w:t xml:space="preserve">και </w:t>
            </w:r>
            <w:r w:rsidR="00084D3E" w:rsidRPr="00C84B3A">
              <w:rPr>
                <w:b/>
                <w:color w:val="000000"/>
                <w:lang w:val="el-GR"/>
              </w:rPr>
              <w:t xml:space="preserve">ώρα </w:t>
            </w:r>
            <w:r w:rsidRPr="00C84B3A">
              <w:rPr>
                <w:b/>
                <w:color w:val="000000"/>
                <w:lang w:val="el-GR"/>
              </w:rPr>
              <w:t>12:00</w:t>
            </w:r>
          </w:p>
        </w:tc>
      </w:tr>
      <w:tr w:rsidR="00084D3E" w:rsidRPr="000E5495" w14:paraId="222B416B" w14:textId="77777777" w:rsidTr="0031590C">
        <w:tc>
          <w:tcPr>
            <w:tcW w:w="3708" w:type="dxa"/>
            <w:vAlign w:val="center"/>
          </w:tcPr>
          <w:p w14:paraId="1B2DB138" w14:textId="77777777" w:rsidR="00084D3E" w:rsidRPr="00EF2032" w:rsidRDefault="00084D3E" w:rsidP="00084D3E">
            <w:pPr>
              <w:pStyle w:val="TabletextChar"/>
              <w:rPr>
                <w:rFonts w:cs="Tahoma"/>
                <w:b/>
                <w:sz w:val="22"/>
                <w:szCs w:val="22"/>
              </w:rPr>
            </w:pPr>
            <w:r w:rsidRPr="00EF2032">
              <w:rPr>
                <w:rFonts w:cs="Tahoma"/>
                <w:b/>
                <w:sz w:val="22"/>
                <w:szCs w:val="22"/>
              </w:rPr>
              <w:t>ΤΟΠΟΣ</w:t>
            </w:r>
            <w:r w:rsidRPr="00EF2032">
              <w:rPr>
                <w:rFonts w:cs="Tahoma"/>
                <w:b/>
                <w:sz w:val="22"/>
                <w:szCs w:val="22"/>
                <w:lang w:val="en-US"/>
              </w:rPr>
              <w:t xml:space="preserve"> </w:t>
            </w:r>
            <w:r w:rsidRPr="00EF2032">
              <w:rPr>
                <w:rFonts w:cs="Tahoma"/>
                <w:b/>
                <w:sz w:val="22"/>
                <w:szCs w:val="22"/>
              </w:rPr>
              <w:t>&amp; ΤΡΟΠΟΣ ΚΑΤΑΘΕΣΗΣ ΠΡΟΣΦΟΡΩΝ</w:t>
            </w:r>
          </w:p>
        </w:tc>
        <w:tc>
          <w:tcPr>
            <w:tcW w:w="6147" w:type="dxa"/>
            <w:vAlign w:val="center"/>
          </w:tcPr>
          <w:p w14:paraId="42F46BB7" w14:textId="77777777" w:rsidR="00084D3E" w:rsidRPr="00EF2032" w:rsidRDefault="00084D3E" w:rsidP="00084D3E">
            <w:pPr>
              <w:autoSpaceDE w:val="0"/>
              <w:autoSpaceDN w:val="0"/>
              <w:adjustRightInd w:val="0"/>
              <w:spacing w:after="0" w:line="276" w:lineRule="auto"/>
              <w:jc w:val="left"/>
              <w:rPr>
                <w:rFonts w:cs="Tahoma"/>
                <w:color w:val="000000"/>
                <w:szCs w:val="22"/>
                <w:lang w:val="el-GR"/>
              </w:rPr>
            </w:pPr>
            <w:r w:rsidRPr="00EF2032">
              <w:rPr>
                <w:rFonts w:cs="Tahoma"/>
                <w:color w:val="000000"/>
                <w:szCs w:val="22"/>
                <w:lang w:val="el-GR"/>
              </w:rPr>
              <w:t>Ηλεκτρονική Υποβολή:</w:t>
            </w:r>
          </w:p>
          <w:p w14:paraId="35D51D91" w14:textId="066F52A4" w:rsidR="00084D3E" w:rsidRPr="00EF2032" w:rsidRDefault="00084D3E" w:rsidP="00084D3E">
            <w:pPr>
              <w:autoSpaceDE w:val="0"/>
              <w:autoSpaceDN w:val="0"/>
              <w:adjustRightInd w:val="0"/>
              <w:spacing w:after="0" w:line="276" w:lineRule="auto"/>
              <w:jc w:val="left"/>
              <w:rPr>
                <w:rFonts w:cs="Tahoma"/>
                <w:color w:val="000000"/>
                <w:szCs w:val="22"/>
                <w:lang w:val="el-GR"/>
              </w:rPr>
            </w:pPr>
            <w:r w:rsidRPr="00EF2032">
              <w:rPr>
                <w:rFonts w:cs="Tahoma"/>
                <w:color w:val="000000"/>
                <w:szCs w:val="22"/>
                <w:lang w:val="el-GR"/>
              </w:rPr>
              <w:t xml:space="preserve">Στη διαδικτυακή πύλη </w:t>
            </w:r>
            <w:hyperlink r:id="rId16" w:history="1">
              <w:r w:rsidR="008445B6" w:rsidRPr="00A92A43">
                <w:rPr>
                  <w:rStyle w:val="-"/>
                  <w:rFonts w:cs="Tahoma"/>
                  <w:szCs w:val="22"/>
                  <w:lang w:val="en-US"/>
                </w:rPr>
                <w:t>www</w:t>
              </w:r>
              <w:r w:rsidR="008445B6" w:rsidRPr="00A92A43">
                <w:rPr>
                  <w:rStyle w:val="-"/>
                  <w:rFonts w:cs="Tahoma"/>
                  <w:szCs w:val="22"/>
                  <w:lang w:val="el-GR"/>
                </w:rPr>
                <w:t>.</w:t>
              </w:r>
              <w:r w:rsidR="008445B6" w:rsidRPr="00A92A43">
                <w:rPr>
                  <w:rStyle w:val="-"/>
                  <w:rFonts w:cs="Tahoma"/>
                  <w:szCs w:val="22"/>
                  <w:lang w:val="en-US"/>
                </w:rPr>
                <w:t>promitheus</w:t>
              </w:r>
              <w:r w:rsidR="008445B6" w:rsidRPr="00A92A43">
                <w:rPr>
                  <w:rStyle w:val="-"/>
                  <w:rFonts w:cs="Tahoma"/>
                  <w:szCs w:val="22"/>
                  <w:lang w:val="el-GR"/>
                </w:rPr>
                <w:t>.</w:t>
              </w:r>
              <w:r w:rsidR="008445B6" w:rsidRPr="00A92A43">
                <w:rPr>
                  <w:rStyle w:val="-"/>
                  <w:rFonts w:cs="Tahoma"/>
                  <w:szCs w:val="22"/>
                  <w:lang w:val="en-US"/>
                </w:rPr>
                <w:t>gov</w:t>
              </w:r>
              <w:r w:rsidR="008445B6" w:rsidRPr="00A92A43">
                <w:rPr>
                  <w:rStyle w:val="-"/>
                  <w:rFonts w:cs="Tahoma"/>
                  <w:szCs w:val="22"/>
                  <w:lang w:val="el-GR"/>
                </w:rPr>
                <w:t>.</w:t>
              </w:r>
              <w:r w:rsidR="008445B6" w:rsidRPr="00A92A43">
                <w:rPr>
                  <w:rStyle w:val="-"/>
                  <w:rFonts w:cs="Tahoma"/>
                  <w:szCs w:val="22"/>
                  <w:lang w:val="en-US"/>
                </w:rPr>
                <w:t>gr</w:t>
              </w:r>
            </w:hyperlink>
            <w:r w:rsidR="008445B6">
              <w:rPr>
                <w:rFonts w:cs="Tahoma"/>
                <w:szCs w:val="22"/>
                <w:lang w:val="el-GR"/>
              </w:rPr>
              <w:t xml:space="preserve"> </w:t>
            </w:r>
            <w:r w:rsidRPr="00EF2032">
              <w:rPr>
                <w:rFonts w:cs="Tahoma"/>
                <w:color w:val="0000FF"/>
                <w:szCs w:val="22"/>
                <w:lang w:val="el-GR"/>
              </w:rPr>
              <w:t xml:space="preserve"> </w:t>
            </w:r>
            <w:r w:rsidRPr="00EF2032">
              <w:rPr>
                <w:rFonts w:cs="Tahoma"/>
                <w:color w:val="000000"/>
                <w:szCs w:val="22"/>
                <w:lang w:val="el-GR"/>
              </w:rPr>
              <w:t>του</w:t>
            </w:r>
          </w:p>
          <w:p w14:paraId="4BDC09CF" w14:textId="77777777" w:rsidR="00084D3E" w:rsidRPr="00EF2032" w:rsidRDefault="00084D3E" w:rsidP="00084D3E">
            <w:pPr>
              <w:autoSpaceDE w:val="0"/>
              <w:autoSpaceDN w:val="0"/>
              <w:adjustRightInd w:val="0"/>
              <w:spacing w:after="0" w:line="276" w:lineRule="auto"/>
              <w:jc w:val="left"/>
              <w:rPr>
                <w:rFonts w:cs="Tahoma"/>
                <w:color w:val="000000"/>
                <w:szCs w:val="22"/>
                <w:lang w:val="el-GR"/>
              </w:rPr>
            </w:pPr>
            <w:r w:rsidRPr="00EF2032">
              <w:rPr>
                <w:rFonts w:cs="Tahoma"/>
                <w:color w:val="000000"/>
                <w:szCs w:val="22"/>
                <w:lang w:val="el-GR"/>
              </w:rPr>
              <w:t>Εθνικού Συστήματος Ηλεκτρονικών Δημοσίων Συμβάσεων</w:t>
            </w:r>
          </w:p>
          <w:p w14:paraId="537124A3" w14:textId="77777777" w:rsidR="00084D3E" w:rsidRPr="00EF2032" w:rsidRDefault="00084D3E" w:rsidP="00084D3E">
            <w:pPr>
              <w:autoSpaceDE w:val="0"/>
              <w:autoSpaceDN w:val="0"/>
              <w:adjustRightInd w:val="0"/>
              <w:spacing w:after="0" w:line="276" w:lineRule="auto"/>
              <w:jc w:val="left"/>
              <w:rPr>
                <w:rFonts w:cs="Tahoma"/>
                <w:color w:val="000000"/>
                <w:szCs w:val="22"/>
                <w:lang w:val="el-GR"/>
              </w:rPr>
            </w:pPr>
            <w:r w:rsidRPr="00EF2032">
              <w:rPr>
                <w:rFonts w:cs="Tahoma"/>
                <w:color w:val="000000"/>
                <w:szCs w:val="22"/>
                <w:lang w:val="el-GR"/>
              </w:rPr>
              <w:t>(ΕΣΗΔΗΣ) (ηλεκτρονική μορφή)</w:t>
            </w:r>
          </w:p>
          <w:p w14:paraId="36976445" w14:textId="024E5768" w:rsidR="00084D3E" w:rsidRPr="00EF2032" w:rsidRDefault="00084D3E" w:rsidP="00084D3E">
            <w:pPr>
              <w:spacing w:before="60" w:line="276" w:lineRule="auto"/>
              <w:jc w:val="left"/>
              <w:rPr>
                <w:rFonts w:cs="Tahoma"/>
                <w:szCs w:val="22"/>
                <w:lang w:val="el-GR"/>
              </w:rPr>
            </w:pPr>
            <w:r w:rsidRPr="00EF2032">
              <w:rPr>
                <w:rFonts w:cs="Tahoma"/>
                <w:color w:val="000000"/>
                <w:szCs w:val="22"/>
                <w:lang w:val="el-GR"/>
              </w:rPr>
              <w:t>Έντυπη Υποβολή:</w:t>
            </w:r>
          </w:p>
          <w:p w14:paraId="68EE89D9" w14:textId="09680DBE" w:rsidR="00084D3E" w:rsidRPr="00EF2032" w:rsidRDefault="00084D3E" w:rsidP="00084D3E">
            <w:pPr>
              <w:autoSpaceDE w:val="0"/>
              <w:autoSpaceDN w:val="0"/>
              <w:adjustRightInd w:val="0"/>
              <w:spacing w:after="0" w:line="276" w:lineRule="auto"/>
              <w:jc w:val="left"/>
              <w:rPr>
                <w:rFonts w:cs="Tahoma"/>
                <w:szCs w:val="22"/>
                <w:lang w:val="el-GR"/>
              </w:rPr>
            </w:pPr>
            <w:r w:rsidRPr="00EF2032">
              <w:rPr>
                <w:rFonts w:cs="Tahoma"/>
                <w:color w:val="000000"/>
                <w:szCs w:val="22"/>
                <w:lang w:val="el-GR"/>
              </w:rPr>
              <w:t xml:space="preserve">Η έδρα της ΚτΠ </w:t>
            </w:r>
            <w:r w:rsidR="003154C5">
              <w:rPr>
                <w:rFonts w:cs="Tahoma"/>
                <w:color w:val="000000"/>
                <w:szCs w:val="22"/>
                <w:lang w:val="el-GR"/>
              </w:rPr>
              <w:t>Μ.</w:t>
            </w:r>
            <w:r w:rsidRPr="00EF2032">
              <w:rPr>
                <w:rFonts w:cs="Tahoma"/>
                <w:color w:val="000000"/>
                <w:szCs w:val="22"/>
                <w:lang w:val="el-GR"/>
              </w:rPr>
              <w:t>Α.Ε.</w:t>
            </w:r>
          </w:p>
        </w:tc>
      </w:tr>
      <w:tr w:rsidR="00084D3E" w:rsidRPr="00EF2032" w14:paraId="48FFAE9C" w14:textId="77777777" w:rsidTr="0031590C">
        <w:tc>
          <w:tcPr>
            <w:tcW w:w="3708" w:type="dxa"/>
          </w:tcPr>
          <w:p w14:paraId="70797BD0" w14:textId="77777777" w:rsidR="00084D3E" w:rsidRPr="00EF2032" w:rsidRDefault="00084D3E" w:rsidP="00084D3E">
            <w:pPr>
              <w:pStyle w:val="TabletextChar"/>
              <w:rPr>
                <w:rFonts w:cs="Tahoma"/>
                <w:b/>
                <w:sz w:val="22"/>
                <w:szCs w:val="22"/>
              </w:rPr>
            </w:pPr>
            <w:r w:rsidRPr="00EF2032">
              <w:rPr>
                <w:rFonts w:cs="Tahoma"/>
                <w:b/>
                <w:sz w:val="22"/>
                <w:szCs w:val="22"/>
              </w:rPr>
              <w:t>ΗΜΕΡΟΜΗΝΙΑ ΑΝΑΡΤΗΣΗΣ ΣΤΗ ΔΙΑΔΙΚΤΥΑΚΗ ΠΥΛΗ ΤΟΥ ΕΣΗΔΗΣ</w:t>
            </w:r>
          </w:p>
        </w:tc>
        <w:tc>
          <w:tcPr>
            <w:tcW w:w="6147" w:type="dxa"/>
            <w:vAlign w:val="center"/>
          </w:tcPr>
          <w:p w14:paraId="7F8FC183" w14:textId="39590DB7" w:rsidR="00084D3E" w:rsidRPr="00B27B52" w:rsidRDefault="0089627A" w:rsidP="00B27B52">
            <w:pPr>
              <w:autoSpaceDE w:val="0"/>
              <w:autoSpaceDN w:val="0"/>
              <w:adjustRightInd w:val="0"/>
              <w:spacing w:before="120" w:after="0"/>
              <w:jc w:val="left"/>
              <w:rPr>
                <w:b/>
                <w:color w:val="000000"/>
                <w:lang w:val="el-GR"/>
              </w:rPr>
            </w:pPr>
            <w:r w:rsidRPr="00B27B52">
              <w:rPr>
                <w:b/>
                <w:color w:val="000000"/>
                <w:lang w:val="el-GR"/>
              </w:rPr>
              <w:t>09-12</w:t>
            </w:r>
            <w:r w:rsidR="00084D3E" w:rsidRPr="00B27B52">
              <w:rPr>
                <w:b/>
                <w:color w:val="000000"/>
                <w:lang w:val="el-GR"/>
              </w:rPr>
              <w:t>-202</w:t>
            </w:r>
            <w:r w:rsidRPr="00B27B52">
              <w:rPr>
                <w:b/>
                <w:color w:val="000000"/>
                <w:lang w:val="el-GR"/>
              </w:rPr>
              <w:t>1</w:t>
            </w:r>
          </w:p>
        </w:tc>
      </w:tr>
      <w:tr w:rsidR="00084D3E" w:rsidRPr="000741B8" w14:paraId="7B6E4BA8" w14:textId="77777777" w:rsidTr="0031590C">
        <w:tc>
          <w:tcPr>
            <w:tcW w:w="3708" w:type="dxa"/>
            <w:vAlign w:val="center"/>
          </w:tcPr>
          <w:p w14:paraId="13DA5F6E" w14:textId="77777777" w:rsidR="00084D3E" w:rsidRPr="00EF2032" w:rsidRDefault="00084D3E" w:rsidP="00084D3E">
            <w:pPr>
              <w:pStyle w:val="TabletextChar"/>
              <w:rPr>
                <w:rFonts w:cs="Tahoma"/>
                <w:b/>
                <w:sz w:val="22"/>
                <w:szCs w:val="22"/>
              </w:rPr>
            </w:pPr>
            <w:r w:rsidRPr="00EF2032">
              <w:rPr>
                <w:rFonts w:cs="Tahoma"/>
                <w:b/>
                <w:sz w:val="22"/>
                <w:szCs w:val="22"/>
              </w:rPr>
              <w:t>ΗΜΕΡΟΜΗΝΙΑ ΚΑΙ ΩΡΑ ΑΠΟΣΦΡΑΓΙΣΗΣ ΠΡΟΣΦΟΡΩΝ</w:t>
            </w:r>
          </w:p>
        </w:tc>
        <w:tc>
          <w:tcPr>
            <w:tcW w:w="6147" w:type="dxa"/>
            <w:vAlign w:val="center"/>
          </w:tcPr>
          <w:p w14:paraId="3B8BC0C0" w14:textId="0D4BAE0E" w:rsidR="00084D3E" w:rsidRPr="00B27B52" w:rsidRDefault="00B27B52" w:rsidP="00B27B52">
            <w:pPr>
              <w:autoSpaceDE w:val="0"/>
              <w:autoSpaceDN w:val="0"/>
              <w:adjustRightInd w:val="0"/>
              <w:spacing w:before="120" w:after="0"/>
              <w:jc w:val="left"/>
              <w:rPr>
                <w:b/>
                <w:color w:val="000000"/>
                <w:lang w:val="el-GR"/>
              </w:rPr>
            </w:pPr>
            <w:r w:rsidRPr="00B27B52">
              <w:rPr>
                <w:b/>
                <w:color w:val="000000"/>
                <w:lang w:val="el-GR"/>
              </w:rPr>
              <w:t>14-01</w:t>
            </w:r>
            <w:r w:rsidR="00084D3E" w:rsidRPr="00B27B52">
              <w:rPr>
                <w:b/>
                <w:color w:val="000000"/>
                <w:lang w:val="el-GR"/>
              </w:rPr>
              <w:t>-202</w:t>
            </w:r>
            <w:r w:rsidRPr="00B27B52">
              <w:rPr>
                <w:b/>
                <w:color w:val="000000"/>
                <w:lang w:val="el-GR"/>
              </w:rPr>
              <w:t>2</w:t>
            </w:r>
            <w:r w:rsidR="00084D3E" w:rsidRPr="00B27B52">
              <w:rPr>
                <w:b/>
                <w:color w:val="000000"/>
                <w:lang w:val="el-GR"/>
              </w:rPr>
              <w:t xml:space="preserve"> και ώρα </w:t>
            </w:r>
            <w:r w:rsidRPr="00B27B52">
              <w:rPr>
                <w:b/>
                <w:color w:val="000000"/>
                <w:lang w:val="el-GR"/>
              </w:rPr>
              <w:t>14:00</w:t>
            </w:r>
          </w:p>
        </w:tc>
      </w:tr>
    </w:tbl>
    <w:p w14:paraId="512651F9" w14:textId="77777777" w:rsidR="008E18C3" w:rsidRPr="00EF2032" w:rsidRDefault="008E18C3" w:rsidP="0024279E">
      <w:pPr>
        <w:autoSpaceDE w:val="0"/>
        <w:autoSpaceDN w:val="0"/>
        <w:adjustRightInd w:val="0"/>
        <w:ind w:right="-460"/>
        <w:jc w:val="center"/>
        <w:rPr>
          <w:rFonts w:cs="Tahoma"/>
          <w:szCs w:val="22"/>
          <w:lang w:val="el-GR"/>
        </w:rPr>
        <w:sectPr w:rsidR="008E18C3" w:rsidRPr="00EF2032" w:rsidSect="00DF02B0">
          <w:headerReference w:type="default" r:id="rId17"/>
          <w:footerReference w:type="default" r:id="rId18"/>
          <w:pgSz w:w="11906" w:h="16838"/>
          <w:pgMar w:top="1134" w:right="1134" w:bottom="1134" w:left="1134" w:header="720" w:footer="709" w:gutter="0"/>
          <w:pgNumType w:start="1"/>
          <w:cols w:space="720"/>
          <w:titlePg/>
          <w:docGrid w:linePitch="360"/>
        </w:sectPr>
      </w:pPr>
    </w:p>
    <w:bookmarkStart w:id="11" w:name="_Toc80088604" w:displacedByCustomXml="next"/>
    <w:sdt>
      <w:sdtPr>
        <w:rPr>
          <w:rFonts w:ascii="Tahoma" w:hAnsi="Tahoma"/>
          <w:b w:val="0"/>
          <w:bCs w:val="0"/>
          <w:color w:val="auto"/>
          <w:sz w:val="22"/>
          <w:szCs w:val="24"/>
          <w:lang w:val="en-GB"/>
        </w:rPr>
        <w:id w:val="-995569113"/>
        <w:docPartObj>
          <w:docPartGallery w:val="Table of Contents"/>
          <w:docPartUnique/>
        </w:docPartObj>
      </w:sdtPr>
      <w:sdtEndPr/>
      <w:sdtContent>
        <w:p w14:paraId="39F8B46A" w14:textId="1ED16678" w:rsidR="0058447A" w:rsidRPr="00EF2032" w:rsidRDefault="0058447A" w:rsidP="00A61A74">
          <w:pPr>
            <w:pStyle w:val="Contents"/>
            <w:numPr>
              <w:ilvl w:val="0"/>
              <w:numId w:val="0"/>
            </w:numPr>
            <w:ind w:left="357"/>
          </w:pPr>
          <w:r w:rsidRPr="00EF2032">
            <w:t>Περιεχόμενα</w:t>
          </w:r>
          <w:bookmarkEnd w:id="11"/>
        </w:p>
        <w:p w14:paraId="5C96E210" w14:textId="3A72F78B" w:rsidR="00305483" w:rsidRDefault="0058447A">
          <w:pPr>
            <w:pStyle w:val="28"/>
            <w:tabs>
              <w:tab w:val="right" w:leader="dot" w:pos="9628"/>
            </w:tabs>
            <w:rPr>
              <w:rFonts w:asciiTheme="minorHAnsi" w:eastAsiaTheme="minorEastAsia" w:hAnsiTheme="minorHAnsi" w:cstheme="minorBidi"/>
              <w:smallCaps w:val="0"/>
              <w:noProof/>
              <w:sz w:val="22"/>
              <w:szCs w:val="22"/>
              <w:lang w:val="el-GR" w:eastAsia="el-GR"/>
            </w:rPr>
          </w:pPr>
          <w:r w:rsidRPr="00EF2032">
            <w:fldChar w:fldCharType="begin"/>
          </w:r>
          <w:r w:rsidRPr="00EF2032">
            <w:instrText xml:space="preserve"> TOC \o "1-3" \h \z \u </w:instrText>
          </w:r>
          <w:r w:rsidRPr="00EF2032">
            <w:fldChar w:fldCharType="separate"/>
          </w:r>
          <w:hyperlink w:anchor="_Toc80088602" w:history="1">
            <w:r w:rsidR="00305483" w:rsidRPr="00186F6E">
              <w:rPr>
                <w:rStyle w:val="-"/>
                <w:noProof/>
              </w:rPr>
              <w:t>ΓΕΝΙΚΕΣ ΠΛΗΡΟΦΟΡΙΕΣ</w:t>
            </w:r>
            <w:r w:rsidR="00305483">
              <w:rPr>
                <w:noProof/>
                <w:webHidden/>
              </w:rPr>
              <w:tab/>
            </w:r>
            <w:r w:rsidR="00305483">
              <w:rPr>
                <w:noProof/>
                <w:webHidden/>
              </w:rPr>
              <w:fldChar w:fldCharType="begin"/>
            </w:r>
            <w:r w:rsidR="00305483">
              <w:rPr>
                <w:noProof/>
                <w:webHidden/>
              </w:rPr>
              <w:instrText xml:space="preserve"> PAGEREF _Toc80088602 \h </w:instrText>
            </w:r>
            <w:r w:rsidR="00305483">
              <w:rPr>
                <w:noProof/>
                <w:webHidden/>
              </w:rPr>
            </w:r>
            <w:r w:rsidR="00305483">
              <w:rPr>
                <w:noProof/>
                <w:webHidden/>
              </w:rPr>
              <w:fldChar w:fldCharType="separate"/>
            </w:r>
            <w:r w:rsidR="007E2406">
              <w:rPr>
                <w:noProof/>
                <w:webHidden/>
              </w:rPr>
              <w:t>1</w:t>
            </w:r>
            <w:r w:rsidR="00305483">
              <w:rPr>
                <w:noProof/>
                <w:webHidden/>
              </w:rPr>
              <w:fldChar w:fldCharType="end"/>
            </w:r>
          </w:hyperlink>
        </w:p>
        <w:p w14:paraId="236B67DA" w14:textId="2D381447" w:rsidR="00305483" w:rsidRDefault="00B15FC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0088603" w:history="1">
            <w:r w:rsidR="00305483" w:rsidRPr="00186F6E">
              <w:rPr>
                <w:rStyle w:val="-"/>
                <w:noProof/>
              </w:rPr>
              <w:t>Συνοπτικά στοιχεία Έργου</w:t>
            </w:r>
            <w:r w:rsidR="00305483">
              <w:rPr>
                <w:noProof/>
                <w:webHidden/>
              </w:rPr>
              <w:tab/>
            </w:r>
            <w:r w:rsidR="00305483">
              <w:rPr>
                <w:noProof/>
                <w:webHidden/>
              </w:rPr>
              <w:fldChar w:fldCharType="begin"/>
            </w:r>
            <w:r w:rsidR="00305483">
              <w:rPr>
                <w:noProof/>
                <w:webHidden/>
              </w:rPr>
              <w:instrText xml:space="preserve"> PAGEREF _Toc80088603 \h </w:instrText>
            </w:r>
            <w:r w:rsidR="00305483">
              <w:rPr>
                <w:noProof/>
                <w:webHidden/>
              </w:rPr>
            </w:r>
            <w:r w:rsidR="00305483">
              <w:rPr>
                <w:noProof/>
                <w:webHidden/>
              </w:rPr>
              <w:fldChar w:fldCharType="separate"/>
            </w:r>
            <w:r w:rsidR="007E2406">
              <w:rPr>
                <w:noProof/>
                <w:webHidden/>
              </w:rPr>
              <w:t>1</w:t>
            </w:r>
            <w:r w:rsidR="00305483">
              <w:rPr>
                <w:noProof/>
                <w:webHidden/>
              </w:rPr>
              <w:fldChar w:fldCharType="end"/>
            </w:r>
          </w:hyperlink>
        </w:p>
        <w:p w14:paraId="6A7BCDDD" w14:textId="41B9C487"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604" w:history="1">
            <w:r w:rsidR="00305483" w:rsidRPr="00186F6E">
              <w:rPr>
                <w:rStyle w:val="-"/>
                <w:noProof/>
              </w:rPr>
              <w:t>Περιεχόμενα</w:t>
            </w:r>
            <w:r w:rsidR="00305483">
              <w:rPr>
                <w:noProof/>
                <w:webHidden/>
              </w:rPr>
              <w:tab/>
            </w:r>
            <w:r w:rsidR="00305483">
              <w:rPr>
                <w:noProof/>
                <w:webHidden/>
              </w:rPr>
              <w:fldChar w:fldCharType="begin"/>
            </w:r>
            <w:r w:rsidR="00305483">
              <w:rPr>
                <w:noProof/>
                <w:webHidden/>
              </w:rPr>
              <w:instrText xml:space="preserve"> PAGEREF _Toc80088604 \h </w:instrText>
            </w:r>
            <w:r w:rsidR="00305483">
              <w:rPr>
                <w:noProof/>
                <w:webHidden/>
              </w:rPr>
            </w:r>
            <w:r w:rsidR="00305483">
              <w:rPr>
                <w:noProof/>
                <w:webHidden/>
              </w:rPr>
              <w:fldChar w:fldCharType="separate"/>
            </w:r>
            <w:r w:rsidR="007E2406">
              <w:rPr>
                <w:noProof/>
                <w:webHidden/>
              </w:rPr>
              <w:t>3</w:t>
            </w:r>
            <w:r w:rsidR="00305483">
              <w:rPr>
                <w:noProof/>
                <w:webHidden/>
              </w:rPr>
              <w:fldChar w:fldCharType="end"/>
            </w:r>
          </w:hyperlink>
        </w:p>
        <w:p w14:paraId="2A9595EA" w14:textId="588F3C3E"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05" w:history="1">
            <w:r w:rsidR="00305483" w:rsidRPr="00186F6E">
              <w:rPr>
                <w:rStyle w:val="-"/>
                <w:noProof/>
              </w:rPr>
              <w:t>1</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ΑΝΑΘΕΤΟΥΣΑ ΑΡΧΗ ΚΑΙ ΑΝΤΙΚΕΙΜΕΝΟ ΣΥΜΒΑΣΗΣ</w:t>
            </w:r>
            <w:r w:rsidR="00305483">
              <w:rPr>
                <w:noProof/>
                <w:webHidden/>
              </w:rPr>
              <w:tab/>
            </w:r>
            <w:r w:rsidR="00305483">
              <w:rPr>
                <w:noProof/>
                <w:webHidden/>
              </w:rPr>
              <w:fldChar w:fldCharType="begin"/>
            </w:r>
            <w:r w:rsidR="00305483">
              <w:rPr>
                <w:noProof/>
                <w:webHidden/>
              </w:rPr>
              <w:instrText xml:space="preserve"> PAGEREF _Toc80088605 \h </w:instrText>
            </w:r>
            <w:r w:rsidR="00305483">
              <w:rPr>
                <w:noProof/>
                <w:webHidden/>
              </w:rPr>
            </w:r>
            <w:r w:rsidR="00305483">
              <w:rPr>
                <w:noProof/>
                <w:webHidden/>
              </w:rPr>
              <w:fldChar w:fldCharType="separate"/>
            </w:r>
            <w:r w:rsidR="007E2406">
              <w:rPr>
                <w:noProof/>
                <w:webHidden/>
              </w:rPr>
              <w:t>6</w:t>
            </w:r>
            <w:r w:rsidR="00305483">
              <w:rPr>
                <w:noProof/>
                <w:webHidden/>
              </w:rPr>
              <w:fldChar w:fldCharType="end"/>
            </w:r>
          </w:hyperlink>
        </w:p>
        <w:p w14:paraId="47A50ACC" w14:textId="48DDDED5"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06" w:history="1">
            <w:r w:rsidR="00305483" w:rsidRPr="00186F6E">
              <w:rPr>
                <w:rStyle w:val="-"/>
                <w:noProof/>
              </w:rPr>
              <w:t>1.1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Στοιχεία Αναθέτουσας Αρχής</w:t>
            </w:r>
            <w:r w:rsidR="00305483">
              <w:rPr>
                <w:noProof/>
                <w:webHidden/>
              </w:rPr>
              <w:tab/>
            </w:r>
            <w:r w:rsidR="00305483">
              <w:rPr>
                <w:noProof/>
                <w:webHidden/>
              </w:rPr>
              <w:fldChar w:fldCharType="begin"/>
            </w:r>
            <w:r w:rsidR="00305483">
              <w:rPr>
                <w:noProof/>
                <w:webHidden/>
              </w:rPr>
              <w:instrText xml:space="preserve"> PAGEREF _Toc80088606 \h </w:instrText>
            </w:r>
            <w:r w:rsidR="00305483">
              <w:rPr>
                <w:noProof/>
                <w:webHidden/>
              </w:rPr>
            </w:r>
            <w:r w:rsidR="00305483">
              <w:rPr>
                <w:noProof/>
                <w:webHidden/>
              </w:rPr>
              <w:fldChar w:fldCharType="separate"/>
            </w:r>
            <w:r w:rsidR="007E2406">
              <w:rPr>
                <w:noProof/>
                <w:webHidden/>
              </w:rPr>
              <w:t>6</w:t>
            </w:r>
            <w:r w:rsidR="00305483">
              <w:rPr>
                <w:noProof/>
                <w:webHidden/>
              </w:rPr>
              <w:fldChar w:fldCharType="end"/>
            </w:r>
          </w:hyperlink>
        </w:p>
        <w:p w14:paraId="219C1751" w14:textId="47ACB29D"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07" w:history="1">
            <w:r w:rsidR="00305483" w:rsidRPr="00186F6E">
              <w:rPr>
                <w:rStyle w:val="-"/>
                <w:noProof/>
              </w:rPr>
              <w:t>1.2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Στοιχεία Διαδικασίας - Χρηματοδότηση</w:t>
            </w:r>
            <w:r w:rsidR="00305483">
              <w:rPr>
                <w:noProof/>
                <w:webHidden/>
              </w:rPr>
              <w:tab/>
            </w:r>
            <w:r w:rsidR="00305483">
              <w:rPr>
                <w:noProof/>
                <w:webHidden/>
              </w:rPr>
              <w:fldChar w:fldCharType="begin"/>
            </w:r>
            <w:r w:rsidR="00305483">
              <w:rPr>
                <w:noProof/>
                <w:webHidden/>
              </w:rPr>
              <w:instrText xml:space="preserve"> PAGEREF _Toc80088607 \h </w:instrText>
            </w:r>
            <w:r w:rsidR="00305483">
              <w:rPr>
                <w:noProof/>
                <w:webHidden/>
              </w:rPr>
            </w:r>
            <w:r w:rsidR="00305483">
              <w:rPr>
                <w:noProof/>
                <w:webHidden/>
              </w:rPr>
              <w:fldChar w:fldCharType="separate"/>
            </w:r>
            <w:r w:rsidR="007E2406">
              <w:rPr>
                <w:noProof/>
                <w:webHidden/>
              </w:rPr>
              <w:t>7</w:t>
            </w:r>
            <w:r w:rsidR="00305483">
              <w:rPr>
                <w:noProof/>
                <w:webHidden/>
              </w:rPr>
              <w:fldChar w:fldCharType="end"/>
            </w:r>
          </w:hyperlink>
        </w:p>
        <w:p w14:paraId="7C3744C8" w14:textId="740880A1"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08" w:history="1">
            <w:r w:rsidR="00305483" w:rsidRPr="00186F6E">
              <w:rPr>
                <w:rStyle w:val="-"/>
                <w:noProof/>
              </w:rPr>
              <w:t>1.3</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Συνοπτική Περιγραφή φυσικού και οικονομικού αντικειμένου της σύμβασης</w:t>
            </w:r>
            <w:r w:rsidR="00305483">
              <w:rPr>
                <w:noProof/>
                <w:webHidden/>
              </w:rPr>
              <w:tab/>
            </w:r>
            <w:r w:rsidR="00305483">
              <w:rPr>
                <w:noProof/>
                <w:webHidden/>
              </w:rPr>
              <w:fldChar w:fldCharType="begin"/>
            </w:r>
            <w:r w:rsidR="00305483">
              <w:rPr>
                <w:noProof/>
                <w:webHidden/>
              </w:rPr>
              <w:instrText xml:space="preserve"> PAGEREF _Toc80088608 \h </w:instrText>
            </w:r>
            <w:r w:rsidR="00305483">
              <w:rPr>
                <w:noProof/>
                <w:webHidden/>
              </w:rPr>
            </w:r>
            <w:r w:rsidR="00305483">
              <w:rPr>
                <w:noProof/>
                <w:webHidden/>
              </w:rPr>
              <w:fldChar w:fldCharType="separate"/>
            </w:r>
            <w:r w:rsidR="007E2406">
              <w:rPr>
                <w:noProof/>
                <w:webHidden/>
              </w:rPr>
              <w:t>7</w:t>
            </w:r>
            <w:r w:rsidR="00305483">
              <w:rPr>
                <w:noProof/>
                <w:webHidden/>
              </w:rPr>
              <w:fldChar w:fldCharType="end"/>
            </w:r>
          </w:hyperlink>
        </w:p>
        <w:p w14:paraId="6F569BFF" w14:textId="5B70D965"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09" w:history="1">
            <w:r w:rsidR="00305483" w:rsidRPr="00186F6E">
              <w:rPr>
                <w:rStyle w:val="-"/>
                <w:noProof/>
              </w:rPr>
              <w:t>1.4</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Θεσμικό πλαίσιο</w:t>
            </w:r>
            <w:r w:rsidR="00305483">
              <w:rPr>
                <w:noProof/>
                <w:webHidden/>
              </w:rPr>
              <w:tab/>
            </w:r>
            <w:r w:rsidR="00305483">
              <w:rPr>
                <w:noProof/>
                <w:webHidden/>
              </w:rPr>
              <w:fldChar w:fldCharType="begin"/>
            </w:r>
            <w:r w:rsidR="00305483">
              <w:rPr>
                <w:noProof/>
                <w:webHidden/>
              </w:rPr>
              <w:instrText xml:space="preserve"> PAGEREF _Toc80088609 \h </w:instrText>
            </w:r>
            <w:r w:rsidR="00305483">
              <w:rPr>
                <w:noProof/>
                <w:webHidden/>
              </w:rPr>
            </w:r>
            <w:r w:rsidR="00305483">
              <w:rPr>
                <w:noProof/>
                <w:webHidden/>
              </w:rPr>
              <w:fldChar w:fldCharType="separate"/>
            </w:r>
            <w:r w:rsidR="007E2406">
              <w:rPr>
                <w:noProof/>
                <w:webHidden/>
              </w:rPr>
              <w:t>9</w:t>
            </w:r>
            <w:r w:rsidR="00305483">
              <w:rPr>
                <w:noProof/>
                <w:webHidden/>
              </w:rPr>
              <w:fldChar w:fldCharType="end"/>
            </w:r>
          </w:hyperlink>
        </w:p>
        <w:p w14:paraId="68AB82D7" w14:textId="1F7D34D4"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10" w:history="1">
            <w:r w:rsidR="00305483" w:rsidRPr="00186F6E">
              <w:rPr>
                <w:rStyle w:val="-"/>
                <w:noProof/>
              </w:rPr>
              <w:t>1.5</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Προθεσμία παραλαβής προσφορών και διενέργεια διαγωνισμού</w:t>
            </w:r>
            <w:r w:rsidR="00305483">
              <w:rPr>
                <w:noProof/>
                <w:webHidden/>
              </w:rPr>
              <w:tab/>
            </w:r>
            <w:r w:rsidR="00305483">
              <w:rPr>
                <w:noProof/>
                <w:webHidden/>
              </w:rPr>
              <w:fldChar w:fldCharType="begin"/>
            </w:r>
            <w:r w:rsidR="00305483">
              <w:rPr>
                <w:noProof/>
                <w:webHidden/>
              </w:rPr>
              <w:instrText xml:space="preserve"> PAGEREF _Toc80088610 \h </w:instrText>
            </w:r>
            <w:r w:rsidR="00305483">
              <w:rPr>
                <w:noProof/>
                <w:webHidden/>
              </w:rPr>
            </w:r>
            <w:r w:rsidR="00305483">
              <w:rPr>
                <w:noProof/>
                <w:webHidden/>
              </w:rPr>
              <w:fldChar w:fldCharType="separate"/>
            </w:r>
            <w:r w:rsidR="007E2406">
              <w:rPr>
                <w:noProof/>
                <w:webHidden/>
              </w:rPr>
              <w:t>14</w:t>
            </w:r>
            <w:r w:rsidR="00305483">
              <w:rPr>
                <w:noProof/>
                <w:webHidden/>
              </w:rPr>
              <w:fldChar w:fldCharType="end"/>
            </w:r>
          </w:hyperlink>
        </w:p>
        <w:p w14:paraId="16C76007" w14:textId="0C7AD4E7"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11" w:history="1">
            <w:r w:rsidR="00305483" w:rsidRPr="00186F6E">
              <w:rPr>
                <w:rStyle w:val="-"/>
                <w:noProof/>
              </w:rPr>
              <w:t>1.6</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Δημοσιότητα</w:t>
            </w:r>
            <w:r w:rsidR="00305483">
              <w:rPr>
                <w:noProof/>
                <w:webHidden/>
              </w:rPr>
              <w:tab/>
            </w:r>
            <w:r w:rsidR="00305483">
              <w:rPr>
                <w:noProof/>
                <w:webHidden/>
              </w:rPr>
              <w:fldChar w:fldCharType="begin"/>
            </w:r>
            <w:r w:rsidR="00305483">
              <w:rPr>
                <w:noProof/>
                <w:webHidden/>
              </w:rPr>
              <w:instrText xml:space="preserve"> PAGEREF _Toc80088611 \h </w:instrText>
            </w:r>
            <w:r w:rsidR="00305483">
              <w:rPr>
                <w:noProof/>
                <w:webHidden/>
              </w:rPr>
            </w:r>
            <w:r w:rsidR="00305483">
              <w:rPr>
                <w:noProof/>
                <w:webHidden/>
              </w:rPr>
              <w:fldChar w:fldCharType="separate"/>
            </w:r>
            <w:r w:rsidR="007E2406">
              <w:rPr>
                <w:noProof/>
                <w:webHidden/>
              </w:rPr>
              <w:t>14</w:t>
            </w:r>
            <w:r w:rsidR="00305483">
              <w:rPr>
                <w:noProof/>
                <w:webHidden/>
              </w:rPr>
              <w:fldChar w:fldCharType="end"/>
            </w:r>
          </w:hyperlink>
        </w:p>
        <w:p w14:paraId="79BBB1EC" w14:textId="263E8CC6"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12" w:history="1">
            <w:r w:rsidR="00305483" w:rsidRPr="00186F6E">
              <w:rPr>
                <w:rStyle w:val="-"/>
                <w:noProof/>
              </w:rPr>
              <w:t>1.7</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Αρχές εφαρμοζόμενες στη διαδικασία σύναψης</w:t>
            </w:r>
            <w:r w:rsidR="00305483">
              <w:rPr>
                <w:noProof/>
                <w:webHidden/>
              </w:rPr>
              <w:tab/>
            </w:r>
            <w:r w:rsidR="00305483">
              <w:rPr>
                <w:noProof/>
                <w:webHidden/>
              </w:rPr>
              <w:fldChar w:fldCharType="begin"/>
            </w:r>
            <w:r w:rsidR="00305483">
              <w:rPr>
                <w:noProof/>
                <w:webHidden/>
              </w:rPr>
              <w:instrText xml:space="preserve"> PAGEREF _Toc80088612 \h </w:instrText>
            </w:r>
            <w:r w:rsidR="00305483">
              <w:rPr>
                <w:noProof/>
                <w:webHidden/>
              </w:rPr>
            </w:r>
            <w:r w:rsidR="00305483">
              <w:rPr>
                <w:noProof/>
                <w:webHidden/>
              </w:rPr>
              <w:fldChar w:fldCharType="separate"/>
            </w:r>
            <w:r w:rsidR="007E2406">
              <w:rPr>
                <w:noProof/>
                <w:webHidden/>
              </w:rPr>
              <w:t>14</w:t>
            </w:r>
            <w:r w:rsidR="00305483">
              <w:rPr>
                <w:noProof/>
                <w:webHidden/>
              </w:rPr>
              <w:fldChar w:fldCharType="end"/>
            </w:r>
          </w:hyperlink>
        </w:p>
        <w:p w14:paraId="30A5B295" w14:textId="6E8E19DF"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13" w:history="1">
            <w:r w:rsidR="00305483" w:rsidRPr="00186F6E">
              <w:rPr>
                <w:rStyle w:val="-"/>
                <w:noProof/>
              </w:rPr>
              <w:t>2</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ΓΕΝΙΚΟΙ ΚΑΙ ΕΙΔΙΚΟΙ ΟΡΟΙ ΣΥΜΜΕΤΟΧΗΣ</w:t>
            </w:r>
            <w:r w:rsidR="00305483">
              <w:rPr>
                <w:noProof/>
                <w:webHidden/>
              </w:rPr>
              <w:tab/>
            </w:r>
            <w:r w:rsidR="00305483">
              <w:rPr>
                <w:noProof/>
                <w:webHidden/>
              </w:rPr>
              <w:fldChar w:fldCharType="begin"/>
            </w:r>
            <w:r w:rsidR="00305483">
              <w:rPr>
                <w:noProof/>
                <w:webHidden/>
              </w:rPr>
              <w:instrText xml:space="preserve"> PAGEREF _Toc80088613 \h </w:instrText>
            </w:r>
            <w:r w:rsidR="00305483">
              <w:rPr>
                <w:noProof/>
                <w:webHidden/>
              </w:rPr>
            </w:r>
            <w:r w:rsidR="00305483">
              <w:rPr>
                <w:noProof/>
                <w:webHidden/>
              </w:rPr>
              <w:fldChar w:fldCharType="separate"/>
            </w:r>
            <w:r w:rsidR="007E2406">
              <w:rPr>
                <w:noProof/>
                <w:webHidden/>
              </w:rPr>
              <w:t>15</w:t>
            </w:r>
            <w:r w:rsidR="00305483">
              <w:rPr>
                <w:noProof/>
                <w:webHidden/>
              </w:rPr>
              <w:fldChar w:fldCharType="end"/>
            </w:r>
          </w:hyperlink>
        </w:p>
        <w:p w14:paraId="5FC0BDBE" w14:textId="3787E198"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14" w:history="1">
            <w:r w:rsidR="00305483" w:rsidRPr="00186F6E">
              <w:rPr>
                <w:rStyle w:val="-"/>
                <w:noProof/>
              </w:rPr>
              <w:t>2.1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Γενικές Πληροφορίες</w:t>
            </w:r>
            <w:r w:rsidR="00305483">
              <w:rPr>
                <w:noProof/>
                <w:webHidden/>
              </w:rPr>
              <w:tab/>
            </w:r>
            <w:r w:rsidR="00305483">
              <w:rPr>
                <w:noProof/>
                <w:webHidden/>
              </w:rPr>
              <w:fldChar w:fldCharType="begin"/>
            </w:r>
            <w:r w:rsidR="00305483">
              <w:rPr>
                <w:noProof/>
                <w:webHidden/>
              </w:rPr>
              <w:instrText xml:space="preserve"> PAGEREF _Toc80088614 \h </w:instrText>
            </w:r>
            <w:r w:rsidR="00305483">
              <w:rPr>
                <w:noProof/>
                <w:webHidden/>
              </w:rPr>
            </w:r>
            <w:r w:rsidR="00305483">
              <w:rPr>
                <w:noProof/>
                <w:webHidden/>
              </w:rPr>
              <w:fldChar w:fldCharType="separate"/>
            </w:r>
            <w:r w:rsidR="007E2406">
              <w:rPr>
                <w:noProof/>
                <w:webHidden/>
              </w:rPr>
              <w:t>15</w:t>
            </w:r>
            <w:r w:rsidR="00305483">
              <w:rPr>
                <w:noProof/>
                <w:webHidden/>
              </w:rPr>
              <w:fldChar w:fldCharType="end"/>
            </w:r>
          </w:hyperlink>
        </w:p>
        <w:p w14:paraId="003C0409" w14:textId="0906EA65"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15" w:history="1">
            <w:r w:rsidR="00305483" w:rsidRPr="00186F6E">
              <w:rPr>
                <w:rStyle w:val="-"/>
                <w:noProof/>
              </w:rPr>
              <w:t>2.1.1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Έγγραφα της σύμβασης</w:t>
            </w:r>
            <w:r w:rsidR="00305483">
              <w:rPr>
                <w:noProof/>
                <w:webHidden/>
              </w:rPr>
              <w:tab/>
            </w:r>
            <w:r w:rsidR="00305483">
              <w:rPr>
                <w:noProof/>
                <w:webHidden/>
              </w:rPr>
              <w:fldChar w:fldCharType="begin"/>
            </w:r>
            <w:r w:rsidR="00305483">
              <w:rPr>
                <w:noProof/>
                <w:webHidden/>
              </w:rPr>
              <w:instrText xml:space="preserve"> PAGEREF _Toc80088615 \h </w:instrText>
            </w:r>
            <w:r w:rsidR="00305483">
              <w:rPr>
                <w:noProof/>
                <w:webHidden/>
              </w:rPr>
            </w:r>
            <w:r w:rsidR="00305483">
              <w:rPr>
                <w:noProof/>
                <w:webHidden/>
              </w:rPr>
              <w:fldChar w:fldCharType="separate"/>
            </w:r>
            <w:r w:rsidR="007E2406">
              <w:rPr>
                <w:noProof/>
                <w:webHidden/>
              </w:rPr>
              <w:t>15</w:t>
            </w:r>
            <w:r w:rsidR="00305483">
              <w:rPr>
                <w:noProof/>
                <w:webHidden/>
              </w:rPr>
              <w:fldChar w:fldCharType="end"/>
            </w:r>
          </w:hyperlink>
        </w:p>
        <w:p w14:paraId="197370DD" w14:textId="5D1DFB8D"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16" w:history="1">
            <w:r w:rsidR="00305483" w:rsidRPr="00186F6E">
              <w:rPr>
                <w:rStyle w:val="-"/>
                <w:noProof/>
              </w:rPr>
              <w:t>2.1.2</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Επικοινωνία – Πρόσβαση στα έγγραφα της Σύμβασης</w:t>
            </w:r>
            <w:r w:rsidR="00305483">
              <w:rPr>
                <w:noProof/>
                <w:webHidden/>
              </w:rPr>
              <w:tab/>
            </w:r>
            <w:r w:rsidR="00305483">
              <w:rPr>
                <w:noProof/>
                <w:webHidden/>
              </w:rPr>
              <w:fldChar w:fldCharType="begin"/>
            </w:r>
            <w:r w:rsidR="00305483">
              <w:rPr>
                <w:noProof/>
                <w:webHidden/>
              </w:rPr>
              <w:instrText xml:space="preserve"> PAGEREF _Toc80088616 \h </w:instrText>
            </w:r>
            <w:r w:rsidR="00305483">
              <w:rPr>
                <w:noProof/>
                <w:webHidden/>
              </w:rPr>
            </w:r>
            <w:r w:rsidR="00305483">
              <w:rPr>
                <w:noProof/>
                <w:webHidden/>
              </w:rPr>
              <w:fldChar w:fldCharType="separate"/>
            </w:r>
            <w:r w:rsidR="007E2406">
              <w:rPr>
                <w:noProof/>
                <w:webHidden/>
              </w:rPr>
              <w:t>15</w:t>
            </w:r>
            <w:r w:rsidR="00305483">
              <w:rPr>
                <w:noProof/>
                <w:webHidden/>
              </w:rPr>
              <w:fldChar w:fldCharType="end"/>
            </w:r>
          </w:hyperlink>
        </w:p>
        <w:p w14:paraId="7CBD8C79" w14:textId="06AD6C0A"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17" w:history="1">
            <w:r w:rsidR="00305483" w:rsidRPr="00186F6E">
              <w:rPr>
                <w:rStyle w:val="-"/>
                <w:noProof/>
              </w:rPr>
              <w:t>2.1.3</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Παροχή Διευκρινίσεων</w:t>
            </w:r>
            <w:r w:rsidR="00305483">
              <w:rPr>
                <w:noProof/>
                <w:webHidden/>
              </w:rPr>
              <w:tab/>
            </w:r>
            <w:r w:rsidR="00305483">
              <w:rPr>
                <w:noProof/>
                <w:webHidden/>
              </w:rPr>
              <w:fldChar w:fldCharType="begin"/>
            </w:r>
            <w:r w:rsidR="00305483">
              <w:rPr>
                <w:noProof/>
                <w:webHidden/>
              </w:rPr>
              <w:instrText xml:space="preserve"> PAGEREF _Toc80088617 \h </w:instrText>
            </w:r>
            <w:r w:rsidR="00305483">
              <w:rPr>
                <w:noProof/>
                <w:webHidden/>
              </w:rPr>
            </w:r>
            <w:r w:rsidR="00305483">
              <w:rPr>
                <w:noProof/>
                <w:webHidden/>
              </w:rPr>
              <w:fldChar w:fldCharType="separate"/>
            </w:r>
            <w:r w:rsidR="007E2406">
              <w:rPr>
                <w:noProof/>
                <w:webHidden/>
              </w:rPr>
              <w:t>15</w:t>
            </w:r>
            <w:r w:rsidR="00305483">
              <w:rPr>
                <w:noProof/>
                <w:webHidden/>
              </w:rPr>
              <w:fldChar w:fldCharType="end"/>
            </w:r>
          </w:hyperlink>
        </w:p>
        <w:p w14:paraId="0EC30364" w14:textId="64A32300"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18" w:history="1">
            <w:r w:rsidR="00305483" w:rsidRPr="00186F6E">
              <w:rPr>
                <w:rStyle w:val="-"/>
                <w:noProof/>
              </w:rPr>
              <w:t>2.1.4</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Γλώσσα</w:t>
            </w:r>
            <w:r w:rsidR="00305483">
              <w:rPr>
                <w:noProof/>
                <w:webHidden/>
              </w:rPr>
              <w:tab/>
            </w:r>
            <w:r w:rsidR="00305483">
              <w:rPr>
                <w:noProof/>
                <w:webHidden/>
              </w:rPr>
              <w:fldChar w:fldCharType="begin"/>
            </w:r>
            <w:r w:rsidR="00305483">
              <w:rPr>
                <w:noProof/>
                <w:webHidden/>
              </w:rPr>
              <w:instrText xml:space="preserve"> PAGEREF _Toc80088618 \h </w:instrText>
            </w:r>
            <w:r w:rsidR="00305483">
              <w:rPr>
                <w:noProof/>
                <w:webHidden/>
              </w:rPr>
            </w:r>
            <w:r w:rsidR="00305483">
              <w:rPr>
                <w:noProof/>
                <w:webHidden/>
              </w:rPr>
              <w:fldChar w:fldCharType="separate"/>
            </w:r>
            <w:r w:rsidR="007E2406">
              <w:rPr>
                <w:noProof/>
                <w:webHidden/>
              </w:rPr>
              <w:t>16</w:t>
            </w:r>
            <w:r w:rsidR="00305483">
              <w:rPr>
                <w:noProof/>
                <w:webHidden/>
              </w:rPr>
              <w:fldChar w:fldCharType="end"/>
            </w:r>
          </w:hyperlink>
        </w:p>
        <w:p w14:paraId="6A65BB90" w14:textId="6979D416"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19" w:history="1">
            <w:r w:rsidR="00305483" w:rsidRPr="00186F6E">
              <w:rPr>
                <w:rStyle w:val="-"/>
                <w:noProof/>
              </w:rPr>
              <w:t>2.1.5</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Εγγυήσεις</w:t>
            </w:r>
            <w:r w:rsidR="00305483">
              <w:rPr>
                <w:noProof/>
                <w:webHidden/>
              </w:rPr>
              <w:tab/>
            </w:r>
            <w:r w:rsidR="00305483">
              <w:rPr>
                <w:noProof/>
                <w:webHidden/>
              </w:rPr>
              <w:fldChar w:fldCharType="begin"/>
            </w:r>
            <w:r w:rsidR="00305483">
              <w:rPr>
                <w:noProof/>
                <w:webHidden/>
              </w:rPr>
              <w:instrText xml:space="preserve"> PAGEREF _Toc80088619 \h </w:instrText>
            </w:r>
            <w:r w:rsidR="00305483">
              <w:rPr>
                <w:noProof/>
                <w:webHidden/>
              </w:rPr>
            </w:r>
            <w:r w:rsidR="00305483">
              <w:rPr>
                <w:noProof/>
                <w:webHidden/>
              </w:rPr>
              <w:fldChar w:fldCharType="separate"/>
            </w:r>
            <w:r w:rsidR="007E2406">
              <w:rPr>
                <w:noProof/>
                <w:webHidden/>
              </w:rPr>
              <w:t>16</w:t>
            </w:r>
            <w:r w:rsidR="00305483">
              <w:rPr>
                <w:noProof/>
                <w:webHidden/>
              </w:rPr>
              <w:fldChar w:fldCharType="end"/>
            </w:r>
          </w:hyperlink>
        </w:p>
        <w:p w14:paraId="5BD971E8" w14:textId="4534D0B9"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20" w:history="1">
            <w:r w:rsidR="00305483" w:rsidRPr="00186F6E">
              <w:rPr>
                <w:rStyle w:val="-"/>
                <w:noProof/>
              </w:rPr>
              <w:t>2.1.6</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Προστασία Προσωπικών Δεδομένων</w:t>
            </w:r>
            <w:r w:rsidR="00305483">
              <w:rPr>
                <w:noProof/>
                <w:webHidden/>
              </w:rPr>
              <w:tab/>
            </w:r>
            <w:r w:rsidR="00305483">
              <w:rPr>
                <w:noProof/>
                <w:webHidden/>
              </w:rPr>
              <w:fldChar w:fldCharType="begin"/>
            </w:r>
            <w:r w:rsidR="00305483">
              <w:rPr>
                <w:noProof/>
                <w:webHidden/>
              </w:rPr>
              <w:instrText xml:space="preserve"> PAGEREF _Toc80088620 \h </w:instrText>
            </w:r>
            <w:r w:rsidR="00305483">
              <w:rPr>
                <w:noProof/>
                <w:webHidden/>
              </w:rPr>
            </w:r>
            <w:r w:rsidR="00305483">
              <w:rPr>
                <w:noProof/>
                <w:webHidden/>
              </w:rPr>
              <w:fldChar w:fldCharType="separate"/>
            </w:r>
            <w:r w:rsidR="007E2406">
              <w:rPr>
                <w:noProof/>
                <w:webHidden/>
              </w:rPr>
              <w:t>17</w:t>
            </w:r>
            <w:r w:rsidR="00305483">
              <w:rPr>
                <w:noProof/>
                <w:webHidden/>
              </w:rPr>
              <w:fldChar w:fldCharType="end"/>
            </w:r>
          </w:hyperlink>
        </w:p>
        <w:p w14:paraId="3FF3AF04" w14:textId="004F86F0"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21" w:history="1">
            <w:r w:rsidR="00305483" w:rsidRPr="00186F6E">
              <w:rPr>
                <w:rStyle w:val="-"/>
                <w:noProof/>
              </w:rPr>
              <w:t>2.2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Δικαίωμα Συμμετοχής - Κριτήρια Ποιοτικής Επιλογής</w:t>
            </w:r>
            <w:r w:rsidR="00305483">
              <w:rPr>
                <w:noProof/>
                <w:webHidden/>
              </w:rPr>
              <w:tab/>
            </w:r>
            <w:r w:rsidR="00305483">
              <w:rPr>
                <w:noProof/>
                <w:webHidden/>
              </w:rPr>
              <w:fldChar w:fldCharType="begin"/>
            </w:r>
            <w:r w:rsidR="00305483">
              <w:rPr>
                <w:noProof/>
                <w:webHidden/>
              </w:rPr>
              <w:instrText xml:space="preserve"> PAGEREF _Toc80088621 \h </w:instrText>
            </w:r>
            <w:r w:rsidR="00305483">
              <w:rPr>
                <w:noProof/>
                <w:webHidden/>
              </w:rPr>
            </w:r>
            <w:r w:rsidR="00305483">
              <w:rPr>
                <w:noProof/>
                <w:webHidden/>
              </w:rPr>
              <w:fldChar w:fldCharType="separate"/>
            </w:r>
            <w:r w:rsidR="007E2406">
              <w:rPr>
                <w:noProof/>
                <w:webHidden/>
              </w:rPr>
              <w:t>17</w:t>
            </w:r>
            <w:r w:rsidR="00305483">
              <w:rPr>
                <w:noProof/>
                <w:webHidden/>
              </w:rPr>
              <w:fldChar w:fldCharType="end"/>
            </w:r>
          </w:hyperlink>
        </w:p>
        <w:p w14:paraId="028E0F36" w14:textId="23FB1D19"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22" w:history="1">
            <w:r w:rsidR="00305483" w:rsidRPr="00186F6E">
              <w:rPr>
                <w:rStyle w:val="-"/>
                <w:noProof/>
              </w:rPr>
              <w:t>2.2.1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Δικαιούμενοι συμμετοχής</w:t>
            </w:r>
            <w:r w:rsidR="00305483">
              <w:rPr>
                <w:noProof/>
                <w:webHidden/>
              </w:rPr>
              <w:tab/>
            </w:r>
            <w:r w:rsidR="00305483">
              <w:rPr>
                <w:noProof/>
                <w:webHidden/>
              </w:rPr>
              <w:fldChar w:fldCharType="begin"/>
            </w:r>
            <w:r w:rsidR="00305483">
              <w:rPr>
                <w:noProof/>
                <w:webHidden/>
              </w:rPr>
              <w:instrText xml:space="preserve"> PAGEREF _Toc80088622 \h </w:instrText>
            </w:r>
            <w:r w:rsidR="00305483">
              <w:rPr>
                <w:noProof/>
                <w:webHidden/>
              </w:rPr>
            </w:r>
            <w:r w:rsidR="00305483">
              <w:rPr>
                <w:noProof/>
                <w:webHidden/>
              </w:rPr>
              <w:fldChar w:fldCharType="separate"/>
            </w:r>
            <w:r w:rsidR="007E2406">
              <w:rPr>
                <w:noProof/>
                <w:webHidden/>
              </w:rPr>
              <w:t>17</w:t>
            </w:r>
            <w:r w:rsidR="00305483">
              <w:rPr>
                <w:noProof/>
                <w:webHidden/>
              </w:rPr>
              <w:fldChar w:fldCharType="end"/>
            </w:r>
          </w:hyperlink>
        </w:p>
        <w:p w14:paraId="1EEA4D88" w14:textId="292C7E0C"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23" w:history="1">
            <w:r w:rsidR="00305483" w:rsidRPr="00186F6E">
              <w:rPr>
                <w:rStyle w:val="-"/>
                <w:noProof/>
              </w:rPr>
              <w:t>2.2.2</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Εγγύηση συμμετοχής</w:t>
            </w:r>
            <w:r w:rsidR="00305483">
              <w:rPr>
                <w:noProof/>
                <w:webHidden/>
              </w:rPr>
              <w:tab/>
            </w:r>
            <w:r w:rsidR="00305483">
              <w:rPr>
                <w:noProof/>
                <w:webHidden/>
              </w:rPr>
              <w:fldChar w:fldCharType="begin"/>
            </w:r>
            <w:r w:rsidR="00305483">
              <w:rPr>
                <w:noProof/>
                <w:webHidden/>
              </w:rPr>
              <w:instrText xml:space="preserve"> PAGEREF _Toc80088623 \h </w:instrText>
            </w:r>
            <w:r w:rsidR="00305483">
              <w:rPr>
                <w:noProof/>
                <w:webHidden/>
              </w:rPr>
            </w:r>
            <w:r w:rsidR="00305483">
              <w:rPr>
                <w:noProof/>
                <w:webHidden/>
              </w:rPr>
              <w:fldChar w:fldCharType="separate"/>
            </w:r>
            <w:r w:rsidR="007E2406">
              <w:rPr>
                <w:noProof/>
                <w:webHidden/>
              </w:rPr>
              <w:t>18</w:t>
            </w:r>
            <w:r w:rsidR="00305483">
              <w:rPr>
                <w:noProof/>
                <w:webHidden/>
              </w:rPr>
              <w:fldChar w:fldCharType="end"/>
            </w:r>
          </w:hyperlink>
        </w:p>
        <w:p w14:paraId="1DAD15C1" w14:textId="483C9203"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24" w:history="1">
            <w:r w:rsidR="00305483" w:rsidRPr="00186F6E">
              <w:rPr>
                <w:rStyle w:val="-"/>
                <w:noProof/>
              </w:rPr>
              <w:t>2.2.3</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Λόγοι αποκλεισμού</w:t>
            </w:r>
            <w:r w:rsidR="00305483">
              <w:rPr>
                <w:noProof/>
                <w:webHidden/>
              </w:rPr>
              <w:tab/>
            </w:r>
            <w:r w:rsidR="00305483">
              <w:rPr>
                <w:noProof/>
                <w:webHidden/>
              </w:rPr>
              <w:fldChar w:fldCharType="begin"/>
            </w:r>
            <w:r w:rsidR="00305483">
              <w:rPr>
                <w:noProof/>
                <w:webHidden/>
              </w:rPr>
              <w:instrText xml:space="preserve"> PAGEREF _Toc80088624 \h </w:instrText>
            </w:r>
            <w:r w:rsidR="00305483">
              <w:rPr>
                <w:noProof/>
                <w:webHidden/>
              </w:rPr>
            </w:r>
            <w:r w:rsidR="00305483">
              <w:rPr>
                <w:noProof/>
                <w:webHidden/>
              </w:rPr>
              <w:fldChar w:fldCharType="separate"/>
            </w:r>
            <w:r w:rsidR="007E2406">
              <w:rPr>
                <w:noProof/>
                <w:webHidden/>
              </w:rPr>
              <w:t>19</w:t>
            </w:r>
            <w:r w:rsidR="00305483">
              <w:rPr>
                <w:noProof/>
                <w:webHidden/>
              </w:rPr>
              <w:fldChar w:fldCharType="end"/>
            </w:r>
          </w:hyperlink>
        </w:p>
        <w:p w14:paraId="14285233" w14:textId="48071EB7" w:rsidR="00305483" w:rsidRDefault="00B15FCB">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80088625" w:history="1">
            <w:r w:rsidR="00305483" w:rsidRPr="00186F6E">
              <w:rPr>
                <w:rStyle w:val="-"/>
                <w:noProof/>
              </w:rPr>
              <w:t>Κριτήρια Ποιοτικής Επιλογής &amp; αποδεικτά στοιχεία</w:t>
            </w:r>
            <w:r w:rsidR="00305483">
              <w:rPr>
                <w:noProof/>
                <w:webHidden/>
              </w:rPr>
              <w:tab/>
            </w:r>
            <w:r w:rsidR="00305483">
              <w:rPr>
                <w:noProof/>
                <w:webHidden/>
              </w:rPr>
              <w:fldChar w:fldCharType="begin"/>
            </w:r>
            <w:r w:rsidR="00305483">
              <w:rPr>
                <w:noProof/>
                <w:webHidden/>
              </w:rPr>
              <w:instrText xml:space="preserve"> PAGEREF _Toc80088625 \h </w:instrText>
            </w:r>
            <w:r w:rsidR="00305483">
              <w:rPr>
                <w:noProof/>
                <w:webHidden/>
              </w:rPr>
            </w:r>
            <w:r w:rsidR="00305483">
              <w:rPr>
                <w:noProof/>
                <w:webHidden/>
              </w:rPr>
              <w:fldChar w:fldCharType="separate"/>
            </w:r>
            <w:r w:rsidR="007E2406">
              <w:rPr>
                <w:noProof/>
                <w:webHidden/>
              </w:rPr>
              <w:t>24</w:t>
            </w:r>
            <w:r w:rsidR="00305483">
              <w:rPr>
                <w:noProof/>
                <w:webHidden/>
              </w:rPr>
              <w:fldChar w:fldCharType="end"/>
            </w:r>
          </w:hyperlink>
        </w:p>
        <w:p w14:paraId="69E63422" w14:textId="2517493D"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26" w:history="1">
            <w:r w:rsidR="00305483" w:rsidRPr="00186F6E">
              <w:rPr>
                <w:rStyle w:val="-"/>
                <w:noProof/>
              </w:rPr>
              <w:t>2.2.4</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Καταλληλόλητα άσκησης επαγγελματικής δραστηριότητας</w:t>
            </w:r>
            <w:r w:rsidR="00305483">
              <w:rPr>
                <w:noProof/>
                <w:webHidden/>
              </w:rPr>
              <w:tab/>
            </w:r>
            <w:r w:rsidR="00305483">
              <w:rPr>
                <w:noProof/>
                <w:webHidden/>
              </w:rPr>
              <w:fldChar w:fldCharType="begin"/>
            </w:r>
            <w:r w:rsidR="00305483">
              <w:rPr>
                <w:noProof/>
                <w:webHidden/>
              </w:rPr>
              <w:instrText xml:space="preserve"> PAGEREF _Toc80088626 \h </w:instrText>
            </w:r>
            <w:r w:rsidR="00305483">
              <w:rPr>
                <w:noProof/>
                <w:webHidden/>
              </w:rPr>
            </w:r>
            <w:r w:rsidR="00305483">
              <w:rPr>
                <w:noProof/>
                <w:webHidden/>
              </w:rPr>
              <w:fldChar w:fldCharType="separate"/>
            </w:r>
            <w:r w:rsidR="007E2406">
              <w:rPr>
                <w:noProof/>
                <w:webHidden/>
              </w:rPr>
              <w:t>24</w:t>
            </w:r>
            <w:r w:rsidR="00305483">
              <w:rPr>
                <w:noProof/>
                <w:webHidden/>
              </w:rPr>
              <w:fldChar w:fldCharType="end"/>
            </w:r>
          </w:hyperlink>
        </w:p>
        <w:p w14:paraId="3F6AF2BD" w14:textId="78289F81"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27" w:history="1">
            <w:r w:rsidR="00305483" w:rsidRPr="00186F6E">
              <w:rPr>
                <w:rStyle w:val="-"/>
                <w:noProof/>
              </w:rPr>
              <w:t>2.2.5</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Οικονομική και χρηματοοικονομική επάρκεια</w:t>
            </w:r>
            <w:r w:rsidR="00305483">
              <w:rPr>
                <w:noProof/>
                <w:webHidden/>
              </w:rPr>
              <w:tab/>
            </w:r>
            <w:r w:rsidR="00305483">
              <w:rPr>
                <w:noProof/>
                <w:webHidden/>
              </w:rPr>
              <w:fldChar w:fldCharType="begin"/>
            </w:r>
            <w:r w:rsidR="00305483">
              <w:rPr>
                <w:noProof/>
                <w:webHidden/>
              </w:rPr>
              <w:instrText xml:space="preserve"> PAGEREF _Toc80088627 \h </w:instrText>
            </w:r>
            <w:r w:rsidR="00305483">
              <w:rPr>
                <w:noProof/>
                <w:webHidden/>
              </w:rPr>
            </w:r>
            <w:r w:rsidR="00305483">
              <w:rPr>
                <w:noProof/>
                <w:webHidden/>
              </w:rPr>
              <w:fldChar w:fldCharType="separate"/>
            </w:r>
            <w:r w:rsidR="007E2406">
              <w:rPr>
                <w:noProof/>
                <w:webHidden/>
              </w:rPr>
              <w:t>24</w:t>
            </w:r>
            <w:r w:rsidR="00305483">
              <w:rPr>
                <w:noProof/>
                <w:webHidden/>
              </w:rPr>
              <w:fldChar w:fldCharType="end"/>
            </w:r>
          </w:hyperlink>
        </w:p>
        <w:p w14:paraId="04EF1634" w14:textId="3607F4B4"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28" w:history="1">
            <w:r w:rsidR="00305483" w:rsidRPr="00186F6E">
              <w:rPr>
                <w:rStyle w:val="-"/>
                <w:noProof/>
              </w:rPr>
              <w:t>2.2.6</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Τεχνική και επαγγελματική ικανότητα</w:t>
            </w:r>
            <w:r w:rsidR="00305483">
              <w:rPr>
                <w:noProof/>
                <w:webHidden/>
              </w:rPr>
              <w:tab/>
            </w:r>
            <w:r w:rsidR="00305483">
              <w:rPr>
                <w:noProof/>
                <w:webHidden/>
              </w:rPr>
              <w:fldChar w:fldCharType="begin"/>
            </w:r>
            <w:r w:rsidR="00305483">
              <w:rPr>
                <w:noProof/>
                <w:webHidden/>
              </w:rPr>
              <w:instrText xml:space="preserve"> PAGEREF _Toc80088628 \h </w:instrText>
            </w:r>
            <w:r w:rsidR="00305483">
              <w:rPr>
                <w:noProof/>
                <w:webHidden/>
              </w:rPr>
            </w:r>
            <w:r w:rsidR="00305483">
              <w:rPr>
                <w:noProof/>
                <w:webHidden/>
              </w:rPr>
              <w:fldChar w:fldCharType="separate"/>
            </w:r>
            <w:r w:rsidR="007E2406">
              <w:rPr>
                <w:noProof/>
                <w:webHidden/>
              </w:rPr>
              <w:t>24</w:t>
            </w:r>
            <w:r w:rsidR="00305483">
              <w:rPr>
                <w:noProof/>
                <w:webHidden/>
              </w:rPr>
              <w:fldChar w:fldCharType="end"/>
            </w:r>
          </w:hyperlink>
        </w:p>
        <w:p w14:paraId="63337EB0" w14:textId="37BDD591"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29" w:history="1">
            <w:r w:rsidR="00305483" w:rsidRPr="00186F6E">
              <w:rPr>
                <w:rStyle w:val="-"/>
                <w:noProof/>
              </w:rPr>
              <w:t>2.2.7</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Πρότυπα διασφάλισης ποιότητας</w:t>
            </w:r>
            <w:r w:rsidR="00305483">
              <w:rPr>
                <w:noProof/>
                <w:webHidden/>
              </w:rPr>
              <w:tab/>
            </w:r>
            <w:r w:rsidR="00305483">
              <w:rPr>
                <w:noProof/>
                <w:webHidden/>
              </w:rPr>
              <w:fldChar w:fldCharType="begin"/>
            </w:r>
            <w:r w:rsidR="00305483">
              <w:rPr>
                <w:noProof/>
                <w:webHidden/>
              </w:rPr>
              <w:instrText xml:space="preserve"> PAGEREF _Toc80088629 \h </w:instrText>
            </w:r>
            <w:r w:rsidR="00305483">
              <w:rPr>
                <w:noProof/>
                <w:webHidden/>
              </w:rPr>
            </w:r>
            <w:r w:rsidR="00305483">
              <w:rPr>
                <w:noProof/>
                <w:webHidden/>
              </w:rPr>
              <w:fldChar w:fldCharType="separate"/>
            </w:r>
            <w:r w:rsidR="007E2406">
              <w:rPr>
                <w:noProof/>
                <w:webHidden/>
              </w:rPr>
              <w:t>26</w:t>
            </w:r>
            <w:r w:rsidR="00305483">
              <w:rPr>
                <w:noProof/>
                <w:webHidden/>
              </w:rPr>
              <w:fldChar w:fldCharType="end"/>
            </w:r>
          </w:hyperlink>
        </w:p>
        <w:p w14:paraId="49900FD0" w14:textId="6B075C60"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30" w:history="1">
            <w:r w:rsidR="00305483" w:rsidRPr="00186F6E">
              <w:rPr>
                <w:rStyle w:val="-"/>
                <w:noProof/>
              </w:rPr>
              <w:t>2.2.8</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Στήριξη στην ικανότητα τρίτων – Υπεργολαβία</w:t>
            </w:r>
            <w:r w:rsidR="00305483">
              <w:rPr>
                <w:noProof/>
                <w:webHidden/>
              </w:rPr>
              <w:tab/>
            </w:r>
            <w:r w:rsidR="00305483">
              <w:rPr>
                <w:noProof/>
                <w:webHidden/>
              </w:rPr>
              <w:fldChar w:fldCharType="begin"/>
            </w:r>
            <w:r w:rsidR="00305483">
              <w:rPr>
                <w:noProof/>
                <w:webHidden/>
              </w:rPr>
              <w:instrText xml:space="preserve"> PAGEREF _Toc80088630 \h </w:instrText>
            </w:r>
            <w:r w:rsidR="00305483">
              <w:rPr>
                <w:noProof/>
                <w:webHidden/>
              </w:rPr>
            </w:r>
            <w:r w:rsidR="00305483">
              <w:rPr>
                <w:noProof/>
                <w:webHidden/>
              </w:rPr>
              <w:fldChar w:fldCharType="separate"/>
            </w:r>
            <w:r w:rsidR="007E2406">
              <w:rPr>
                <w:noProof/>
                <w:webHidden/>
              </w:rPr>
              <w:t>27</w:t>
            </w:r>
            <w:r w:rsidR="00305483">
              <w:rPr>
                <w:noProof/>
                <w:webHidden/>
              </w:rPr>
              <w:fldChar w:fldCharType="end"/>
            </w:r>
          </w:hyperlink>
        </w:p>
        <w:p w14:paraId="36BB6B4A" w14:textId="208D6242"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31" w:history="1">
            <w:r w:rsidR="00305483" w:rsidRPr="00186F6E">
              <w:rPr>
                <w:rStyle w:val="-"/>
                <w:noProof/>
              </w:rPr>
              <w:t>2.2.9</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Κανόνες απόδειξης ποιοτικής επιλογής</w:t>
            </w:r>
            <w:r w:rsidR="00305483">
              <w:rPr>
                <w:noProof/>
                <w:webHidden/>
              </w:rPr>
              <w:tab/>
            </w:r>
            <w:r w:rsidR="00305483">
              <w:rPr>
                <w:noProof/>
                <w:webHidden/>
              </w:rPr>
              <w:fldChar w:fldCharType="begin"/>
            </w:r>
            <w:r w:rsidR="00305483">
              <w:rPr>
                <w:noProof/>
                <w:webHidden/>
              </w:rPr>
              <w:instrText xml:space="preserve"> PAGEREF _Toc80088631 \h </w:instrText>
            </w:r>
            <w:r w:rsidR="00305483">
              <w:rPr>
                <w:noProof/>
                <w:webHidden/>
              </w:rPr>
            </w:r>
            <w:r w:rsidR="00305483">
              <w:rPr>
                <w:noProof/>
                <w:webHidden/>
              </w:rPr>
              <w:fldChar w:fldCharType="separate"/>
            </w:r>
            <w:r w:rsidR="007E2406">
              <w:rPr>
                <w:noProof/>
                <w:webHidden/>
              </w:rPr>
              <w:t>28</w:t>
            </w:r>
            <w:r w:rsidR="00305483">
              <w:rPr>
                <w:noProof/>
                <w:webHidden/>
              </w:rPr>
              <w:fldChar w:fldCharType="end"/>
            </w:r>
          </w:hyperlink>
        </w:p>
        <w:p w14:paraId="4F0FCFB9" w14:textId="5E7FF9A0"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32" w:history="1">
            <w:r w:rsidR="00305483" w:rsidRPr="00186F6E">
              <w:rPr>
                <w:rStyle w:val="-"/>
                <w:noProof/>
              </w:rPr>
              <w:t>2.3</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Κριτήρια Ανάθεσης</w:t>
            </w:r>
            <w:r w:rsidR="00305483">
              <w:rPr>
                <w:noProof/>
                <w:webHidden/>
              </w:rPr>
              <w:tab/>
            </w:r>
            <w:r w:rsidR="00305483">
              <w:rPr>
                <w:noProof/>
                <w:webHidden/>
              </w:rPr>
              <w:fldChar w:fldCharType="begin"/>
            </w:r>
            <w:r w:rsidR="00305483">
              <w:rPr>
                <w:noProof/>
                <w:webHidden/>
              </w:rPr>
              <w:instrText xml:space="preserve"> PAGEREF _Toc80088632 \h </w:instrText>
            </w:r>
            <w:r w:rsidR="00305483">
              <w:rPr>
                <w:noProof/>
                <w:webHidden/>
              </w:rPr>
            </w:r>
            <w:r w:rsidR="00305483">
              <w:rPr>
                <w:noProof/>
                <w:webHidden/>
              </w:rPr>
              <w:fldChar w:fldCharType="separate"/>
            </w:r>
            <w:r w:rsidR="007E2406">
              <w:rPr>
                <w:noProof/>
                <w:webHidden/>
              </w:rPr>
              <w:t>40</w:t>
            </w:r>
            <w:r w:rsidR="00305483">
              <w:rPr>
                <w:noProof/>
                <w:webHidden/>
              </w:rPr>
              <w:fldChar w:fldCharType="end"/>
            </w:r>
          </w:hyperlink>
        </w:p>
        <w:p w14:paraId="2CA0BDE1" w14:textId="65BDA02C"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33" w:history="1">
            <w:r w:rsidR="00305483" w:rsidRPr="00186F6E">
              <w:rPr>
                <w:rStyle w:val="-"/>
                <w:noProof/>
              </w:rPr>
              <w:t>2.3.1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Κριτήριο ανάθεσης</w:t>
            </w:r>
            <w:r w:rsidR="00305483">
              <w:rPr>
                <w:noProof/>
                <w:webHidden/>
              </w:rPr>
              <w:tab/>
            </w:r>
            <w:r w:rsidR="00305483">
              <w:rPr>
                <w:noProof/>
                <w:webHidden/>
              </w:rPr>
              <w:fldChar w:fldCharType="begin"/>
            </w:r>
            <w:r w:rsidR="00305483">
              <w:rPr>
                <w:noProof/>
                <w:webHidden/>
              </w:rPr>
              <w:instrText xml:space="preserve"> PAGEREF _Toc80088633 \h </w:instrText>
            </w:r>
            <w:r w:rsidR="00305483">
              <w:rPr>
                <w:noProof/>
                <w:webHidden/>
              </w:rPr>
            </w:r>
            <w:r w:rsidR="00305483">
              <w:rPr>
                <w:noProof/>
                <w:webHidden/>
              </w:rPr>
              <w:fldChar w:fldCharType="separate"/>
            </w:r>
            <w:r w:rsidR="007E2406">
              <w:rPr>
                <w:noProof/>
                <w:webHidden/>
              </w:rPr>
              <w:t>40</w:t>
            </w:r>
            <w:r w:rsidR="00305483">
              <w:rPr>
                <w:noProof/>
                <w:webHidden/>
              </w:rPr>
              <w:fldChar w:fldCharType="end"/>
            </w:r>
          </w:hyperlink>
        </w:p>
        <w:p w14:paraId="2DA13A21" w14:textId="191B6E41"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34" w:history="1">
            <w:r w:rsidR="00305483" w:rsidRPr="00186F6E">
              <w:rPr>
                <w:rStyle w:val="-"/>
                <w:noProof/>
              </w:rPr>
              <w:t>2.3.2</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Βαθμολόγηση και κατάταξη προσφορών</w:t>
            </w:r>
            <w:r w:rsidR="00305483">
              <w:rPr>
                <w:noProof/>
                <w:webHidden/>
              </w:rPr>
              <w:tab/>
            </w:r>
            <w:r w:rsidR="00305483">
              <w:rPr>
                <w:noProof/>
                <w:webHidden/>
              </w:rPr>
              <w:fldChar w:fldCharType="begin"/>
            </w:r>
            <w:r w:rsidR="00305483">
              <w:rPr>
                <w:noProof/>
                <w:webHidden/>
              </w:rPr>
              <w:instrText xml:space="preserve"> PAGEREF _Toc80088634 \h </w:instrText>
            </w:r>
            <w:r w:rsidR="00305483">
              <w:rPr>
                <w:noProof/>
                <w:webHidden/>
              </w:rPr>
            </w:r>
            <w:r w:rsidR="00305483">
              <w:rPr>
                <w:noProof/>
                <w:webHidden/>
              </w:rPr>
              <w:fldChar w:fldCharType="separate"/>
            </w:r>
            <w:r w:rsidR="007E2406">
              <w:rPr>
                <w:noProof/>
                <w:webHidden/>
              </w:rPr>
              <w:t>41</w:t>
            </w:r>
            <w:r w:rsidR="00305483">
              <w:rPr>
                <w:noProof/>
                <w:webHidden/>
              </w:rPr>
              <w:fldChar w:fldCharType="end"/>
            </w:r>
          </w:hyperlink>
        </w:p>
        <w:p w14:paraId="1D3FD237" w14:textId="4F15F687"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35" w:history="1">
            <w:r w:rsidR="00305483" w:rsidRPr="00186F6E">
              <w:rPr>
                <w:rStyle w:val="-"/>
                <w:noProof/>
              </w:rPr>
              <w:t>2.4</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Κατάρτιση - Περιεχόμενο Προσφορών</w:t>
            </w:r>
            <w:r w:rsidR="00305483">
              <w:rPr>
                <w:noProof/>
                <w:webHidden/>
              </w:rPr>
              <w:tab/>
            </w:r>
            <w:r w:rsidR="00305483">
              <w:rPr>
                <w:noProof/>
                <w:webHidden/>
              </w:rPr>
              <w:fldChar w:fldCharType="begin"/>
            </w:r>
            <w:r w:rsidR="00305483">
              <w:rPr>
                <w:noProof/>
                <w:webHidden/>
              </w:rPr>
              <w:instrText xml:space="preserve"> PAGEREF _Toc80088635 \h </w:instrText>
            </w:r>
            <w:r w:rsidR="00305483">
              <w:rPr>
                <w:noProof/>
                <w:webHidden/>
              </w:rPr>
            </w:r>
            <w:r w:rsidR="00305483">
              <w:rPr>
                <w:noProof/>
                <w:webHidden/>
              </w:rPr>
              <w:fldChar w:fldCharType="separate"/>
            </w:r>
            <w:r w:rsidR="007E2406">
              <w:rPr>
                <w:noProof/>
                <w:webHidden/>
              </w:rPr>
              <w:t>43</w:t>
            </w:r>
            <w:r w:rsidR="00305483">
              <w:rPr>
                <w:noProof/>
                <w:webHidden/>
              </w:rPr>
              <w:fldChar w:fldCharType="end"/>
            </w:r>
          </w:hyperlink>
        </w:p>
        <w:p w14:paraId="347053BC" w14:textId="39490B4A"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36" w:history="1">
            <w:r w:rsidR="00305483" w:rsidRPr="00186F6E">
              <w:rPr>
                <w:rStyle w:val="-"/>
                <w:noProof/>
              </w:rPr>
              <w:t>2.4.1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Γενικοί όροι υποβολής προσφορών</w:t>
            </w:r>
            <w:r w:rsidR="00305483">
              <w:rPr>
                <w:noProof/>
                <w:webHidden/>
              </w:rPr>
              <w:tab/>
            </w:r>
            <w:r w:rsidR="00305483">
              <w:rPr>
                <w:noProof/>
                <w:webHidden/>
              </w:rPr>
              <w:fldChar w:fldCharType="begin"/>
            </w:r>
            <w:r w:rsidR="00305483">
              <w:rPr>
                <w:noProof/>
                <w:webHidden/>
              </w:rPr>
              <w:instrText xml:space="preserve"> PAGEREF _Toc80088636 \h </w:instrText>
            </w:r>
            <w:r w:rsidR="00305483">
              <w:rPr>
                <w:noProof/>
                <w:webHidden/>
              </w:rPr>
            </w:r>
            <w:r w:rsidR="00305483">
              <w:rPr>
                <w:noProof/>
                <w:webHidden/>
              </w:rPr>
              <w:fldChar w:fldCharType="separate"/>
            </w:r>
            <w:r w:rsidR="007E2406">
              <w:rPr>
                <w:noProof/>
                <w:webHidden/>
              </w:rPr>
              <w:t>43</w:t>
            </w:r>
            <w:r w:rsidR="00305483">
              <w:rPr>
                <w:noProof/>
                <w:webHidden/>
              </w:rPr>
              <w:fldChar w:fldCharType="end"/>
            </w:r>
          </w:hyperlink>
        </w:p>
        <w:p w14:paraId="54491F46" w14:textId="1CB420BA"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37" w:history="1">
            <w:r w:rsidR="00305483" w:rsidRPr="00186F6E">
              <w:rPr>
                <w:rStyle w:val="-"/>
                <w:noProof/>
              </w:rPr>
              <w:t>2.4.2</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Χρόνος και Τρόπος υποβολής προσφορών</w:t>
            </w:r>
            <w:r w:rsidR="00305483">
              <w:rPr>
                <w:noProof/>
                <w:webHidden/>
              </w:rPr>
              <w:tab/>
            </w:r>
            <w:r w:rsidR="00305483">
              <w:rPr>
                <w:noProof/>
                <w:webHidden/>
              </w:rPr>
              <w:fldChar w:fldCharType="begin"/>
            </w:r>
            <w:r w:rsidR="00305483">
              <w:rPr>
                <w:noProof/>
                <w:webHidden/>
              </w:rPr>
              <w:instrText xml:space="preserve"> PAGEREF _Toc80088637 \h </w:instrText>
            </w:r>
            <w:r w:rsidR="00305483">
              <w:rPr>
                <w:noProof/>
                <w:webHidden/>
              </w:rPr>
            </w:r>
            <w:r w:rsidR="00305483">
              <w:rPr>
                <w:noProof/>
                <w:webHidden/>
              </w:rPr>
              <w:fldChar w:fldCharType="separate"/>
            </w:r>
            <w:r w:rsidR="007E2406">
              <w:rPr>
                <w:noProof/>
                <w:webHidden/>
              </w:rPr>
              <w:t>43</w:t>
            </w:r>
            <w:r w:rsidR="00305483">
              <w:rPr>
                <w:noProof/>
                <w:webHidden/>
              </w:rPr>
              <w:fldChar w:fldCharType="end"/>
            </w:r>
          </w:hyperlink>
        </w:p>
        <w:p w14:paraId="1441A151" w14:textId="65B08DC0"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38" w:history="1">
            <w:r w:rsidR="00305483" w:rsidRPr="00186F6E">
              <w:rPr>
                <w:rStyle w:val="-"/>
                <w:noProof/>
              </w:rPr>
              <w:t>2.4.3</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Περιεχόμενα Φακέλου «Δικαιολογητικά Συμμετοχής - Τεχνική Προσφορά»</w:t>
            </w:r>
            <w:r w:rsidR="00305483">
              <w:rPr>
                <w:noProof/>
                <w:webHidden/>
              </w:rPr>
              <w:tab/>
            </w:r>
            <w:r w:rsidR="00305483">
              <w:rPr>
                <w:noProof/>
                <w:webHidden/>
              </w:rPr>
              <w:fldChar w:fldCharType="begin"/>
            </w:r>
            <w:r w:rsidR="00305483">
              <w:rPr>
                <w:noProof/>
                <w:webHidden/>
              </w:rPr>
              <w:instrText xml:space="preserve"> PAGEREF _Toc80088638 \h </w:instrText>
            </w:r>
            <w:r w:rsidR="00305483">
              <w:rPr>
                <w:noProof/>
                <w:webHidden/>
              </w:rPr>
            </w:r>
            <w:r w:rsidR="00305483">
              <w:rPr>
                <w:noProof/>
                <w:webHidden/>
              </w:rPr>
              <w:fldChar w:fldCharType="separate"/>
            </w:r>
            <w:r w:rsidR="007E2406">
              <w:rPr>
                <w:noProof/>
                <w:webHidden/>
              </w:rPr>
              <w:t>46</w:t>
            </w:r>
            <w:r w:rsidR="00305483">
              <w:rPr>
                <w:noProof/>
                <w:webHidden/>
              </w:rPr>
              <w:fldChar w:fldCharType="end"/>
            </w:r>
          </w:hyperlink>
        </w:p>
        <w:p w14:paraId="34D64E95" w14:textId="0D53FF56"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39" w:history="1">
            <w:r w:rsidR="00305483" w:rsidRPr="00186F6E">
              <w:rPr>
                <w:rStyle w:val="-"/>
                <w:noProof/>
              </w:rPr>
              <w:t>2.4.4</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Περιεχόμενα Φακέλου «Οικονομική Προσφορά» / Τρόπος σύνταξης και υποβολής οικονομικών προσφορών</w:t>
            </w:r>
            <w:r w:rsidR="00305483">
              <w:rPr>
                <w:noProof/>
                <w:webHidden/>
              </w:rPr>
              <w:tab/>
            </w:r>
            <w:r w:rsidR="00305483">
              <w:rPr>
                <w:noProof/>
                <w:webHidden/>
              </w:rPr>
              <w:fldChar w:fldCharType="begin"/>
            </w:r>
            <w:r w:rsidR="00305483">
              <w:rPr>
                <w:noProof/>
                <w:webHidden/>
              </w:rPr>
              <w:instrText xml:space="preserve"> PAGEREF _Toc80088639 \h </w:instrText>
            </w:r>
            <w:r w:rsidR="00305483">
              <w:rPr>
                <w:noProof/>
                <w:webHidden/>
              </w:rPr>
            </w:r>
            <w:r w:rsidR="00305483">
              <w:rPr>
                <w:noProof/>
                <w:webHidden/>
              </w:rPr>
              <w:fldChar w:fldCharType="separate"/>
            </w:r>
            <w:r w:rsidR="007E2406">
              <w:rPr>
                <w:noProof/>
                <w:webHidden/>
              </w:rPr>
              <w:t>48</w:t>
            </w:r>
            <w:r w:rsidR="00305483">
              <w:rPr>
                <w:noProof/>
                <w:webHidden/>
              </w:rPr>
              <w:fldChar w:fldCharType="end"/>
            </w:r>
          </w:hyperlink>
        </w:p>
        <w:p w14:paraId="1C917FC6" w14:textId="7B8F1245"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40" w:history="1">
            <w:r w:rsidR="00305483" w:rsidRPr="00186F6E">
              <w:rPr>
                <w:rStyle w:val="-"/>
                <w:noProof/>
              </w:rPr>
              <w:t>2.4.5</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Χρόνος ισχύος των προσφορών</w:t>
            </w:r>
            <w:r w:rsidR="00305483">
              <w:rPr>
                <w:noProof/>
                <w:webHidden/>
              </w:rPr>
              <w:tab/>
            </w:r>
            <w:r w:rsidR="00305483">
              <w:rPr>
                <w:noProof/>
                <w:webHidden/>
              </w:rPr>
              <w:fldChar w:fldCharType="begin"/>
            </w:r>
            <w:r w:rsidR="00305483">
              <w:rPr>
                <w:noProof/>
                <w:webHidden/>
              </w:rPr>
              <w:instrText xml:space="preserve"> PAGEREF _Toc80088640 \h </w:instrText>
            </w:r>
            <w:r w:rsidR="00305483">
              <w:rPr>
                <w:noProof/>
                <w:webHidden/>
              </w:rPr>
            </w:r>
            <w:r w:rsidR="00305483">
              <w:rPr>
                <w:noProof/>
                <w:webHidden/>
              </w:rPr>
              <w:fldChar w:fldCharType="separate"/>
            </w:r>
            <w:r w:rsidR="007E2406">
              <w:rPr>
                <w:noProof/>
                <w:webHidden/>
              </w:rPr>
              <w:t>49</w:t>
            </w:r>
            <w:r w:rsidR="00305483">
              <w:rPr>
                <w:noProof/>
                <w:webHidden/>
              </w:rPr>
              <w:fldChar w:fldCharType="end"/>
            </w:r>
          </w:hyperlink>
        </w:p>
        <w:p w14:paraId="14DF9A03" w14:textId="7AF2A79F"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41" w:history="1">
            <w:r w:rsidR="00305483" w:rsidRPr="00186F6E">
              <w:rPr>
                <w:rStyle w:val="-"/>
                <w:noProof/>
              </w:rPr>
              <w:t>2.4.6</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Λόγοι απόρριψης προσφορών</w:t>
            </w:r>
            <w:r w:rsidR="00305483">
              <w:rPr>
                <w:noProof/>
                <w:webHidden/>
              </w:rPr>
              <w:tab/>
            </w:r>
            <w:r w:rsidR="00305483">
              <w:rPr>
                <w:noProof/>
                <w:webHidden/>
              </w:rPr>
              <w:fldChar w:fldCharType="begin"/>
            </w:r>
            <w:r w:rsidR="00305483">
              <w:rPr>
                <w:noProof/>
                <w:webHidden/>
              </w:rPr>
              <w:instrText xml:space="preserve"> PAGEREF _Toc80088641 \h </w:instrText>
            </w:r>
            <w:r w:rsidR="00305483">
              <w:rPr>
                <w:noProof/>
                <w:webHidden/>
              </w:rPr>
            </w:r>
            <w:r w:rsidR="00305483">
              <w:rPr>
                <w:noProof/>
                <w:webHidden/>
              </w:rPr>
              <w:fldChar w:fldCharType="separate"/>
            </w:r>
            <w:r w:rsidR="007E2406">
              <w:rPr>
                <w:noProof/>
                <w:webHidden/>
              </w:rPr>
              <w:t>49</w:t>
            </w:r>
            <w:r w:rsidR="00305483">
              <w:rPr>
                <w:noProof/>
                <w:webHidden/>
              </w:rPr>
              <w:fldChar w:fldCharType="end"/>
            </w:r>
          </w:hyperlink>
        </w:p>
        <w:p w14:paraId="612418B7" w14:textId="33D49100"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42" w:history="1">
            <w:r w:rsidR="00305483" w:rsidRPr="00186F6E">
              <w:rPr>
                <w:rStyle w:val="-"/>
                <w:noProof/>
              </w:rPr>
              <w:t>3</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3 ΔΙΕΝΕΡΓΕΙΑ ΔΙΑΔΙΚΑΣΙΑΣ - ΑΞΙΟΛΟΓΗΣΗ ΠΡΟΣΦΟΡΩΝ</w:t>
            </w:r>
            <w:r w:rsidR="00305483">
              <w:rPr>
                <w:noProof/>
                <w:webHidden/>
              </w:rPr>
              <w:tab/>
            </w:r>
            <w:r w:rsidR="00305483">
              <w:rPr>
                <w:noProof/>
                <w:webHidden/>
              </w:rPr>
              <w:fldChar w:fldCharType="begin"/>
            </w:r>
            <w:r w:rsidR="00305483">
              <w:rPr>
                <w:noProof/>
                <w:webHidden/>
              </w:rPr>
              <w:instrText xml:space="preserve"> PAGEREF _Toc80088642 \h </w:instrText>
            </w:r>
            <w:r w:rsidR="00305483">
              <w:rPr>
                <w:noProof/>
                <w:webHidden/>
              </w:rPr>
            </w:r>
            <w:r w:rsidR="00305483">
              <w:rPr>
                <w:noProof/>
                <w:webHidden/>
              </w:rPr>
              <w:fldChar w:fldCharType="separate"/>
            </w:r>
            <w:r w:rsidR="007E2406">
              <w:rPr>
                <w:noProof/>
                <w:webHidden/>
              </w:rPr>
              <w:t>51</w:t>
            </w:r>
            <w:r w:rsidR="00305483">
              <w:rPr>
                <w:noProof/>
                <w:webHidden/>
              </w:rPr>
              <w:fldChar w:fldCharType="end"/>
            </w:r>
          </w:hyperlink>
        </w:p>
        <w:p w14:paraId="40D50417" w14:textId="26965C90"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43" w:history="1">
            <w:r w:rsidR="00305483" w:rsidRPr="00186F6E">
              <w:rPr>
                <w:rStyle w:val="-"/>
                <w:noProof/>
              </w:rPr>
              <w:t>3.1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Αποσφράγιση και αξιολόγηση προσφορών</w:t>
            </w:r>
            <w:r w:rsidR="00305483">
              <w:rPr>
                <w:noProof/>
                <w:webHidden/>
              </w:rPr>
              <w:tab/>
            </w:r>
            <w:r w:rsidR="00305483">
              <w:rPr>
                <w:noProof/>
                <w:webHidden/>
              </w:rPr>
              <w:fldChar w:fldCharType="begin"/>
            </w:r>
            <w:r w:rsidR="00305483">
              <w:rPr>
                <w:noProof/>
                <w:webHidden/>
              </w:rPr>
              <w:instrText xml:space="preserve"> PAGEREF _Toc80088643 \h </w:instrText>
            </w:r>
            <w:r w:rsidR="00305483">
              <w:rPr>
                <w:noProof/>
                <w:webHidden/>
              </w:rPr>
            </w:r>
            <w:r w:rsidR="00305483">
              <w:rPr>
                <w:noProof/>
                <w:webHidden/>
              </w:rPr>
              <w:fldChar w:fldCharType="separate"/>
            </w:r>
            <w:r w:rsidR="007E2406">
              <w:rPr>
                <w:noProof/>
                <w:webHidden/>
              </w:rPr>
              <w:t>51</w:t>
            </w:r>
            <w:r w:rsidR="00305483">
              <w:rPr>
                <w:noProof/>
                <w:webHidden/>
              </w:rPr>
              <w:fldChar w:fldCharType="end"/>
            </w:r>
          </w:hyperlink>
        </w:p>
        <w:p w14:paraId="470AB781" w14:textId="04AF1E2C"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44" w:history="1">
            <w:r w:rsidR="00305483" w:rsidRPr="00186F6E">
              <w:rPr>
                <w:rStyle w:val="-"/>
                <w:noProof/>
              </w:rPr>
              <w:t>3.1.1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Ηλεκτρονική αποσφράγιση προσφορών</w:t>
            </w:r>
            <w:r w:rsidR="00305483">
              <w:rPr>
                <w:noProof/>
                <w:webHidden/>
              </w:rPr>
              <w:tab/>
            </w:r>
            <w:r w:rsidR="00305483">
              <w:rPr>
                <w:noProof/>
                <w:webHidden/>
              </w:rPr>
              <w:fldChar w:fldCharType="begin"/>
            </w:r>
            <w:r w:rsidR="00305483">
              <w:rPr>
                <w:noProof/>
                <w:webHidden/>
              </w:rPr>
              <w:instrText xml:space="preserve"> PAGEREF _Toc80088644 \h </w:instrText>
            </w:r>
            <w:r w:rsidR="00305483">
              <w:rPr>
                <w:noProof/>
                <w:webHidden/>
              </w:rPr>
            </w:r>
            <w:r w:rsidR="00305483">
              <w:rPr>
                <w:noProof/>
                <w:webHidden/>
              </w:rPr>
              <w:fldChar w:fldCharType="separate"/>
            </w:r>
            <w:r w:rsidR="007E2406">
              <w:rPr>
                <w:noProof/>
                <w:webHidden/>
              </w:rPr>
              <w:t>51</w:t>
            </w:r>
            <w:r w:rsidR="00305483">
              <w:rPr>
                <w:noProof/>
                <w:webHidden/>
              </w:rPr>
              <w:fldChar w:fldCharType="end"/>
            </w:r>
          </w:hyperlink>
        </w:p>
        <w:p w14:paraId="012E9ED8" w14:textId="267452B7"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45" w:history="1">
            <w:r w:rsidR="00305483" w:rsidRPr="00186F6E">
              <w:rPr>
                <w:rStyle w:val="-"/>
                <w:noProof/>
              </w:rPr>
              <w:t>3.1.2</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Αξιολόγηση προσφορών</w:t>
            </w:r>
            <w:r w:rsidR="00305483">
              <w:rPr>
                <w:noProof/>
                <w:webHidden/>
              </w:rPr>
              <w:tab/>
            </w:r>
            <w:r w:rsidR="00305483">
              <w:rPr>
                <w:noProof/>
                <w:webHidden/>
              </w:rPr>
              <w:fldChar w:fldCharType="begin"/>
            </w:r>
            <w:r w:rsidR="00305483">
              <w:rPr>
                <w:noProof/>
                <w:webHidden/>
              </w:rPr>
              <w:instrText xml:space="preserve"> PAGEREF _Toc80088645 \h </w:instrText>
            </w:r>
            <w:r w:rsidR="00305483">
              <w:rPr>
                <w:noProof/>
                <w:webHidden/>
              </w:rPr>
            </w:r>
            <w:r w:rsidR="00305483">
              <w:rPr>
                <w:noProof/>
                <w:webHidden/>
              </w:rPr>
              <w:fldChar w:fldCharType="separate"/>
            </w:r>
            <w:r w:rsidR="007E2406">
              <w:rPr>
                <w:noProof/>
                <w:webHidden/>
              </w:rPr>
              <w:t>51</w:t>
            </w:r>
            <w:r w:rsidR="00305483">
              <w:rPr>
                <w:noProof/>
                <w:webHidden/>
              </w:rPr>
              <w:fldChar w:fldCharType="end"/>
            </w:r>
          </w:hyperlink>
        </w:p>
        <w:p w14:paraId="749062D0" w14:textId="2EE0DACC"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46" w:history="1">
            <w:r w:rsidR="00305483" w:rsidRPr="00186F6E">
              <w:rPr>
                <w:rStyle w:val="-"/>
                <w:noProof/>
              </w:rPr>
              <w:t>3.2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Πρόσκληση υποβολής δικαιολογητικών προσωρινού αναδόχου - Δικαιολογητικά προσωρινού αναδόχου</w:t>
            </w:r>
            <w:r w:rsidR="00305483">
              <w:rPr>
                <w:noProof/>
                <w:webHidden/>
              </w:rPr>
              <w:tab/>
            </w:r>
            <w:r w:rsidR="00305483">
              <w:rPr>
                <w:noProof/>
                <w:webHidden/>
              </w:rPr>
              <w:fldChar w:fldCharType="begin"/>
            </w:r>
            <w:r w:rsidR="00305483">
              <w:rPr>
                <w:noProof/>
                <w:webHidden/>
              </w:rPr>
              <w:instrText xml:space="preserve"> PAGEREF _Toc80088646 \h </w:instrText>
            </w:r>
            <w:r w:rsidR="00305483">
              <w:rPr>
                <w:noProof/>
                <w:webHidden/>
              </w:rPr>
            </w:r>
            <w:r w:rsidR="00305483">
              <w:rPr>
                <w:noProof/>
                <w:webHidden/>
              </w:rPr>
              <w:fldChar w:fldCharType="separate"/>
            </w:r>
            <w:r w:rsidR="007E2406">
              <w:rPr>
                <w:noProof/>
                <w:webHidden/>
              </w:rPr>
              <w:t>53</w:t>
            </w:r>
            <w:r w:rsidR="00305483">
              <w:rPr>
                <w:noProof/>
                <w:webHidden/>
              </w:rPr>
              <w:fldChar w:fldCharType="end"/>
            </w:r>
          </w:hyperlink>
        </w:p>
        <w:p w14:paraId="622BB50E" w14:textId="5D56F2FD"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47" w:history="1">
            <w:r w:rsidR="00305483" w:rsidRPr="00186F6E">
              <w:rPr>
                <w:rStyle w:val="-"/>
                <w:noProof/>
              </w:rPr>
              <w:t>3.3</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Κατακύρωση - σύναψη σύμβασης</w:t>
            </w:r>
            <w:r w:rsidR="00305483">
              <w:rPr>
                <w:noProof/>
                <w:webHidden/>
              </w:rPr>
              <w:tab/>
            </w:r>
            <w:r w:rsidR="00305483">
              <w:rPr>
                <w:noProof/>
                <w:webHidden/>
              </w:rPr>
              <w:fldChar w:fldCharType="begin"/>
            </w:r>
            <w:r w:rsidR="00305483">
              <w:rPr>
                <w:noProof/>
                <w:webHidden/>
              </w:rPr>
              <w:instrText xml:space="preserve"> PAGEREF _Toc80088647 \h </w:instrText>
            </w:r>
            <w:r w:rsidR="00305483">
              <w:rPr>
                <w:noProof/>
                <w:webHidden/>
              </w:rPr>
            </w:r>
            <w:r w:rsidR="00305483">
              <w:rPr>
                <w:noProof/>
                <w:webHidden/>
              </w:rPr>
              <w:fldChar w:fldCharType="separate"/>
            </w:r>
            <w:r w:rsidR="007E2406">
              <w:rPr>
                <w:noProof/>
                <w:webHidden/>
              </w:rPr>
              <w:t>54</w:t>
            </w:r>
            <w:r w:rsidR="00305483">
              <w:rPr>
                <w:noProof/>
                <w:webHidden/>
              </w:rPr>
              <w:fldChar w:fldCharType="end"/>
            </w:r>
          </w:hyperlink>
        </w:p>
        <w:p w14:paraId="41CDCA41" w14:textId="0ECDB82B"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48" w:history="1">
            <w:r w:rsidR="00305483" w:rsidRPr="00186F6E">
              <w:rPr>
                <w:rStyle w:val="-"/>
                <w:noProof/>
              </w:rPr>
              <w:t>3.4</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Προδικαστικές Προσφυγές - Προσωρινή και Οριστική Δικαστική Προστασία</w:t>
            </w:r>
            <w:r w:rsidR="00305483">
              <w:rPr>
                <w:noProof/>
                <w:webHidden/>
              </w:rPr>
              <w:tab/>
            </w:r>
            <w:r w:rsidR="00305483">
              <w:rPr>
                <w:noProof/>
                <w:webHidden/>
              </w:rPr>
              <w:fldChar w:fldCharType="begin"/>
            </w:r>
            <w:r w:rsidR="00305483">
              <w:rPr>
                <w:noProof/>
                <w:webHidden/>
              </w:rPr>
              <w:instrText xml:space="preserve"> PAGEREF _Toc80088648 \h </w:instrText>
            </w:r>
            <w:r w:rsidR="00305483">
              <w:rPr>
                <w:noProof/>
                <w:webHidden/>
              </w:rPr>
            </w:r>
            <w:r w:rsidR="00305483">
              <w:rPr>
                <w:noProof/>
                <w:webHidden/>
              </w:rPr>
              <w:fldChar w:fldCharType="separate"/>
            </w:r>
            <w:r w:rsidR="007E2406">
              <w:rPr>
                <w:noProof/>
                <w:webHidden/>
              </w:rPr>
              <w:t>56</w:t>
            </w:r>
            <w:r w:rsidR="00305483">
              <w:rPr>
                <w:noProof/>
                <w:webHidden/>
              </w:rPr>
              <w:fldChar w:fldCharType="end"/>
            </w:r>
          </w:hyperlink>
        </w:p>
        <w:p w14:paraId="0ED4F63C" w14:textId="11537496"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49" w:history="1">
            <w:r w:rsidR="00305483" w:rsidRPr="00186F6E">
              <w:rPr>
                <w:rStyle w:val="-"/>
                <w:noProof/>
              </w:rPr>
              <w:t>3.5</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Ματαίωση Διαδικασίας</w:t>
            </w:r>
            <w:r w:rsidR="00305483">
              <w:rPr>
                <w:noProof/>
                <w:webHidden/>
              </w:rPr>
              <w:tab/>
            </w:r>
            <w:r w:rsidR="00305483">
              <w:rPr>
                <w:noProof/>
                <w:webHidden/>
              </w:rPr>
              <w:fldChar w:fldCharType="begin"/>
            </w:r>
            <w:r w:rsidR="00305483">
              <w:rPr>
                <w:noProof/>
                <w:webHidden/>
              </w:rPr>
              <w:instrText xml:space="preserve"> PAGEREF _Toc80088649 \h </w:instrText>
            </w:r>
            <w:r w:rsidR="00305483">
              <w:rPr>
                <w:noProof/>
                <w:webHidden/>
              </w:rPr>
            </w:r>
            <w:r w:rsidR="00305483">
              <w:rPr>
                <w:noProof/>
                <w:webHidden/>
              </w:rPr>
              <w:fldChar w:fldCharType="separate"/>
            </w:r>
            <w:r w:rsidR="007E2406">
              <w:rPr>
                <w:noProof/>
                <w:webHidden/>
              </w:rPr>
              <w:t>58</w:t>
            </w:r>
            <w:r w:rsidR="00305483">
              <w:rPr>
                <w:noProof/>
                <w:webHidden/>
              </w:rPr>
              <w:fldChar w:fldCharType="end"/>
            </w:r>
          </w:hyperlink>
        </w:p>
        <w:p w14:paraId="1AF70E60" w14:textId="710B3D32"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50" w:history="1">
            <w:r w:rsidR="00305483" w:rsidRPr="00186F6E">
              <w:rPr>
                <w:rStyle w:val="-"/>
                <w:rFonts w:ascii="Calibri" w:hAnsi="Calibri"/>
                <w:noProof/>
                <w14:scene3d>
                  <w14:camera w14:prst="orthographicFront"/>
                  <w14:lightRig w14:rig="threePt" w14:dir="t">
                    <w14:rot w14:lat="0" w14:lon="0" w14:rev="0"/>
                  </w14:lightRig>
                </w14:scene3d>
              </w:rPr>
              <w:t>4.</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ΟΡΟΙ ΕΚΤΕΛΕΣΗΣ ΤΗΣ ΣΥΜΒΑΣΗΣ</w:t>
            </w:r>
            <w:r w:rsidR="00305483">
              <w:rPr>
                <w:noProof/>
                <w:webHidden/>
              </w:rPr>
              <w:tab/>
            </w:r>
            <w:r w:rsidR="00305483">
              <w:rPr>
                <w:noProof/>
                <w:webHidden/>
              </w:rPr>
              <w:fldChar w:fldCharType="begin"/>
            </w:r>
            <w:r w:rsidR="00305483">
              <w:rPr>
                <w:noProof/>
                <w:webHidden/>
              </w:rPr>
              <w:instrText xml:space="preserve"> PAGEREF _Toc80088650 \h </w:instrText>
            </w:r>
            <w:r w:rsidR="00305483">
              <w:rPr>
                <w:noProof/>
                <w:webHidden/>
              </w:rPr>
            </w:r>
            <w:r w:rsidR="00305483">
              <w:rPr>
                <w:noProof/>
                <w:webHidden/>
              </w:rPr>
              <w:fldChar w:fldCharType="separate"/>
            </w:r>
            <w:r w:rsidR="007E2406">
              <w:rPr>
                <w:noProof/>
                <w:webHidden/>
              </w:rPr>
              <w:t>60</w:t>
            </w:r>
            <w:r w:rsidR="00305483">
              <w:rPr>
                <w:noProof/>
                <w:webHidden/>
              </w:rPr>
              <w:fldChar w:fldCharType="end"/>
            </w:r>
          </w:hyperlink>
        </w:p>
        <w:p w14:paraId="12EF43A8" w14:textId="0CE3157C"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51" w:history="1">
            <w:r w:rsidR="00305483" w:rsidRPr="00186F6E">
              <w:rPr>
                <w:rStyle w:val="-"/>
                <w:noProof/>
              </w:rPr>
              <w:t>4.1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Εγγυήσεις (καλής εκτέλεσης, προκαταβολής, καλής λειτουργίας)</w:t>
            </w:r>
            <w:r w:rsidR="00305483">
              <w:rPr>
                <w:noProof/>
                <w:webHidden/>
              </w:rPr>
              <w:tab/>
            </w:r>
            <w:r w:rsidR="00305483">
              <w:rPr>
                <w:noProof/>
                <w:webHidden/>
              </w:rPr>
              <w:fldChar w:fldCharType="begin"/>
            </w:r>
            <w:r w:rsidR="00305483">
              <w:rPr>
                <w:noProof/>
                <w:webHidden/>
              </w:rPr>
              <w:instrText xml:space="preserve"> PAGEREF _Toc80088651 \h </w:instrText>
            </w:r>
            <w:r w:rsidR="00305483">
              <w:rPr>
                <w:noProof/>
                <w:webHidden/>
              </w:rPr>
            </w:r>
            <w:r w:rsidR="00305483">
              <w:rPr>
                <w:noProof/>
                <w:webHidden/>
              </w:rPr>
              <w:fldChar w:fldCharType="separate"/>
            </w:r>
            <w:r w:rsidR="007E2406">
              <w:rPr>
                <w:noProof/>
                <w:webHidden/>
              </w:rPr>
              <w:t>60</w:t>
            </w:r>
            <w:r w:rsidR="00305483">
              <w:rPr>
                <w:noProof/>
                <w:webHidden/>
              </w:rPr>
              <w:fldChar w:fldCharType="end"/>
            </w:r>
          </w:hyperlink>
        </w:p>
        <w:p w14:paraId="00034227" w14:textId="0BCF1646"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52" w:history="1">
            <w:r w:rsidR="00305483" w:rsidRPr="00186F6E">
              <w:rPr>
                <w:rStyle w:val="-"/>
                <w:noProof/>
              </w:rPr>
              <w:t>4.2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Συμβατικό πλαίσιο – Εφαρμοστέα νομοθεσία</w:t>
            </w:r>
            <w:r w:rsidR="00305483">
              <w:rPr>
                <w:noProof/>
                <w:webHidden/>
              </w:rPr>
              <w:tab/>
            </w:r>
            <w:r w:rsidR="00305483">
              <w:rPr>
                <w:noProof/>
                <w:webHidden/>
              </w:rPr>
              <w:fldChar w:fldCharType="begin"/>
            </w:r>
            <w:r w:rsidR="00305483">
              <w:rPr>
                <w:noProof/>
                <w:webHidden/>
              </w:rPr>
              <w:instrText xml:space="preserve"> PAGEREF _Toc80088652 \h </w:instrText>
            </w:r>
            <w:r w:rsidR="00305483">
              <w:rPr>
                <w:noProof/>
                <w:webHidden/>
              </w:rPr>
            </w:r>
            <w:r w:rsidR="00305483">
              <w:rPr>
                <w:noProof/>
                <w:webHidden/>
              </w:rPr>
              <w:fldChar w:fldCharType="separate"/>
            </w:r>
            <w:r w:rsidR="007E2406">
              <w:rPr>
                <w:noProof/>
                <w:webHidden/>
              </w:rPr>
              <w:t>61</w:t>
            </w:r>
            <w:r w:rsidR="00305483">
              <w:rPr>
                <w:noProof/>
                <w:webHidden/>
              </w:rPr>
              <w:fldChar w:fldCharType="end"/>
            </w:r>
          </w:hyperlink>
        </w:p>
        <w:p w14:paraId="180D7589" w14:textId="79556C23"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53" w:history="1">
            <w:r w:rsidR="00305483" w:rsidRPr="00186F6E">
              <w:rPr>
                <w:rStyle w:val="-"/>
                <w:noProof/>
              </w:rPr>
              <w:t>4.3</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Όροι εκτέλεσης της σύμβασης</w:t>
            </w:r>
            <w:r w:rsidR="00305483">
              <w:rPr>
                <w:noProof/>
                <w:webHidden/>
              </w:rPr>
              <w:tab/>
            </w:r>
            <w:r w:rsidR="00305483">
              <w:rPr>
                <w:noProof/>
                <w:webHidden/>
              </w:rPr>
              <w:fldChar w:fldCharType="begin"/>
            </w:r>
            <w:r w:rsidR="00305483">
              <w:rPr>
                <w:noProof/>
                <w:webHidden/>
              </w:rPr>
              <w:instrText xml:space="preserve"> PAGEREF _Toc80088653 \h </w:instrText>
            </w:r>
            <w:r w:rsidR="00305483">
              <w:rPr>
                <w:noProof/>
                <w:webHidden/>
              </w:rPr>
            </w:r>
            <w:r w:rsidR="00305483">
              <w:rPr>
                <w:noProof/>
                <w:webHidden/>
              </w:rPr>
              <w:fldChar w:fldCharType="separate"/>
            </w:r>
            <w:r w:rsidR="007E2406">
              <w:rPr>
                <w:noProof/>
                <w:webHidden/>
              </w:rPr>
              <w:t>61</w:t>
            </w:r>
            <w:r w:rsidR="00305483">
              <w:rPr>
                <w:noProof/>
                <w:webHidden/>
              </w:rPr>
              <w:fldChar w:fldCharType="end"/>
            </w:r>
          </w:hyperlink>
        </w:p>
        <w:p w14:paraId="5762D86B" w14:textId="0C4E7817"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54" w:history="1">
            <w:r w:rsidR="00305483" w:rsidRPr="00186F6E">
              <w:rPr>
                <w:rStyle w:val="-"/>
                <w:noProof/>
              </w:rPr>
              <w:t>4.4</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Υπεργολαβία</w:t>
            </w:r>
            <w:r w:rsidR="00305483">
              <w:rPr>
                <w:noProof/>
                <w:webHidden/>
              </w:rPr>
              <w:tab/>
            </w:r>
            <w:r w:rsidR="00305483">
              <w:rPr>
                <w:noProof/>
                <w:webHidden/>
              </w:rPr>
              <w:fldChar w:fldCharType="begin"/>
            </w:r>
            <w:r w:rsidR="00305483">
              <w:rPr>
                <w:noProof/>
                <w:webHidden/>
              </w:rPr>
              <w:instrText xml:space="preserve"> PAGEREF _Toc80088654 \h </w:instrText>
            </w:r>
            <w:r w:rsidR="00305483">
              <w:rPr>
                <w:noProof/>
                <w:webHidden/>
              </w:rPr>
            </w:r>
            <w:r w:rsidR="00305483">
              <w:rPr>
                <w:noProof/>
                <w:webHidden/>
              </w:rPr>
              <w:fldChar w:fldCharType="separate"/>
            </w:r>
            <w:r w:rsidR="007E2406">
              <w:rPr>
                <w:noProof/>
                <w:webHidden/>
              </w:rPr>
              <w:t>64</w:t>
            </w:r>
            <w:r w:rsidR="00305483">
              <w:rPr>
                <w:noProof/>
                <w:webHidden/>
              </w:rPr>
              <w:fldChar w:fldCharType="end"/>
            </w:r>
          </w:hyperlink>
        </w:p>
        <w:p w14:paraId="06156BC3" w14:textId="771276A8"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55" w:history="1">
            <w:r w:rsidR="00305483" w:rsidRPr="00186F6E">
              <w:rPr>
                <w:rStyle w:val="-"/>
                <w:noProof/>
              </w:rPr>
              <w:t>4.5</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Τροποποίηση σύμβασης κατά τη διάρκειά της</w:t>
            </w:r>
            <w:r w:rsidR="00305483">
              <w:rPr>
                <w:noProof/>
                <w:webHidden/>
              </w:rPr>
              <w:tab/>
            </w:r>
            <w:r w:rsidR="00305483">
              <w:rPr>
                <w:noProof/>
                <w:webHidden/>
              </w:rPr>
              <w:fldChar w:fldCharType="begin"/>
            </w:r>
            <w:r w:rsidR="00305483">
              <w:rPr>
                <w:noProof/>
                <w:webHidden/>
              </w:rPr>
              <w:instrText xml:space="preserve"> PAGEREF _Toc80088655 \h </w:instrText>
            </w:r>
            <w:r w:rsidR="00305483">
              <w:rPr>
                <w:noProof/>
                <w:webHidden/>
              </w:rPr>
            </w:r>
            <w:r w:rsidR="00305483">
              <w:rPr>
                <w:noProof/>
                <w:webHidden/>
              </w:rPr>
              <w:fldChar w:fldCharType="separate"/>
            </w:r>
            <w:r w:rsidR="007E2406">
              <w:rPr>
                <w:noProof/>
                <w:webHidden/>
              </w:rPr>
              <w:t>65</w:t>
            </w:r>
            <w:r w:rsidR="00305483">
              <w:rPr>
                <w:noProof/>
                <w:webHidden/>
              </w:rPr>
              <w:fldChar w:fldCharType="end"/>
            </w:r>
          </w:hyperlink>
        </w:p>
        <w:p w14:paraId="7ED3BC67" w14:textId="4C6CA0E4"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56" w:history="1">
            <w:r w:rsidR="00305483" w:rsidRPr="00186F6E">
              <w:rPr>
                <w:rStyle w:val="-"/>
                <w:noProof/>
              </w:rPr>
              <w:t>4.5.1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Δικαιώματα προαίρεσης</w:t>
            </w:r>
            <w:r w:rsidR="00305483">
              <w:rPr>
                <w:noProof/>
                <w:webHidden/>
              </w:rPr>
              <w:tab/>
            </w:r>
            <w:r w:rsidR="00305483">
              <w:rPr>
                <w:noProof/>
                <w:webHidden/>
              </w:rPr>
              <w:fldChar w:fldCharType="begin"/>
            </w:r>
            <w:r w:rsidR="00305483">
              <w:rPr>
                <w:noProof/>
                <w:webHidden/>
              </w:rPr>
              <w:instrText xml:space="preserve"> PAGEREF _Toc80088656 \h </w:instrText>
            </w:r>
            <w:r w:rsidR="00305483">
              <w:rPr>
                <w:noProof/>
                <w:webHidden/>
              </w:rPr>
            </w:r>
            <w:r w:rsidR="00305483">
              <w:rPr>
                <w:noProof/>
                <w:webHidden/>
              </w:rPr>
              <w:fldChar w:fldCharType="separate"/>
            </w:r>
            <w:r w:rsidR="007E2406">
              <w:rPr>
                <w:noProof/>
                <w:webHidden/>
              </w:rPr>
              <w:t>65</w:t>
            </w:r>
            <w:r w:rsidR="00305483">
              <w:rPr>
                <w:noProof/>
                <w:webHidden/>
              </w:rPr>
              <w:fldChar w:fldCharType="end"/>
            </w:r>
          </w:hyperlink>
        </w:p>
        <w:p w14:paraId="1BEFADD6" w14:textId="07903911"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57" w:history="1">
            <w:r w:rsidR="00305483" w:rsidRPr="00186F6E">
              <w:rPr>
                <w:rStyle w:val="-"/>
                <w:noProof/>
              </w:rPr>
              <w:t>4.6</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Δικαίωμα μονομερούς λύσης της σύμβασης</w:t>
            </w:r>
            <w:r w:rsidR="00305483">
              <w:rPr>
                <w:noProof/>
                <w:webHidden/>
              </w:rPr>
              <w:tab/>
            </w:r>
            <w:r w:rsidR="00305483">
              <w:rPr>
                <w:noProof/>
                <w:webHidden/>
              </w:rPr>
              <w:fldChar w:fldCharType="begin"/>
            </w:r>
            <w:r w:rsidR="00305483">
              <w:rPr>
                <w:noProof/>
                <w:webHidden/>
              </w:rPr>
              <w:instrText xml:space="preserve"> PAGEREF _Toc80088657 \h </w:instrText>
            </w:r>
            <w:r w:rsidR="00305483">
              <w:rPr>
                <w:noProof/>
                <w:webHidden/>
              </w:rPr>
            </w:r>
            <w:r w:rsidR="00305483">
              <w:rPr>
                <w:noProof/>
                <w:webHidden/>
              </w:rPr>
              <w:fldChar w:fldCharType="separate"/>
            </w:r>
            <w:r w:rsidR="007E2406">
              <w:rPr>
                <w:noProof/>
                <w:webHidden/>
              </w:rPr>
              <w:t>66</w:t>
            </w:r>
            <w:r w:rsidR="00305483">
              <w:rPr>
                <w:noProof/>
                <w:webHidden/>
              </w:rPr>
              <w:fldChar w:fldCharType="end"/>
            </w:r>
          </w:hyperlink>
        </w:p>
        <w:p w14:paraId="54ECAC4E" w14:textId="2455BC9A"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58" w:history="1">
            <w:r w:rsidR="00305483" w:rsidRPr="00186F6E">
              <w:rPr>
                <w:rStyle w:val="-"/>
                <w:noProof/>
              </w:rPr>
              <w:t>5</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ΕΙΔΙΚΟΙ ΟΡΟΙ ΕΚΤΕΛΕΣΗΣ ΤΗΣ ΣΥΜΒΑΣΗΣ</w:t>
            </w:r>
            <w:r w:rsidR="00305483">
              <w:rPr>
                <w:noProof/>
                <w:webHidden/>
              </w:rPr>
              <w:tab/>
            </w:r>
            <w:r w:rsidR="00305483">
              <w:rPr>
                <w:noProof/>
                <w:webHidden/>
              </w:rPr>
              <w:fldChar w:fldCharType="begin"/>
            </w:r>
            <w:r w:rsidR="00305483">
              <w:rPr>
                <w:noProof/>
                <w:webHidden/>
              </w:rPr>
              <w:instrText xml:space="preserve"> PAGEREF _Toc80088658 \h </w:instrText>
            </w:r>
            <w:r w:rsidR="00305483">
              <w:rPr>
                <w:noProof/>
                <w:webHidden/>
              </w:rPr>
            </w:r>
            <w:r w:rsidR="00305483">
              <w:rPr>
                <w:noProof/>
                <w:webHidden/>
              </w:rPr>
              <w:fldChar w:fldCharType="separate"/>
            </w:r>
            <w:r w:rsidR="007E2406">
              <w:rPr>
                <w:noProof/>
                <w:webHidden/>
              </w:rPr>
              <w:t>67</w:t>
            </w:r>
            <w:r w:rsidR="00305483">
              <w:rPr>
                <w:noProof/>
                <w:webHidden/>
              </w:rPr>
              <w:fldChar w:fldCharType="end"/>
            </w:r>
          </w:hyperlink>
        </w:p>
        <w:p w14:paraId="169B03B5" w14:textId="5EEDDA74"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59" w:history="1">
            <w:r w:rsidR="00305483" w:rsidRPr="00186F6E">
              <w:rPr>
                <w:rStyle w:val="-"/>
                <w:noProof/>
              </w:rPr>
              <w:t>5.1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Τρόπος πληρωμής</w:t>
            </w:r>
            <w:r w:rsidR="00305483">
              <w:rPr>
                <w:noProof/>
                <w:webHidden/>
              </w:rPr>
              <w:tab/>
            </w:r>
            <w:r w:rsidR="00305483">
              <w:rPr>
                <w:noProof/>
                <w:webHidden/>
              </w:rPr>
              <w:fldChar w:fldCharType="begin"/>
            </w:r>
            <w:r w:rsidR="00305483">
              <w:rPr>
                <w:noProof/>
                <w:webHidden/>
              </w:rPr>
              <w:instrText xml:space="preserve"> PAGEREF _Toc80088659 \h </w:instrText>
            </w:r>
            <w:r w:rsidR="00305483">
              <w:rPr>
                <w:noProof/>
                <w:webHidden/>
              </w:rPr>
            </w:r>
            <w:r w:rsidR="00305483">
              <w:rPr>
                <w:noProof/>
                <w:webHidden/>
              </w:rPr>
              <w:fldChar w:fldCharType="separate"/>
            </w:r>
            <w:r w:rsidR="007E2406">
              <w:rPr>
                <w:noProof/>
                <w:webHidden/>
              </w:rPr>
              <w:t>67</w:t>
            </w:r>
            <w:r w:rsidR="00305483">
              <w:rPr>
                <w:noProof/>
                <w:webHidden/>
              </w:rPr>
              <w:fldChar w:fldCharType="end"/>
            </w:r>
          </w:hyperlink>
        </w:p>
        <w:p w14:paraId="53E9E249" w14:textId="3F5391CC"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60" w:history="1">
            <w:r w:rsidR="00305483" w:rsidRPr="00186F6E">
              <w:rPr>
                <w:rStyle w:val="-"/>
                <w:noProof/>
              </w:rPr>
              <w:t>5.2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Κήρυξη οικονομικού φορέα έκπτωτου - Κυρώσεις</w:t>
            </w:r>
            <w:r w:rsidR="00305483">
              <w:rPr>
                <w:noProof/>
                <w:webHidden/>
              </w:rPr>
              <w:tab/>
            </w:r>
            <w:r w:rsidR="00305483">
              <w:rPr>
                <w:noProof/>
                <w:webHidden/>
              </w:rPr>
              <w:fldChar w:fldCharType="begin"/>
            </w:r>
            <w:r w:rsidR="00305483">
              <w:rPr>
                <w:noProof/>
                <w:webHidden/>
              </w:rPr>
              <w:instrText xml:space="preserve"> PAGEREF _Toc80088660 \h </w:instrText>
            </w:r>
            <w:r w:rsidR="00305483">
              <w:rPr>
                <w:noProof/>
                <w:webHidden/>
              </w:rPr>
            </w:r>
            <w:r w:rsidR="00305483">
              <w:rPr>
                <w:noProof/>
                <w:webHidden/>
              </w:rPr>
              <w:fldChar w:fldCharType="separate"/>
            </w:r>
            <w:r w:rsidR="007E2406">
              <w:rPr>
                <w:noProof/>
                <w:webHidden/>
              </w:rPr>
              <w:t>69</w:t>
            </w:r>
            <w:r w:rsidR="00305483">
              <w:rPr>
                <w:noProof/>
                <w:webHidden/>
              </w:rPr>
              <w:fldChar w:fldCharType="end"/>
            </w:r>
          </w:hyperlink>
        </w:p>
        <w:p w14:paraId="4E9AF8D0" w14:textId="06016E43"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61" w:history="1">
            <w:r w:rsidR="00305483" w:rsidRPr="00186F6E">
              <w:rPr>
                <w:rStyle w:val="-"/>
                <w:noProof/>
              </w:rPr>
              <w:t>5.3</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Διοικητικές προσφυγές κατά τη διαδικασία εκτέλεσης</w:t>
            </w:r>
            <w:r w:rsidR="00305483">
              <w:rPr>
                <w:noProof/>
                <w:webHidden/>
              </w:rPr>
              <w:tab/>
            </w:r>
            <w:r w:rsidR="00305483">
              <w:rPr>
                <w:noProof/>
                <w:webHidden/>
              </w:rPr>
              <w:fldChar w:fldCharType="begin"/>
            </w:r>
            <w:r w:rsidR="00305483">
              <w:rPr>
                <w:noProof/>
                <w:webHidden/>
              </w:rPr>
              <w:instrText xml:space="preserve"> PAGEREF _Toc80088661 \h </w:instrText>
            </w:r>
            <w:r w:rsidR="00305483">
              <w:rPr>
                <w:noProof/>
                <w:webHidden/>
              </w:rPr>
            </w:r>
            <w:r w:rsidR="00305483">
              <w:rPr>
                <w:noProof/>
                <w:webHidden/>
              </w:rPr>
              <w:fldChar w:fldCharType="separate"/>
            </w:r>
            <w:r w:rsidR="007E2406">
              <w:rPr>
                <w:noProof/>
                <w:webHidden/>
              </w:rPr>
              <w:t>70</w:t>
            </w:r>
            <w:r w:rsidR="00305483">
              <w:rPr>
                <w:noProof/>
                <w:webHidden/>
              </w:rPr>
              <w:fldChar w:fldCharType="end"/>
            </w:r>
          </w:hyperlink>
        </w:p>
        <w:p w14:paraId="2A482BCA" w14:textId="2B535945"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62" w:history="1">
            <w:r w:rsidR="00305483" w:rsidRPr="00186F6E">
              <w:rPr>
                <w:rStyle w:val="-"/>
                <w:noProof/>
              </w:rPr>
              <w:t>5.4</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Δικαστική επίλυση διαφορών</w:t>
            </w:r>
            <w:r w:rsidR="00305483">
              <w:rPr>
                <w:noProof/>
                <w:webHidden/>
              </w:rPr>
              <w:tab/>
            </w:r>
            <w:r w:rsidR="00305483">
              <w:rPr>
                <w:noProof/>
                <w:webHidden/>
              </w:rPr>
              <w:fldChar w:fldCharType="begin"/>
            </w:r>
            <w:r w:rsidR="00305483">
              <w:rPr>
                <w:noProof/>
                <w:webHidden/>
              </w:rPr>
              <w:instrText xml:space="preserve"> PAGEREF _Toc80088662 \h </w:instrText>
            </w:r>
            <w:r w:rsidR="00305483">
              <w:rPr>
                <w:noProof/>
                <w:webHidden/>
              </w:rPr>
            </w:r>
            <w:r w:rsidR="00305483">
              <w:rPr>
                <w:noProof/>
                <w:webHidden/>
              </w:rPr>
              <w:fldChar w:fldCharType="separate"/>
            </w:r>
            <w:r w:rsidR="007E2406">
              <w:rPr>
                <w:noProof/>
                <w:webHidden/>
              </w:rPr>
              <w:t>70</w:t>
            </w:r>
            <w:r w:rsidR="00305483">
              <w:rPr>
                <w:noProof/>
                <w:webHidden/>
              </w:rPr>
              <w:fldChar w:fldCharType="end"/>
            </w:r>
          </w:hyperlink>
        </w:p>
        <w:p w14:paraId="2DC4B143" w14:textId="558C01DA"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63" w:history="1">
            <w:r w:rsidR="00305483" w:rsidRPr="00186F6E">
              <w:rPr>
                <w:rStyle w:val="-"/>
                <w:noProof/>
              </w:rPr>
              <w:t>6</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ΕΙΔΙΚΟΙ ΟΡΟΙ ΕΚΤΕΛΕΣΗΣ</w:t>
            </w:r>
            <w:r w:rsidR="00305483">
              <w:rPr>
                <w:noProof/>
                <w:webHidden/>
              </w:rPr>
              <w:tab/>
            </w:r>
            <w:r w:rsidR="00305483">
              <w:rPr>
                <w:noProof/>
                <w:webHidden/>
              </w:rPr>
              <w:fldChar w:fldCharType="begin"/>
            </w:r>
            <w:r w:rsidR="00305483">
              <w:rPr>
                <w:noProof/>
                <w:webHidden/>
              </w:rPr>
              <w:instrText xml:space="preserve"> PAGEREF _Toc80088663 \h </w:instrText>
            </w:r>
            <w:r w:rsidR="00305483">
              <w:rPr>
                <w:noProof/>
                <w:webHidden/>
              </w:rPr>
            </w:r>
            <w:r w:rsidR="00305483">
              <w:rPr>
                <w:noProof/>
                <w:webHidden/>
              </w:rPr>
              <w:fldChar w:fldCharType="separate"/>
            </w:r>
            <w:r w:rsidR="007E2406">
              <w:rPr>
                <w:noProof/>
                <w:webHidden/>
              </w:rPr>
              <w:t>72</w:t>
            </w:r>
            <w:r w:rsidR="00305483">
              <w:rPr>
                <w:noProof/>
                <w:webHidden/>
              </w:rPr>
              <w:fldChar w:fldCharType="end"/>
            </w:r>
          </w:hyperlink>
        </w:p>
        <w:p w14:paraId="6DD118C0" w14:textId="04E7EEF6"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64" w:history="1">
            <w:r w:rsidR="00305483" w:rsidRPr="00186F6E">
              <w:rPr>
                <w:rStyle w:val="-"/>
                <w:noProof/>
              </w:rPr>
              <w:t>6.1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Παρακολούθηση της σύμβασης</w:t>
            </w:r>
            <w:r w:rsidR="00305483">
              <w:rPr>
                <w:noProof/>
                <w:webHidden/>
              </w:rPr>
              <w:tab/>
            </w:r>
            <w:r w:rsidR="00305483">
              <w:rPr>
                <w:noProof/>
                <w:webHidden/>
              </w:rPr>
              <w:fldChar w:fldCharType="begin"/>
            </w:r>
            <w:r w:rsidR="00305483">
              <w:rPr>
                <w:noProof/>
                <w:webHidden/>
              </w:rPr>
              <w:instrText xml:space="preserve"> PAGEREF _Toc80088664 \h </w:instrText>
            </w:r>
            <w:r w:rsidR="00305483">
              <w:rPr>
                <w:noProof/>
                <w:webHidden/>
              </w:rPr>
            </w:r>
            <w:r w:rsidR="00305483">
              <w:rPr>
                <w:noProof/>
                <w:webHidden/>
              </w:rPr>
              <w:fldChar w:fldCharType="separate"/>
            </w:r>
            <w:r w:rsidR="007E2406">
              <w:rPr>
                <w:noProof/>
                <w:webHidden/>
              </w:rPr>
              <w:t>72</w:t>
            </w:r>
            <w:r w:rsidR="00305483">
              <w:rPr>
                <w:noProof/>
                <w:webHidden/>
              </w:rPr>
              <w:fldChar w:fldCharType="end"/>
            </w:r>
          </w:hyperlink>
        </w:p>
        <w:p w14:paraId="09AF6D8C" w14:textId="7CCBF03E"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65" w:history="1">
            <w:r w:rsidR="00305483" w:rsidRPr="00186F6E">
              <w:rPr>
                <w:rStyle w:val="-"/>
                <w:noProof/>
              </w:rPr>
              <w:t>6.2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Διάρκεια σύμβασης</w:t>
            </w:r>
            <w:r w:rsidR="00305483">
              <w:rPr>
                <w:noProof/>
                <w:webHidden/>
              </w:rPr>
              <w:tab/>
            </w:r>
            <w:r w:rsidR="00305483">
              <w:rPr>
                <w:noProof/>
                <w:webHidden/>
              </w:rPr>
              <w:fldChar w:fldCharType="begin"/>
            </w:r>
            <w:r w:rsidR="00305483">
              <w:rPr>
                <w:noProof/>
                <w:webHidden/>
              </w:rPr>
              <w:instrText xml:space="preserve"> PAGEREF _Toc80088665 \h </w:instrText>
            </w:r>
            <w:r w:rsidR="00305483">
              <w:rPr>
                <w:noProof/>
                <w:webHidden/>
              </w:rPr>
            </w:r>
            <w:r w:rsidR="00305483">
              <w:rPr>
                <w:noProof/>
                <w:webHidden/>
              </w:rPr>
              <w:fldChar w:fldCharType="separate"/>
            </w:r>
            <w:r w:rsidR="007E2406">
              <w:rPr>
                <w:noProof/>
                <w:webHidden/>
              </w:rPr>
              <w:t>72</w:t>
            </w:r>
            <w:r w:rsidR="00305483">
              <w:rPr>
                <w:noProof/>
                <w:webHidden/>
              </w:rPr>
              <w:fldChar w:fldCharType="end"/>
            </w:r>
          </w:hyperlink>
        </w:p>
        <w:p w14:paraId="2A0A47A3" w14:textId="5DB54181"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66" w:history="1">
            <w:r w:rsidR="00305483" w:rsidRPr="00186F6E">
              <w:rPr>
                <w:rStyle w:val="-"/>
                <w:noProof/>
              </w:rPr>
              <w:t>6.3</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Παραλαβή του αντικειμένου της σύμβασης</w:t>
            </w:r>
            <w:r w:rsidR="00305483">
              <w:rPr>
                <w:noProof/>
                <w:webHidden/>
              </w:rPr>
              <w:tab/>
            </w:r>
            <w:r w:rsidR="00305483">
              <w:rPr>
                <w:noProof/>
                <w:webHidden/>
              </w:rPr>
              <w:fldChar w:fldCharType="begin"/>
            </w:r>
            <w:r w:rsidR="00305483">
              <w:rPr>
                <w:noProof/>
                <w:webHidden/>
              </w:rPr>
              <w:instrText xml:space="preserve"> PAGEREF _Toc80088666 \h </w:instrText>
            </w:r>
            <w:r w:rsidR="00305483">
              <w:rPr>
                <w:noProof/>
                <w:webHidden/>
              </w:rPr>
            </w:r>
            <w:r w:rsidR="00305483">
              <w:rPr>
                <w:noProof/>
                <w:webHidden/>
              </w:rPr>
              <w:fldChar w:fldCharType="separate"/>
            </w:r>
            <w:r w:rsidR="007E2406">
              <w:rPr>
                <w:noProof/>
                <w:webHidden/>
              </w:rPr>
              <w:t>72</w:t>
            </w:r>
            <w:r w:rsidR="00305483">
              <w:rPr>
                <w:noProof/>
                <w:webHidden/>
              </w:rPr>
              <w:fldChar w:fldCharType="end"/>
            </w:r>
          </w:hyperlink>
        </w:p>
        <w:p w14:paraId="676AFF65" w14:textId="23CDBDF7"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67" w:history="1">
            <w:r w:rsidR="00305483" w:rsidRPr="00186F6E">
              <w:rPr>
                <w:rStyle w:val="-"/>
                <w:noProof/>
              </w:rPr>
              <w:t>6.4</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Απόρριψη παραδοτέων – Αντικατάσταση</w:t>
            </w:r>
            <w:r w:rsidR="00305483">
              <w:rPr>
                <w:noProof/>
                <w:webHidden/>
              </w:rPr>
              <w:tab/>
            </w:r>
            <w:r w:rsidR="00305483">
              <w:rPr>
                <w:noProof/>
                <w:webHidden/>
              </w:rPr>
              <w:fldChar w:fldCharType="begin"/>
            </w:r>
            <w:r w:rsidR="00305483">
              <w:rPr>
                <w:noProof/>
                <w:webHidden/>
              </w:rPr>
              <w:instrText xml:space="preserve"> PAGEREF _Toc80088667 \h </w:instrText>
            </w:r>
            <w:r w:rsidR="00305483">
              <w:rPr>
                <w:noProof/>
                <w:webHidden/>
              </w:rPr>
            </w:r>
            <w:r w:rsidR="00305483">
              <w:rPr>
                <w:noProof/>
                <w:webHidden/>
              </w:rPr>
              <w:fldChar w:fldCharType="separate"/>
            </w:r>
            <w:r w:rsidR="007E2406">
              <w:rPr>
                <w:noProof/>
                <w:webHidden/>
              </w:rPr>
              <w:t>73</w:t>
            </w:r>
            <w:r w:rsidR="00305483">
              <w:rPr>
                <w:noProof/>
                <w:webHidden/>
              </w:rPr>
              <w:fldChar w:fldCharType="end"/>
            </w:r>
          </w:hyperlink>
        </w:p>
        <w:p w14:paraId="0ED4B4F7" w14:textId="636EAB42"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668" w:history="1">
            <w:r w:rsidR="00305483" w:rsidRPr="00186F6E">
              <w:rPr>
                <w:rStyle w:val="-"/>
                <w:noProof/>
              </w:rPr>
              <w:t>ΠΑΡΑΡΤΗΜΑΤΑ</w:t>
            </w:r>
            <w:r w:rsidR="00305483">
              <w:rPr>
                <w:noProof/>
                <w:webHidden/>
              </w:rPr>
              <w:tab/>
            </w:r>
            <w:r w:rsidR="00305483">
              <w:rPr>
                <w:noProof/>
                <w:webHidden/>
              </w:rPr>
              <w:fldChar w:fldCharType="begin"/>
            </w:r>
            <w:r w:rsidR="00305483">
              <w:rPr>
                <w:noProof/>
                <w:webHidden/>
              </w:rPr>
              <w:instrText xml:space="preserve"> PAGEREF _Toc80088668 \h </w:instrText>
            </w:r>
            <w:r w:rsidR="00305483">
              <w:rPr>
                <w:noProof/>
                <w:webHidden/>
              </w:rPr>
            </w:r>
            <w:r w:rsidR="00305483">
              <w:rPr>
                <w:noProof/>
                <w:webHidden/>
              </w:rPr>
              <w:fldChar w:fldCharType="separate"/>
            </w:r>
            <w:r w:rsidR="007E2406">
              <w:rPr>
                <w:noProof/>
                <w:webHidden/>
              </w:rPr>
              <w:t>74</w:t>
            </w:r>
            <w:r w:rsidR="00305483">
              <w:rPr>
                <w:noProof/>
                <w:webHidden/>
              </w:rPr>
              <w:fldChar w:fldCharType="end"/>
            </w:r>
          </w:hyperlink>
        </w:p>
        <w:p w14:paraId="112F1118" w14:textId="2F85D9BE"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669" w:history="1">
            <w:r w:rsidR="00305483" w:rsidRPr="00186F6E">
              <w:rPr>
                <w:rStyle w:val="-"/>
                <w:noProof/>
              </w:rPr>
              <w:t>ΠΑΡΑΡΤΗΜΑ Ι – Αναλυτική Περιγραφή Φυσικού και Οικονομικού Αντικειμένου της Σύμβασης</w:t>
            </w:r>
            <w:r w:rsidR="00305483">
              <w:rPr>
                <w:noProof/>
                <w:webHidden/>
              </w:rPr>
              <w:tab/>
            </w:r>
            <w:r w:rsidR="00305483">
              <w:rPr>
                <w:noProof/>
                <w:webHidden/>
              </w:rPr>
              <w:fldChar w:fldCharType="begin"/>
            </w:r>
            <w:r w:rsidR="00305483">
              <w:rPr>
                <w:noProof/>
                <w:webHidden/>
              </w:rPr>
              <w:instrText xml:space="preserve"> PAGEREF _Toc80088669 \h </w:instrText>
            </w:r>
            <w:r w:rsidR="00305483">
              <w:rPr>
                <w:noProof/>
                <w:webHidden/>
              </w:rPr>
            </w:r>
            <w:r w:rsidR="00305483">
              <w:rPr>
                <w:noProof/>
                <w:webHidden/>
              </w:rPr>
              <w:fldChar w:fldCharType="separate"/>
            </w:r>
            <w:r w:rsidR="007E2406">
              <w:rPr>
                <w:noProof/>
                <w:webHidden/>
              </w:rPr>
              <w:t>75</w:t>
            </w:r>
            <w:r w:rsidR="00305483">
              <w:rPr>
                <w:noProof/>
                <w:webHidden/>
              </w:rPr>
              <w:fldChar w:fldCharType="end"/>
            </w:r>
          </w:hyperlink>
        </w:p>
        <w:p w14:paraId="55AF8362" w14:textId="22B4C5F4"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70" w:history="1">
            <w:r w:rsidR="00305483" w:rsidRPr="00186F6E">
              <w:rPr>
                <w:rStyle w:val="-"/>
                <w:noProof/>
              </w:rPr>
              <w:t>1.</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Περιβάλλον της Σύμβασης</w:t>
            </w:r>
            <w:r w:rsidR="00305483">
              <w:rPr>
                <w:noProof/>
                <w:webHidden/>
              </w:rPr>
              <w:tab/>
            </w:r>
            <w:r w:rsidR="00305483">
              <w:rPr>
                <w:noProof/>
                <w:webHidden/>
              </w:rPr>
              <w:fldChar w:fldCharType="begin"/>
            </w:r>
            <w:r w:rsidR="00305483">
              <w:rPr>
                <w:noProof/>
                <w:webHidden/>
              </w:rPr>
              <w:instrText xml:space="preserve"> PAGEREF _Toc80088670 \h </w:instrText>
            </w:r>
            <w:r w:rsidR="00305483">
              <w:rPr>
                <w:noProof/>
                <w:webHidden/>
              </w:rPr>
            </w:r>
            <w:r w:rsidR="00305483">
              <w:rPr>
                <w:noProof/>
                <w:webHidden/>
              </w:rPr>
              <w:fldChar w:fldCharType="separate"/>
            </w:r>
            <w:r w:rsidR="007E2406">
              <w:rPr>
                <w:noProof/>
                <w:webHidden/>
              </w:rPr>
              <w:t>76</w:t>
            </w:r>
            <w:r w:rsidR="00305483">
              <w:rPr>
                <w:noProof/>
                <w:webHidden/>
              </w:rPr>
              <w:fldChar w:fldCharType="end"/>
            </w:r>
          </w:hyperlink>
        </w:p>
        <w:p w14:paraId="4950333F" w14:textId="7D1E09AE"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71" w:history="1">
            <w:r w:rsidR="00305483" w:rsidRPr="00186F6E">
              <w:rPr>
                <w:rStyle w:val="-"/>
                <w:rFonts w:eastAsia="SimSun"/>
                <w:noProof/>
              </w:rPr>
              <w:t>1.1</w:t>
            </w:r>
            <w:r w:rsidR="00305483">
              <w:rPr>
                <w:rFonts w:asciiTheme="minorHAnsi" w:eastAsiaTheme="minorEastAsia" w:hAnsiTheme="minorHAnsi" w:cstheme="minorBidi"/>
                <w:smallCaps w:val="0"/>
                <w:noProof/>
                <w:sz w:val="22"/>
                <w:szCs w:val="22"/>
                <w:lang w:val="el-GR" w:eastAsia="el-GR"/>
              </w:rPr>
              <w:tab/>
            </w:r>
            <w:r w:rsidR="00305483" w:rsidRPr="00186F6E">
              <w:rPr>
                <w:rStyle w:val="-"/>
                <w:rFonts w:eastAsia="SimSun"/>
                <w:noProof/>
              </w:rPr>
              <w:t>Εμπλεκόμενοι στην υλοποίηση της Σύμβασης</w:t>
            </w:r>
            <w:r w:rsidR="00305483">
              <w:rPr>
                <w:noProof/>
                <w:webHidden/>
              </w:rPr>
              <w:tab/>
            </w:r>
            <w:r w:rsidR="00305483">
              <w:rPr>
                <w:noProof/>
                <w:webHidden/>
              </w:rPr>
              <w:fldChar w:fldCharType="begin"/>
            </w:r>
            <w:r w:rsidR="00305483">
              <w:rPr>
                <w:noProof/>
                <w:webHidden/>
              </w:rPr>
              <w:instrText xml:space="preserve"> PAGEREF _Toc80088671 \h </w:instrText>
            </w:r>
            <w:r w:rsidR="00305483">
              <w:rPr>
                <w:noProof/>
                <w:webHidden/>
              </w:rPr>
            </w:r>
            <w:r w:rsidR="00305483">
              <w:rPr>
                <w:noProof/>
                <w:webHidden/>
              </w:rPr>
              <w:fldChar w:fldCharType="separate"/>
            </w:r>
            <w:r w:rsidR="007E2406">
              <w:rPr>
                <w:noProof/>
                <w:webHidden/>
              </w:rPr>
              <w:t>76</w:t>
            </w:r>
            <w:r w:rsidR="00305483">
              <w:rPr>
                <w:noProof/>
                <w:webHidden/>
              </w:rPr>
              <w:fldChar w:fldCharType="end"/>
            </w:r>
          </w:hyperlink>
        </w:p>
        <w:p w14:paraId="24CAE044" w14:textId="621BF1B4"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72" w:history="1">
            <w:r w:rsidR="00305483" w:rsidRPr="00186F6E">
              <w:rPr>
                <w:rStyle w:val="-"/>
                <w:rFonts w:eastAsia="SimSun"/>
                <w:noProof/>
              </w:rPr>
              <w:t>1.1.1</w:t>
            </w:r>
            <w:r w:rsidR="00305483">
              <w:rPr>
                <w:rFonts w:asciiTheme="minorHAnsi" w:eastAsiaTheme="minorEastAsia" w:hAnsiTheme="minorHAnsi" w:cstheme="minorBidi"/>
                <w:i w:val="0"/>
                <w:iCs w:val="0"/>
                <w:noProof/>
                <w:sz w:val="22"/>
                <w:szCs w:val="22"/>
                <w:lang w:val="el-GR" w:eastAsia="el-GR"/>
              </w:rPr>
              <w:tab/>
            </w:r>
            <w:r w:rsidR="00305483" w:rsidRPr="00186F6E">
              <w:rPr>
                <w:rStyle w:val="-"/>
                <w:rFonts w:eastAsia="SimSun"/>
                <w:noProof/>
              </w:rPr>
              <w:t>Φορέας Υλοποίησης – Αναθέτουσα Αρχή</w:t>
            </w:r>
            <w:r w:rsidR="00305483">
              <w:rPr>
                <w:noProof/>
                <w:webHidden/>
              </w:rPr>
              <w:tab/>
            </w:r>
            <w:r w:rsidR="00305483">
              <w:rPr>
                <w:noProof/>
                <w:webHidden/>
              </w:rPr>
              <w:fldChar w:fldCharType="begin"/>
            </w:r>
            <w:r w:rsidR="00305483">
              <w:rPr>
                <w:noProof/>
                <w:webHidden/>
              </w:rPr>
              <w:instrText xml:space="preserve"> PAGEREF _Toc80088672 \h </w:instrText>
            </w:r>
            <w:r w:rsidR="00305483">
              <w:rPr>
                <w:noProof/>
                <w:webHidden/>
              </w:rPr>
            </w:r>
            <w:r w:rsidR="00305483">
              <w:rPr>
                <w:noProof/>
                <w:webHidden/>
              </w:rPr>
              <w:fldChar w:fldCharType="separate"/>
            </w:r>
            <w:r w:rsidR="007E2406">
              <w:rPr>
                <w:noProof/>
                <w:webHidden/>
              </w:rPr>
              <w:t>76</w:t>
            </w:r>
            <w:r w:rsidR="00305483">
              <w:rPr>
                <w:noProof/>
                <w:webHidden/>
              </w:rPr>
              <w:fldChar w:fldCharType="end"/>
            </w:r>
          </w:hyperlink>
        </w:p>
        <w:p w14:paraId="160A4528" w14:textId="5C040EDA"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73" w:history="1">
            <w:r w:rsidR="00305483" w:rsidRPr="00186F6E">
              <w:rPr>
                <w:rStyle w:val="-"/>
                <w:rFonts w:eastAsia="SimSun"/>
                <w:noProof/>
              </w:rPr>
              <w:t>1.1.2</w:t>
            </w:r>
            <w:r w:rsidR="00305483">
              <w:rPr>
                <w:rFonts w:asciiTheme="minorHAnsi" w:eastAsiaTheme="minorEastAsia" w:hAnsiTheme="minorHAnsi" w:cstheme="minorBidi"/>
                <w:i w:val="0"/>
                <w:iCs w:val="0"/>
                <w:noProof/>
                <w:sz w:val="22"/>
                <w:szCs w:val="22"/>
                <w:lang w:val="el-GR" w:eastAsia="el-GR"/>
              </w:rPr>
              <w:tab/>
            </w:r>
            <w:r w:rsidR="00305483" w:rsidRPr="00186F6E">
              <w:rPr>
                <w:rStyle w:val="-"/>
                <w:rFonts w:eastAsia="SimSun"/>
                <w:noProof/>
              </w:rPr>
              <w:t>Φορέας Χρηματοδότησης</w:t>
            </w:r>
            <w:r w:rsidR="00305483">
              <w:rPr>
                <w:noProof/>
                <w:webHidden/>
              </w:rPr>
              <w:tab/>
            </w:r>
            <w:r w:rsidR="00305483">
              <w:rPr>
                <w:noProof/>
                <w:webHidden/>
              </w:rPr>
              <w:fldChar w:fldCharType="begin"/>
            </w:r>
            <w:r w:rsidR="00305483">
              <w:rPr>
                <w:noProof/>
                <w:webHidden/>
              </w:rPr>
              <w:instrText xml:space="preserve"> PAGEREF _Toc80088673 \h </w:instrText>
            </w:r>
            <w:r w:rsidR="00305483">
              <w:rPr>
                <w:noProof/>
                <w:webHidden/>
              </w:rPr>
            </w:r>
            <w:r w:rsidR="00305483">
              <w:rPr>
                <w:noProof/>
                <w:webHidden/>
              </w:rPr>
              <w:fldChar w:fldCharType="separate"/>
            </w:r>
            <w:r w:rsidR="007E2406">
              <w:rPr>
                <w:noProof/>
                <w:webHidden/>
              </w:rPr>
              <w:t>77</w:t>
            </w:r>
            <w:r w:rsidR="00305483">
              <w:rPr>
                <w:noProof/>
                <w:webHidden/>
              </w:rPr>
              <w:fldChar w:fldCharType="end"/>
            </w:r>
          </w:hyperlink>
        </w:p>
        <w:p w14:paraId="230BC8B4" w14:textId="6CE5CDE9"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74" w:history="1">
            <w:r w:rsidR="00305483" w:rsidRPr="00186F6E">
              <w:rPr>
                <w:rStyle w:val="-"/>
                <w:rFonts w:eastAsia="SimSun"/>
                <w:noProof/>
              </w:rPr>
              <w:t>1.1.3</w:t>
            </w:r>
            <w:r w:rsidR="00305483">
              <w:rPr>
                <w:rFonts w:asciiTheme="minorHAnsi" w:eastAsiaTheme="minorEastAsia" w:hAnsiTheme="minorHAnsi" w:cstheme="minorBidi"/>
                <w:i w:val="0"/>
                <w:iCs w:val="0"/>
                <w:noProof/>
                <w:sz w:val="22"/>
                <w:szCs w:val="22"/>
                <w:lang w:val="el-GR" w:eastAsia="el-GR"/>
              </w:rPr>
              <w:tab/>
            </w:r>
            <w:r w:rsidR="00305483" w:rsidRPr="00186F6E">
              <w:rPr>
                <w:rStyle w:val="-"/>
                <w:rFonts w:eastAsia="SimSun"/>
                <w:noProof/>
              </w:rPr>
              <w:t>Κύριος του Έργου – Φορέας Λειτουργίας</w:t>
            </w:r>
            <w:r w:rsidR="00305483">
              <w:rPr>
                <w:noProof/>
                <w:webHidden/>
              </w:rPr>
              <w:tab/>
            </w:r>
            <w:r w:rsidR="00305483">
              <w:rPr>
                <w:noProof/>
                <w:webHidden/>
              </w:rPr>
              <w:fldChar w:fldCharType="begin"/>
            </w:r>
            <w:r w:rsidR="00305483">
              <w:rPr>
                <w:noProof/>
                <w:webHidden/>
              </w:rPr>
              <w:instrText xml:space="preserve"> PAGEREF _Toc80088674 \h </w:instrText>
            </w:r>
            <w:r w:rsidR="00305483">
              <w:rPr>
                <w:noProof/>
                <w:webHidden/>
              </w:rPr>
            </w:r>
            <w:r w:rsidR="00305483">
              <w:rPr>
                <w:noProof/>
                <w:webHidden/>
              </w:rPr>
              <w:fldChar w:fldCharType="separate"/>
            </w:r>
            <w:r w:rsidR="007E2406">
              <w:rPr>
                <w:noProof/>
                <w:webHidden/>
              </w:rPr>
              <w:t>78</w:t>
            </w:r>
            <w:r w:rsidR="00305483">
              <w:rPr>
                <w:noProof/>
                <w:webHidden/>
              </w:rPr>
              <w:fldChar w:fldCharType="end"/>
            </w:r>
          </w:hyperlink>
        </w:p>
        <w:p w14:paraId="161F6B93" w14:textId="34156DC9"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75" w:history="1">
            <w:r w:rsidR="00305483" w:rsidRPr="00186F6E">
              <w:rPr>
                <w:rStyle w:val="-"/>
                <w:rFonts w:eastAsia="SimSun"/>
                <w:noProof/>
              </w:rPr>
              <w:t>1.1.4</w:t>
            </w:r>
            <w:r w:rsidR="00305483">
              <w:rPr>
                <w:rFonts w:asciiTheme="minorHAnsi" w:eastAsiaTheme="minorEastAsia" w:hAnsiTheme="minorHAnsi" w:cstheme="minorBidi"/>
                <w:i w:val="0"/>
                <w:iCs w:val="0"/>
                <w:noProof/>
                <w:sz w:val="22"/>
                <w:szCs w:val="22"/>
                <w:lang w:val="el-GR" w:eastAsia="el-GR"/>
              </w:rPr>
              <w:tab/>
            </w:r>
            <w:r w:rsidR="00305483" w:rsidRPr="00186F6E">
              <w:rPr>
                <w:rStyle w:val="-"/>
                <w:rFonts w:eastAsia="SimSun"/>
                <w:noProof/>
              </w:rPr>
              <w:t>Όργανα &amp; Επιτροπές Παρακολούθησης, Διακυβέρνησης και Ελέγχου του Έργου</w:t>
            </w:r>
            <w:r w:rsidR="00305483">
              <w:rPr>
                <w:noProof/>
                <w:webHidden/>
              </w:rPr>
              <w:tab/>
            </w:r>
            <w:r w:rsidR="00305483">
              <w:rPr>
                <w:noProof/>
                <w:webHidden/>
              </w:rPr>
              <w:fldChar w:fldCharType="begin"/>
            </w:r>
            <w:r w:rsidR="00305483">
              <w:rPr>
                <w:noProof/>
                <w:webHidden/>
              </w:rPr>
              <w:instrText xml:space="preserve"> PAGEREF _Toc80088675 \h </w:instrText>
            </w:r>
            <w:r w:rsidR="00305483">
              <w:rPr>
                <w:noProof/>
                <w:webHidden/>
              </w:rPr>
            </w:r>
            <w:r w:rsidR="00305483">
              <w:rPr>
                <w:noProof/>
                <w:webHidden/>
              </w:rPr>
              <w:fldChar w:fldCharType="separate"/>
            </w:r>
            <w:r w:rsidR="007E2406">
              <w:rPr>
                <w:noProof/>
                <w:webHidden/>
              </w:rPr>
              <w:t>79</w:t>
            </w:r>
            <w:r w:rsidR="00305483">
              <w:rPr>
                <w:noProof/>
                <w:webHidden/>
              </w:rPr>
              <w:fldChar w:fldCharType="end"/>
            </w:r>
          </w:hyperlink>
        </w:p>
        <w:p w14:paraId="4E6E9322" w14:textId="60C93A6A"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76" w:history="1">
            <w:r w:rsidR="00305483" w:rsidRPr="00186F6E">
              <w:rPr>
                <w:rStyle w:val="-"/>
                <w:rFonts w:eastAsia="SimSun"/>
                <w:noProof/>
              </w:rPr>
              <w:t>1.2</w:t>
            </w:r>
            <w:r w:rsidR="00305483">
              <w:rPr>
                <w:rFonts w:asciiTheme="minorHAnsi" w:eastAsiaTheme="minorEastAsia" w:hAnsiTheme="minorHAnsi" w:cstheme="minorBidi"/>
                <w:smallCaps w:val="0"/>
                <w:noProof/>
                <w:sz w:val="22"/>
                <w:szCs w:val="22"/>
                <w:lang w:val="el-GR" w:eastAsia="el-GR"/>
              </w:rPr>
              <w:tab/>
            </w:r>
            <w:r w:rsidR="00305483" w:rsidRPr="00186F6E">
              <w:rPr>
                <w:rStyle w:val="-"/>
                <w:rFonts w:eastAsia="SimSun"/>
                <w:noProof/>
              </w:rPr>
              <w:t>Παρούσα Κατάσταση – Αναγκαιότητα Παρούσα Κατάσταση – Αναγκαιότητα</w:t>
            </w:r>
            <w:r w:rsidR="00305483">
              <w:rPr>
                <w:noProof/>
                <w:webHidden/>
              </w:rPr>
              <w:tab/>
            </w:r>
            <w:r w:rsidR="00305483">
              <w:rPr>
                <w:noProof/>
                <w:webHidden/>
              </w:rPr>
              <w:fldChar w:fldCharType="begin"/>
            </w:r>
            <w:r w:rsidR="00305483">
              <w:rPr>
                <w:noProof/>
                <w:webHidden/>
              </w:rPr>
              <w:instrText xml:space="preserve"> PAGEREF _Toc80088676 \h </w:instrText>
            </w:r>
            <w:r w:rsidR="00305483">
              <w:rPr>
                <w:noProof/>
                <w:webHidden/>
              </w:rPr>
            </w:r>
            <w:r w:rsidR="00305483">
              <w:rPr>
                <w:noProof/>
                <w:webHidden/>
              </w:rPr>
              <w:fldChar w:fldCharType="separate"/>
            </w:r>
            <w:r w:rsidR="007E2406">
              <w:rPr>
                <w:noProof/>
                <w:webHidden/>
              </w:rPr>
              <w:t>81</w:t>
            </w:r>
            <w:r w:rsidR="00305483">
              <w:rPr>
                <w:noProof/>
                <w:webHidden/>
              </w:rPr>
              <w:fldChar w:fldCharType="end"/>
            </w:r>
          </w:hyperlink>
        </w:p>
        <w:p w14:paraId="030F6A0E" w14:textId="108A2CBC"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77" w:history="1">
            <w:r w:rsidR="00305483" w:rsidRPr="00186F6E">
              <w:rPr>
                <w:rStyle w:val="-"/>
                <w:rFonts w:eastAsia="SimSun"/>
                <w:noProof/>
              </w:rPr>
              <w:t>1.2.1</w:t>
            </w:r>
            <w:r w:rsidR="00305483">
              <w:rPr>
                <w:rFonts w:asciiTheme="minorHAnsi" w:eastAsiaTheme="minorEastAsia" w:hAnsiTheme="minorHAnsi" w:cstheme="minorBidi"/>
                <w:i w:val="0"/>
                <w:iCs w:val="0"/>
                <w:noProof/>
                <w:sz w:val="22"/>
                <w:szCs w:val="22"/>
                <w:lang w:val="el-GR" w:eastAsia="el-GR"/>
              </w:rPr>
              <w:tab/>
            </w:r>
            <w:r w:rsidR="00305483" w:rsidRPr="00186F6E">
              <w:rPr>
                <w:rStyle w:val="-"/>
                <w:rFonts w:eastAsia="SimSun"/>
                <w:noProof/>
              </w:rPr>
              <w:t>Το Κυβερνητικό Υπολογιστικό Νέφος (G-Cloud)</w:t>
            </w:r>
            <w:r w:rsidR="00305483">
              <w:rPr>
                <w:noProof/>
                <w:webHidden/>
              </w:rPr>
              <w:tab/>
            </w:r>
            <w:r w:rsidR="00305483">
              <w:rPr>
                <w:noProof/>
                <w:webHidden/>
              </w:rPr>
              <w:fldChar w:fldCharType="begin"/>
            </w:r>
            <w:r w:rsidR="00305483">
              <w:rPr>
                <w:noProof/>
                <w:webHidden/>
              </w:rPr>
              <w:instrText xml:space="preserve"> PAGEREF _Toc80088677 \h </w:instrText>
            </w:r>
            <w:r w:rsidR="00305483">
              <w:rPr>
                <w:noProof/>
                <w:webHidden/>
              </w:rPr>
            </w:r>
            <w:r w:rsidR="00305483">
              <w:rPr>
                <w:noProof/>
                <w:webHidden/>
              </w:rPr>
              <w:fldChar w:fldCharType="separate"/>
            </w:r>
            <w:r w:rsidR="007E2406">
              <w:rPr>
                <w:noProof/>
                <w:webHidden/>
              </w:rPr>
              <w:t>81</w:t>
            </w:r>
            <w:r w:rsidR="00305483">
              <w:rPr>
                <w:noProof/>
                <w:webHidden/>
              </w:rPr>
              <w:fldChar w:fldCharType="end"/>
            </w:r>
          </w:hyperlink>
        </w:p>
        <w:p w14:paraId="01644161" w14:textId="5D6F2897"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78" w:history="1">
            <w:r w:rsidR="00305483" w:rsidRPr="00186F6E">
              <w:rPr>
                <w:rStyle w:val="-"/>
                <w:noProof/>
              </w:rPr>
              <w:t>2.</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Περιγραφή Φυσικού Αντικειμένου της Σύμβασης</w:t>
            </w:r>
            <w:r w:rsidR="00305483">
              <w:rPr>
                <w:noProof/>
                <w:webHidden/>
              </w:rPr>
              <w:tab/>
            </w:r>
            <w:r w:rsidR="00305483">
              <w:rPr>
                <w:noProof/>
                <w:webHidden/>
              </w:rPr>
              <w:fldChar w:fldCharType="begin"/>
            </w:r>
            <w:r w:rsidR="00305483">
              <w:rPr>
                <w:noProof/>
                <w:webHidden/>
              </w:rPr>
              <w:instrText xml:space="preserve"> PAGEREF _Toc80088678 \h </w:instrText>
            </w:r>
            <w:r w:rsidR="00305483">
              <w:rPr>
                <w:noProof/>
                <w:webHidden/>
              </w:rPr>
            </w:r>
            <w:r w:rsidR="00305483">
              <w:rPr>
                <w:noProof/>
                <w:webHidden/>
              </w:rPr>
              <w:fldChar w:fldCharType="separate"/>
            </w:r>
            <w:r w:rsidR="007E2406">
              <w:rPr>
                <w:noProof/>
                <w:webHidden/>
              </w:rPr>
              <w:t>84</w:t>
            </w:r>
            <w:r w:rsidR="00305483">
              <w:rPr>
                <w:noProof/>
                <w:webHidden/>
              </w:rPr>
              <w:fldChar w:fldCharType="end"/>
            </w:r>
          </w:hyperlink>
        </w:p>
        <w:p w14:paraId="7E2CD2BF" w14:textId="03BDECC2"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79" w:history="1">
            <w:r w:rsidR="00305483" w:rsidRPr="00186F6E">
              <w:rPr>
                <w:rStyle w:val="-"/>
                <w:noProof/>
              </w:rPr>
              <w:t>2.1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Αντικείμενο της Σύμβασης</w:t>
            </w:r>
            <w:r w:rsidR="00305483">
              <w:rPr>
                <w:noProof/>
                <w:webHidden/>
              </w:rPr>
              <w:tab/>
            </w:r>
            <w:r w:rsidR="00305483">
              <w:rPr>
                <w:noProof/>
                <w:webHidden/>
              </w:rPr>
              <w:fldChar w:fldCharType="begin"/>
            </w:r>
            <w:r w:rsidR="00305483">
              <w:rPr>
                <w:noProof/>
                <w:webHidden/>
              </w:rPr>
              <w:instrText xml:space="preserve"> PAGEREF _Toc80088679 \h </w:instrText>
            </w:r>
            <w:r w:rsidR="00305483">
              <w:rPr>
                <w:noProof/>
                <w:webHidden/>
              </w:rPr>
            </w:r>
            <w:r w:rsidR="00305483">
              <w:rPr>
                <w:noProof/>
                <w:webHidden/>
              </w:rPr>
              <w:fldChar w:fldCharType="separate"/>
            </w:r>
            <w:r w:rsidR="007E2406">
              <w:rPr>
                <w:noProof/>
                <w:webHidden/>
              </w:rPr>
              <w:t>84</w:t>
            </w:r>
            <w:r w:rsidR="00305483">
              <w:rPr>
                <w:noProof/>
                <w:webHidden/>
              </w:rPr>
              <w:fldChar w:fldCharType="end"/>
            </w:r>
          </w:hyperlink>
        </w:p>
        <w:p w14:paraId="189DD62E" w14:textId="66BCED68"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80" w:history="1">
            <w:r w:rsidR="00305483" w:rsidRPr="00186F6E">
              <w:rPr>
                <w:rStyle w:val="-"/>
                <w:noProof/>
              </w:rPr>
              <w:t>2.2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Σκοπός - Στόχοι της Σύμβασης - Αναμενόμενα Οφέλη</w:t>
            </w:r>
            <w:r w:rsidR="00305483">
              <w:rPr>
                <w:noProof/>
                <w:webHidden/>
              </w:rPr>
              <w:tab/>
            </w:r>
            <w:r w:rsidR="00305483">
              <w:rPr>
                <w:noProof/>
                <w:webHidden/>
              </w:rPr>
              <w:fldChar w:fldCharType="begin"/>
            </w:r>
            <w:r w:rsidR="00305483">
              <w:rPr>
                <w:noProof/>
                <w:webHidden/>
              </w:rPr>
              <w:instrText xml:space="preserve"> PAGEREF _Toc80088680 \h </w:instrText>
            </w:r>
            <w:r w:rsidR="00305483">
              <w:rPr>
                <w:noProof/>
                <w:webHidden/>
              </w:rPr>
            </w:r>
            <w:r w:rsidR="00305483">
              <w:rPr>
                <w:noProof/>
                <w:webHidden/>
              </w:rPr>
              <w:fldChar w:fldCharType="separate"/>
            </w:r>
            <w:r w:rsidR="007E2406">
              <w:rPr>
                <w:noProof/>
                <w:webHidden/>
              </w:rPr>
              <w:t>85</w:t>
            </w:r>
            <w:r w:rsidR="00305483">
              <w:rPr>
                <w:noProof/>
                <w:webHidden/>
              </w:rPr>
              <w:fldChar w:fldCharType="end"/>
            </w:r>
          </w:hyperlink>
        </w:p>
        <w:p w14:paraId="7A2E5FA0" w14:textId="29443F44"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81" w:history="1">
            <w:r w:rsidR="00305483" w:rsidRPr="00186F6E">
              <w:rPr>
                <w:rStyle w:val="-"/>
                <w:noProof/>
              </w:rPr>
              <w:t>3.</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Συνοπτική Περιγραφή Φυσικού Αντικειμένου</w:t>
            </w:r>
            <w:r w:rsidR="00305483">
              <w:rPr>
                <w:noProof/>
                <w:webHidden/>
              </w:rPr>
              <w:tab/>
            </w:r>
            <w:r w:rsidR="00305483">
              <w:rPr>
                <w:noProof/>
                <w:webHidden/>
              </w:rPr>
              <w:fldChar w:fldCharType="begin"/>
            </w:r>
            <w:r w:rsidR="00305483">
              <w:rPr>
                <w:noProof/>
                <w:webHidden/>
              </w:rPr>
              <w:instrText xml:space="preserve"> PAGEREF _Toc80088681 \h </w:instrText>
            </w:r>
            <w:r w:rsidR="00305483">
              <w:rPr>
                <w:noProof/>
                <w:webHidden/>
              </w:rPr>
            </w:r>
            <w:r w:rsidR="00305483">
              <w:rPr>
                <w:noProof/>
                <w:webHidden/>
              </w:rPr>
              <w:fldChar w:fldCharType="separate"/>
            </w:r>
            <w:r w:rsidR="007E2406">
              <w:rPr>
                <w:noProof/>
                <w:webHidden/>
              </w:rPr>
              <w:t>87</w:t>
            </w:r>
            <w:r w:rsidR="00305483">
              <w:rPr>
                <w:noProof/>
                <w:webHidden/>
              </w:rPr>
              <w:fldChar w:fldCharType="end"/>
            </w:r>
          </w:hyperlink>
        </w:p>
        <w:p w14:paraId="601770D0" w14:textId="2603D6F7"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82" w:history="1">
            <w:r w:rsidR="00305483" w:rsidRPr="00186F6E">
              <w:rPr>
                <w:rStyle w:val="-"/>
                <w:noProof/>
              </w:rPr>
              <w:t>3.1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ΕΝΟΤΗΤΑ ΕΡΓΑΣΙΩΝ Ι: Ανάπτυξη Ενιαίας Ψηφιακής Πλατφόρμας για το Παρατηρητήριο Γραφειοκρατίας και το ΕΠΑΔ</w:t>
            </w:r>
            <w:r w:rsidR="00305483">
              <w:rPr>
                <w:noProof/>
                <w:webHidden/>
              </w:rPr>
              <w:tab/>
            </w:r>
            <w:r w:rsidR="00305483">
              <w:rPr>
                <w:noProof/>
                <w:webHidden/>
              </w:rPr>
              <w:fldChar w:fldCharType="begin"/>
            </w:r>
            <w:r w:rsidR="00305483">
              <w:rPr>
                <w:noProof/>
                <w:webHidden/>
              </w:rPr>
              <w:instrText xml:space="preserve"> PAGEREF _Toc80088682 \h </w:instrText>
            </w:r>
            <w:r w:rsidR="00305483">
              <w:rPr>
                <w:noProof/>
                <w:webHidden/>
              </w:rPr>
            </w:r>
            <w:r w:rsidR="00305483">
              <w:rPr>
                <w:noProof/>
                <w:webHidden/>
              </w:rPr>
              <w:fldChar w:fldCharType="separate"/>
            </w:r>
            <w:r w:rsidR="007E2406">
              <w:rPr>
                <w:noProof/>
                <w:webHidden/>
              </w:rPr>
              <w:t>87</w:t>
            </w:r>
            <w:r w:rsidR="00305483">
              <w:rPr>
                <w:noProof/>
                <w:webHidden/>
              </w:rPr>
              <w:fldChar w:fldCharType="end"/>
            </w:r>
          </w:hyperlink>
        </w:p>
        <w:p w14:paraId="7E4FC6C8" w14:textId="39A4D202"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83" w:history="1">
            <w:r w:rsidR="00305483" w:rsidRPr="00186F6E">
              <w:rPr>
                <w:rStyle w:val="-"/>
                <w:noProof/>
              </w:rPr>
              <w:t>3.2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ΕΝΟΤΗΤΑ ΕΡΓΑΣΙΩΝ ΙΙ: Μελέτες και δράσεις για την ανάπτυξη του Παρατηρητηρίου και του ΕΠΑΔ και τη διάχυση των αποτελεσμάτων της Εθνικής Πολιτικής Διαδικασιών</w:t>
            </w:r>
            <w:r w:rsidR="00305483">
              <w:rPr>
                <w:noProof/>
                <w:webHidden/>
              </w:rPr>
              <w:tab/>
            </w:r>
            <w:r w:rsidR="00305483">
              <w:rPr>
                <w:noProof/>
                <w:webHidden/>
              </w:rPr>
              <w:fldChar w:fldCharType="begin"/>
            </w:r>
            <w:r w:rsidR="00305483">
              <w:rPr>
                <w:noProof/>
                <w:webHidden/>
              </w:rPr>
              <w:instrText xml:space="preserve"> PAGEREF _Toc80088683 \h </w:instrText>
            </w:r>
            <w:r w:rsidR="00305483">
              <w:rPr>
                <w:noProof/>
                <w:webHidden/>
              </w:rPr>
            </w:r>
            <w:r w:rsidR="00305483">
              <w:rPr>
                <w:noProof/>
                <w:webHidden/>
              </w:rPr>
              <w:fldChar w:fldCharType="separate"/>
            </w:r>
            <w:r w:rsidR="007E2406">
              <w:rPr>
                <w:noProof/>
                <w:webHidden/>
              </w:rPr>
              <w:t>87</w:t>
            </w:r>
            <w:r w:rsidR="00305483">
              <w:rPr>
                <w:noProof/>
                <w:webHidden/>
              </w:rPr>
              <w:fldChar w:fldCharType="end"/>
            </w:r>
          </w:hyperlink>
        </w:p>
        <w:p w14:paraId="5589E416" w14:textId="7F42DBE6"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84" w:history="1">
            <w:r w:rsidR="00305483" w:rsidRPr="00186F6E">
              <w:rPr>
                <w:rStyle w:val="-"/>
                <w:noProof/>
              </w:rPr>
              <w:t>4.</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Αναλυτική Περιγραφή Φυσικού Αντικειμένου</w:t>
            </w:r>
            <w:r w:rsidR="00305483">
              <w:rPr>
                <w:noProof/>
                <w:webHidden/>
              </w:rPr>
              <w:tab/>
            </w:r>
            <w:r w:rsidR="00305483">
              <w:rPr>
                <w:noProof/>
                <w:webHidden/>
              </w:rPr>
              <w:fldChar w:fldCharType="begin"/>
            </w:r>
            <w:r w:rsidR="00305483">
              <w:rPr>
                <w:noProof/>
                <w:webHidden/>
              </w:rPr>
              <w:instrText xml:space="preserve"> PAGEREF _Toc80088684 \h </w:instrText>
            </w:r>
            <w:r w:rsidR="00305483">
              <w:rPr>
                <w:noProof/>
                <w:webHidden/>
              </w:rPr>
            </w:r>
            <w:r w:rsidR="00305483">
              <w:rPr>
                <w:noProof/>
                <w:webHidden/>
              </w:rPr>
              <w:fldChar w:fldCharType="separate"/>
            </w:r>
            <w:r w:rsidR="007E2406">
              <w:rPr>
                <w:noProof/>
                <w:webHidden/>
              </w:rPr>
              <w:t>89</w:t>
            </w:r>
            <w:r w:rsidR="00305483">
              <w:rPr>
                <w:noProof/>
                <w:webHidden/>
              </w:rPr>
              <w:fldChar w:fldCharType="end"/>
            </w:r>
          </w:hyperlink>
        </w:p>
        <w:p w14:paraId="25FFFC88" w14:textId="34645BF6"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85" w:history="1">
            <w:r w:rsidR="00305483" w:rsidRPr="00186F6E">
              <w:rPr>
                <w:rStyle w:val="-"/>
                <w:noProof/>
              </w:rPr>
              <w:t>4.1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ΕΝΟΤΗΤΑ ΕΡΓΑΣΙΩΝ Ι: Ανάπτυξη Ενιαίας Ψηφιακής Πλατφόρμας για το Παρατηρητήριο Γραφειοκρατίας και το ΕΠΑΔ</w:t>
            </w:r>
            <w:r w:rsidR="00305483">
              <w:rPr>
                <w:noProof/>
                <w:webHidden/>
              </w:rPr>
              <w:tab/>
            </w:r>
            <w:r w:rsidR="00305483">
              <w:rPr>
                <w:noProof/>
                <w:webHidden/>
              </w:rPr>
              <w:fldChar w:fldCharType="begin"/>
            </w:r>
            <w:r w:rsidR="00305483">
              <w:rPr>
                <w:noProof/>
                <w:webHidden/>
              </w:rPr>
              <w:instrText xml:space="preserve"> PAGEREF _Toc80088685 \h </w:instrText>
            </w:r>
            <w:r w:rsidR="00305483">
              <w:rPr>
                <w:noProof/>
                <w:webHidden/>
              </w:rPr>
            </w:r>
            <w:r w:rsidR="00305483">
              <w:rPr>
                <w:noProof/>
                <w:webHidden/>
              </w:rPr>
              <w:fldChar w:fldCharType="separate"/>
            </w:r>
            <w:r w:rsidR="007E2406">
              <w:rPr>
                <w:noProof/>
                <w:webHidden/>
              </w:rPr>
              <w:t>89</w:t>
            </w:r>
            <w:r w:rsidR="00305483">
              <w:rPr>
                <w:noProof/>
                <w:webHidden/>
              </w:rPr>
              <w:fldChar w:fldCharType="end"/>
            </w:r>
          </w:hyperlink>
        </w:p>
        <w:p w14:paraId="6887AD65" w14:textId="7B1ADE80"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86" w:history="1">
            <w:r w:rsidR="00305483" w:rsidRPr="00186F6E">
              <w:rPr>
                <w:rStyle w:val="-"/>
                <w:noProof/>
              </w:rPr>
              <w:t>4.1.1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Λειτουργικές Απαιτήσεις Πλατφόρμας</w:t>
            </w:r>
            <w:r w:rsidR="00305483">
              <w:rPr>
                <w:noProof/>
                <w:webHidden/>
              </w:rPr>
              <w:tab/>
            </w:r>
            <w:r w:rsidR="00305483">
              <w:rPr>
                <w:noProof/>
                <w:webHidden/>
              </w:rPr>
              <w:fldChar w:fldCharType="begin"/>
            </w:r>
            <w:r w:rsidR="00305483">
              <w:rPr>
                <w:noProof/>
                <w:webHidden/>
              </w:rPr>
              <w:instrText xml:space="preserve"> PAGEREF _Toc80088686 \h </w:instrText>
            </w:r>
            <w:r w:rsidR="00305483">
              <w:rPr>
                <w:noProof/>
                <w:webHidden/>
              </w:rPr>
            </w:r>
            <w:r w:rsidR="00305483">
              <w:rPr>
                <w:noProof/>
                <w:webHidden/>
              </w:rPr>
              <w:fldChar w:fldCharType="separate"/>
            </w:r>
            <w:r w:rsidR="007E2406">
              <w:rPr>
                <w:noProof/>
                <w:webHidden/>
              </w:rPr>
              <w:t>92</w:t>
            </w:r>
            <w:r w:rsidR="00305483">
              <w:rPr>
                <w:noProof/>
                <w:webHidden/>
              </w:rPr>
              <w:fldChar w:fldCharType="end"/>
            </w:r>
          </w:hyperlink>
        </w:p>
        <w:p w14:paraId="3813DA2D" w14:textId="5E349D58"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87" w:history="1">
            <w:r w:rsidR="00305483" w:rsidRPr="00186F6E">
              <w:rPr>
                <w:rStyle w:val="-"/>
                <w:noProof/>
              </w:rPr>
              <w:t>4.1.2</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Αρχιτεκτονική</w:t>
            </w:r>
            <w:r w:rsidR="00305483">
              <w:rPr>
                <w:noProof/>
                <w:webHidden/>
              </w:rPr>
              <w:tab/>
            </w:r>
            <w:r w:rsidR="00305483">
              <w:rPr>
                <w:noProof/>
                <w:webHidden/>
              </w:rPr>
              <w:fldChar w:fldCharType="begin"/>
            </w:r>
            <w:r w:rsidR="00305483">
              <w:rPr>
                <w:noProof/>
                <w:webHidden/>
              </w:rPr>
              <w:instrText xml:space="preserve"> PAGEREF _Toc80088687 \h </w:instrText>
            </w:r>
            <w:r w:rsidR="00305483">
              <w:rPr>
                <w:noProof/>
                <w:webHidden/>
              </w:rPr>
            </w:r>
            <w:r w:rsidR="00305483">
              <w:rPr>
                <w:noProof/>
                <w:webHidden/>
              </w:rPr>
              <w:fldChar w:fldCharType="separate"/>
            </w:r>
            <w:r w:rsidR="007E2406">
              <w:rPr>
                <w:noProof/>
                <w:webHidden/>
              </w:rPr>
              <w:t>94</w:t>
            </w:r>
            <w:r w:rsidR="00305483">
              <w:rPr>
                <w:noProof/>
                <w:webHidden/>
              </w:rPr>
              <w:fldChar w:fldCharType="end"/>
            </w:r>
          </w:hyperlink>
        </w:p>
        <w:p w14:paraId="6CA5CC0F" w14:textId="44BEEEE5"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88" w:history="1">
            <w:r w:rsidR="00305483" w:rsidRPr="00186F6E">
              <w:rPr>
                <w:rStyle w:val="-"/>
                <w:noProof/>
              </w:rPr>
              <w:t>4.1.3</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Απαιτήσεις Θέσης σε λειτουργία στο G-Cloud</w:t>
            </w:r>
            <w:r w:rsidR="00305483">
              <w:rPr>
                <w:noProof/>
                <w:webHidden/>
              </w:rPr>
              <w:tab/>
            </w:r>
            <w:r w:rsidR="00305483">
              <w:rPr>
                <w:noProof/>
                <w:webHidden/>
              </w:rPr>
              <w:fldChar w:fldCharType="begin"/>
            </w:r>
            <w:r w:rsidR="00305483">
              <w:rPr>
                <w:noProof/>
                <w:webHidden/>
              </w:rPr>
              <w:instrText xml:space="preserve"> PAGEREF _Toc80088688 \h </w:instrText>
            </w:r>
            <w:r w:rsidR="00305483">
              <w:rPr>
                <w:noProof/>
                <w:webHidden/>
              </w:rPr>
            </w:r>
            <w:r w:rsidR="00305483">
              <w:rPr>
                <w:noProof/>
                <w:webHidden/>
              </w:rPr>
              <w:fldChar w:fldCharType="separate"/>
            </w:r>
            <w:r w:rsidR="007E2406">
              <w:rPr>
                <w:noProof/>
                <w:webHidden/>
              </w:rPr>
              <w:t>96</w:t>
            </w:r>
            <w:r w:rsidR="00305483">
              <w:rPr>
                <w:noProof/>
                <w:webHidden/>
              </w:rPr>
              <w:fldChar w:fldCharType="end"/>
            </w:r>
          </w:hyperlink>
        </w:p>
        <w:p w14:paraId="2F9241E1" w14:textId="7D84DDD3"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89" w:history="1">
            <w:r w:rsidR="00305483" w:rsidRPr="00186F6E">
              <w:rPr>
                <w:rStyle w:val="-"/>
                <w:noProof/>
              </w:rPr>
              <w:t>4.1.4</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Ανοικτά Πρότυπα και Δεδομένα</w:t>
            </w:r>
            <w:r w:rsidR="00305483">
              <w:rPr>
                <w:noProof/>
                <w:webHidden/>
              </w:rPr>
              <w:tab/>
            </w:r>
            <w:r w:rsidR="00305483">
              <w:rPr>
                <w:noProof/>
                <w:webHidden/>
              </w:rPr>
              <w:fldChar w:fldCharType="begin"/>
            </w:r>
            <w:r w:rsidR="00305483">
              <w:rPr>
                <w:noProof/>
                <w:webHidden/>
              </w:rPr>
              <w:instrText xml:space="preserve"> PAGEREF _Toc80088689 \h </w:instrText>
            </w:r>
            <w:r w:rsidR="00305483">
              <w:rPr>
                <w:noProof/>
                <w:webHidden/>
              </w:rPr>
            </w:r>
            <w:r w:rsidR="00305483">
              <w:rPr>
                <w:noProof/>
                <w:webHidden/>
              </w:rPr>
              <w:fldChar w:fldCharType="separate"/>
            </w:r>
            <w:r w:rsidR="007E2406">
              <w:rPr>
                <w:noProof/>
                <w:webHidden/>
              </w:rPr>
              <w:t>98</w:t>
            </w:r>
            <w:r w:rsidR="00305483">
              <w:rPr>
                <w:noProof/>
                <w:webHidden/>
              </w:rPr>
              <w:fldChar w:fldCharType="end"/>
            </w:r>
          </w:hyperlink>
        </w:p>
        <w:p w14:paraId="18F613E8" w14:textId="20999696"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90" w:history="1">
            <w:r w:rsidR="00305483" w:rsidRPr="00186F6E">
              <w:rPr>
                <w:rStyle w:val="-"/>
                <w:noProof/>
              </w:rPr>
              <w:t>4.2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ΕΝΟΤΗΤΑ ΕΡΓΑΣΙΩΝ ΙΙ: Μελέτες και δράσεις για την ανάπτυξη του Παρατηρητηρίου και του ΕΠΑΔ και τη διάχυση των αποτελεσμάτων της Εθνικής Πολιτικής Διαδικασιών</w:t>
            </w:r>
            <w:r w:rsidR="00305483">
              <w:rPr>
                <w:noProof/>
                <w:webHidden/>
              </w:rPr>
              <w:tab/>
            </w:r>
            <w:r w:rsidR="00305483">
              <w:rPr>
                <w:noProof/>
                <w:webHidden/>
              </w:rPr>
              <w:fldChar w:fldCharType="begin"/>
            </w:r>
            <w:r w:rsidR="00305483">
              <w:rPr>
                <w:noProof/>
                <w:webHidden/>
              </w:rPr>
              <w:instrText xml:space="preserve"> PAGEREF _Toc80088690 \h </w:instrText>
            </w:r>
            <w:r w:rsidR="00305483">
              <w:rPr>
                <w:noProof/>
                <w:webHidden/>
              </w:rPr>
            </w:r>
            <w:r w:rsidR="00305483">
              <w:rPr>
                <w:noProof/>
                <w:webHidden/>
              </w:rPr>
              <w:fldChar w:fldCharType="separate"/>
            </w:r>
            <w:r w:rsidR="007E2406">
              <w:rPr>
                <w:noProof/>
                <w:webHidden/>
              </w:rPr>
              <w:t>99</w:t>
            </w:r>
            <w:r w:rsidR="00305483">
              <w:rPr>
                <w:noProof/>
                <w:webHidden/>
              </w:rPr>
              <w:fldChar w:fldCharType="end"/>
            </w:r>
          </w:hyperlink>
        </w:p>
        <w:p w14:paraId="3366637B" w14:textId="164117AA"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91" w:history="1">
            <w:r w:rsidR="00305483" w:rsidRPr="00186F6E">
              <w:rPr>
                <w:rStyle w:val="-"/>
                <w:noProof/>
              </w:rPr>
              <w:t>5.</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Υπηρεσίες Εγγύησης και Συντήρησης</w:t>
            </w:r>
            <w:r w:rsidR="00305483">
              <w:rPr>
                <w:noProof/>
                <w:webHidden/>
              </w:rPr>
              <w:tab/>
            </w:r>
            <w:r w:rsidR="00305483">
              <w:rPr>
                <w:noProof/>
                <w:webHidden/>
              </w:rPr>
              <w:fldChar w:fldCharType="begin"/>
            </w:r>
            <w:r w:rsidR="00305483">
              <w:rPr>
                <w:noProof/>
                <w:webHidden/>
              </w:rPr>
              <w:instrText xml:space="preserve"> PAGEREF _Toc80088691 \h </w:instrText>
            </w:r>
            <w:r w:rsidR="00305483">
              <w:rPr>
                <w:noProof/>
                <w:webHidden/>
              </w:rPr>
            </w:r>
            <w:r w:rsidR="00305483">
              <w:rPr>
                <w:noProof/>
                <w:webHidden/>
              </w:rPr>
              <w:fldChar w:fldCharType="separate"/>
            </w:r>
            <w:r w:rsidR="007E2406">
              <w:rPr>
                <w:noProof/>
                <w:webHidden/>
              </w:rPr>
              <w:t>101</w:t>
            </w:r>
            <w:r w:rsidR="00305483">
              <w:rPr>
                <w:noProof/>
                <w:webHidden/>
              </w:rPr>
              <w:fldChar w:fldCharType="end"/>
            </w:r>
          </w:hyperlink>
        </w:p>
        <w:p w14:paraId="7A0321FF" w14:textId="5513DC4F" w:rsidR="00305483" w:rsidRDefault="00B15F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088692" w:history="1">
            <w:r w:rsidR="00305483" w:rsidRPr="00186F6E">
              <w:rPr>
                <w:rStyle w:val="-"/>
                <w:noProof/>
              </w:rPr>
              <w:t>6.</w:t>
            </w:r>
            <w:r w:rsidR="00305483">
              <w:rPr>
                <w:rFonts w:asciiTheme="minorHAnsi" w:eastAsiaTheme="minorEastAsia" w:hAnsiTheme="minorHAnsi" w:cstheme="minorBidi"/>
                <w:b w:val="0"/>
                <w:bCs w:val="0"/>
                <w:caps w:val="0"/>
                <w:noProof/>
                <w:sz w:val="22"/>
                <w:szCs w:val="22"/>
                <w:lang w:val="el-GR" w:eastAsia="el-GR"/>
              </w:rPr>
              <w:tab/>
            </w:r>
            <w:r w:rsidR="00305483" w:rsidRPr="00186F6E">
              <w:rPr>
                <w:rStyle w:val="-"/>
                <w:noProof/>
              </w:rPr>
              <w:t>Μεθοδολογία Υλοποίησης</w:t>
            </w:r>
            <w:r w:rsidR="00305483">
              <w:rPr>
                <w:noProof/>
                <w:webHidden/>
              </w:rPr>
              <w:tab/>
            </w:r>
            <w:r w:rsidR="00305483">
              <w:rPr>
                <w:noProof/>
                <w:webHidden/>
              </w:rPr>
              <w:fldChar w:fldCharType="begin"/>
            </w:r>
            <w:r w:rsidR="00305483">
              <w:rPr>
                <w:noProof/>
                <w:webHidden/>
              </w:rPr>
              <w:instrText xml:space="preserve"> PAGEREF _Toc80088692 \h </w:instrText>
            </w:r>
            <w:r w:rsidR="00305483">
              <w:rPr>
                <w:noProof/>
                <w:webHidden/>
              </w:rPr>
            </w:r>
            <w:r w:rsidR="00305483">
              <w:rPr>
                <w:noProof/>
                <w:webHidden/>
              </w:rPr>
              <w:fldChar w:fldCharType="separate"/>
            </w:r>
            <w:r w:rsidR="007E2406">
              <w:rPr>
                <w:noProof/>
                <w:webHidden/>
              </w:rPr>
              <w:t>102</w:t>
            </w:r>
            <w:r w:rsidR="00305483">
              <w:rPr>
                <w:noProof/>
                <w:webHidden/>
              </w:rPr>
              <w:fldChar w:fldCharType="end"/>
            </w:r>
          </w:hyperlink>
        </w:p>
        <w:p w14:paraId="653C3C4E" w14:textId="39B58F5B"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93" w:history="1">
            <w:r w:rsidR="00305483" w:rsidRPr="00186F6E">
              <w:rPr>
                <w:rStyle w:val="-"/>
                <w:noProof/>
              </w:rPr>
              <w:t>6.1</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Χρονοδιάγραμμα</w:t>
            </w:r>
            <w:r w:rsidR="00305483">
              <w:rPr>
                <w:noProof/>
                <w:webHidden/>
              </w:rPr>
              <w:tab/>
            </w:r>
            <w:r w:rsidR="00305483">
              <w:rPr>
                <w:noProof/>
                <w:webHidden/>
              </w:rPr>
              <w:fldChar w:fldCharType="begin"/>
            </w:r>
            <w:r w:rsidR="00305483">
              <w:rPr>
                <w:noProof/>
                <w:webHidden/>
              </w:rPr>
              <w:instrText xml:space="preserve"> PAGEREF _Toc80088693 \h </w:instrText>
            </w:r>
            <w:r w:rsidR="00305483">
              <w:rPr>
                <w:noProof/>
                <w:webHidden/>
              </w:rPr>
            </w:r>
            <w:r w:rsidR="00305483">
              <w:rPr>
                <w:noProof/>
                <w:webHidden/>
              </w:rPr>
              <w:fldChar w:fldCharType="separate"/>
            </w:r>
            <w:r w:rsidR="007E2406">
              <w:rPr>
                <w:noProof/>
                <w:webHidden/>
              </w:rPr>
              <w:t>102</w:t>
            </w:r>
            <w:r w:rsidR="00305483">
              <w:rPr>
                <w:noProof/>
                <w:webHidden/>
              </w:rPr>
              <w:fldChar w:fldCharType="end"/>
            </w:r>
          </w:hyperlink>
        </w:p>
        <w:p w14:paraId="52E2622A" w14:textId="69A7C6A5"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94" w:history="1">
            <w:r w:rsidR="00305483" w:rsidRPr="00186F6E">
              <w:rPr>
                <w:rStyle w:val="-"/>
                <w:noProof/>
              </w:rPr>
              <w:t>6.2</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Φάσεις – Παραδοτέα</w:t>
            </w:r>
            <w:r w:rsidR="00305483">
              <w:rPr>
                <w:noProof/>
                <w:webHidden/>
              </w:rPr>
              <w:tab/>
            </w:r>
            <w:r w:rsidR="00305483">
              <w:rPr>
                <w:noProof/>
                <w:webHidden/>
              </w:rPr>
              <w:fldChar w:fldCharType="begin"/>
            </w:r>
            <w:r w:rsidR="00305483">
              <w:rPr>
                <w:noProof/>
                <w:webHidden/>
              </w:rPr>
              <w:instrText xml:space="preserve"> PAGEREF _Toc80088694 \h </w:instrText>
            </w:r>
            <w:r w:rsidR="00305483">
              <w:rPr>
                <w:noProof/>
                <w:webHidden/>
              </w:rPr>
            </w:r>
            <w:r w:rsidR="00305483">
              <w:rPr>
                <w:noProof/>
                <w:webHidden/>
              </w:rPr>
              <w:fldChar w:fldCharType="separate"/>
            </w:r>
            <w:r w:rsidR="007E2406">
              <w:rPr>
                <w:noProof/>
                <w:webHidden/>
              </w:rPr>
              <w:t>104</w:t>
            </w:r>
            <w:r w:rsidR="00305483">
              <w:rPr>
                <w:noProof/>
                <w:webHidden/>
              </w:rPr>
              <w:fldChar w:fldCharType="end"/>
            </w:r>
          </w:hyperlink>
        </w:p>
        <w:p w14:paraId="51DCB954" w14:textId="18D35896"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95" w:history="1">
            <w:r w:rsidR="00305483" w:rsidRPr="00186F6E">
              <w:rPr>
                <w:rStyle w:val="-"/>
                <w:noProof/>
              </w:rPr>
              <w:t>6.2.1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Φάσεις και τα παραδοτέα της  ΕΝΟΤΗΤΑΣ ΕΡΓΑΣΙΩΝ Ι του Έργου</w:t>
            </w:r>
            <w:r w:rsidR="00305483">
              <w:rPr>
                <w:noProof/>
                <w:webHidden/>
              </w:rPr>
              <w:tab/>
            </w:r>
            <w:r w:rsidR="00305483">
              <w:rPr>
                <w:noProof/>
                <w:webHidden/>
              </w:rPr>
              <w:fldChar w:fldCharType="begin"/>
            </w:r>
            <w:r w:rsidR="00305483">
              <w:rPr>
                <w:noProof/>
                <w:webHidden/>
              </w:rPr>
              <w:instrText xml:space="preserve"> PAGEREF _Toc80088695 \h </w:instrText>
            </w:r>
            <w:r w:rsidR="00305483">
              <w:rPr>
                <w:noProof/>
                <w:webHidden/>
              </w:rPr>
            </w:r>
            <w:r w:rsidR="00305483">
              <w:rPr>
                <w:noProof/>
                <w:webHidden/>
              </w:rPr>
              <w:fldChar w:fldCharType="separate"/>
            </w:r>
            <w:r w:rsidR="007E2406">
              <w:rPr>
                <w:noProof/>
                <w:webHidden/>
              </w:rPr>
              <w:t>104</w:t>
            </w:r>
            <w:r w:rsidR="00305483">
              <w:rPr>
                <w:noProof/>
                <w:webHidden/>
              </w:rPr>
              <w:fldChar w:fldCharType="end"/>
            </w:r>
          </w:hyperlink>
        </w:p>
        <w:p w14:paraId="1BBE9DB7" w14:textId="61D3BB9F"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96" w:history="1">
            <w:r w:rsidR="00305483" w:rsidRPr="00186F6E">
              <w:rPr>
                <w:rStyle w:val="-"/>
                <w:noProof/>
              </w:rPr>
              <w:t>6.2.2</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Φάσεις και τα παραδοτέα της   Ενότητα Εργασιών ΙΙ:</w:t>
            </w:r>
            <w:r w:rsidR="00305483">
              <w:rPr>
                <w:noProof/>
                <w:webHidden/>
              </w:rPr>
              <w:tab/>
            </w:r>
            <w:r w:rsidR="00305483">
              <w:rPr>
                <w:noProof/>
                <w:webHidden/>
              </w:rPr>
              <w:fldChar w:fldCharType="begin"/>
            </w:r>
            <w:r w:rsidR="00305483">
              <w:rPr>
                <w:noProof/>
                <w:webHidden/>
              </w:rPr>
              <w:instrText xml:space="preserve"> PAGEREF _Toc80088696 \h </w:instrText>
            </w:r>
            <w:r w:rsidR="00305483">
              <w:rPr>
                <w:noProof/>
                <w:webHidden/>
              </w:rPr>
            </w:r>
            <w:r w:rsidR="00305483">
              <w:rPr>
                <w:noProof/>
                <w:webHidden/>
              </w:rPr>
              <w:fldChar w:fldCharType="separate"/>
            </w:r>
            <w:r w:rsidR="007E2406">
              <w:rPr>
                <w:noProof/>
                <w:webHidden/>
              </w:rPr>
              <w:t>106</w:t>
            </w:r>
            <w:r w:rsidR="00305483">
              <w:rPr>
                <w:noProof/>
                <w:webHidden/>
              </w:rPr>
              <w:fldChar w:fldCharType="end"/>
            </w:r>
          </w:hyperlink>
        </w:p>
        <w:p w14:paraId="7AB532EB" w14:textId="0F6E863D"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97" w:history="1">
            <w:r w:rsidR="00305483" w:rsidRPr="00186F6E">
              <w:rPr>
                <w:rStyle w:val="-"/>
                <w:noProof/>
              </w:rPr>
              <w:t>6.2.3</w:t>
            </w:r>
            <w:r w:rsidR="00305483">
              <w:rPr>
                <w:rFonts w:asciiTheme="minorHAnsi" w:eastAsiaTheme="minorEastAsia" w:hAnsiTheme="minorHAnsi" w:cstheme="minorBidi"/>
                <w:i w:val="0"/>
                <w:iCs w:val="0"/>
                <w:noProof/>
                <w:sz w:val="22"/>
                <w:szCs w:val="22"/>
                <w:lang w:val="el-GR" w:eastAsia="el-GR"/>
              </w:rPr>
              <w:tab/>
            </w:r>
            <w:r w:rsidR="00305483" w:rsidRPr="00186F6E">
              <w:rPr>
                <w:rStyle w:val="-"/>
                <w:rFonts w:eastAsia="SimSun"/>
                <w:noProof/>
              </w:rPr>
              <w:t xml:space="preserve">Χρόνος Υποβολής και Διαδικασία Οριστικοποίησης </w:t>
            </w:r>
            <w:r w:rsidR="00305483" w:rsidRPr="00186F6E">
              <w:rPr>
                <w:rStyle w:val="-"/>
                <w:noProof/>
              </w:rPr>
              <w:t>Παραδοτέων</w:t>
            </w:r>
            <w:r w:rsidR="00305483">
              <w:rPr>
                <w:noProof/>
                <w:webHidden/>
              </w:rPr>
              <w:tab/>
            </w:r>
            <w:r w:rsidR="00305483">
              <w:rPr>
                <w:noProof/>
                <w:webHidden/>
              </w:rPr>
              <w:fldChar w:fldCharType="begin"/>
            </w:r>
            <w:r w:rsidR="00305483">
              <w:rPr>
                <w:noProof/>
                <w:webHidden/>
              </w:rPr>
              <w:instrText xml:space="preserve"> PAGEREF _Toc80088697 \h </w:instrText>
            </w:r>
            <w:r w:rsidR="00305483">
              <w:rPr>
                <w:noProof/>
                <w:webHidden/>
              </w:rPr>
            </w:r>
            <w:r w:rsidR="00305483">
              <w:rPr>
                <w:noProof/>
                <w:webHidden/>
              </w:rPr>
              <w:fldChar w:fldCharType="separate"/>
            </w:r>
            <w:r w:rsidR="007E2406">
              <w:rPr>
                <w:noProof/>
                <w:webHidden/>
              </w:rPr>
              <w:t>110</w:t>
            </w:r>
            <w:r w:rsidR="00305483">
              <w:rPr>
                <w:noProof/>
                <w:webHidden/>
              </w:rPr>
              <w:fldChar w:fldCharType="end"/>
            </w:r>
          </w:hyperlink>
        </w:p>
        <w:p w14:paraId="146F5F7A" w14:textId="63C72C73"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698" w:history="1">
            <w:r w:rsidR="00305483" w:rsidRPr="00186F6E">
              <w:rPr>
                <w:rStyle w:val="-"/>
                <w:noProof/>
              </w:rPr>
              <w:t>6.3</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Περίοδος Εγγύησης και Συντήρησης (ΠΕΣ)</w:t>
            </w:r>
            <w:r w:rsidR="00305483">
              <w:rPr>
                <w:noProof/>
                <w:webHidden/>
              </w:rPr>
              <w:tab/>
            </w:r>
            <w:r w:rsidR="00305483">
              <w:rPr>
                <w:noProof/>
                <w:webHidden/>
              </w:rPr>
              <w:fldChar w:fldCharType="begin"/>
            </w:r>
            <w:r w:rsidR="00305483">
              <w:rPr>
                <w:noProof/>
                <w:webHidden/>
              </w:rPr>
              <w:instrText xml:space="preserve"> PAGEREF _Toc80088698 \h </w:instrText>
            </w:r>
            <w:r w:rsidR="00305483">
              <w:rPr>
                <w:noProof/>
                <w:webHidden/>
              </w:rPr>
            </w:r>
            <w:r w:rsidR="00305483">
              <w:rPr>
                <w:noProof/>
                <w:webHidden/>
              </w:rPr>
              <w:fldChar w:fldCharType="separate"/>
            </w:r>
            <w:r w:rsidR="007E2406">
              <w:rPr>
                <w:noProof/>
                <w:webHidden/>
              </w:rPr>
              <w:t>113</w:t>
            </w:r>
            <w:r w:rsidR="00305483">
              <w:rPr>
                <w:noProof/>
                <w:webHidden/>
              </w:rPr>
              <w:fldChar w:fldCharType="end"/>
            </w:r>
          </w:hyperlink>
        </w:p>
        <w:p w14:paraId="0FAE99C6" w14:textId="263E0758"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699" w:history="1">
            <w:r w:rsidR="00305483" w:rsidRPr="00186F6E">
              <w:rPr>
                <w:rStyle w:val="-"/>
                <w:noProof/>
              </w:rPr>
              <w:t>6.3.1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Υπηρεσίες Περιόδου Εγγύησης</w:t>
            </w:r>
            <w:r w:rsidR="00305483">
              <w:rPr>
                <w:noProof/>
                <w:webHidden/>
              </w:rPr>
              <w:tab/>
            </w:r>
            <w:r w:rsidR="00305483">
              <w:rPr>
                <w:noProof/>
                <w:webHidden/>
              </w:rPr>
              <w:fldChar w:fldCharType="begin"/>
            </w:r>
            <w:r w:rsidR="00305483">
              <w:rPr>
                <w:noProof/>
                <w:webHidden/>
              </w:rPr>
              <w:instrText xml:space="preserve"> PAGEREF _Toc80088699 \h </w:instrText>
            </w:r>
            <w:r w:rsidR="00305483">
              <w:rPr>
                <w:noProof/>
                <w:webHidden/>
              </w:rPr>
            </w:r>
            <w:r w:rsidR="00305483">
              <w:rPr>
                <w:noProof/>
                <w:webHidden/>
              </w:rPr>
              <w:fldChar w:fldCharType="separate"/>
            </w:r>
            <w:r w:rsidR="007E2406">
              <w:rPr>
                <w:noProof/>
                <w:webHidden/>
              </w:rPr>
              <w:t>113</w:t>
            </w:r>
            <w:r w:rsidR="00305483">
              <w:rPr>
                <w:noProof/>
                <w:webHidden/>
              </w:rPr>
              <w:fldChar w:fldCharType="end"/>
            </w:r>
          </w:hyperlink>
        </w:p>
        <w:p w14:paraId="384DFB3A" w14:textId="58DEBD03"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700" w:history="1">
            <w:r w:rsidR="00305483" w:rsidRPr="00186F6E">
              <w:rPr>
                <w:rStyle w:val="-"/>
                <w:noProof/>
              </w:rPr>
              <w:t>6.3.2</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Υπηρεσίες Περιόδου Συντήρησης</w:t>
            </w:r>
            <w:r w:rsidR="00305483">
              <w:rPr>
                <w:noProof/>
                <w:webHidden/>
              </w:rPr>
              <w:tab/>
            </w:r>
            <w:r w:rsidR="00305483">
              <w:rPr>
                <w:noProof/>
                <w:webHidden/>
              </w:rPr>
              <w:fldChar w:fldCharType="begin"/>
            </w:r>
            <w:r w:rsidR="00305483">
              <w:rPr>
                <w:noProof/>
                <w:webHidden/>
              </w:rPr>
              <w:instrText xml:space="preserve"> PAGEREF _Toc80088700 \h </w:instrText>
            </w:r>
            <w:r w:rsidR="00305483">
              <w:rPr>
                <w:noProof/>
                <w:webHidden/>
              </w:rPr>
            </w:r>
            <w:r w:rsidR="00305483">
              <w:rPr>
                <w:noProof/>
                <w:webHidden/>
              </w:rPr>
              <w:fldChar w:fldCharType="separate"/>
            </w:r>
            <w:r w:rsidR="007E2406">
              <w:rPr>
                <w:noProof/>
                <w:webHidden/>
              </w:rPr>
              <w:t>114</w:t>
            </w:r>
            <w:r w:rsidR="00305483">
              <w:rPr>
                <w:noProof/>
                <w:webHidden/>
              </w:rPr>
              <w:fldChar w:fldCharType="end"/>
            </w:r>
          </w:hyperlink>
        </w:p>
        <w:p w14:paraId="22AB9FB0" w14:textId="25B8261D"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701" w:history="1">
            <w:r w:rsidR="00305483" w:rsidRPr="00186F6E">
              <w:rPr>
                <w:rStyle w:val="-"/>
                <w:noProof/>
              </w:rPr>
              <w:t>6.3.3</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Τήρηση Εγγυημένου Επιπέδου Υπηρεσιών – Ρήτρες</w:t>
            </w:r>
            <w:r w:rsidR="00305483">
              <w:rPr>
                <w:noProof/>
                <w:webHidden/>
              </w:rPr>
              <w:tab/>
            </w:r>
            <w:r w:rsidR="00305483">
              <w:rPr>
                <w:noProof/>
                <w:webHidden/>
              </w:rPr>
              <w:fldChar w:fldCharType="begin"/>
            </w:r>
            <w:r w:rsidR="00305483">
              <w:rPr>
                <w:noProof/>
                <w:webHidden/>
              </w:rPr>
              <w:instrText xml:space="preserve"> PAGEREF _Toc80088701 \h </w:instrText>
            </w:r>
            <w:r w:rsidR="00305483">
              <w:rPr>
                <w:noProof/>
                <w:webHidden/>
              </w:rPr>
            </w:r>
            <w:r w:rsidR="00305483">
              <w:rPr>
                <w:noProof/>
                <w:webHidden/>
              </w:rPr>
              <w:fldChar w:fldCharType="separate"/>
            </w:r>
            <w:r w:rsidR="007E2406">
              <w:rPr>
                <w:noProof/>
                <w:webHidden/>
              </w:rPr>
              <w:t>116</w:t>
            </w:r>
            <w:r w:rsidR="00305483">
              <w:rPr>
                <w:noProof/>
                <w:webHidden/>
              </w:rPr>
              <w:fldChar w:fldCharType="end"/>
            </w:r>
          </w:hyperlink>
        </w:p>
        <w:p w14:paraId="2D19DE95" w14:textId="68A6BD57" w:rsidR="00305483" w:rsidRDefault="00B15F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088702" w:history="1">
            <w:r w:rsidR="00305483" w:rsidRPr="00186F6E">
              <w:rPr>
                <w:rStyle w:val="-"/>
                <w:noProof/>
              </w:rPr>
              <w:t>6.3.4</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Προγραμματισμένες Διακοπές Υπηρεσίας</w:t>
            </w:r>
            <w:r w:rsidR="00305483">
              <w:rPr>
                <w:noProof/>
                <w:webHidden/>
              </w:rPr>
              <w:tab/>
            </w:r>
            <w:r w:rsidR="00305483">
              <w:rPr>
                <w:noProof/>
                <w:webHidden/>
              </w:rPr>
              <w:fldChar w:fldCharType="begin"/>
            </w:r>
            <w:r w:rsidR="00305483">
              <w:rPr>
                <w:noProof/>
                <w:webHidden/>
              </w:rPr>
              <w:instrText xml:space="preserve"> PAGEREF _Toc80088702 \h </w:instrText>
            </w:r>
            <w:r w:rsidR="00305483">
              <w:rPr>
                <w:noProof/>
                <w:webHidden/>
              </w:rPr>
            </w:r>
            <w:r w:rsidR="00305483">
              <w:rPr>
                <w:noProof/>
                <w:webHidden/>
              </w:rPr>
              <w:fldChar w:fldCharType="separate"/>
            </w:r>
            <w:r w:rsidR="007E2406">
              <w:rPr>
                <w:noProof/>
                <w:webHidden/>
              </w:rPr>
              <w:t>118</w:t>
            </w:r>
            <w:r w:rsidR="00305483">
              <w:rPr>
                <w:noProof/>
                <w:webHidden/>
              </w:rPr>
              <w:fldChar w:fldCharType="end"/>
            </w:r>
          </w:hyperlink>
        </w:p>
        <w:p w14:paraId="547CC415" w14:textId="1459EFB1"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703" w:history="1">
            <w:r w:rsidR="00305483" w:rsidRPr="00186F6E">
              <w:rPr>
                <w:rStyle w:val="-"/>
                <w:noProof/>
              </w:rPr>
              <w:t>6.4</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Ομάδα Έργου/Σχήμα Διοίκησης Έργου</w:t>
            </w:r>
            <w:r w:rsidR="00305483">
              <w:rPr>
                <w:noProof/>
                <w:webHidden/>
              </w:rPr>
              <w:tab/>
            </w:r>
            <w:r w:rsidR="00305483">
              <w:rPr>
                <w:noProof/>
                <w:webHidden/>
              </w:rPr>
              <w:fldChar w:fldCharType="begin"/>
            </w:r>
            <w:r w:rsidR="00305483">
              <w:rPr>
                <w:noProof/>
                <w:webHidden/>
              </w:rPr>
              <w:instrText xml:space="preserve"> PAGEREF _Toc80088703 \h </w:instrText>
            </w:r>
            <w:r w:rsidR="00305483">
              <w:rPr>
                <w:noProof/>
                <w:webHidden/>
              </w:rPr>
            </w:r>
            <w:r w:rsidR="00305483">
              <w:rPr>
                <w:noProof/>
                <w:webHidden/>
              </w:rPr>
              <w:fldChar w:fldCharType="separate"/>
            </w:r>
            <w:r w:rsidR="007E2406">
              <w:rPr>
                <w:noProof/>
                <w:webHidden/>
              </w:rPr>
              <w:t>118</w:t>
            </w:r>
            <w:r w:rsidR="00305483">
              <w:rPr>
                <w:noProof/>
                <w:webHidden/>
              </w:rPr>
              <w:fldChar w:fldCharType="end"/>
            </w:r>
          </w:hyperlink>
        </w:p>
        <w:p w14:paraId="517B3E2F" w14:textId="7B38083D"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704" w:history="1">
            <w:r w:rsidR="00305483" w:rsidRPr="00186F6E">
              <w:rPr>
                <w:rStyle w:val="-"/>
                <w:noProof/>
              </w:rPr>
              <w:t>6.5</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Μεθοδολογία διοίκησης και διασφάλισης ποιότητας</w:t>
            </w:r>
            <w:r w:rsidR="00305483">
              <w:rPr>
                <w:noProof/>
                <w:webHidden/>
              </w:rPr>
              <w:tab/>
            </w:r>
            <w:r w:rsidR="00305483">
              <w:rPr>
                <w:noProof/>
                <w:webHidden/>
              </w:rPr>
              <w:fldChar w:fldCharType="begin"/>
            </w:r>
            <w:r w:rsidR="00305483">
              <w:rPr>
                <w:noProof/>
                <w:webHidden/>
              </w:rPr>
              <w:instrText xml:space="preserve"> PAGEREF _Toc80088704 \h </w:instrText>
            </w:r>
            <w:r w:rsidR="00305483">
              <w:rPr>
                <w:noProof/>
                <w:webHidden/>
              </w:rPr>
            </w:r>
            <w:r w:rsidR="00305483">
              <w:rPr>
                <w:noProof/>
                <w:webHidden/>
              </w:rPr>
              <w:fldChar w:fldCharType="separate"/>
            </w:r>
            <w:r w:rsidR="007E2406">
              <w:rPr>
                <w:noProof/>
                <w:webHidden/>
              </w:rPr>
              <w:t>119</w:t>
            </w:r>
            <w:r w:rsidR="00305483">
              <w:rPr>
                <w:noProof/>
                <w:webHidden/>
              </w:rPr>
              <w:fldChar w:fldCharType="end"/>
            </w:r>
          </w:hyperlink>
        </w:p>
        <w:p w14:paraId="000D61C7" w14:textId="4F9AE696" w:rsidR="00305483" w:rsidRDefault="00B15F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088705" w:history="1">
            <w:r w:rsidR="00305483" w:rsidRPr="00186F6E">
              <w:rPr>
                <w:rStyle w:val="-"/>
                <w:noProof/>
              </w:rPr>
              <w:t>6.6</w:t>
            </w:r>
            <w:r w:rsidR="00305483">
              <w:rPr>
                <w:rFonts w:asciiTheme="minorHAnsi" w:eastAsiaTheme="minorEastAsia" w:hAnsiTheme="minorHAnsi" w:cstheme="minorBidi"/>
                <w:smallCaps w:val="0"/>
                <w:noProof/>
                <w:sz w:val="22"/>
                <w:szCs w:val="22"/>
                <w:lang w:val="el-GR" w:eastAsia="el-GR"/>
              </w:rPr>
              <w:tab/>
            </w:r>
            <w:r w:rsidR="00305483" w:rsidRPr="00186F6E">
              <w:rPr>
                <w:rStyle w:val="-"/>
                <w:noProof/>
              </w:rPr>
              <w:t>Τόπος υλοποίησης/ παροχής των υπηρεσιών</w:t>
            </w:r>
            <w:r w:rsidR="00305483">
              <w:rPr>
                <w:noProof/>
                <w:webHidden/>
              </w:rPr>
              <w:tab/>
            </w:r>
            <w:r w:rsidR="00305483">
              <w:rPr>
                <w:noProof/>
                <w:webHidden/>
              </w:rPr>
              <w:fldChar w:fldCharType="begin"/>
            </w:r>
            <w:r w:rsidR="00305483">
              <w:rPr>
                <w:noProof/>
                <w:webHidden/>
              </w:rPr>
              <w:instrText xml:space="preserve"> PAGEREF _Toc80088705 \h </w:instrText>
            </w:r>
            <w:r w:rsidR="00305483">
              <w:rPr>
                <w:noProof/>
                <w:webHidden/>
              </w:rPr>
            </w:r>
            <w:r w:rsidR="00305483">
              <w:rPr>
                <w:noProof/>
                <w:webHidden/>
              </w:rPr>
              <w:fldChar w:fldCharType="separate"/>
            </w:r>
            <w:r w:rsidR="007E2406">
              <w:rPr>
                <w:noProof/>
                <w:webHidden/>
              </w:rPr>
              <w:t>119</w:t>
            </w:r>
            <w:r w:rsidR="00305483">
              <w:rPr>
                <w:noProof/>
                <w:webHidden/>
              </w:rPr>
              <w:fldChar w:fldCharType="end"/>
            </w:r>
          </w:hyperlink>
        </w:p>
        <w:p w14:paraId="1C6CB476" w14:textId="2A0A9D1D"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706" w:history="1">
            <w:r w:rsidR="00305483" w:rsidRPr="00186F6E">
              <w:rPr>
                <w:rStyle w:val="-"/>
                <w:noProof/>
              </w:rPr>
              <w:t>ΠΑΡΑΡΤΗΜΑ ΙΙ – Πίνακες Συμμόρφωσης</w:t>
            </w:r>
            <w:r w:rsidR="00305483">
              <w:rPr>
                <w:noProof/>
                <w:webHidden/>
              </w:rPr>
              <w:tab/>
            </w:r>
            <w:r w:rsidR="00305483">
              <w:rPr>
                <w:noProof/>
                <w:webHidden/>
              </w:rPr>
              <w:fldChar w:fldCharType="begin"/>
            </w:r>
            <w:r w:rsidR="00305483">
              <w:rPr>
                <w:noProof/>
                <w:webHidden/>
              </w:rPr>
              <w:instrText xml:space="preserve"> PAGEREF _Toc80088706 \h </w:instrText>
            </w:r>
            <w:r w:rsidR="00305483">
              <w:rPr>
                <w:noProof/>
                <w:webHidden/>
              </w:rPr>
            </w:r>
            <w:r w:rsidR="00305483">
              <w:rPr>
                <w:noProof/>
                <w:webHidden/>
              </w:rPr>
              <w:fldChar w:fldCharType="separate"/>
            </w:r>
            <w:r w:rsidR="007E2406">
              <w:rPr>
                <w:noProof/>
                <w:webHidden/>
              </w:rPr>
              <w:t>120</w:t>
            </w:r>
            <w:r w:rsidR="00305483">
              <w:rPr>
                <w:noProof/>
                <w:webHidden/>
              </w:rPr>
              <w:fldChar w:fldCharType="end"/>
            </w:r>
          </w:hyperlink>
        </w:p>
        <w:p w14:paraId="1153C9F2" w14:textId="79693F04" w:rsidR="00305483" w:rsidRDefault="00B15FCB">
          <w:pPr>
            <w:pStyle w:val="28"/>
            <w:tabs>
              <w:tab w:val="left" w:pos="660"/>
              <w:tab w:val="right" w:leader="dot" w:pos="9628"/>
            </w:tabs>
            <w:rPr>
              <w:rFonts w:asciiTheme="minorHAnsi" w:eastAsiaTheme="minorEastAsia" w:hAnsiTheme="minorHAnsi" w:cstheme="minorBidi"/>
              <w:smallCaps w:val="0"/>
              <w:noProof/>
              <w:sz w:val="22"/>
              <w:szCs w:val="22"/>
              <w:lang w:val="el-GR" w:eastAsia="el-GR"/>
            </w:rPr>
          </w:pPr>
          <w:hyperlink w:anchor="_Toc80088707" w:history="1">
            <w:r w:rsidR="00305483" w:rsidRPr="00186F6E">
              <w:rPr>
                <w:rStyle w:val="-"/>
                <w:rFonts w:eastAsia="Tahoma"/>
                <w:noProof/>
              </w:rPr>
              <w:t>1</w:t>
            </w:r>
            <w:r w:rsidR="00305483">
              <w:rPr>
                <w:rFonts w:asciiTheme="minorHAnsi" w:eastAsiaTheme="minorEastAsia" w:hAnsiTheme="minorHAnsi" w:cstheme="minorBidi"/>
                <w:smallCaps w:val="0"/>
                <w:noProof/>
                <w:sz w:val="22"/>
                <w:szCs w:val="22"/>
                <w:lang w:val="el-GR" w:eastAsia="el-GR"/>
              </w:rPr>
              <w:tab/>
            </w:r>
            <w:r w:rsidR="00305483" w:rsidRPr="00186F6E">
              <w:rPr>
                <w:rStyle w:val="-"/>
                <w:rFonts w:eastAsia="Tahoma"/>
                <w:noProof/>
              </w:rPr>
              <w:t>Απαιτήσεις Υλοποίησης Παραδοτέων</w:t>
            </w:r>
            <w:r w:rsidR="00305483">
              <w:rPr>
                <w:noProof/>
                <w:webHidden/>
              </w:rPr>
              <w:tab/>
            </w:r>
            <w:r w:rsidR="00305483">
              <w:rPr>
                <w:noProof/>
                <w:webHidden/>
              </w:rPr>
              <w:fldChar w:fldCharType="begin"/>
            </w:r>
            <w:r w:rsidR="00305483">
              <w:rPr>
                <w:noProof/>
                <w:webHidden/>
              </w:rPr>
              <w:instrText xml:space="preserve"> PAGEREF _Toc80088707 \h </w:instrText>
            </w:r>
            <w:r w:rsidR="00305483">
              <w:rPr>
                <w:noProof/>
                <w:webHidden/>
              </w:rPr>
            </w:r>
            <w:r w:rsidR="00305483">
              <w:rPr>
                <w:noProof/>
                <w:webHidden/>
              </w:rPr>
              <w:fldChar w:fldCharType="separate"/>
            </w:r>
            <w:r w:rsidR="007E2406">
              <w:rPr>
                <w:noProof/>
                <w:webHidden/>
              </w:rPr>
              <w:t>120</w:t>
            </w:r>
            <w:r w:rsidR="00305483">
              <w:rPr>
                <w:noProof/>
                <w:webHidden/>
              </w:rPr>
              <w:fldChar w:fldCharType="end"/>
            </w:r>
          </w:hyperlink>
        </w:p>
        <w:p w14:paraId="5676F712" w14:textId="7D453B84" w:rsidR="00305483" w:rsidRDefault="00B15FCB">
          <w:pPr>
            <w:pStyle w:val="28"/>
            <w:tabs>
              <w:tab w:val="left" w:pos="660"/>
              <w:tab w:val="right" w:leader="dot" w:pos="9628"/>
            </w:tabs>
            <w:rPr>
              <w:rFonts w:asciiTheme="minorHAnsi" w:eastAsiaTheme="minorEastAsia" w:hAnsiTheme="minorHAnsi" w:cstheme="minorBidi"/>
              <w:smallCaps w:val="0"/>
              <w:noProof/>
              <w:sz w:val="22"/>
              <w:szCs w:val="22"/>
              <w:lang w:val="el-GR" w:eastAsia="el-GR"/>
            </w:rPr>
          </w:pPr>
          <w:hyperlink w:anchor="_Toc80088708" w:history="1">
            <w:r w:rsidR="00305483" w:rsidRPr="00186F6E">
              <w:rPr>
                <w:rStyle w:val="-"/>
                <w:rFonts w:eastAsia="Tahoma"/>
                <w:noProof/>
              </w:rPr>
              <w:t>2</w:t>
            </w:r>
            <w:r w:rsidR="00305483">
              <w:rPr>
                <w:rFonts w:asciiTheme="minorHAnsi" w:eastAsiaTheme="minorEastAsia" w:hAnsiTheme="minorHAnsi" w:cstheme="minorBidi"/>
                <w:smallCaps w:val="0"/>
                <w:noProof/>
                <w:sz w:val="22"/>
                <w:szCs w:val="22"/>
                <w:lang w:val="el-GR" w:eastAsia="el-GR"/>
              </w:rPr>
              <w:tab/>
            </w:r>
            <w:r w:rsidR="00305483" w:rsidRPr="00186F6E">
              <w:rPr>
                <w:rStyle w:val="-"/>
                <w:rFonts w:eastAsia="Tahoma"/>
                <w:noProof/>
              </w:rPr>
              <w:t>Απαιτήσεις Μεθοδολογικής Προσέγγισης</w:t>
            </w:r>
            <w:r w:rsidR="00305483">
              <w:rPr>
                <w:noProof/>
                <w:webHidden/>
              </w:rPr>
              <w:tab/>
            </w:r>
            <w:r w:rsidR="00305483">
              <w:rPr>
                <w:noProof/>
                <w:webHidden/>
              </w:rPr>
              <w:fldChar w:fldCharType="begin"/>
            </w:r>
            <w:r w:rsidR="00305483">
              <w:rPr>
                <w:noProof/>
                <w:webHidden/>
              </w:rPr>
              <w:instrText xml:space="preserve"> PAGEREF _Toc80088708 \h </w:instrText>
            </w:r>
            <w:r w:rsidR="00305483">
              <w:rPr>
                <w:noProof/>
                <w:webHidden/>
              </w:rPr>
            </w:r>
            <w:r w:rsidR="00305483">
              <w:rPr>
                <w:noProof/>
                <w:webHidden/>
              </w:rPr>
              <w:fldChar w:fldCharType="separate"/>
            </w:r>
            <w:r w:rsidR="007E2406">
              <w:rPr>
                <w:noProof/>
                <w:webHidden/>
              </w:rPr>
              <w:t>120</w:t>
            </w:r>
            <w:r w:rsidR="00305483">
              <w:rPr>
                <w:noProof/>
                <w:webHidden/>
              </w:rPr>
              <w:fldChar w:fldCharType="end"/>
            </w:r>
          </w:hyperlink>
        </w:p>
        <w:p w14:paraId="2CF1432F" w14:textId="4DAD4CB3"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709" w:history="1">
            <w:r w:rsidR="00305483" w:rsidRPr="00186F6E">
              <w:rPr>
                <w:rStyle w:val="-"/>
                <w:noProof/>
              </w:rPr>
              <w:t>ΠΑΡΑΡΤΗΜΑ ΙΙI – ΕΥΡΩΠΑΙΚΟ ΕΝΙΑΙΟ ΕΓΓΡΑΦΟ ΣΥΜΒΑΣΗΣ (ΕΕΕΣ)</w:t>
            </w:r>
            <w:r w:rsidR="00305483">
              <w:rPr>
                <w:noProof/>
                <w:webHidden/>
              </w:rPr>
              <w:tab/>
            </w:r>
            <w:r w:rsidR="00305483">
              <w:rPr>
                <w:noProof/>
                <w:webHidden/>
              </w:rPr>
              <w:fldChar w:fldCharType="begin"/>
            </w:r>
            <w:r w:rsidR="00305483">
              <w:rPr>
                <w:noProof/>
                <w:webHidden/>
              </w:rPr>
              <w:instrText xml:space="preserve"> PAGEREF _Toc80088709 \h </w:instrText>
            </w:r>
            <w:r w:rsidR="00305483">
              <w:rPr>
                <w:noProof/>
                <w:webHidden/>
              </w:rPr>
            </w:r>
            <w:r w:rsidR="00305483">
              <w:rPr>
                <w:noProof/>
                <w:webHidden/>
              </w:rPr>
              <w:fldChar w:fldCharType="separate"/>
            </w:r>
            <w:r w:rsidR="007E2406">
              <w:rPr>
                <w:noProof/>
                <w:webHidden/>
              </w:rPr>
              <w:t>122</w:t>
            </w:r>
            <w:r w:rsidR="00305483">
              <w:rPr>
                <w:noProof/>
                <w:webHidden/>
              </w:rPr>
              <w:fldChar w:fldCharType="end"/>
            </w:r>
          </w:hyperlink>
        </w:p>
        <w:p w14:paraId="3EAB2D27" w14:textId="7D356ADD"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710" w:history="1">
            <w:r w:rsidR="00305483" w:rsidRPr="00186F6E">
              <w:rPr>
                <w:rStyle w:val="-"/>
                <w:noProof/>
              </w:rPr>
              <w:t>ΠΑΡΑΡΤΗΜΑ ΙV – Υπόδειγμα Βιογραφικού Σημειώματος</w:t>
            </w:r>
            <w:r w:rsidR="00305483">
              <w:rPr>
                <w:noProof/>
                <w:webHidden/>
              </w:rPr>
              <w:tab/>
            </w:r>
            <w:r w:rsidR="00305483">
              <w:rPr>
                <w:noProof/>
                <w:webHidden/>
              </w:rPr>
              <w:fldChar w:fldCharType="begin"/>
            </w:r>
            <w:r w:rsidR="00305483">
              <w:rPr>
                <w:noProof/>
                <w:webHidden/>
              </w:rPr>
              <w:instrText xml:space="preserve"> PAGEREF _Toc80088710 \h </w:instrText>
            </w:r>
            <w:r w:rsidR="00305483">
              <w:rPr>
                <w:noProof/>
                <w:webHidden/>
              </w:rPr>
            </w:r>
            <w:r w:rsidR="00305483">
              <w:rPr>
                <w:noProof/>
                <w:webHidden/>
              </w:rPr>
              <w:fldChar w:fldCharType="separate"/>
            </w:r>
            <w:r w:rsidR="007E2406">
              <w:rPr>
                <w:noProof/>
                <w:webHidden/>
              </w:rPr>
              <w:t>123</w:t>
            </w:r>
            <w:r w:rsidR="00305483">
              <w:rPr>
                <w:noProof/>
                <w:webHidden/>
              </w:rPr>
              <w:fldChar w:fldCharType="end"/>
            </w:r>
          </w:hyperlink>
        </w:p>
        <w:p w14:paraId="47F00B28" w14:textId="241FB445"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711" w:history="1">
            <w:r w:rsidR="00305483" w:rsidRPr="00186F6E">
              <w:rPr>
                <w:rStyle w:val="-"/>
                <w:noProof/>
              </w:rPr>
              <w:t>ΠΑΡΑΡΤΗΜΑ V – Υπόδειγμα Τεχνικής Προσφοράς</w:t>
            </w:r>
            <w:r w:rsidR="00305483">
              <w:rPr>
                <w:noProof/>
                <w:webHidden/>
              </w:rPr>
              <w:tab/>
            </w:r>
            <w:r w:rsidR="00305483">
              <w:rPr>
                <w:noProof/>
                <w:webHidden/>
              </w:rPr>
              <w:fldChar w:fldCharType="begin"/>
            </w:r>
            <w:r w:rsidR="00305483">
              <w:rPr>
                <w:noProof/>
                <w:webHidden/>
              </w:rPr>
              <w:instrText xml:space="preserve"> PAGEREF _Toc80088711 \h </w:instrText>
            </w:r>
            <w:r w:rsidR="00305483">
              <w:rPr>
                <w:noProof/>
                <w:webHidden/>
              </w:rPr>
            </w:r>
            <w:r w:rsidR="00305483">
              <w:rPr>
                <w:noProof/>
                <w:webHidden/>
              </w:rPr>
              <w:fldChar w:fldCharType="separate"/>
            </w:r>
            <w:r w:rsidR="007E2406">
              <w:rPr>
                <w:noProof/>
                <w:webHidden/>
              </w:rPr>
              <w:t>125</w:t>
            </w:r>
            <w:r w:rsidR="00305483">
              <w:rPr>
                <w:noProof/>
                <w:webHidden/>
              </w:rPr>
              <w:fldChar w:fldCharType="end"/>
            </w:r>
          </w:hyperlink>
        </w:p>
        <w:p w14:paraId="5EE8DD23" w14:textId="71DB189A"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712" w:history="1">
            <w:r w:rsidR="00305483" w:rsidRPr="00186F6E">
              <w:rPr>
                <w:rStyle w:val="-"/>
                <w:noProof/>
              </w:rPr>
              <w:t>ΠΑΡΑΡΤΗΜΑ VI – Υπόδειγμα Οικονομικής Προσφοράς</w:t>
            </w:r>
            <w:r w:rsidR="00305483">
              <w:rPr>
                <w:noProof/>
                <w:webHidden/>
              </w:rPr>
              <w:tab/>
            </w:r>
            <w:r w:rsidR="00305483">
              <w:rPr>
                <w:noProof/>
                <w:webHidden/>
              </w:rPr>
              <w:fldChar w:fldCharType="begin"/>
            </w:r>
            <w:r w:rsidR="00305483">
              <w:rPr>
                <w:noProof/>
                <w:webHidden/>
              </w:rPr>
              <w:instrText xml:space="preserve"> PAGEREF _Toc80088712 \h </w:instrText>
            </w:r>
            <w:r w:rsidR="00305483">
              <w:rPr>
                <w:noProof/>
                <w:webHidden/>
              </w:rPr>
            </w:r>
            <w:r w:rsidR="00305483">
              <w:rPr>
                <w:noProof/>
                <w:webHidden/>
              </w:rPr>
              <w:fldChar w:fldCharType="separate"/>
            </w:r>
            <w:r w:rsidR="007E2406">
              <w:rPr>
                <w:noProof/>
                <w:webHidden/>
              </w:rPr>
              <w:t>126</w:t>
            </w:r>
            <w:r w:rsidR="00305483">
              <w:rPr>
                <w:noProof/>
                <w:webHidden/>
              </w:rPr>
              <w:fldChar w:fldCharType="end"/>
            </w:r>
          </w:hyperlink>
        </w:p>
        <w:p w14:paraId="26787F3A" w14:textId="5CB90405" w:rsidR="00305483" w:rsidRDefault="00B15FC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0088713" w:history="1">
            <w:r w:rsidR="00305483" w:rsidRPr="00186F6E">
              <w:rPr>
                <w:rStyle w:val="-"/>
                <w:noProof/>
              </w:rPr>
              <w:t>1.</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Έτοιμο Λογισμικό</w:t>
            </w:r>
            <w:r w:rsidR="00305483">
              <w:rPr>
                <w:noProof/>
                <w:webHidden/>
              </w:rPr>
              <w:tab/>
            </w:r>
            <w:r w:rsidR="00305483">
              <w:rPr>
                <w:noProof/>
                <w:webHidden/>
              </w:rPr>
              <w:fldChar w:fldCharType="begin"/>
            </w:r>
            <w:r w:rsidR="00305483">
              <w:rPr>
                <w:noProof/>
                <w:webHidden/>
              </w:rPr>
              <w:instrText xml:space="preserve"> PAGEREF _Toc80088713 \h </w:instrText>
            </w:r>
            <w:r w:rsidR="00305483">
              <w:rPr>
                <w:noProof/>
                <w:webHidden/>
              </w:rPr>
            </w:r>
            <w:r w:rsidR="00305483">
              <w:rPr>
                <w:noProof/>
                <w:webHidden/>
              </w:rPr>
              <w:fldChar w:fldCharType="separate"/>
            </w:r>
            <w:r w:rsidR="007E2406">
              <w:rPr>
                <w:noProof/>
                <w:webHidden/>
              </w:rPr>
              <w:t>126</w:t>
            </w:r>
            <w:r w:rsidR="00305483">
              <w:rPr>
                <w:noProof/>
                <w:webHidden/>
              </w:rPr>
              <w:fldChar w:fldCharType="end"/>
            </w:r>
          </w:hyperlink>
        </w:p>
        <w:p w14:paraId="77B5A30B" w14:textId="57B0D8EC" w:rsidR="00305483" w:rsidRDefault="00B15FC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0088714" w:history="1">
            <w:r w:rsidR="00305483" w:rsidRPr="00186F6E">
              <w:rPr>
                <w:rStyle w:val="-"/>
                <w:noProof/>
              </w:rPr>
              <w:t>2.</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Εφαρμογές Ενιαία ψηφιακή πλατφόρμα ΕΠΑΔ-Παρατηρητηρίου Γραφειοκρατίας</w:t>
            </w:r>
            <w:r w:rsidR="00305483">
              <w:rPr>
                <w:noProof/>
                <w:webHidden/>
              </w:rPr>
              <w:tab/>
            </w:r>
            <w:r w:rsidR="00305483">
              <w:rPr>
                <w:noProof/>
                <w:webHidden/>
              </w:rPr>
              <w:fldChar w:fldCharType="begin"/>
            </w:r>
            <w:r w:rsidR="00305483">
              <w:rPr>
                <w:noProof/>
                <w:webHidden/>
              </w:rPr>
              <w:instrText xml:space="preserve"> PAGEREF _Toc80088714 \h </w:instrText>
            </w:r>
            <w:r w:rsidR="00305483">
              <w:rPr>
                <w:noProof/>
                <w:webHidden/>
              </w:rPr>
            </w:r>
            <w:r w:rsidR="00305483">
              <w:rPr>
                <w:noProof/>
                <w:webHidden/>
              </w:rPr>
              <w:fldChar w:fldCharType="separate"/>
            </w:r>
            <w:r w:rsidR="007E2406">
              <w:rPr>
                <w:noProof/>
                <w:webHidden/>
              </w:rPr>
              <w:t>126</w:t>
            </w:r>
            <w:r w:rsidR="00305483">
              <w:rPr>
                <w:noProof/>
                <w:webHidden/>
              </w:rPr>
              <w:fldChar w:fldCharType="end"/>
            </w:r>
          </w:hyperlink>
        </w:p>
        <w:p w14:paraId="0E3CC812" w14:textId="378F5024" w:rsidR="00305483" w:rsidRDefault="00B15FC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0088715" w:history="1">
            <w:r w:rsidR="00305483" w:rsidRPr="00186F6E">
              <w:rPr>
                <w:rStyle w:val="-"/>
                <w:noProof/>
              </w:rPr>
              <w:t>3.</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Υπηρεσίες</w:t>
            </w:r>
            <w:r w:rsidR="00305483">
              <w:rPr>
                <w:noProof/>
                <w:webHidden/>
              </w:rPr>
              <w:tab/>
            </w:r>
            <w:r w:rsidR="00305483">
              <w:rPr>
                <w:noProof/>
                <w:webHidden/>
              </w:rPr>
              <w:fldChar w:fldCharType="begin"/>
            </w:r>
            <w:r w:rsidR="00305483">
              <w:rPr>
                <w:noProof/>
                <w:webHidden/>
              </w:rPr>
              <w:instrText xml:space="preserve"> PAGEREF _Toc80088715 \h </w:instrText>
            </w:r>
            <w:r w:rsidR="00305483">
              <w:rPr>
                <w:noProof/>
                <w:webHidden/>
              </w:rPr>
            </w:r>
            <w:r w:rsidR="00305483">
              <w:rPr>
                <w:noProof/>
                <w:webHidden/>
              </w:rPr>
              <w:fldChar w:fldCharType="separate"/>
            </w:r>
            <w:r w:rsidR="007E2406">
              <w:rPr>
                <w:noProof/>
                <w:webHidden/>
              </w:rPr>
              <w:t>126</w:t>
            </w:r>
            <w:r w:rsidR="00305483">
              <w:rPr>
                <w:noProof/>
                <w:webHidden/>
              </w:rPr>
              <w:fldChar w:fldCharType="end"/>
            </w:r>
          </w:hyperlink>
        </w:p>
        <w:p w14:paraId="4CD423BE" w14:textId="425E2D45" w:rsidR="00305483" w:rsidRDefault="00B15FC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0088716" w:history="1">
            <w:r w:rsidR="00305483" w:rsidRPr="00186F6E">
              <w:rPr>
                <w:rStyle w:val="-"/>
                <w:noProof/>
              </w:rPr>
              <w:t>4.</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Άλλες δαπάνες</w:t>
            </w:r>
            <w:r w:rsidR="00305483">
              <w:rPr>
                <w:noProof/>
                <w:webHidden/>
              </w:rPr>
              <w:tab/>
            </w:r>
            <w:r w:rsidR="00305483">
              <w:rPr>
                <w:noProof/>
                <w:webHidden/>
              </w:rPr>
              <w:fldChar w:fldCharType="begin"/>
            </w:r>
            <w:r w:rsidR="00305483">
              <w:rPr>
                <w:noProof/>
                <w:webHidden/>
              </w:rPr>
              <w:instrText xml:space="preserve"> PAGEREF _Toc80088716 \h </w:instrText>
            </w:r>
            <w:r w:rsidR="00305483">
              <w:rPr>
                <w:noProof/>
                <w:webHidden/>
              </w:rPr>
            </w:r>
            <w:r w:rsidR="00305483">
              <w:rPr>
                <w:noProof/>
                <w:webHidden/>
              </w:rPr>
              <w:fldChar w:fldCharType="separate"/>
            </w:r>
            <w:r w:rsidR="007E2406">
              <w:rPr>
                <w:noProof/>
                <w:webHidden/>
              </w:rPr>
              <w:t>129</w:t>
            </w:r>
            <w:r w:rsidR="00305483">
              <w:rPr>
                <w:noProof/>
                <w:webHidden/>
              </w:rPr>
              <w:fldChar w:fldCharType="end"/>
            </w:r>
          </w:hyperlink>
        </w:p>
        <w:p w14:paraId="016C1BA0" w14:textId="18C6E7E3" w:rsidR="00305483" w:rsidRDefault="00B15FC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0088717" w:history="1">
            <w:r w:rsidR="00305483" w:rsidRPr="00186F6E">
              <w:rPr>
                <w:rStyle w:val="-"/>
                <w:noProof/>
              </w:rPr>
              <w:t>5.</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Συγκεντρωτικός Πίνακας Οικονομικής Προσφοράς Έργου</w:t>
            </w:r>
            <w:r w:rsidR="00305483">
              <w:rPr>
                <w:noProof/>
                <w:webHidden/>
              </w:rPr>
              <w:tab/>
            </w:r>
            <w:r w:rsidR="00305483">
              <w:rPr>
                <w:noProof/>
                <w:webHidden/>
              </w:rPr>
              <w:fldChar w:fldCharType="begin"/>
            </w:r>
            <w:r w:rsidR="00305483">
              <w:rPr>
                <w:noProof/>
                <w:webHidden/>
              </w:rPr>
              <w:instrText xml:space="preserve"> PAGEREF _Toc80088717 \h </w:instrText>
            </w:r>
            <w:r w:rsidR="00305483">
              <w:rPr>
                <w:noProof/>
                <w:webHidden/>
              </w:rPr>
            </w:r>
            <w:r w:rsidR="00305483">
              <w:rPr>
                <w:noProof/>
                <w:webHidden/>
              </w:rPr>
              <w:fldChar w:fldCharType="separate"/>
            </w:r>
            <w:r w:rsidR="007E2406">
              <w:rPr>
                <w:noProof/>
                <w:webHidden/>
              </w:rPr>
              <w:t>129</w:t>
            </w:r>
            <w:r w:rsidR="00305483">
              <w:rPr>
                <w:noProof/>
                <w:webHidden/>
              </w:rPr>
              <w:fldChar w:fldCharType="end"/>
            </w:r>
          </w:hyperlink>
        </w:p>
        <w:p w14:paraId="2B6C764F" w14:textId="143CD8DC" w:rsidR="00305483" w:rsidRDefault="00B15FC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0088718" w:history="1">
            <w:r w:rsidR="00305483" w:rsidRPr="00186F6E">
              <w:rPr>
                <w:rStyle w:val="-"/>
                <w:noProof/>
              </w:rPr>
              <w:t>6.</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Συγκεντρωτικός Πίνακας Οικονομικής Προσφοράς Συντήρησης</w:t>
            </w:r>
            <w:r w:rsidR="00305483">
              <w:rPr>
                <w:noProof/>
                <w:webHidden/>
              </w:rPr>
              <w:tab/>
            </w:r>
            <w:r w:rsidR="00305483">
              <w:rPr>
                <w:noProof/>
                <w:webHidden/>
              </w:rPr>
              <w:fldChar w:fldCharType="begin"/>
            </w:r>
            <w:r w:rsidR="00305483">
              <w:rPr>
                <w:noProof/>
                <w:webHidden/>
              </w:rPr>
              <w:instrText xml:space="preserve"> PAGEREF _Toc80088718 \h </w:instrText>
            </w:r>
            <w:r w:rsidR="00305483">
              <w:rPr>
                <w:noProof/>
                <w:webHidden/>
              </w:rPr>
            </w:r>
            <w:r w:rsidR="00305483">
              <w:rPr>
                <w:noProof/>
                <w:webHidden/>
              </w:rPr>
              <w:fldChar w:fldCharType="separate"/>
            </w:r>
            <w:r w:rsidR="007E2406">
              <w:rPr>
                <w:noProof/>
                <w:webHidden/>
              </w:rPr>
              <w:t>129</w:t>
            </w:r>
            <w:r w:rsidR="00305483">
              <w:rPr>
                <w:noProof/>
                <w:webHidden/>
              </w:rPr>
              <w:fldChar w:fldCharType="end"/>
            </w:r>
          </w:hyperlink>
        </w:p>
        <w:p w14:paraId="7B037C7A" w14:textId="383EDE25"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719" w:history="1">
            <w:r w:rsidR="00305483" w:rsidRPr="00186F6E">
              <w:rPr>
                <w:rStyle w:val="-"/>
                <w:noProof/>
              </w:rPr>
              <w:t>ΠΑΡΑΡΤΗΜΑ VIΙ – Άλλες Δηλώσεις</w:t>
            </w:r>
            <w:r w:rsidR="00305483">
              <w:rPr>
                <w:noProof/>
                <w:webHidden/>
              </w:rPr>
              <w:tab/>
            </w:r>
            <w:r w:rsidR="00305483">
              <w:rPr>
                <w:noProof/>
                <w:webHidden/>
              </w:rPr>
              <w:fldChar w:fldCharType="begin"/>
            </w:r>
            <w:r w:rsidR="00305483">
              <w:rPr>
                <w:noProof/>
                <w:webHidden/>
              </w:rPr>
              <w:instrText xml:space="preserve"> PAGEREF _Toc80088719 \h </w:instrText>
            </w:r>
            <w:r w:rsidR="00305483">
              <w:rPr>
                <w:noProof/>
                <w:webHidden/>
              </w:rPr>
            </w:r>
            <w:r w:rsidR="00305483">
              <w:rPr>
                <w:noProof/>
                <w:webHidden/>
              </w:rPr>
              <w:fldChar w:fldCharType="separate"/>
            </w:r>
            <w:r w:rsidR="007E2406">
              <w:rPr>
                <w:noProof/>
                <w:webHidden/>
              </w:rPr>
              <w:t>130</w:t>
            </w:r>
            <w:r w:rsidR="00305483">
              <w:rPr>
                <w:noProof/>
                <w:webHidden/>
              </w:rPr>
              <w:fldChar w:fldCharType="end"/>
            </w:r>
          </w:hyperlink>
        </w:p>
        <w:p w14:paraId="4FCB6079" w14:textId="5D0748DE"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720" w:history="1">
            <w:r w:rsidR="00305483" w:rsidRPr="00186F6E">
              <w:rPr>
                <w:rStyle w:val="-"/>
                <w:noProof/>
              </w:rPr>
              <w:t>ΠΑΡΑΡΤΗΜΑ VIII – Υποδείγματα Εγγυητικών Επιστολών</w:t>
            </w:r>
            <w:r w:rsidR="00305483">
              <w:rPr>
                <w:noProof/>
                <w:webHidden/>
              </w:rPr>
              <w:tab/>
            </w:r>
            <w:r w:rsidR="00305483">
              <w:rPr>
                <w:noProof/>
                <w:webHidden/>
              </w:rPr>
              <w:fldChar w:fldCharType="begin"/>
            </w:r>
            <w:r w:rsidR="00305483">
              <w:rPr>
                <w:noProof/>
                <w:webHidden/>
              </w:rPr>
              <w:instrText xml:space="preserve"> PAGEREF _Toc80088720 \h </w:instrText>
            </w:r>
            <w:r w:rsidR="00305483">
              <w:rPr>
                <w:noProof/>
                <w:webHidden/>
              </w:rPr>
            </w:r>
            <w:r w:rsidR="00305483">
              <w:rPr>
                <w:noProof/>
                <w:webHidden/>
              </w:rPr>
              <w:fldChar w:fldCharType="separate"/>
            </w:r>
            <w:r w:rsidR="007E2406">
              <w:rPr>
                <w:noProof/>
                <w:webHidden/>
              </w:rPr>
              <w:t>131</w:t>
            </w:r>
            <w:r w:rsidR="00305483">
              <w:rPr>
                <w:noProof/>
                <w:webHidden/>
              </w:rPr>
              <w:fldChar w:fldCharType="end"/>
            </w:r>
          </w:hyperlink>
        </w:p>
        <w:p w14:paraId="4840E5D6" w14:textId="77872BD2" w:rsidR="00305483" w:rsidRDefault="00B15FC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0088721" w:history="1">
            <w:r w:rsidR="00305483" w:rsidRPr="00186F6E">
              <w:rPr>
                <w:rStyle w:val="-"/>
                <w:noProof/>
              </w:rPr>
              <w:t>I.</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Εγγυητική Επιστολή Συμμετοχής</w:t>
            </w:r>
            <w:r w:rsidR="00305483">
              <w:rPr>
                <w:noProof/>
                <w:webHidden/>
              </w:rPr>
              <w:tab/>
            </w:r>
            <w:r w:rsidR="00305483">
              <w:rPr>
                <w:noProof/>
                <w:webHidden/>
              </w:rPr>
              <w:fldChar w:fldCharType="begin"/>
            </w:r>
            <w:r w:rsidR="00305483">
              <w:rPr>
                <w:noProof/>
                <w:webHidden/>
              </w:rPr>
              <w:instrText xml:space="preserve"> PAGEREF _Toc80088721 \h </w:instrText>
            </w:r>
            <w:r w:rsidR="00305483">
              <w:rPr>
                <w:noProof/>
                <w:webHidden/>
              </w:rPr>
            </w:r>
            <w:r w:rsidR="00305483">
              <w:rPr>
                <w:noProof/>
                <w:webHidden/>
              </w:rPr>
              <w:fldChar w:fldCharType="separate"/>
            </w:r>
            <w:r w:rsidR="007E2406">
              <w:rPr>
                <w:noProof/>
                <w:webHidden/>
              </w:rPr>
              <w:t>131</w:t>
            </w:r>
            <w:r w:rsidR="00305483">
              <w:rPr>
                <w:noProof/>
                <w:webHidden/>
              </w:rPr>
              <w:fldChar w:fldCharType="end"/>
            </w:r>
          </w:hyperlink>
        </w:p>
        <w:p w14:paraId="7CBE2173" w14:textId="49033C0B" w:rsidR="00305483" w:rsidRDefault="00B15FC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0088722" w:history="1">
            <w:r w:rsidR="00305483" w:rsidRPr="00186F6E">
              <w:rPr>
                <w:rStyle w:val="-"/>
                <w:noProof/>
              </w:rPr>
              <w:t>II.</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rPr>
              <w:t>Εγγυητική Επιστολή Καλής Εκτέλεσης</w:t>
            </w:r>
            <w:r w:rsidR="00305483">
              <w:rPr>
                <w:noProof/>
                <w:webHidden/>
              </w:rPr>
              <w:tab/>
            </w:r>
            <w:r w:rsidR="00305483">
              <w:rPr>
                <w:noProof/>
                <w:webHidden/>
              </w:rPr>
              <w:fldChar w:fldCharType="begin"/>
            </w:r>
            <w:r w:rsidR="00305483">
              <w:rPr>
                <w:noProof/>
                <w:webHidden/>
              </w:rPr>
              <w:instrText xml:space="preserve"> PAGEREF _Toc80088722 \h </w:instrText>
            </w:r>
            <w:r w:rsidR="00305483">
              <w:rPr>
                <w:noProof/>
                <w:webHidden/>
              </w:rPr>
            </w:r>
            <w:r w:rsidR="00305483">
              <w:rPr>
                <w:noProof/>
                <w:webHidden/>
              </w:rPr>
              <w:fldChar w:fldCharType="separate"/>
            </w:r>
            <w:r w:rsidR="007E2406">
              <w:rPr>
                <w:noProof/>
                <w:webHidden/>
              </w:rPr>
              <w:t>132</w:t>
            </w:r>
            <w:r w:rsidR="00305483">
              <w:rPr>
                <w:noProof/>
                <w:webHidden/>
              </w:rPr>
              <w:fldChar w:fldCharType="end"/>
            </w:r>
          </w:hyperlink>
        </w:p>
        <w:p w14:paraId="25162966" w14:textId="11074395" w:rsidR="00305483" w:rsidRDefault="00B15FCB">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80088723" w:history="1">
            <w:r w:rsidR="00305483" w:rsidRPr="00186F6E">
              <w:rPr>
                <w:rStyle w:val="-"/>
                <w:noProof/>
                <w:lang w:eastAsia="el-GR"/>
              </w:rPr>
              <w:t>III.</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lang w:eastAsia="el-GR"/>
              </w:rPr>
              <w:t>Εγγυητική Επιστολή Προκαταβολής</w:t>
            </w:r>
            <w:r w:rsidR="00305483">
              <w:rPr>
                <w:noProof/>
                <w:webHidden/>
              </w:rPr>
              <w:tab/>
            </w:r>
            <w:r w:rsidR="00305483">
              <w:rPr>
                <w:noProof/>
                <w:webHidden/>
              </w:rPr>
              <w:fldChar w:fldCharType="begin"/>
            </w:r>
            <w:r w:rsidR="00305483">
              <w:rPr>
                <w:noProof/>
                <w:webHidden/>
              </w:rPr>
              <w:instrText xml:space="preserve"> PAGEREF _Toc80088723 \h </w:instrText>
            </w:r>
            <w:r w:rsidR="00305483">
              <w:rPr>
                <w:noProof/>
                <w:webHidden/>
              </w:rPr>
            </w:r>
            <w:r w:rsidR="00305483">
              <w:rPr>
                <w:noProof/>
                <w:webHidden/>
              </w:rPr>
              <w:fldChar w:fldCharType="separate"/>
            </w:r>
            <w:r w:rsidR="007E2406">
              <w:rPr>
                <w:noProof/>
                <w:webHidden/>
              </w:rPr>
              <w:t>133</w:t>
            </w:r>
            <w:r w:rsidR="00305483">
              <w:rPr>
                <w:noProof/>
                <w:webHidden/>
              </w:rPr>
              <w:fldChar w:fldCharType="end"/>
            </w:r>
          </w:hyperlink>
        </w:p>
        <w:p w14:paraId="5E3EE1D4" w14:textId="61D014F4" w:rsidR="00305483" w:rsidRDefault="00B15FCB">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80088724" w:history="1">
            <w:r w:rsidR="00305483" w:rsidRPr="00186F6E">
              <w:rPr>
                <w:rStyle w:val="-"/>
                <w:noProof/>
                <w:lang w:eastAsia="el-GR"/>
              </w:rPr>
              <w:t>IV.</w:t>
            </w:r>
            <w:r w:rsidR="00305483">
              <w:rPr>
                <w:rFonts w:asciiTheme="minorHAnsi" w:eastAsiaTheme="minorEastAsia" w:hAnsiTheme="minorHAnsi" w:cstheme="minorBidi"/>
                <w:i w:val="0"/>
                <w:iCs w:val="0"/>
                <w:noProof/>
                <w:sz w:val="22"/>
                <w:szCs w:val="22"/>
                <w:lang w:val="el-GR" w:eastAsia="el-GR"/>
              </w:rPr>
              <w:tab/>
            </w:r>
            <w:r w:rsidR="00305483" w:rsidRPr="00186F6E">
              <w:rPr>
                <w:rStyle w:val="-"/>
                <w:noProof/>
                <w:lang w:eastAsia="el-GR"/>
              </w:rPr>
              <w:t>Εγγυητική Επιστολή Καλής Λειτουργίας</w:t>
            </w:r>
            <w:r w:rsidR="00305483">
              <w:rPr>
                <w:noProof/>
                <w:webHidden/>
              </w:rPr>
              <w:tab/>
            </w:r>
            <w:r w:rsidR="00305483">
              <w:rPr>
                <w:noProof/>
                <w:webHidden/>
              </w:rPr>
              <w:fldChar w:fldCharType="begin"/>
            </w:r>
            <w:r w:rsidR="00305483">
              <w:rPr>
                <w:noProof/>
                <w:webHidden/>
              </w:rPr>
              <w:instrText xml:space="preserve"> PAGEREF _Toc80088724 \h </w:instrText>
            </w:r>
            <w:r w:rsidR="00305483">
              <w:rPr>
                <w:noProof/>
                <w:webHidden/>
              </w:rPr>
            </w:r>
            <w:r w:rsidR="00305483">
              <w:rPr>
                <w:noProof/>
                <w:webHidden/>
              </w:rPr>
              <w:fldChar w:fldCharType="separate"/>
            </w:r>
            <w:r w:rsidR="007E2406">
              <w:rPr>
                <w:noProof/>
                <w:webHidden/>
              </w:rPr>
              <w:t>135</w:t>
            </w:r>
            <w:r w:rsidR="00305483">
              <w:rPr>
                <w:noProof/>
                <w:webHidden/>
              </w:rPr>
              <w:fldChar w:fldCharType="end"/>
            </w:r>
          </w:hyperlink>
        </w:p>
        <w:p w14:paraId="2D6A6F90" w14:textId="2B95F7F7" w:rsidR="00305483" w:rsidRDefault="00B15F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0088725" w:history="1">
            <w:r w:rsidR="00305483" w:rsidRPr="00186F6E">
              <w:rPr>
                <w:rStyle w:val="-"/>
                <w:noProof/>
              </w:rPr>
              <w:t>ΠΑΡΑΡΤΗΜΑ ΙΧ – ΕΝΗΜΕΡΩΣΗ ΓΙΑ ΤΗΝ ΕΠΕΞΕΡΓΑΣΙΑ ΠΡΟΣΩΠΙΚΩΝ ΔΕΔΟΜΕΝΩΝ</w:t>
            </w:r>
            <w:r w:rsidR="00305483">
              <w:rPr>
                <w:noProof/>
                <w:webHidden/>
              </w:rPr>
              <w:tab/>
            </w:r>
            <w:r w:rsidR="00305483">
              <w:rPr>
                <w:noProof/>
                <w:webHidden/>
              </w:rPr>
              <w:fldChar w:fldCharType="begin"/>
            </w:r>
            <w:r w:rsidR="00305483">
              <w:rPr>
                <w:noProof/>
                <w:webHidden/>
              </w:rPr>
              <w:instrText xml:space="preserve"> PAGEREF _Toc80088725 \h </w:instrText>
            </w:r>
            <w:r w:rsidR="00305483">
              <w:rPr>
                <w:noProof/>
                <w:webHidden/>
              </w:rPr>
            </w:r>
            <w:r w:rsidR="00305483">
              <w:rPr>
                <w:noProof/>
                <w:webHidden/>
              </w:rPr>
              <w:fldChar w:fldCharType="separate"/>
            </w:r>
            <w:r w:rsidR="007E2406">
              <w:rPr>
                <w:noProof/>
                <w:webHidden/>
              </w:rPr>
              <w:t>136</w:t>
            </w:r>
            <w:r w:rsidR="00305483">
              <w:rPr>
                <w:noProof/>
                <w:webHidden/>
              </w:rPr>
              <w:fldChar w:fldCharType="end"/>
            </w:r>
          </w:hyperlink>
        </w:p>
        <w:p w14:paraId="152E06CD" w14:textId="6746B037" w:rsidR="0058447A" w:rsidRPr="00EF2032" w:rsidRDefault="0058447A">
          <w:r w:rsidRPr="00EF2032">
            <w:rPr>
              <w:b/>
              <w:bCs/>
            </w:rPr>
            <w:fldChar w:fldCharType="end"/>
          </w:r>
        </w:p>
      </w:sdtContent>
    </w:sdt>
    <w:p w14:paraId="6F8AA6A7" w14:textId="3D8E70DF" w:rsidR="008338F0" w:rsidRPr="00EF2032" w:rsidRDefault="008338F0">
      <w:pPr>
        <w:rPr>
          <w:rFonts w:cs="Tahoma"/>
          <w:szCs w:val="22"/>
        </w:rPr>
      </w:pPr>
    </w:p>
    <w:p w14:paraId="35284702" w14:textId="77777777" w:rsidR="008E18C3" w:rsidRPr="00EF2032" w:rsidRDefault="008E18C3">
      <w:pPr>
        <w:rPr>
          <w:rFonts w:cs="Tahoma"/>
          <w:szCs w:val="22"/>
        </w:rPr>
      </w:pPr>
    </w:p>
    <w:p w14:paraId="6538F8C2" w14:textId="77777777" w:rsidR="008E18C3" w:rsidRPr="00EF2032" w:rsidRDefault="008E18C3">
      <w:pPr>
        <w:rPr>
          <w:rFonts w:eastAsia="MS Mincho" w:cs="Tahoma"/>
          <w:b/>
          <w:bCs/>
          <w:caps/>
          <w:szCs w:val="22"/>
          <w:lang w:val="el-GR" w:eastAsia="el-GR"/>
        </w:rPr>
        <w:sectPr w:rsidR="008E18C3" w:rsidRPr="00EF2032" w:rsidSect="00DF02B0">
          <w:pgSz w:w="11906" w:h="16838"/>
          <w:pgMar w:top="1134" w:right="1134" w:bottom="1134" w:left="1134" w:header="720" w:footer="709" w:gutter="0"/>
          <w:cols w:space="720"/>
          <w:titlePg/>
          <w:docGrid w:linePitch="360"/>
        </w:sectPr>
      </w:pPr>
    </w:p>
    <w:p w14:paraId="55AC0CEE" w14:textId="0DFFA870" w:rsidR="008338F0" w:rsidRPr="00A61A74" w:rsidRDefault="003355E7" w:rsidP="002D1C9F">
      <w:pPr>
        <w:pStyle w:val="1"/>
      </w:pPr>
      <w:bookmarkStart w:id="12" w:name="_Toc80088605"/>
      <w:r w:rsidRPr="00A61A74">
        <w:t>ΑΝΑΘΕΤΟΥΣΑ ΑΡΧΗ ΚΑΙ ΑΝΤΙΚΕΙΜΕΝΟ ΣΥΜΒΑΣΗΣ</w:t>
      </w:r>
      <w:bookmarkEnd w:id="12"/>
    </w:p>
    <w:p w14:paraId="4478FA3A" w14:textId="0506D81B" w:rsidR="008338F0" w:rsidRPr="00A61A74" w:rsidRDefault="00C412CE" w:rsidP="00BF270D">
      <w:pPr>
        <w:pStyle w:val="2"/>
      </w:pPr>
      <w:bookmarkStart w:id="13" w:name="_Toc75439369"/>
      <w:r>
        <w:rPr>
          <w:lang w:val="en-US"/>
        </w:rPr>
        <w:t xml:space="preserve"> </w:t>
      </w:r>
      <w:r w:rsidR="00BF270D">
        <w:t xml:space="preserve"> </w:t>
      </w:r>
      <w:bookmarkStart w:id="14" w:name="_Toc80088606"/>
      <w:r w:rsidR="003355E7" w:rsidRPr="00A61A74">
        <w:t>Στοιχεία Αναθέτουσας Αρχής</w:t>
      </w:r>
      <w:bookmarkEnd w:id="13"/>
      <w:bookmarkEnd w:id="14"/>
      <w:r w:rsidR="003355E7" w:rsidRPr="00A61A74">
        <w:t xml:space="preserve"> </w:t>
      </w:r>
    </w:p>
    <w:p w14:paraId="70244EE5" w14:textId="77777777" w:rsidR="008338F0" w:rsidRPr="00EF2032" w:rsidRDefault="008338F0">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0E5495"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EF2032" w:rsidRDefault="003355E7">
            <w:pPr>
              <w:pStyle w:val="normalwithoutspacing"/>
              <w:rPr>
                <w:rFonts w:cs="Tahoma"/>
                <w:szCs w:val="22"/>
              </w:rPr>
            </w:pPr>
            <w:r w:rsidRPr="00EF2032">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5991D543" w:rsidR="008338F0" w:rsidRPr="00EF2032" w:rsidRDefault="007D3A48">
            <w:pPr>
              <w:pStyle w:val="normalwithoutspacing"/>
              <w:snapToGrid w:val="0"/>
              <w:rPr>
                <w:rFonts w:cs="Tahoma"/>
                <w:szCs w:val="22"/>
              </w:rPr>
            </w:pPr>
            <w:r w:rsidRPr="00EF2032">
              <w:rPr>
                <w:rFonts w:cs="Tahoma"/>
                <w:szCs w:val="22"/>
              </w:rPr>
              <w:t xml:space="preserve">ΚΟΙΝΩΝΙΑ ΤΗΣ ΠΛΗΡΟΦΟΡΙΑΣ </w:t>
            </w:r>
            <w:r w:rsidR="0000119E">
              <w:rPr>
                <w:rFonts w:cs="Tahoma"/>
                <w:szCs w:val="22"/>
              </w:rPr>
              <w:t>Μ.</w:t>
            </w:r>
            <w:r w:rsidRPr="00EF2032">
              <w:rPr>
                <w:rFonts w:cs="Tahoma"/>
                <w:szCs w:val="22"/>
              </w:rPr>
              <w:t>Α.Ε.</w:t>
            </w:r>
          </w:p>
        </w:tc>
      </w:tr>
      <w:tr w:rsidR="004D0444" w:rsidRPr="00EF2032" w14:paraId="4E9A7DAF" w14:textId="77777777">
        <w:tc>
          <w:tcPr>
            <w:tcW w:w="5245" w:type="dxa"/>
            <w:tcBorders>
              <w:top w:val="single" w:sz="4" w:space="0" w:color="000000"/>
              <w:left w:val="single" w:sz="4" w:space="0" w:color="000000"/>
              <w:bottom w:val="single" w:sz="4" w:space="0" w:color="000000"/>
            </w:tcBorders>
            <w:shd w:val="clear" w:color="auto" w:fill="auto"/>
          </w:tcPr>
          <w:p w14:paraId="63F63CF1" w14:textId="54796647" w:rsidR="004D0444" w:rsidRPr="00EF2032" w:rsidRDefault="004D0444" w:rsidP="004D0444">
            <w:pPr>
              <w:pStyle w:val="normalwithoutspacing"/>
              <w:rPr>
                <w:rFonts w:cs="Tahoma"/>
                <w:szCs w:val="22"/>
              </w:rPr>
            </w:pPr>
            <w:r w:rsidRPr="00EF2032">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88CDA2A" w14:textId="50559D3D" w:rsidR="004D0444" w:rsidRPr="00EF2032" w:rsidRDefault="004D0444" w:rsidP="004D0444">
            <w:pPr>
              <w:pStyle w:val="normalwithoutspacing"/>
              <w:snapToGrid w:val="0"/>
              <w:rPr>
                <w:rFonts w:cs="Tahoma"/>
                <w:szCs w:val="22"/>
              </w:rPr>
            </w:pPr>
            <w:r w:rsidRPr="00EF2032">
              <w:rPr>
                <w:rFonts w:cs="Tahoma"/>
                <w:szCs w:val="22"/>
              </w:rPr>
              <w:t>999983307</w:t>
            </w:r>
          </w:p>
        </w:tc>
      </w:tr>
      <w:tr w:rsidR="004D0444" w:rsidRPr="00EF2032" w14:paraId="392D3AB4" w14:textId="77777777">
        <w:tc>
          <w:tcPr>
            <w:tcW w:w="5245" w:type="dxa"/>
            <w:tcBorders>
              <w:top w:val="single" w:sz="4" w:space="0" w:color="000000"/>
              <w:left w:val="single" w:sz="4" w:space="0" w:color="000000"/>
              <w:bottom w:val="single" w:sz="4" w:space="0" w:color="000000"/>
            </w:tcBorders>
            <w:shd w:val="clear" w:color="auto" w:fill="auto"/>
          </w:tcPr>
          <w:p w14:paraId="67E9A34B" w14:textId="2396FD61" w:rsidR="004D0444" w:rsidRPr="00EF2032" w:rsidRDefault="004D0444" w:rsidP="004D0444">
            <w:pPr>
              <w:pStyle w:val="normalwithoutspacing"/>
              <w:rPr>
                <w:rFonts w:cs="Tahoma"/>
                <w:szCs w:val="22"/>
              </w:rPr>
            </w:pPr>
            <w:r w:rsidRPr="00EF2032">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92A5C8D" w14:textId="2C3F2FAC" w:rsidR="004D0444" w:rsidRPr="00EF2032" w:rsidRDefault="004D0444" w:rsidP="004D0444">
            <w:pPr>
              <w:pStyle w:val="normalwithoutspacing"/>
              <w:snapToGrid w:val="0"/>
              <w:rPr>
                <w:rFonts w:cs="Tahoma"/>
                <w:szCs w:val="22"/>
              </w:rPr>
            </w:pPr>
            <w:r w:rsidRPr="00EF2032">
              <w:rPr>
                <w:rFonts w:cs="Tahoma"/>
                <w:szCs w:val="22"/>
              </w:rPr>
              <w:t>1053.E00553.00005</w:t>
            </w:r>
          </w:p>
        </w:tc>
      </w:tr>
      <w:tr w:rsidR="008338F0" w:rsidRPr="00EF2032"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EF2032" w:rsidRDefault="003355E7">
            <w:pPr>
              <w:pStyle w:val="normalwithoutspacing"/>
              <w:rPr>
                <w:rFonts w:cs="Tahoma"/>
                <w:szCs w:val="22"/>
              </w:rPr>
            </w:pPr>
            <w:r w:rsidRPr="00EF2032">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77777777" w:rsidR="008338F0" w:rsidRPr="00EF2032" w:rsidRDefault="003C0732" w:rsidP="007D3A48">
            <w:pPr>
              <w:pStyle w:val="normalwithoutspacing"/>
              <w:snapToGrid w:val="0"/>
              <w:rPr>
                <w:rFonts w:cs="Tahoma"/>
                <w:szCs w:val="22"/>
              </w:rPr>
            </w:pPr>
            <w:r w:rsidRPr="00EF2032">
              <w:rPr>
                <w:rFonts w:cs="Tahoma"/>
                <w:szCs w:val="22"/>
              </w:rPr>
              <w:t xml:space="preserve">Χανδρή </w:t>
            </w:r>
            <w:r w:rsidR="007D3A48" w:rsidRPr="00EF2032">
              <w:rPr>
                <w:rFonts w:cs="Tahoma"/>
                <w:szCs w:val="22"/>
              </w:rPr>
              <w:t xml:space="preserve">3 </w:t>
            </w:r>
            <w:r w:rsidRPr="00EF2032">
              <w:rPr>
                <w:rFonts w:cs="Tahoma"/>
                <w:szCs w:val="22"/>
              </w:rPr>
              <w:t>&amp; Κύπρου</w:t>
            </w:r>
          </w:p>
        </w:tc>
      </w:tr>
      <w:tr w:rsidR="008338F0" w:rsidRPr="00EF2032"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EF2032" w:rsidRDefault="003355E7">
            <w:pPr>
              <w:pStyle w:val="normalwithoutspacing"/>
              <w:rPr>
                <w:rFonts w:cs="Tahoma"/>
                <w:szCs w:val="22"/>
              </w:rPr>
            </w:pPr>
            <w:r w:rsidRPr="00EF2032">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7777777" w:rsidR="008338F0" w:rsidRPr="00EF2032" w:rsidRDefault="003C0732">
            <w:pPr>
              <w:pStyle w:val="normalwithoutspacing"/>
              <w:snapToGrid w:val="0"/>
              <w:rPr>
                <w:rFonts w:cs="Tahoma"/>
                <w:szCs w:val="22"/>
              </w:rPr>
            </w:pPr>
            <w:r w:rsidRPr="00EF2032">
              <w:rPr>
                <w:rFonts w:cs="Tahoma"/>
                <w:szCs w:val="22"/>
              </w:rPr>
              <w:t>Μοσχάτο</w:t>
            </w:r>
          </w:p>
        </w:tc>
      </w:tr>
      <w:tr w:rsidR="008338F0" w:rsidRPr="00EF2032"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EF2032" w:rsidRDefault="003355E7">
            <w:pPr>
              <w:pStyle w:val="normalwithoutspacing"/>
              <w:rPr>
                <w:rFonts w:cs="Tahoma"/>
                <w:szCs w:val="22"/>
              </w:rPr>
            </w:pPr>
            <w:r w:rsidRPr="00EF2032">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77777777" w:rsidR="008338F0" w:rsidRPr="00EF2032" w:rsidRDefault="007D3A48">
            <w:pPr>
              <w:pStyle w:val="normalwithoutspacing"/>
              <w:snapToGrid w:val="0"/>
              <w:rPr>
                <w:rFonts w:cs="Tahoma"/>
                <w:szCs w:val="22"/>
              </w:rPr>
            </w:pPr>
            <w:r w:rsidRPr="00EF2032">
              <w:rPr>
                <w:rFonts w:cs="Tahoma"/>
                <w:szCs w:val="22"/>
              </w:rPr>
              <w:t>183 46</w:t>
            </w:r>
          </w:p>
        </w:tc>
      </w:tr>
      <w:tr w:rsidR="008338F0" w:rsidRPr="00EF2032"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77777777" w:rsidR="008338F0" w:rsidRPr="00EF2032" w:rsidRDefault="003355E7">
            <w:pPr>
              <w:pStyle w:val="normalwithoutspacing"/>
              <w:rPr>
                <w:rFonts w:cs="Tahoma"/>
                <w:szCs w:val="22"/>
              </w:rPr>
            </w:pPr>
            <w:r w:rsidRPr="00EF2032">
              <w:rPr>
                <w:rFonts w:cs="Tahoma"/>
                <w:szCs w:val="22"/>
              </w:rPr>
              <w:t>Χώρα</w:t>
            </w:r>
            <w:r w:rsidRPr="00EF2032">
              <w:rPr>
                <w:rStyle w:val="WW-FootnoteReference"/>
                <w:rFonts w:cs="Tahoma"/>
                <w:szCs w:val="22"/>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EF2032" w:rsidRDefault="007D3A48">
            <w:pPr>
              <w:pStyle w:val="normalwithoutspacing"/>
              <w:snapToGrid w:val="0"/>
              <w:rPr>
                <w:rFonts w:cs="Tahoma"/>
                <w:szCs w:val="22"/>
                <w:lang w:val="en-US"/>
              </w:rPr>
            </w:pPr>
            <w:r w:rsidRPr="00EF2032">
              <w:rPr>
                <w:rFonts w:cs="Tahoma"/>
                <w:szCs w:val="22"/>
              </w:rPr>
              <w:t>ΕΛΛΑΔΑ</w:t>
            </w:r>
          </w:p>
        </w:tc>
      </w:tr>
      <w:tr w:rsidR="008338F0" w:rsidRPr="00EF2032"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77777777" w:rsidR="008338F0" w:rsidRPr="00EF2032" w:rsidRDefault="003355E7">
            <w:pPr>
              <w:pStyle w:val="normalwithoutspacing"/>
              <w:rPr>
                <w:rFonts w:cs="Tahoma"/>
                <w:szCs w:val="22"/>
              </w:rPr>
            </w:pPr>
            <w:r w:rsidRPr="00EF2032">
              <w:rPr>
                <w:rFonts w:cs="Tahoma"/>
                <w:szCs w:val="22"/>
              </w:rPr>
              <w:t>Κωδικός ΝUTS</w:t>
            </w:r>
            <w:r w:rsidRPr="00EF2032">
              <w:rPr>
                <w:rStyle w:val="WW-FootnoteReference"/>
                <w:rFonts w:cs="Tahoma"/>
                <w:szCs w:val="22"/>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432FBF3C" w:rsidR="008338F0" w:rsidRPr="00EF2032" w:rsidRDefault="0036512D">
            <w:pPr>
              <w:pStyle w:val="normalwithoutspacing"/>
              <w:snapToGrid w:val="0"/>
              <w:rPr>
                <w:rFonts w:cs="Tahoma"/>
                <w:szCs w:val="22"/>
                <w:lang w:val="de-DE"/>
              </w:rPr>
            </w:pPr>
            <w:r w:rsidRPr="00EF2032">
              <w:rPr>
                <w:rFonts w:cs="Tahoma"/>
                <w:szCs w:val="22"/>
              </w:rPr>
              <w:t>GR 300</w:t>
            </w:r>
          </w:p>
        </w:tc>
      </w:tr>
      <w:tr w:rsidR="008338F0" w:rsidRPr="00EF2032"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EF2032" w:rsidRDefault="003355E7">
            <w:pPr>
              <w:pStyle w:val="normalwithoutspacing"/>
              <w:rPr>
                <w:rFonts w:cs="Tahoma"/>
                <w:szCs w:val="22"/>
              </w:rPr>
            </w:pPr>
            <w:r w:rsidRPr="00EF2032">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EF2032" w:rsidRDefault="00865C7D">
            <w:pPr>
              <w:pStyle w:val="normalwithoutspacing"/>
              <w:snapToGrid w:val="0"/>
              <w:rPr>
                <w:rFonts w:cs="Tahoma"/>
                <w:szCs w:val="22"/>
                <w:lang w:val="en-US"/>
              </w:rPr>
            </w:pPr>
            <w:r w:rsidRPr="00EF2032">
              <w:rPr>
                <w:rFonts w:cs="Tahoma"/>
                <w:szCs w:val="22"/>
                <w:lang w:val="en-US"/>
              </w:rPr>
              <w:t>213 1300700</w:t>
            </w:r>
          </w:p>
        </w:tc>
      </w:tr>
      <w:tr w:rsidR="008338F0" w:rsidRPr="00EF2032"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EF2032" w:rsidRDefault="003355E7">
            <w:pPr>
              <w:pStyle w:val="normalwithoutspacing"/>
              <w:rPr>
                <w:rFonts w:cs="Tahoma"/>
                <w:szCs w:val="22"/>
              </w:rPr>
            </w:pPr>
            <w:r w:rsidRPr="00EF2032">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EF2032" w:rsidRDefault="00865C7D">
            <w:pPr>
              <w:pStyle w:val="normalwithoutspacing"/>
              <w:snapToGrid w:val="0"/>
              <w:rPr>
                <w:rFonts w:cs="Tahoma"/>
                <w:szCs w:val="22"/>
                <w:lang w:val="en-US"/>
              </w:rPr>
            </w:pPr>
            <w:r w:rsidRPr="00EF2032">
              <w:rPr>
                <w:rFonts w:cs="Tahoma"/>
                <w:szCs w:val="22"/>
                <w:lang w:val="en-US"/>
              </w:rPr>
              <w:t>213 1300801</w:t>
            </w:r>
          </w:p>
        </w:tc>
      </w:tr>
      <w:tr w:rsidR="008338F0" w:rsidRPr="00EF2032"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EF2032" w:rsidRDefault="003355E7">
            <w:pPr>
              <w:pStyle w:val="normalwithoutspacing"/>
              <w:rPr>
                <w:rFonts w:cs="Tahoma"/>
                <w:szCs w:val="22"/>
              </w:rPr>
            </w:pPr>
            <w:r w:rsidRPr="00EF2032">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33763F4E" w:rsidR="008338F0" w:rsidRPr="00EF2032" w:rsidRDefault="00B15FCB">
            <w:pPr>
              <w:pStyle w:val="normalwithoutspacing"/>
              <w:snapToGrid w:val="0"/>
              <w:rPr>
                <w:rFonts w:cs="Tahoma"/>
                <w:szCs w:val="22"/>
                <w:lang w:val="en-US"/>
              </w:rPr>
            </w:pPr>
            <w:hyperlink r:id="rId19" w:history="1">
              <w:r w:rsidR="00E817D9" w:rsidRPr="00EF2032">
                <w:rPr>
                  <w:rStyle w:val="-"/>
                  <w:rFonts w:cs="Tahoma"/>
                  <w:szCs w:val="22"/>
                  <w:lang w:val="en-US"/>
                </w:rPr>
                <w:t>info@ktpae.gr</w:t>
              </w:r>
            </w:hyperlink>
          </w:p>
        </w:tc>
      </w:tr>
      <w:tr w:rsidR="008338F0" w:rsidRPr="00EF2032"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EF2032" w:rsidRDefault="003355E7">
            <w:pPr>
              <w:pStyle w:val="normalwithoutspacing"/>
              <w:rPr>
                <w:rFonts w:cs="Tahoma"/>
                <w:szCs w:val="22"/>
              </w:rPr>
            </w:pPr>
            <w:r w:rsidRPr="00EF2032">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5627DE35" w:rsidR="008338F0" w:rsidRPr="00855D98" w:rsidRDefault="00855D98">
            <w:pPr>
              <w:pStyle w:val="normalwithoutspacing"/>
              <w:snapToGrid w:val="0"/>
              <w:rPr>
                <w:rFonts w:cs="Tahoma"/>
                <w:szCs w:val="22"/>
              </w:rPr>
            </w:pPr>
            <w:r>
              <w:rPr>
                <w:rFonts w:cs="Tahoma"/>
                <w:szCs w:val="22"/>
              </w:rPr>
              <w:t xml:space="preserve">ΑΛΜΠΑΝΗΣ Παντελής </w:t>
            </w:r>
          </w:p>
        </w:tc>
      </w:tr>
      <w:tr w:rsidR="008338F0" w:rsidRPr="00EF2032"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EF2032" w:rsidRDefault="003355E7">
            <w:pPr>
              <w:pStyle w:val="normalwithoutspacing"/>
              <w:rPr>
                <w:rFonts w:cs="Tahoma"/>
                <w:szCs w:val="22"/>
              </w:rPr>
            </w:pPr>
            <w:r w:rsidRPr="00EF2032">
              <w:rPr>
                <w:rFonts w:cs="Tahoma"/>
                <w:szCs w:val="22"/>
              </w:rPr>
              <w:t>Γενική Διεύθυνση στο διαδίκτυο</w:t>
            </w:r>
            <w:r w:rsidR="00E1337D" w:rsidRPr="00EF2032">
              <w:rPr>
                <w:rFonts w:cs="Tahoma"/>
                <w:szCs w:val="22"/>
              </w:rPr>
              <w:t xml:space="preserve"> </w:t>
            </w:r>
            <w:r w:rsidRPr="00EF2032">
              <w:rPr>
                <w:rFonts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66CC3EF9" w:rsidR="008338F0" w:rsidRPr="00EF2032" w:rsidRDefault="00B15FCB">
            <w:pPr>
              <w:pStyle w:val="normalwithoutspacing"/>
              <w:snapToGrid w:val="0"/>
              <w:rPr>
                <w:rFonts w:cs="Tahoma"/>
                <w:szCs w:val="22"/>
              </w:rPr>
            </w:pPr>
            <w:hyperlink r:id="rId20" w:history="1">
              <w:r w:rsidR="00E817D9" w:rsidRPr="00EF2032">
                <w:rPr>
                  <w:rStyle w:val="-"/>
                  <w:rFonts w:cs="Tahoma"/>
                  <w:szCs w:val="22"/>
                </w:rPr>
                <w:t>http://www.ktpae.gr</w:t>
              </w:r>
            </w:hyperlink>
          </w:p>
        </w:tc>
      </w:tr>
      <w:tr w:rsidR="008338F0" w:rsidRPr="00EF2032"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EF2032" w:rsidRDefault="003355E7">
            <w:pPr>
              <w:pStyle w:val="normalwithoutspacing"/>
              <w:rPr>
                <w:rFonts w:cs="Tahoma"/>
                <w:szCs w:val="22"/>
              </w:rPr>
            </w:pPr>
            <w:r w:rsidRPr="00EF2032">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ED6E037" w:rsidR="008338F0" w:rsidRPr="00EF2032" w:rsidRDefault="00E817D9">
            <w:pPr>
              <w:pStyle w:val="normalwithoutspacing"/>
              <w:snapToGrid w:val="0"/>
              <w:rPr>
                <w:rFonts w:cs="Tahoma"/>
                <w:szCs w:val="22"/>
              </w:rPr>
            </w:pPr>
            <w:r w:rsidRPr="00EF2032">
              <w:rPr>
                <w:rFonts w:cs="Tahoma"/>
                <w:szCs w:val="22"/>
              </w:rPr>
              <w:t>https://www.ktpae.gr/</w:t>
            </w:r>
          </w:p>
        </w:tc>
      </w:tr>
    </w:tbl>
    <w:p w14:paraId="72C5BAF0" w14:textId="77777777" w:rsidR="008338F0" w:rsidRPr="00EF2032" w:rsidRDefault="008338F0">
      <w:pPr>
        <w:pStyle w:val="normalwithoutspacing"/>
        <w:rPr>
          <w:rFonts w:cs="Tahoma"/>
          <w:szCs w:val="22"/>
        </w:rPr>
      </w:pPr>
    </w:p>
    <w:p w14:paraId="26A17AA1" w14:textId="77777777" w:rsidR="008338F0" w:rsidRPr="00EF2032" w:rsidRDefault="003355E7">
      <w:pPr>
        <w:pStyle w:val="normalwithoutspacing"/>
        <w:rPr>
          <w:rFonts w:cs="Tahoma"/>
          <w:szCs w:val="22"/>
        </w:rPr>
      </w:pPr>
      <w:r w:rsidRPr="00EF2032">
        <w:rPr>
          <w:rFonts w:cs="Tahoma"/>
          <w:b/>
          <w:szCs w:val="22"/>
        </w:rPr>
        <w:t xml:space="preserve">Είδος Αναθέτουσας Αρχής </w:t>
      </w:r>
    </w:p>
    <w:p w14:paraId="1BEA4CA1" w14:textId="6DE9594C" w:rsidR="008338F0" w:rsidRPr="00EF2032" w:rsidRDefault="003355E7">
      <w:pPr>
        <w:pStyle w:val="normalwithoutspacing"/>
        <w:rPr>
          <w:rFonts w:eastAsia="Calibri" w:cs="Tahoma"/>
          <w:szCs w:val="22"/>
        </w:rPr>
      </w:pPr>
      <w:r w:rsidRPr="00EF2032">
        <w:rPr>
          <w:rFonts w:cs="Tahoma"/>
          <w:szCs w:val="22"/>
        </w:rPr>
        <w:t>Η Αναθέτουσα Αρχή είναι</w:t>
      </w:r>
      <w:r w:rsidR="00E1337D" w:rsidRPr="00EF2032">
        <w:rPr>
          <w:rFonts w:cs="Tahoma"/>
          <w:szCs w:val="22"/>
        </w:rPr>
        <w:t xml:space="preserve"> </w:t>
      </w:r>
      <w:r w:rsidRPr="00EF2032">
        <w:rPr>
          <w:rFonts w:cs="Tahoma"/>
          <w:szCs w:val="22"/>
        </w:rPr>
        <w:t xml:space="preserve"> </w:t>
      </w:r>
      <w:r w:rsidR="00CD22D1" w:rsidRPr="00EF2032">
        <w:rPr>
          <w:rFonts w:cs="Tahoma"/>
          <w:szCs w:val="22"/>
        </w:rPr>
        <w:t>η Κοινωνία της Πληροφορίας</w:t>
      </w:r>
      <w:r w:rsidR="004A48F3">
        <w:rPr>
          <w:rFonts w:cs="Tahoma"/>
          <w:szCs w:val="22"/>
        </w:rPr>
        <w:t xml:space="preserve"> Μονοπρόσωπη</w:t>
      </w:r>
      <w:r w:rsidR="004A48F3" w:rsidRPr="00EF2032">
        <w:rPr>
          <w:rFonts w:cs="Tahoma"/>
          <w:szCs w:val="22"/>
        </w:rPr>
        <w:t xml:space="preserve"> </w:t>
      </w:r>
      <w:r w:rsidR="007D3A48" w:rsidRPr="00EF2032">
        <w:rPr>
          <w:rFonts w:cs="Tahoma"/>
          <w:szCs w:val="22"/>
        </w:rPr>
        <w:t>Ανώνυμη Εταιρία του Δημόσιου Τομέα (μη Κεντρική Αναθέτουσα Αρχή)</w:t>
      </w:r>
      <w:r w:rsidR="00E1337D" w:rsidRPr="00EF2032">
        <w:rPr>
          <w:rFonts w:cs="Tahoma"/>
          <w:szCs w:val="22"/>
        </w:rPr>
        <w:t xml:space="preserve"> </w:t>
      </w:r>
      <w:r w:rsidRPr="00EF2032">
        <w:rPr>
          <w:rFonts w:cs="Tahoma"/>
          <w:szCs w:val="22"/>
        </w:rPr>
        <w:t>και ανήκει στην</w:t>
      </w:r>
      <w:r w:rsidR="00DB2700" w:rsidRPr="00EF2032">
        <w:rPr>
          <w:rFonts w:cs="Tahoma"/>
          <w:szCs w:val="22"/>
        </w:rPr>
        <w:t xml:space="preserve"> Κεντρική Κυβέρνηση – Υποτομέας Νομικά Πρόσωπα Κεντρικής Κυβέρνησης και Δημόσιες Επιχειρήσεις </w:t>
      </w:r>
    </w:p>
    <w:p w14:paraId="068A83AD" w14:textId="77777777" w:rsidR="008338F0" w:rsidRPr="00EF2032" w:rsidRDefault="003355E7">
      <w:pPr>
        <w:pStyle w:val="normalwithoutspacing"/>
        <w:rPr>
          <w:rFonts w:cs="Tahoma"/>
          <w:szCs w:val="22"/>
        </w:rPr>
      </w:pPr>
      <w:r w:rsidRPr="00EF2032">
        <w:rPr>
          <w:rFonts w:cs="Tahoma"/>
          <w:b/>
          <w:szCs w:val="22"/>
        </w:rPr>
        <w:t>Κύρια δραστηριότητα Α.Α.</w:t>
      </w:r>
    </w:p>
    <w:p w14:paraId="0AEA2665" w14:textId="25AD601D" w:rsidR="008338F0" w:rsidRPr="00EF2032" w:rsidRDefault="003355E7">
      <w:pPr>
        <w:pStyle w:val="normalwithoutspacing"/>
        <w:rPr>
          <w:rFonts w:cs="Tahoma"/>
          <w:szCs w:val="22"/>
        </w:rPr>
      </w:pPr>
      <w:r w:rsidRPr="00EF2032">
        <w:rPr>
          <w:rFonts w:cs="Tahoma"/>
          <w:szCs w:val="22"/>
        </w:rPr>
        <w:t xml:space="preserve">Η κύρια δραστηριότητα της Αναθέτουσας Αρχής είναι </w:t>
      </w:r>
      <w:r w:rsidR="00EB0718" w:rsidRPr="00EF2032">
        <w:rPr>
          <w:rFonts w:cs="Tahoma"/>
          <w:szCs w:val="22"/>
        </w:rPr>
        <w:t>«Γενικές Δημόσιες Υπηρεσίες».</w:t>
      </w:r>
    </w:p>
    <w:p w14:paraId="53CF9A0D" w14:textId="13C5786C" w:rsidR="008338F0" w:rsidRPr="00EF2032" w:rsidRDefault="003355E7">
      <w:pPr>
        <w:pStyle w:val="normalwithoutspacing"/>
        <w:rPr>
          <w:rFonts w:cs="Tahoma"/>
          <w:szCs w:val="22"/>
        </w:rPr>
      </w:pPr>
      <w:r w:rsidRPr="00EF2032">
        <w:rPr>
          <w:rFonts w:cs="Tahoma"/>
          <w:szCs w:val="22"/>
        </w:rPr>
        <w:t>Εφαρμοστέο εθνικό δίκαιο</w:t>
      </w:r>
      <w:r w:rsidR="00E1337D" w:rsidRPr="00EF2032">
        <w:rPr>
          <w:rFonts w:cs="Tahoma"/>
          <w:szCs w:val="22"/>
        </w:rPr>
        <w:t xml:space="preserve"> </w:t>
      </w:r>
      <w:r w:rsidRPr="00EF2032">
        <w:rPr>
          <w:rFonts w:cs="Tahoma"/>
          <w:szCs w:val="22"/>
        </w:rPr>
        <w:t xml:space="preserve">είναι το </w:t>
      </w:r>
      <w:r w:rsidR="00DB2700" w:rsidRPr="00EF2032">
        <w:rPr>
          <w:rFonts w:cs="Tahoma"/>
          <w:szCs w:val="22"/>
        </w:rPr>
        <w:t>Ελληνικό</w:t>
      </w:r>
    </w:p>
    <w:p w14:paraId="5E55C8C0" w14:textId="77777777" w:rsidR="008338F0" w:rsidRPr="00EF2032" w:rsidRDefault="003355E7" w:rsidP="00D157B7">
      <w:pPr>
        <w:suppressAutoHyphens w:val="0"/>
        <w:spacing w:after="0"/>
        <w:jc w:val="left"/>
        <w:rPr>
          <w:rFonts w:cs="Tahoma"/>
          <w:szCs w:val="22"/>
          <w:lang w:val="el-GR"/>
        </w:rPr>
      </w:pPr>
      <w:r w:rsidRPr="00EF2032">
        <w:rPr>
          <w:rFonts w:cs="Tahoma"/>
          <w:b/>
          <w:szCs w:val="22"/>
          <w:lang w:val="el-GR"/>
        </w:rPr>
        <w:t xml:space="preserve">Στοιχεία Επικοινωνίας </w:t>
      </w:r>
    </w:p>
    <w:p w14:paraId="1C035A66" w14:textId="4802C83F" w:rsidR="002E1FDE" w:rsidRPr="00EF2032" w:rsidRDefault="003355E7" w:rsidP="002E1FDE">
      <w:pPr>
        <w:pStyle w:val="normalwithoutspacing"/>
        <w:ind w:left="567" w:hanging="567"/>
        <w:rPr>
          <w:rFonts w:cs="Tahoma"/>
          <w:szCs w:val="22"/>
        </w:rPr>
      </w:pPr>
      <w:r w:rsidRPr="00EF2032">
        <w:rPr>
          <w:rFonts w:cs="Tahoma"/>
          <w:szCs w:val="22"/>
        </w:rPr>
        <w:t>α)</w:t>
      </w:r>
      <w:r w:rsidRPr="00EF2032">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EF2032">
        <w:rPr>
          <w:rFonts w:cs="Tahoma"/>
          <w:szCs w:val="22"/>
        </w:rPr>
        <w:t xml:space="preserve"> και μέσω της διαδικτυακής πύλης της Αναθέτουσας Αρχής </w:t>
      </w:r>
      <w:hyperlink r:id="rId21" w:history="1">
        <w:r w:rsidR="00154623" w:rsidRPr="00EF2032">
          <w:rPr>
            <w:rStyle w:val="-"/>
            <w:rFonts w:cs="Tahoma"/>
            <w:szCs w:val="22"/>
          </w:rPr>
          <w:t>http://www.ktpae.gr</w:t>
        </w:r>
      </w:hyperlink>
    </w:p>
    <w:p w14:paraId="085BECB0" w14:textId="2DC8E8D6" w:rsidR="00154623" w:rsidRPr="00EF2032" w:rsidRDefault="00154623" w:rsidP="00154623">
      <w:pPr>
        <w:pStyle w:val="normalwithoutspacing"/>
        <w:ind w:left="567"/>
        <w:rPr>
          <w:rFonts w:cs="Tahoma"/>
          <w:szCs w:val="22"/>
        </w:rPr>
      </w:pPr>
      <w:r w:rsidRPr="00EF2032">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4BE252A5" w:rsidR="008338F0" w:rsidRDefault="003355E7">
      <w:pPr>
        <w:pStyle w:val="normalwithoutspacing"/>
        <w:ind w:left="567" w:hanging="567"/>
        <w:rPr>
          <w:rFonts w:cs="Tahoma"/>
          <w:color w:val="000000"/>
          <w:szCs w:val="22"/>
          <w:shd w:val="clear" w:color="auto" w:fill="FFFFFF"/>
        </w:rPr>
      </w:pPr>
      <w:r w:rsidRPr="00EF2032">
        <w:rPr>
          <w:rFonts w:cs="Tahoma"/>
          <w:szCs w:val="22"/>
        </w:rPr>
        <w:t>β)</w:t>
      </w:r>
      <w:r w:rsidRPr="00EF2032">
        <w:rPr>
          <w:rFonts w:cs="Tahoma"/>
          <w:szCs w:val="22"/>
        </w:rPr>
        <w:tab/>
        <w:t xml:space="preserve">Οι προσφορές πρέπει να υποβάλλονται ηλεκτρονικά στην διεύθυνση : </w:t>
      </w:r>
      <w:hyperlink r:id="rId22" w:history="1">
        <w:r w:rsidRPr="00EF2032">
          <w:rPr>
            <w:rStyle w:val="-"/>
            <w:rFonts w:cs="Tahoma"/>
            <w:szCs w:val="22"/>
            <w:shd w:val="clear" w:color="auto" w:fill="FFFFFF"/>
          </w:rPr>
          <w:t>www.promitheus.gov.gr</w:t>
        </w:r>
      </w:hyperlink>
      <w:r w:rsidRPr="00EF2032">
        <w:rPr>
          <w:rFonts w:cs="Tahoma"/>
          <w:color w:val="000000"/>
          <w:szCs w:val="22"/>
          <w:shd w:val="clear" w:color="auto" w:fill="FFFFFF"/>
        </w:rPr>
        <w:t xml:space="preserve"> </w:t>
      </w:r>
    </w:p>
    <w:p w14:paraId="5A0FE1D9" w14:textId="77777777" w:rsidR="009B4F8B" w:rsidRDefault="009B4F8B">
      <w:pPr>
        <w:pStyle w:val="normalwithoutspacing"/>
        <w:ind w:left="567" w:hanging="567"/>
        <w:rPr>
          <w:rFonts w:cs="Tahoma"/>
          <w:color w:val="000000"/>
          <w:szCs w:val="22"/>
          <w:shd w:val="clear" w:color="auto" w:fill="FFFFFF"/>
        </w:rPr>
      </w:pPr>
    </w:p>
    <w:p w14:paraId="2E581887" w14:textId="77777777" w:rsidR="009B4F8B" w:rsidRDefault="009B4F8B">
      <w:pPr>
        <w:pStyle w:val="normalwithoutspacing"/>
        <w:ind w:left="567" w:hanging="567"/>
        <w:rPr>
          <w:rFonts w:cs="Tahoma"/>
          <w:color w:val="000000"/>
          <w:szCs w:val="22"/>
          <w:shd w:val="clear" w:color="auto" w:fill="FFFFFF"/>
        </w:rPr>
      </w:pPr>
    </w:p>
    <w:p w14:paraId="04B1AC98" w14:textId="77777777" w:rsidR="009B4F8B" w:rsidRPr="00EF2032" w:rsidRDefault="009B4F8B">
      <w:pPr>
        <w:pStyle w:val="normalwithoutspacing"/>
        <w:ind w:left="567" w:hanging="567"/>
        <w:rPr>
          <w:rFonts w:cs="Tahoma"/>
          <w:color w:val="000000"/>
          <w:szCs w:val="22"/>
          <w:shd w:val="clear" w:color="auto" w:fill="FFFFFF"/>
        </w:rPr>
      </w:pPr>
    </w:p>
    <w:p w14:paraId="3BF50FFD" w14:textId="77777777" w:rsidR="002E1FDE" w:rsidRPr="00EF2032" w:rsidRDefault="002E1FDE" w:rsidP="009D2712">
      <w:pPr>
        <w:pStyle w:val="normalwithoutspacing"/>
        <w:rPr>
          <w:rFonts w:cs="Tahoma"/>
          <w:szCs w:val="22"/>
        </w:rPr>
      </w:pPr>
    </w:p>
    <w:p w14:paraId="43733C72" w14:textId="77777777" w:rsidR="008338F0" w:rsidRPr="00EF2032" w:rsidRDefault="003355E7" w:rsidP="00BF270D">
      <w:pPr>
        <w:pStyle w:val="2"/>
      </w:pPr>
      <w:bookmarkStart w:id="15" w:name="_Toc75439370"/>
      <w:bookmarkStart w:id="16" w:name="_Toc80088607"/>
      <w:r w:rsidRPr="00EF2032">
        <w:t>Στοιχεία Διαδικασίας - Χρηματοδότηση</w:t>
      </w:r>
      <w:bookmarkEnd w:id="15"/>
      <w:bookmarkEnd w:id="16"/>
    </w:p>
    <w:p w14:paraId="36E2AB98" w14:textId="77777777" w:rsidR="008338F0" w:rsidRPr="00EF2032" w:rsidRDefault="003355E7">
      <w:pPr>
        <w:rPr>
          <w:rFonts w:cs="Tahoma"/>
          <w:szCs w:val="22"/>
          <w:lang w:val="el-GR"/>
        </w:rPr>
      </w:pPr>
      <w:r w:rsidRPr="00EF2032">
        <w:rPr>
          <w:rFonts w:cs="Tahoma"/>
          <w:b/>
          <w:szCs w:val="22"/>
          <w:lang w:val="el-GR"/>
        </w:rPr>
        <w:t xml:space="preserve">Είδος διαδικασίας </w:t>
      </w:r>
    </w:p>
    <w:p w14:paraId="30DDB951" w14:textId="77777777" w:rsidR="008338F0" w:rsidRPr="00EF2032" w:rsidRDefault="003355E7">
      <w:pPr>
        <w:pStyle w:val="normalwithoutspacing"/>
        <w:rPr>
          <w:rFonts w:cs="Tahoma"/>
          <w:szCs w:val="22"/>
          <w:lang w:eastAsia="el-GR"/>
        </w:rPr>
      </w:pPr>
      <w:r w:rsidRPr="00EF2032">
        <w:rPr>
          <w:rFonts w:cs="Tahoma"/>
          <w:szCs w:val="22"/>
        </w:rPr>
        <w:t xml:space="preserve">Ο διαγωνισμός θα διεξαχθεί με την ανοικτή διαδικασία του άρθρου 27 του ν. 4412/16. </w:t>
      </w:r>
    </w:p>
    <w:p w14:paraId="451B1CC3" w14:textId="77777777" w:rsidR="008338F0" w:rsidRPr="00EF2032" w:rsidRDefault="008338F0">
      <w:pPr>
        <w:pStyle w:val="normalwithoutspacing"/>
        <w:rPr>
          <w:rFonts w:cs="Tahoma"/>
          <w:szCs w:val="22"/>
        </w:rPr>
      </w:pPr>
    </w:p>
    <w:p w14:paraId="3C2B317E" w14:textId="77777777" w:rsidR="008338F0" w:rsidRPr="00EF2032" w:rsidRDefault="003355E7">
      <w:pPr>
        <w:pStyle w:val="normalwithoutspacing"/>
        <w:rPr>
          <w:rFonts w:cs="Tahoma"/>
          <w:szCs w:val="22"/>
        </w:rPr>
      </w:pPr>
      <w:r w:rsidRPr="00EF2032">
        <w:rPr>
          <w:rFonts w:cs="Tahoma"/>
          <w:b/>
          <w:szCs w:val="22"/>
        </w:rPr>
        <w:t>Χρηματοδότηση της σύμβασης</w:t>
      </w:r>
    </w:p>
    <w:p w14:paraId="2FD4C827" w14:textId="77777777" w:rsidR="009970E6" w:rsidRPr="00EF2032" w:rsidRDefault="009970E6" w:rsidP="009970E6">
      <w:pPr>
        <w:pBdr>
          <w:top w:val="nil"/>
          <w:left w:val="nil"/>
          <w:bottom w:val="nil"/>
          <w:right w:val="nil"/>
          <w:between w:val="nil"/>
        </w:pBdr>
        <w:spacing w:after="60"/>
        <w:rPr>
          <w:rFonts w:cs="Tahoma"/>
          <w:color w:val="000000"/>
          <w:szCs w:val="22"/>
          <w:lang w:val="el-GR"/>
        </w:rPr>
      </w:pPr>
      <w:r w:rsidRPr="00EF2032">
        <w:rPr>
          <w:rFonts w:cs="Tahoma"/>
          <w:color w:val="000000"/>
          <w:szCs w:val="22"/>
          <w:lang w:val="el-GR"/>
        </w:rPr>
        <w:t xml:space="preserve">Φορέας χρηματοδότησης της παρούσας σύμβασης είναι το Υπουργείο Ψηφιακής Διακυβέρνησης. </w:t>
      </w:r>
    </w:p>
    <w:p w14:paraId="094A3079" w14:textId="4F1482F8" w:rsidR="00FE6974" w:rsidRDefault="00FE6974" w:rsidP="009970E6">
      <w:pPr>
        <w:pBdr>
          <w:top w:val="nil"/>
          <w:left w:val="nil"/>
          <w:bottom w:val="nil"/>
          <w:right w:val="nil"/>
          <w:between w:val="nil"/>
        </w:pBdr>
        <w:spacing w:after="60"/>
        <w:rPr>
          <w:rFonts w:cs="Tahoma"/>
          <w:lang w:val="el-GR"/>
        </w:rPr>
      </w:pPr>
    </w:p>
    <w:p w14:paraId="6DBFC003" w14:textId="7BC6987B" w:rsidR="0000119E" w:rsidRPr="00603221" w:rsidRDefault="0000119E" w:rsidP="0000119E">
      <w:pPr>
        <w:pStyle w:val="normalwithoutspacing"/>
        <w:rPr>
          <w:rFonts w:cs="Tahoma"/>
          <w:i/>
          <w:iCs/>
          <w:color w:val="5B9BD5"/>
          <w:kern w:val="1"/>
          <w:szCs w:val="22"/>
        </w:rPr>
      </w:pPr>
      <w:r w:rsidRPr="00603221">
        <w:rPr>
          <w:rFonts w:cs="Tahoma"/>
          <w:szCs w:val="22"/>
        </w:rPr>
        <w:t xml:space="preserve">Η παρούσα σύμβαση χρηματοδοτείται από Πιστώσεις του Προγράμματος Δημοσίων Επενδύσεων </w:t>
      </w:r>
      <w:r w:rsidR="007E1332" w:rsidRPr="00CF248E">
        <w:rPr>
          <w:rFonts w:cs="Tahoma"/>
          <w:b/>
          <w:bCs/>
        </w:rPr>
        <w:t xml:space="preserve">ΣΑ </w:t>
      </w:r>
      <w:r w:rsidR="007E1332" w:rsidRPr="00CF248E">
        <w:rPr>
          <w:rFonts w:cs="Tahoma"/>
          <w:b/>
          <w:bCs/>
          <w:szCs w:val="22"/>
        </w:rPr>
        <w:t xml:space="preserve">Ε4631 </w:t>
      </w:r>
      <w:r w:rsidRPr="00603221">
        <w:rPr>
          <w:rFonts w:cs="Tahoma"/>
          <w:szCs w:val="22"/>
        </w:rPr>
        <w:t xml:space="preserve">(αριθ. ενάριθ. έργου </w:t>
      </w:r>
      <w:r w:rsidRPr="00A926B8">
        <w:rPr>
          <w:b/>
          <w:bCs/>
        </w:rPr>
        <w:t>2021ΣΕ46310000</w:t>
      </w:r>
      <w:r w:rsidRPr="00603221">
        <w:rPr>
          <w:rFonts w:cs="Tahoma"/>
          <w:szCs w:val="22"/>
        </w:rPr>
        <w:t>)</w:t>
      </w:r>
    </w:p>
    <w:p w14:paraId="60F15229" w14:textId="556ADAB1" w:rsidR="0000119E" w:rsidRDefault="0000119E" w:rsidP="009970E6">
      <w:pPr>
        <w:pBdr>
          <w:top w:val="nil"/>
          <w:left w:val="nil"/>
          <w:bottom w:val="nil"/>
          <w:right w:val="nil"/>
          <w:between w:val="nil"/>
        </w:pBdr>
        <w:spacing w:after="60"/>
        <w:rPr>
          <w:rFonts w:cs="Tahoma"/>
          <w:lang w:val="el-GR"/>
        </w:rPr>
      </w:pPr>
    </w:p>
    <w:p w14:paraId="6B3D97D3" w14:textId="14CC76BB" w:rsidR="0000119E" w:rsidRPr="00603221" w:rsidRDefault="0000119E" w:rsidP="0000119E">
      <w:pPr>
        <w:pStyle w:val="normalwithoutspacing"/>
        <w:rPr>
          <w:rFonts w:cs="Tahoma"/>
          <w:szCs w:val="22"/>
        </w:rPr>
      </w:pPr>
      <w:r w:rsidRPr="00603221">
        <w:rPr>
          <w:rFonts w:cs="Tahoma"/>
          <w:szCs w:val="22"/>
        </w:rPr>
        <w:t xml:space="preserve">Η σύμβαση περιλαμβάνεται στο υποέργο Νο </w:t>
      </w:r>
      <w:r>
        <w:rPr>
          <w:rFonts w:cs="Tahoma"/>
          <w:szCs w:val="22"/>
        </w:rPr>
        <w:t>2</w:t>
      </w:r>
      <w:r w:rsidRPr="00603221">
        <w:rPr>
          <w:rFonts w:cs="Tahoma"/>
          <w:szCs w:val="22"/>
        </w:rPr>
        <w:t xml:space="preserve"> της Πράξης : «</w:t>
      </w:r>
      <w:r w:rsidRPr="00EF2032">
        <w:rPr>
          <w:rFonts w:cs="Tahoma"/>
        </w:rPr>
        <w:t>Εθνικό Πρόγραμμα Απλούστευσης Διαδικασιών</w:t>
      </w:r>
      <w:r w:rsidRPr="00603221">
        <w:rPr>
          <w:rFonts w:cs="Tahoma"/>
          <w:szCs w:val="22"/>
        </w:rPr>
        <w:t>» η οποία έχει ενταχθεί στο Επιχειρησιακό Πρόγραμμα «</w:t>
      </w:r>
      <w:r w:rsidR="007E1332" w:rsidRPr="00CF248E">
        <w:rPr>
          <w:rFonts w:cs="Tahoma"/>
          <w:b/>
          <w:bCs/>
        </w:rPr>
        <w:t>Μεταρρύθμιση Δημόσιου Τομέα 2014 -2020</w:t>
      </w:r>
      <w:r w:rsidRPr="00603221">
        <w:rPr>
          <w:rFonts w:cs="Tahoma"/>
          <w:szCs w:val="22"/>
        </w:rPr>
        <w:t xml:space="preserve">» με βάση την απόφαση ένταξης με αρ. πρωτ. </w:t>
      </w:r>
      <w:r w:rsidR="007E1332">
        <w:rPr>
          <w:rFonts w:cs="Tahoma"/>
          <w:b/>
          <w:bCs/>
        </w:rPr>
        <w:t xml:space="preserve">ΕΥΔΕ-ΤΠΕ </w:t>
      </w:r>
      <w:r w:rsidR="007E1332" w:rsidRPr="00CF248E">
        <w:rPr>
          <w:rFonts w:cs="Tahoma"/>
          <w:b/>
          <w:bCs/>
        </w:rPr>
        <w:t>404/16.03.2021 (ΑΔΑ: 6ΡΣΟ46ΜΠΥΓ-ΗΔΥ)</w:t>
      </w:r>
      <w:r w:rsidRPr="00603221">
        <w:rPr>
          <w:rFonts w:cs="Tahoma"/>
          <w:szCs w:val="22"/>
        </w:rPr>
        <w:t xml:space="preserve"> του </w:t>
      </w:r>
      <w:r w:rsidR="007E1332" w:rsidRPr="00CF248E">
        <w:rPr>
          <w:rFonts w:cs="Tahoma"/>
          <w:b/>
          <w:bCs/>
        </w:rPr>
        <w:t>ΕΠ ΜΔΤ</w:t>
      </w:r>
      <w:r w:rsidRPr="00603221">
        <w:rPr>
          <w:rFonts w:cs="Tahoma"/>
          <w:szCs w:val="22"/>
        </w:rPr>
        <w:t xml:space="preserve"> και έχει λάβει κωδικό </w:t>
      </w:r>
      <w:r w:rsidRPr="00603221">
        <w:rPr>
          <w:rFonts w:cs="Tahoma"/>
          <w:szCs w:val="22"/>
          <w:lang w:val="en-US"/>
        </w:rPr>
        <w:t>MIS</w:t>
      </w:r>
      <w:r w:rsidRPr="00603221">
        <w:rPr>
          <w:rFonts w:cs="Tahoma"/>
          <w:szCs w:val="22"/>
        </w:rPr>
        <w:t xml:space="preserve"> </w:t>
      </w:r>
      <w:r w:rsidR="007E1332" w:rsidRPr="00CF248E">
        <w:rPr>
          <w:rFonts w:cs="Tahoma"/>
          <w:b/>
          <w:bCs/>
        </w:rPr>
        <w:t>5074446</w:t>
      </w:r>
      <w:r w:rsidR="007E1332">
        <w:rPr>
          <w:rFonts w:cs="Tahoma"/>
          <w:b/>
          <w:bCs/>
        </w:rPr>
        <w:t>.</w:t>
      </w:r>
      <w:r w:rsidRPr="00603221">
        <w:rPr>
          <w:rFonts w:cs="Tahoma"/>
          <w:szCs w:val="22"/>
        </w:rPr>
        <w:t xml:space="preserve"> Η παρούσα σύμβαση χρηματοδοτείται από την Ευρωπαϊκή Ένωση (</w:t>
      </w:r>
      <w:r w:rsidRPr="001B64EE">
        <w:rPr>
          <w:rFonts w:cs="Tahoma"/>
          <w:b/>
          <w:bCs/>
          <w:i/>
          <w:szCs w:val="22"/>
        </w:rPr>
        <w:t>Ταμείο</w:t>
      </w:r>
      <w:r w:rsidRPr="001B64EE">
        <w:rPr>
          <w:rFonts w:cs="Tahoma"/>
          <w:szCs w:val="22"/>
        </w:rPr>
        <w:t xml:space="preserve"> </w:t>
      </w:r>
      <w:r w:rsidR="007E1332" w:rsidRPr="00CF248E">
        <w:rPr>
          <w:rFonts w:cs="Tahoma"/>
          <w:b/>
          <w:bCs/>
        </w:rPr>
        <w:t>ΕΚΤ</w:t>
      </w:r>
      <w:r w:rsidRPr="00603221">
        <w:rPr>
          <w:rFonts w:cs="Tahoma"/>
          <w:szCs w:val="22"/>
        </w:rPr>
        <w:t>) και από εθνικούς πόρους μέσω του ΠΔΕ.</w:t>
      </w:r>
    </w:p>
    <w:p w14:paraId="7F54974E" w14:textId="77777777" w:rsidR="0000119E" w:rsidRDefault="0000119E" w:rsidP="009970E6">
      <w:pPr>
        <w:pBdr>
          <w:top w:val="nil"/>
          <w:left w:val="nil"/>
          <w:bottom w:val="nil"/>
          <w:right w:val="nil"/>
          <w:between w:val="nil"/>
        </w:pBdr>
        <w:spacing w:after="60"/>
        <w:rPr>
          <w:rFonts w:cs="Tahoma"/>
          <w:lang w:val="el-GR"/>
        </w:rPr>
      </w:pPr>
    </w:p>
    <w:p w14:paraId="14066BD0" w14:textId="28A603B6" w:rsidR="008338F0" w:rsidRPr="00EF2032" w:rsidRDefault="008338F0">
      <w:pPr>
        <w:pStyle w:val="normalwithoutspacing"/>
        <w:rPr>
          <w:rFonts w:cs="Tahoma"/>
          <w:szCs w:val="22"/>
        </w:rPr>
      </w:pPr>
    </w:p>
    <w:p w14:paraId="5562C48E" w14:textId="1F576E84" w:rsidR="008338F0" w:rsidRPr="00EF2032" w:rsidRDefault="00C412CE" w:rsidP="00BF270D">
      <w:pPr>
        <w:pStyle w:val="2"/>
      </w:pPr>
      <w:bookmarkStart w:id="17" w:name="_Toc75439371"/>
      <w:r w:rsidRPr="00C412CE">
        <w:t xml:space="preserve"> </w:t>
      </w:r>
      <w:r w:rsidR="00BF270D">
        <w:t xml:space="preserve"> </w:t>
      </w:r>
      <w:bookmarkStart w:id="18" w:name="_Toc80088608"/>
      <w:r w:rsidR="003355E7" w:rsidRPr="00EF2032">
        <w:t>Συνοπτική Περιγραφή φυσικού και οικονομικού αντικειμένου της σύμβασης</w:t>
      </w:r>
      <w:bookmarkEnd w:id="17"/>
      <w:bookmarkEnd w:id="18"/>
      <w:r w:rsidR="003355E7" w:rsidRPr="00EF2032">
        <w:t xml:space="preserve"> </w:t>
      </w:r>
    </w:p>
    <w:p w14:paraId="4BEB6066" w14:textId="31A9F9D6" w:rsidR="009970E6" w:rsidRPr="00EF2032" w:rsidRDefault="009970E6" w:rsidP="009970E6">
      <w:pPr>
        <w:pBdr>
          <w:top w:val="nil"/>
          <w:left w:val="nil"/>
          <w:bottom w:val="nil"/>
          <w:right w:val="nil"/>
          <w:between w:val="nil"/>
        </w:pBdr>
        <w:spacing w:before="280" w:after="60" w:line="276" w:lineRule="auto"/>
        <w:rPr>
          <w:rFonts w:cs="Tahoma"/>
          <w:color w:val="000000"/>
          <w:szCs w:val="22"/>
          <w:lang w:val="el-GR"/>
        </w:rPr>
      </w:pPr>
      <w:r w:rsidRPr="00EF2032">
        <w:rPr>
          <w:rFonts w:cs="Tahoma"/>
          <w:color w:val="000000"/>
          <w:szCs w:val="22"/>
          <w:lang w:val="el-GR"/>
        </w:rPr>
        <w:t xml:space="preserve">Το φυσικό αντικείμενο της σύμβασης αφορά στην υλοποίηση ενός ολοκληρωμένου σχεδίου δράσεων για την ανάπτυξη και τεχνική υποστήριξη της στρατηγικής του Εθνικού Προγράμματος Απλούστευσης Διαδικασιών </w:t>
      </w:r>
      <w:r w:rsidR="004A48F3">
        <w:rPr>
          <w:rFonts w:cs="Tahoma"/>
          <w:color w:val="000000"/>
          <w:szCs w:val="22"/>
          <w:lang w:val="el-GR"/>
        </w:rPr>
        <w:t xml:space="preserve">(ΕΠΑΔ) </w:t>
      </w:r>
      <w:r w:rsidRPr="00EF2032">
        <w:rPr>
          <w:rFonts w:cs="Tahoma"/>
          <w:color w:val="000000"/>
          <w:szCs w:val="22"/>
          <w:lang w:val="el-GR"/>
        </w:rPr>
        <w:t xml:space="preserve">και του Παρατηρητηρίου για τη Γραφειοκρατία, σε μεσοπρόθεσμο ορίζοντα προκειμένου: </w:t>
      </w:r>
    </w:p>
    <w:p w14:paraId="1FDE0A2A" w14:textId="77777777" w:rsidR="009970E6" w:rsidRPr="00EF2032" w:rsidRDefault="009970E6" w:rsidP="009970E6">
      <w:pPr>
        <w:pBdr>
          <w:top w:val="nil"/>
          <w:left w:val="nil"/>
          <w:bottom w:val="nil"/>
          <w:right w:val="nil"/>
          <w:between w:val="nil"/>
        </w:pBdr>
        <w:spacing w:before="280" w:after="60" w:line="276" w:lineRule="auto"/>
        <w:ind w:left="720"/>
        <w:rPr>
          <w:rFonts w:cs="Tahoma"/>
          <w:color w:val="000000"/>
          <w:szCs w:val="22"/>
          <w:lang w:val="el-GR"/>
        </w:rPr>
      </w:pPr>
      <w:r w:rsidRPr="00EF2032">
        <w:rPr>
          <w:rFonts w:cs="Tahoma"/>
          <w:color w:val="000000"/>
          <w:szCs w:val="22"/>
          <w:lang w:val="el-GR"/>
        </w:rPr>
        <w:t>α. να υπάρξει η στρατηγική για την απαραίτητη εσωτερική τεκμηρίωση και κινητοποίηση των φορέων της δημόσιας διοίκησης σχετικά με τις υποχρεώσεις τους στο πλαίσιο του ΕΠΑΔ και τον τρόπο που πρέπει πλέον να διαχειρίζονται τη διακυβέρνηση των διοικητικών διαδικασιών</w:t>
      </w:r>
    </w:p>
    <w:p w14:paraId="2438B052" w14:textId="77777777" w:rsidR="009970E6" w:rsidRPr="00EF2032" w:rsidRDefault="009970E6" w:rsidP="009970E6">
      <w:pPr>
        <w:pBdr>
          <w:top w:val="nil"/>
          <w:left w:val="nil"/>
          <w:bottom w:val="nil"/>
          <w:right w:val="nil"/>
          <w:between w:val="nil"/>
        </w:pBdr>
        <w:spacing w:before="280" w:after="60" w:line="276" w:lineRule="auto"/>
        <w:ind w:left="720"/>
        <w:rPr>
          <w:rFonts w:cs="Tahoma"/>
          <w:color w:val="000000"/>
          <w:szCs w:val="22"/>
          <w:lang w:val="el-GR"/>
        </w:rPr>
      </w:pPr>
      <w:r w:rsidRPr="00EF2032">
        <w:rPr>
          <w:rFonts w:cs="Tahoma"/>
          <w:color w:val="000000"/>
          <w:szCs w:val="22"/>
          <w:lang w:val="el-GR"/>
        </w:rPr>
        <w:t>β. να υπάρξει καλύτερη στόχευση στις δράσεις απλούστευσης διαδικασιών ώστε να μειωθούν τα διοικητικά βάρη σε περιοχές με τη μεγαλύτερη θετική επίπτωση σε πολίτες και επιχειρήσεις, είτε από την άποψη της ποσοτικής μείωσης σε εθνικό επίπεδο είτε από την άποψη της ασύμμετρης ενόχλησης που προκαλούν οι μεμονωμένες συναλλαγές τους με το κράτος και</w:t>
      </w:r>
    </w:p>
    <w:p w14:paraId="2DD10312" w14:textId="77777777" w:rsidR="009970E6" w:rsidRPr="00EF2032" w:rsidRDefault="009970E6" w:rsidP="009970E6">
      <w:pPr>
        <w:pBdr>
          <w:top w:val="nil"/>
          <w:left w:val="nil"/>
          <w:bottom w:val="nil"/>
          <w:right w:val="nil"/>
          <w:between w:val="nil"/>
        </w:pBdr>
        <w:spacing w:before="280" w:after="60" w:line="276" w:lineRule="auto"/>
        <w:ind w:left="720"/>
        <w:rPr>
          <w:rFonts w:cs="Tahoma"/>
          <w:color w:val="000000"/>
          <w:szCs w:val="22"/>
          <w:lang w:val="el-GR"/>
        </w:rPr>
      </w:pPr>
      <w:r w:rsidRPr="00EF2032">
        <w:rPr>
          <w:rFonts w:cs="Tahoma"/>
          <w:color w:val="000000"/>
          <w:szCs w:val="22"/>
          <w:lang w:val="el-GR"/>
        </w:rPr>
        <w:t>γ. να υπάρξει ευαισθητοποίηση και ενημέρωση των πολιτών καθώς και ενεργή συμμετοχή τους στις δράσεις απλούστευσης, προκειμένου να αλλάξει η αντίληψη τους ως προς την παροχή υπηρεσιών της δημόσιας διοίκησης.</w:t>
      </w:r>
    </w:p>
    <w:p w14:paraId="466F95BE" w14:textId="03E92A13" w:rsidR="009970E6" w:rsidRPr="00EF2032" w:rsidRDefault="004A48F3" w:rsidP="009970E6">
      <w:pPr>
        <w:pBdr>
          <w:top w:val="nil"/>
          <w:left w:val="nil"/>
          <w:bottom w:val="nil"/>
          <w:right w:val="nil"/>
          <w:between w:val="nil"/>
        </w:pBdr>
        <w:spacing w:before="280" w:after="60" w:line="276" w:lineRule="auto"/>
        <w:rPr>
          <w:rFonts w:cs="Tahoma"/>
          <w:color w:val="000000"/>
          <w:szCs w:val="22"/>
          <w:lang w:val="el-GR"/>
        </w:rPr>
      </w:pPr>
      <w:r>
        <w:rPr>
          <w:rFonts w:cs="Tahoma"/>
          <w:color w:val="000000"/>
          <w:szCs w:val="22"/>
          <w:lang w:val="el-GR"/>
        </w:rPr>
        <w:t>Η παρούσα σύμβαση</w:t>
      </w:r>
      <w:r w:rsidRPr="00EF2032">
        <w:rPr>
          <w:rFonts w:cs="Tahoma"/>
          <w:color w:val="000000"/>
          <w:szCs w:val="22"/>
          <w:lang w:val="el-GR"/>
        </w:rPr>
        <w:t xml:space="preserve"> </w:t>
      </w:r>
      <w:r w:rsidR="009970E6" w:rsidRPr="00EF2032">
        <w:rPr>
          <w:rFonts w:cs="Tahoma"/>
          <w:color w:val="000000"/>
          <w:szCs w:val="22"/>
          <w:lang w:val="el-GR"/>
        </w:rPr>
        <w:t xml:space="preserve">συμβάλλει σημαντικά στην υλοποίηση των στόχων του </w:t>
      </w:r>
      <w:r w:rsidR="009970E6" w:rsidRPr="00EF2032">
        <w:rPr>
          <w:rFonts w:cs="Tahoma"/>
          <w:color w:val="000000" w:themeColor="text1"/>
          <w:szCs w:val="22"/>
          <w:lang w:val="el-GR"/>
        </w:rPr>
        <w:t>Εθνικού Προγράμματος Απλούστευσης Διαδικασιών (ΕΠΑΔ), μέσω δύο Ενοτήτων Εργασιών, οι οποίες αφορούν</w:t>
      </w:r>
      <w:r w:rsidR="009970E6" w:rsidRPr="00EF2032">
        <w:rPr>
          <w:rFonts w:cs="Tahoma"/>
          <w:color w:val="000000"/>
          <w:szCs w:val="22"/>
          <w:lang w:val="el-GR"/>
        </w:rPr>
        <w:t>:</w:t>
      </w:r>
    </w:p>
    <w:p w14:paraId="41D06973" w14:textId="77777777" w:rsidR="009970E6" w:rsidRPr="00EF2032" w:rsidRDefault="009970E6" w:rsidP="00671CDE">
      <w:pPr>
        <w:pStyle w:val="aff"/>
        <w:numPr>
          <w:ilvl w:val="0"/>
          <w:numId w:val="45"/>
        </w:numPr>
        <w:tabs>
          <w:tab w:val="left" w:pos="412"/>
        </w:tabs>
        <w:spacing w:line="300" w:lineRule="atLeast"/>
        <w:rPr>
          <w:rFonts w:cs="Tahoma"/>
          <w:lang w:val="el-GR"/>
        </w:rPr>
      </w:pPr>
      <w:r w:rsidRPr="00EF2032">
        <w:rPr>
          <w:rFonts w:cs="Tahoma"/>
          <w:b/>
          <w:lang w:val="el-GR"/>
        </w:rPr>
        <w:t xml:space="preserve">ΕΝΟΤΗΤΑ ΕΡΓΑΣΙΩΝ Ι: Ανάπτυξη Ενιαίας Ψηφιακής Πλατφόρμας για το Παρατηρητήριο Γραφειοκρατίας και το ΕΠΑΔ </w:t>
      </w:r>
    </w:p>
    <w:p w14:paraId="736A28EE" w14:textId="77777777" w:rsidR="009970E6" w:rsidRPr="00EF2032" w:rsidRDefault="009970E6" w:rsidP="00671CDE">
      <w:pPr>
        <w:pStyle w:val="aff"/>
        <w:numPr>
          <w:ilvl w:val="0"/>
          <w:numId w:val="45"/>
        </w:numPr>
        <w:spacing w:line="300" w:lineRule="atLeast"/>
        <w:rPr>
          <w:rFonts w:ascii="Calibri" w:hAnsi="Calibri"/>
          <w:szCs w:val="22"/>
          <w:lang w:val="el-GR"/>
        </w:rPr>
      </w:pPr>
      <w:r w:rsidRPr="00EF2032">
        <w:rPr>
          <w:rFonts w:cs="Tahoma"/>
          <w:b/>
          <w:bCs/>
          <w:lang w:val="el-GR"/>
        </w:rPr>
        <w:t>ΕΝΟΤΗΤΑ ΕΡΓΑΣΙΩΝ ΙΙ: Μελέτες και δράσεις για την ανάπτυξη του Παρατηρητηρίου και του ΕΠΑΔ και τη διάχυση των αποτελεσμάτων της Εθνικής Πολιτικής Διαδικασιών.</w:t>
      </w:r>
    </w:p>
    <w:p w14:paraId="4AB12F97" w14:textId="7FE6A275" w:rsidR="009970E6" w:rsidRPr="00EF2032" w:rsidRDefault="009970E6" w:rsidP="009970E6">
      <w:pPr>
        <w:pBdr>
          <w:top w:val="nil"/>
          <w:left w:val="nil"/>
          <w:bottom w:val="nil"/>
          <w:right w:val="nil"/>
          <w:between w:val="nil"/>
        </w:pBdr>
        <w:spacing w:before="280" w:after="60" w:line="276" w:lineRule="auto"/>
        <w:rPr>
          <w:rFonts w:cs="Tahoma"/>
          <w:color w:val="000000"/>
          <w:szCs w:val="22"/>
          <w:lang w:val="el-GR"/>
        </w:rPr>
      </w:pPr>
      <w:r w:rsidRPr="00EF2032">
        <w:rPr>
          <w:rFonts w:cs="Tahoma"/>
          <w:color w:val="000000"/>
          <w:szCs w:val="22"/>
          <w:lang w:val="el-GR"/>
        </w:rPr>
        <w:t>Η αναλυτική περιγραφή των ανωτέρω παρατίθεται στο</w:t>
      </w:r>
      <w:r w:rsidR="00AE1704" w:rsidRPr="00EF2032">
        <w:rPr>
          <w:rFonts w:cs="Tahoma"/>
          <w:color w:val="000000"/>
          <w:szCs w:val="22"/>
          <w:lang w:val="el-GR"/>
        </w:rPr>
        <w:t xml:space="preserve"> </w:t>
      </w:r>
      <w:r w:rsidR="004F79ED" w:rsidRPr="00EF2032">
        <w:rPr>
          <w:rFonts w:cs="Tahoma"/>
          <w:b/>
          <w:bCs/>
          <w:color w:val="0000FF"/>
          <w:szCs w:val="22"/>
          <w:lang w:val="el-GR"/>
        </w:rPr>
        <w:fldChar w:fldCharType="begin"/>
      </w:r>
      <w:r w:rsidR="004F79ED" w:rsidRPr="00EF2032">
        <w:rPr>
          <w:rFonts w:cs="Tahoma"/>
          <w:b/>
          <w:bCs/>
          <w:color w:val="0000FF"/>
          <w:szCs w:val="22"/>
          <w:lang w:val="el-GR"/>
        </w:rPr>
        <w:instrText xml:space="preserve"> REF _Ref496625830 \h </w:instrText>
      </w:r>
      <w:r w:rsidR="00FB4DF9" w:rsidRPr="00EF2032">
        <w:rPr>
          <w:rFonts w:cs="Tahoma"/>
          <w:b/>
          <w:bCs/>
          <w:color w:val="0000FF"/>
          <w:szCs w:val="22"/>
          <w:lang w:val="el-GR"/>
        </w:rPr>
        <w:instrText xml:space="preserve"> \* MERGEFORMAT </w:instrText>
      </w:r>
      <w:r w:rsidR="004F79ED" w:rsidRPr="00EF2032">
        <w:rPr>
          <w:rFonts w:cs="Tahoma"/>
          <w:b/>
          <w:bCs/>
          <w:color w:val="0000FF"/>
          <w:szCs w:val="22"/>
          <w:lang w:val="el-GR"/>
        </w:rPr>
      </w:r>
      <w:r w:rsidR="004F79ED" w:rsidRPr="00EF2032">
        <w:rPr>
          <w:rFonts w:cs="Tahoma"/>
          <w:b/>
          <w:bCs/>
          <w:color w:val="0000FF"/>
          <w:szCs w:val="22"/>
          <w:lang w:val="el-GR"/>
        </w:rPr>
        <w:fldChar w:fldCharType="separate"/>
      </w:r>
      <w:r w:rsidR="003C5152" w:rsidRPr="003C5152">
        <w:rPr>
          <w:b/>
          <w:bCs/>
          <w:color w:val="0000FF"/>
          <w:lang w:val="el-GR"/>
        </w:rPr>
        <w:t>ΠΑΡΑΡΤΗΜΑ Ι – Αναλυτική Περιγραφή Φυσικού και Οικονομικού Αντικειμένου της Σύμβασης</w:t>
      </w:r>
      <w:r w:rsidR="004F79ED" w:rsidRPr="00EF2032">
        <w:rPr>
          <w:rFonts w:cs="Tahoma"/>
          <w:b/>
          <w:bCs/>
          <w:color w:val="0000FF"/>
          <w:szCs w:val="22"/>
          <w:lang w:val="el-GR"/>
        </w:rPr>
        <w:fldChar w:fldCharType="end"/>
      </w:r>
    </w:p>
    <w:p w14:paraId="7D9D02AD" w14:textId="77777777" w:rsidR="00CF248E" w:rsidRDefault="00CF248E">
      <w:pPr>
        <w:rPr>
          <w:rFonts w:cs="Tahoma"/>
          <w:szCs w:val="22"/>
          <w:lang w:val="el-GR"/>
        </w:rPr>
      </w:pPr>
    </w:p>
    <w:p w14:paraId="64D1E322" w14:textId="66B30A3F" w:rsidR="009970E6" w:rsidRPr="00EF2032" w:rsidRDefault="003355E7">
      <w:pPr>
        <w:rPr>
          <w:rFonts w:cs="Tahoma"/>
          <w:szCs w:val="22"/>
          <w:lang w:val="el-GR"/>
        </w:rPr>
      </w:pPr>
      <w:r w:rsidRPr="00EF2032">
        <w:rPr>
          <w:rFonts w:cs="Tahoma"/>
          <w:szCs w:val="22"/>
          <w:lang w:val="el-GR"/>
        </w:rPr>
        <w:t xml:space="preserve">Οι παρεχόμενες υπηρεσίες κατατάσσονται στους ακόλουθους κωδικούς του Κοινού Λεξιλογίου δημοσίων συμβάσεων (CPV) : </w:t>
      </w:r>
    </w:p>
    <w:tbl>
      <w:tblPr>
        <w:tblStyle w:val="54"/>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237"/>
      </w:tblGrid>
      <w:tr w:rsidR="009970E6" w:rsidRPr="000E5495" w14:paraId="178F080F" w14:textId="77777777" w:rsidTr="00D16102">
        <w:trPr>
          <w:trHeight w:val="765"/>
          <w:jc w:val="center"/>
        </w:trPr>
        <w:tc>
          <w:tcPr>
            <w:tcW w:w="2263" w:type="dxa"/>
            <w:shd w:val="clear" w:color="auto" w:fill="D9D9D9"/>
            <w:vAlign w:val="center"/>
          </w:tcPr>
          <w:p w14:paraId="2E338ADD" w14:textId="77777777" w:rsidR="009970E6" w:rsidRPr="00EF2032" w:rsidRDefault="009970E6" w:rsidP="00D16102">
            <w:pPr>
              <w:spacing w:after="0"/>
              <w:jc w:val="center"/>
              <w:rPr>
                <w:b/>
                <w:color w:val="000000"/>
              </w:rPr>
            </w:pPr>
            <w:r w:rsidRPr="00EF2032">
              <w:rPr>
                <w:b/>
                <w:color w:val="000000"/>
              </w:rPr>
              <w:t>72000000-5</w:t>
            </w:r>
          </w:p>
        </w:tc>
        <w:tc>
          <w:tcPr>
            <w:tcW w:w="6237" w:type="dxa"/>
            <w:shd w:val="clear" w:color="auto" w:fill="auto"/>
            <w:vAlign w:val="center"/>
          </w:tcPr>
          <w:p w14:paraId="0A631E53" w14:textId="77777777" w:rsidR="009970E6" w:rsidRPr="00EF2032" w:rsidRDefault="009970E6" w:rsidP="00D16102">
            <w:pPr>
              <w:spacing w:after="0"/>
              <w:jc w:val="left"/>
              <w:rPr>
                <w:b/>
                <w:color w:val="000000"/>
                <w:lang w:val="el-GR"/>
              </w:rPr>
            </w:pPr>
            <w:r w:rsidRPr="00EF2032">
              <w:rPr>
                <w:b/>
                <w:color w:val="000000"/>
                <w:lang w:val="el-GR"/>
              </w:rPr>
              <w:t>Υπηρεσίες τεχνολογίας των πληροφοριών: παροχή συμβουλών, ανάπτυξη λογισμικού, Διαδίκτυο και υποστήριξη</w:t>
            </w:r>
          </w:p>
        </w:tc>
      </w:tr>
      <w:tr w:rsidR="009970E6" w:rsidRPr="00EF2032" w14:paraId="41EE9F7D" w14:textId="77777777" w:rsidTr="00D16102">
        <w:trPr>
          <w:trHeight w:val="255"/>
          <w:jc w:val="center"/>
        </w:trPr>
        <w:tc>
          <w:tcPr>
            <w:tcW w:w="2263" w:type="dxa"/>
            <w:shd w:val="clear" w:color="auto" w:fill="D9D9D9"/>
            <w:vAlign w:val="center"/>
          </w:tcPr>
          <w:p w14:paraId="6534D9E0" w14:textId="77777777" w:rsidR="009970E6" w:rsidRPr="00EF2032" w:rsidRDefault="009970E6" w:rsidP="00D16102">
            <w:pPr>
              <w:spacing w:after="0"/>
              <w:jc w:val="center"/>
              <w:rPr>
                <w:b/>
                <w:color w:val="000000"/>
              </w:rPr>
            </w:pPr>
            <w:r w:rsidRPr="00EF2032">
              <w:rPr>
                <w:b/>
                <w:color w:val="000000"/>
              </w:rPr>
              <w:t>72262000-9</w:t>
            </w:r>
          </w:p>
        </w:tc>
        <w:tc>
          <w:tcPr>
            <w:tcW w:w="6237" w:type="dxa"/>
            <w:shd w:val="clear" w:color="auto" w:fill="auto"/>
            <w:vAlign w:val="center"/>
          </w:tcPr>
          <w:p w14:paraId="37974995" w14:textId="77777777" w:rsidR="009970E6" w:rsidRPr="00EF2032" w:rsidRDefault="009970E6" w:rsidP="00D16102">
            <w:pPr>
              <w:spacing w:after="0"/>
              <w:jc w:val="left"/>
              <w:rPr>
                <w:b/>
                <w:color w:val="000000"/>
              </w:rPr>
            </w:pPr>
            <w:r w:rsidRPr="00EF2032">
              <w:rPr>
                <w:b/>
                <w:color w:val="000000"/>
              </w:rPr>
              <w:t>Υπηρεσίες ανάπτυξης λογισμικού</w:t>
            </w:r>
          </w:p>
        </w:tc>
      </w:tr>
      <w:tr w:rsidR="009970E6" w:rsidRPr="000E5495" w14:paraId="648F05CC" w14:textId="77777777" w:rsidTr="00D16102">
        <w:trPr>
          <w:trHeight w:val="510"/>
          <w:jc w:val="center"/>
        </w:trPr>
        <w:tc>
          <w:tcPr>
            <w:tcW w:w="2263" w:type="dxa"/>
            <w:shd w:val="clear" w:color="auto" w:fill="D9D9D9"/>
            <w:vAlign w:val="center"/>
          </w:tcPr>
          <w:p w14:paraId="7A694763" w14:textId="77777777" w:rsidR="009970E6" w:rsidRPr="00EF2032" w:rsidRDefault="009970E6" w:rsidP="00D16102">
            <w:pPr>
              <w:spacing w:after="0"/>
              <w:jc w:val="center"/>
              <w:rPr>
                <w:b/>
                <w:color w:val="000000"/>
              </w:rPr>
            </w:pPr>
            <w:r w:rsidRPr="00EF2032">
              <w:rPr>
                <w:b/>
                <w:color w:val="000000"/>
              </w:rPr>
              <w:t>72221000-0</w:t>
            </w:r>
          </w:p>
        </w:tc>
        <w:tc>
          <w:tcPr>
            <w:tcW w:w="6237" w:type="dxa"/>
            <w:shd w:val="clear" w:color="auto" w:fill="auto"/>
            <w:vAlign w:val="center"/>
          </w:tcPr>
          <w:p w14:paraId="33E49E05" w14:textId="77777777" w:rsidR="009970E6" w:rsidRPr="00EF2032" w:rsidRDefault="009970E6" w:rsidP="00D16102">
            <w:pPr>
              <w:spacing w:after="0"/>
              <w:rPr>
                <w:b/>
                <w:color w:val="000000"/>
                <w:lang w:val="el-GR"/>
              </w:rPr>
            </w:pPr>
            <w:r w:rsidRPr="00EF2032">
              <w:rPr>
                <w:b/>
                <w:color w:val="000000"/>
                <w:lang w:val="el-GR"/>
              </w:rPr>
              <w:t>Υπηρεσίες παροχής συμβουλών επιχειρησιακής ανάλυσης</w:t>
            </w:r>
          </w:p>
        </w:tc>
      </w:tr>
      <w:tr w:rsidR="009970E6" w:rsidRPr="00EF2032" w14:paraId="2A9D2A83" w14:textId="77777777" w:rsidTr="00D16102">
        <w:trPr>
          <w:trHeight w:val="510"/>
          <w:jc w:val="center"/>
        </w:trPr>
        <w:tc>
          <w:tcPr>
            <w:tcW w:w="2263" w:type="dxa"/>
            <w:shd w:val="clear" w:color="auto" w:fill="D9D9D9"/>
            <w:vAlign w:val="center"/>
          </w:tcPr>
          <w:p w14:paraId="5DDE5719" w14:textId="77777777" w:rsidR="009970E6" w:rsidRPr="00EF2032" w:rsidRDefault="009970E6" w:rsidP="00D16102">
            <w:pPr>
              <w:spacing w:after="0"/>
              <w:jc w:val="center"/>
              <w:rPr>
                <w:b/>
                <w:color w:val="000000"/>
              </w:rPr>
            </w:pPr>
            <w:r w:rsidRPr="00EF2032">
              <w:rPr>
                <w:b/>
                <w:color w:val="000000"/>
              </w:rPr>
              <w:t>72266000-7</w:t>
            </w:r>
          </w:p>
        </w:tc>
        <w:tc>
          <w:tcPr>
            <w:tcW w:w="6237" w:type="dxa"/>
            <w:shd w:val="clear" w:color="auto" w:fill="auto"/>
            <w:vAlign w:val="center"/>
          </w:tcPr>
          <w:p w14:paraId="35C03AD1" w14:textId="77777777" w:rsidR="009970E6" w:rsidRPr="00EF2032" w:rsidRDefault="009970E6" w:rsidP="00D16102">
            <w:pPr>
              <w:spacing w:after="0"/>
              <w:jc w:val="left"/>
              <w:rPr>
                <w:b/>
                <w:color w:val="000000"/>
              </w:rPr>
            </w:pPr>
            <w:r w:rsidRPr="00EF2032">
              <w:rPr>
                <w:b/>
                <w:color w:val="000000"/>
              </w:rPr>
              <w:t xml:space="preserve">Υπηρεσίες παροχής συμβουλών </w:t>
            </w:r>
          </w:p>
        </w:tc>
      </w:tr>
    </w:tbl>
    <w:p w14:paraId="56159631" w14:textId="14CA3EB4" w:rsidR="008338F0" w:rsidRDefault="008338F0">
      <w:pPr>
        <w:pStyle w:val="normalwithoutspacing"/>
        <w:rPr>
          <w:rFonts w:cs="Tahoma"/>
          <w:szCs w:val="22"/>
        </w:rPr>
      </w:pPr>
    </w:p>
    <w:p w14:paraId="7DD927D8" w14:textId="77777777" w:rsidR="00146A05" w:rsidRDefault="00146A05">
      <w:pPr>
        <w:pStyle w:val="normalwithoutspacing"/>
        <w:rPr>
          <w:rFonts w:cs="Tahoma"/>
          <w:szCs w:val="22"/>
        </w:rPr>
      </w:pPr>
    </w:p>
    <w:p w14:paraId="28ABE121" w14:textId="294DBF65" w:rsidR="00FE6974" w:rsidRPr="00FE6974" w:rsidRDefault="00FE6974" w:rsidP="00FE6974">
      <w:pPr>
        <w:rPr>
          <w:b/>
          <w:bCs/>
          <w:lang w:val="el-GR"/>
        </w:rPr>
      </w:pPr>
      <w:r w:rsidRPr="00FE6974">
        <w:rPr>
          <w:lang w:val="el-GR"/>
        </w:rPr>
        <w:t xml:space="preserve">Η εκτιμώμενη αξία της αρχικής σύμβασης ανέρχεται στο ποσό </w:t>
      </w:r>
      <w:r>
        <w:rPr>
          <w:lang w:val="el-GR"/>
        </w:rPr>
        <w:t xml:space="preserve">του </w:t>
      </w:r>
      <w:r w:rsidRPr="00CF248E">
        <w:rPr>
          <w:rFonts w:cs="Tahoma"/>
          <w:b/>
          <w:bCs/>
          <w:szCs w:val="22"/>
          <w:lang w:val="el-GR"/>
        </w:rPr>
        <w:t xml:space="preserve">€ </w:t>
      </w:r>
      <w:r w:rsidR="00CF248E" w:rsidRPr="00CF248E">
        <w:rPr>
          <w:b/>
          <w:bCs/>
          <w:lang w:val="el-GR"/>
        </w:rPr>
        <w:t>1.473.802,00</w:t>
      </w:r>
      <w:r w:rsidR="00CF248E" w:rsidRPr="00CF248E">
        <w:rPr>
          <w:lang w:val="el-GR"/>
        </w:rPr>
        <w:t xml:space="preserve"> </w:t>
      </w:r>
      <w:r w:rsidR="00CF248E">
        <w:rPr>
          <w:rFonts w:cs="Tahoma"/>
          <w:szCs w:val="22"/>
          <w:lang w:val="el-GR"/>
        </w:rPr>
        <w:t>συμ</w:t>
      </w:r>
      <w:r w:rsidRPr="00FE6974">
        <w:rPr>
          <w:rFonts w:cs="Tahoma"/>
          <w:szCs w:val="22"/>
          <w:lang w:val="el-GR"/>
        </w:rPr>
        <w:t xml:space="preserve">περιλαμβανομένου </w:t>
      </w:r>
      <w:r w:rsidR="00CF248E" w:rsidRPr="00CF248E">
        <w:rPr>
          <w:rFonts w:cs="Tahoma"/>
          <w:szCs w:val="22"/>
          <w:lang w:val="el-GR"/>
        </w:rPr>
        <w:t xml:space="preserve">ΦΠΑ </w:t>
      </w:r>
      <w:r w:rsidR="00CF248E">
        <w:rPr>
          <w:rFonts w:cs="Tahoma"/>
          <w:szCs w:val="22"/>
          <w:lang w:val="el-GR"/>
        </w:rPr>
        <w:t>24</w:t>
      </w:r>
      <w:r w:rsidR="00CF248E" w:rsidRPr="00CF248E">
        <w:rPr>
          <w:rFonts w:cs="Tahoma"/>
          <w:szCs w:val="22"/>
          <w:lang w:val="el-GR"/>
        </w:rPr>
        <w:t xml:space="preserve"> %</w:t>
      </w:r>
      <w:r w:rsidR="00CF248E">
        <w:rPr>
          <w:rFonts w:cs="Tahoma"/>
          <w:szCs w:val="22"/>
          <w:lang w:val="el-GR"/>
        </w:rPr>
        <w:t xml:space="preserve"> (</w:t>
      </w:r>
      <w:r w:rsidRPr="00FE6974">
        <w:rPr>
          <w:rFonts w:cs="Tahoma"/>
          <w:szCs w:val="22"/>
          <w:lang w:val="el-GR"/>
        </w:rPr>
        <w:t xml:space="preserve">Προϋπολογισμός </w:t>
      </w:r>
      <w:r w:rsidR="00CF248E" w:rsidRPr="00CF248E">
        <w:rPr>
          <w:rFonts w:cs="Tahoma"/>
          <w:szCs w:val="22"/>
          <w:lang w:val="el-GR"/>
        </w:rPr>
        <w:t xml:space="preserve">χωρίς </w:t>
      </w:r>
      <w:r w:rsidRPr="00FE6974">
        <w:rPr>
          <w:rFonts w:cs="Tahoma"/>
          <w:szCs w:val="22"/>
          <w:lang w:val="el-GR"/>
        </w:rPr>
        <w:t xml:space="preserve">ΦΠΑ </w:t>
      </w:r>
      <w:r w:rsidRPr="00CF248E">
        <w:rPr>
          <w:rFonts w:cs="Tahoma"/>
          <w:b/>
          <w:bCs/>
          <w:szCs w:val="22"/>
          <w:lang w:val="el-GR"/>
        </w:rPr>
        <w:t xml:space="preserve">€ </w:t>
      </w:r>
      <w:r w:rsidR="00CF248E" w:rsidRPr="00CF248E">
        <w:rPr>
          <w:b/>
          <w:bCs/>
          <w:lang w:val="el-GR"/>
        </w:rPr>
        <w:t>1.188.550,00</w:t>
      </w:r>
      <w:r w:rsidRPr="00FE6974">
        <w:rPr>
          <w:rFonts w:cs="Tahoma"/>
          <w:b/>
          <w:bCs/>
          <w:szCs w:val="22"/>
          <w:lang w:val="el-GR"/>
        </w:rPr>
        <w:t xml:space="preserve">, </w:t>
      </w:r>
      <w:r w:rsidRPr="00FE6974">
        <w:rPr>
          <w:rFonts w:cs="Tahoma"/>
          <w:szCs w:val="22"/>
          <w:lang w:val="el-GR"/>
        </w:rPr>
        <w:t xml:space="preserve">ΦΠΑ: € </w:t>
      </w:r>
      <w:r w:rsidRPr="00CF248E">
        <w:rPr>
          <w:rFonts w:cs="Tahoma"/>
          <w:b/>
          <w:bCs/>
          <w:szCs w:val="22"/>
          <w:lang w:val="el-GR"/>
        </w:rPr>
        <w:t>285.252,00</w:t>
      </w:r>
      <w:r w:rsidRPr="00FE6974">
        <w:rPr>
          <w:rFonts w:cs="Tahoma"/>
          <w:szCs w:val="22"/>
          <w:lang w:val="el-GR"/>
        </w:rPr>
        <w:t xml:space="preserve"> .</w:t>
      </w:r>
    </w:p>
    <w:p w14:paraId="50AA19C8" w14:textId="77777777" w:rsidR="00FE6974" w:rsidRDefault="00FE6974" w:rsidP="00FE6974">
      <w:pPr>
        <w:pStyle w:val="TabletextChar"/>
        <w:spacing w:before="120" w:after="0" w:line="240" w:lineRule="auto"/>
        <w:jc w:val="both"/>
        <w:rPr>
          <w:rFonts w:cs="Tahoma"/>
          <w:sz w:val="22"/>
          <w:szCs w:val="22"/>
        </w:rPr>
      </w:pPr>
    </w:p>
    <w:p w14:paraId="52B86FA5" w14:textId="0061D444" w:rsidR="00FE6974" w:rsidRPr="00EF2032" w:rsidRDefault="00FE6974" w:rsidP="00FE6974">
      <w:pPr>
        <w:pStyle w:val="TabletextChar"/>
        <w:spacing w:before="120" w:after="0" w:line="240" w:lineRule="auto"/>
        <w:ind w:left="60"/>
        <w:jc w:val="both"/>
        <w:rPr>
          <w:rFonts w:cs="Tahoma"/>
          <w:sz w:val="22"/>
          <w:szCs w:val="22"/>
        </w:rPr>
      </w:pPr>
      <w:r w:rsidRPr="00EF2032">
        <w:rPr>
          <w:rFonts w:cs="Tahoma"/>
          <w:sz w:val="22"/>
          <w:szCs w:val="22"/>
        </w:rPr>
        <w:t xml:space="preserve">Μετά την σύναψη της Σύμβασης, κατά τη διάρκεια εκτέλεσης αυτής και πριν την οριστική της παραλαβή, η Αναθέτουσα Αρχή δύναται να αποφασίσει την άσκηση δικαιώματος προαίρεσης με αύξηση του φυσικού αντικειμένου του έργου (όπως αυτό περιγράφεται στο Παράρτημα Ι της παρούσας) συνολικά έως ποσοστού </w:t>
      </w:r>
      <w:r w:rsidRPr="00EF2032">
        <w:rPr>
          <w:rFonts w:cs="Tahoma"/>
          <w:b/>
          <w:sz w:val="22"/>
          <w:szCs w:val="22"/>
        </w:rPr>
        <w:t>τριάντα τοις εκατό (30%)</w:t>
      </w:r>
      <w:r w:rsidRPr="00EF2032">
        <w:rPr>
          <w:rFonts w:cs="Tahoma"/>
          <w:sz w:val="22"/>
          <w:szCs w:val="22"/>
        </w:rPr>
        <w:t xml:space="preserve"> του συμβατικού τιμήματος. </w:t>
      </w:r>
    </w:p>
    <w:p w14:paraId="7E4C5DD3" w14:textId="6FDFEB6D" w:rsidR="00FE6974" w:rsidRDefault="00FE6974">
      <w:pPr>
        <w:pStyle w:val="normalwithoutspacing"/>
        <w:rPr>
          <w:rFonts w:cs="Tahoma"/>
          <w:szCs w:val="22"/>
        </w:rPr>
      </w:pPr>
    </w:p>
    <w:p w14:paraId="2BCEB3AC" w14:textId="1758280D" w:rsidR="00AD4E4E" w:rsidRPr="00AD4E4E" w:rsidRDefault="00AD4E4E" w:rsidP="00AD4E4E">
      <w:pPr>
        <w:spacing w:before="120" w:after="60"/>
        <w:rPr>
          <w:rFonts w:cs="Tahoma"/>
          <w:szCs w:val="22"/>
          <w:lang w:val="el-GR"/>
        </w:rPr>
      </w:pPr>
      <w:r w:rsidRPr="00672C9B">
        <w:rPr>
          <w:rFonts w:cs="Tahoma"/>
          <w:szCs w:val="22"/>
          <w:lang w:val="el-GR"/>
        </w:rPr>
        <w:t xml:space="preserve">Η εκτιμώμενη αξία της αρχικής σύμβασης ανέρχεται στο ποσό των </w:t>
      </w:r>
      <w:r w:rsidRPr="00AD4E4E">
        <w:rPr>
          <w:lang w:val="el-GR"/>
        </w:rPr>
        <w:t>€ 1.188.550,00</w:t>
      </w:r>
      <w:r w:rsidRPr="00672C9B">
        <w:rPr>
          <w:rFonts w:cs="Tahoma"/>
          <w:szCs w:val="22"/>
          <w:lang w:val="el-GR"/>
        </w:rPr>
        <w:t xml:space="preserve">.€ μη περιλαμβανομένου ΦΠΑ (προϋπολογισμός με ΦΠΑ: </w:t>
      </w:r>
      <w:r w:rsidRPr="00AD4E4E">
        <w:rPr>
          <w:lang w:val="el-GR"/>
        </w:rPr>
        <w:t>€ 1.473.802,00</w:t>
      </w:r>
      <w:r w:rsidRPr="00672C9B">
        <w:rPr>
          <w:rFonts w:cs="Tahoma"/>
          <w:szCs w:val="22"/>
          <w:lang w:val="el-GR"/>
        </w:rPr>
        <w:t xml:space="preserve">, ΦΠΑ 24% </w:t>
      </w:r>
      <w:r w:rsidRPr="00AD4E4E">
        <w:rPr>
          <w:lang w:val="el-GR"/>
        </w:rPr>
        <w:t>€ 285.252,00</w:t>
      </w:r>
    </w:p>
    <w:p w14:paraId="7C579C85" w14:textId="481C981F" w:rsidR="00AD4E4E" w:rsidRDefault="00AD4E4E">
      <w:pPr>
        <w:pStyle w:val="normalwithoutspacing"/>
        <w:rPr>
          <w:rFonts w:cs="Tahoma"/>
          <w:szCs w:val="22"/>
        </w:rPr>
      </w:pPr>
    </w:p>
    <w:p w14:paraId="77FE908E" w14:textId="54251FED" w:rsidR="00AD4E4E" w:rsidRPr="00672C9B" w:rsidRDefault="00AD4E4E" w:rsidP="00AD4E4E">
      <w:pPr>
        <w:spacing w:before="120" w:after="60"/>
        <w:rPr>
          <w:rFonts w:cs="Tahoma"/>
          <w:szCs w:val="22"/>
          <w:lang w:val="el-GR"/>
        </w:rPr>
      </w:pPr>
      <w:r w:rsidRPr="00672C9B">
        <w:rPr>
          <w:rFonts w:cs="Tahoma"/>
          <w:szCs w:val="22"/>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w:t>
      </w:r>
      <w:r w:rsidRPr="00AD4E4E">
        <w:rPr>
          <w:rFonts w:cs="Tahoma"/>
          <w:b/>
          <w:bCs/>
          <w:szCs w:val="22"/>
          <w:lang w:val="el-GR"/>
        </w:rPr>
        <w:t>άσκηση δικαιώματος προαίρεσης με αύξηση του φυσικού αντικειμένου του έργου</w:t>
      </w:r>
      <w:r w:rsidRPr="00672C9B">
        <w:rPr>
          <w:rFonts w:cs="Tahoma"/>
          <w:szCs w:val="22"/>
          <w:lang w:val="el-GR"/>
        </w:rPr>
        <w:t xml:space="preserve"> (όπως αυτό περιγράφεται στην παρούσα) έως </w:t>
      </w:r>
      <w:r w:rsidRPr="00AD4E4E">
        <w:rPr>
          <w:rFonts w:cs="Tahoma"/>
          <w:b/>
          <w:bCs/>
          <w:szCs w:val="22"/>
          <w:lang w:val="el-GR"/>
        </w:rPr>
        <w:t>Τριάντα</w:t>
      </w:r>
      <w:r>
        <w:rPr>
          <w:rFonts w:cs="Tahoma"/>
          <w:szCs w:val="22"/>
          <w:lang w:val="el-GR"/>
        </w:rPr>
        <w:t xml:space="preserve"> </w:t>
      </w:r>
      <w:r w:rsidRPr="00672C9B">
        <w:rPr>
          <w:rFonts w:cs="Tahoma"/>
          <w:szCs w:val="22"/>
          <w:lang w:val="el-GR"/>
        </w:rPr>
        <w:t>τοις εκατό (</w:t>
      </w:r>
      <w:r w:rsidRPr="00AD4E4E">
        <w:rPr>
          <w:rFonts w:cs="Tahoma"/>
          <w:b/>
          <w:bCs/>
          <w:szCs w:val="22"/>
          <w:lang w:val="el-GR"/>
        </w:rPr>
        <w:t>30%)</w:t>
      </w:r>
      <w:r w:rsidRPr="00672C9B">
        <w:rPr>
          <w:rFonts w:cs="Tahoma"/>
          <w:szCs w:val="22"/>
          <w:lang w:val="el-GR"/>
        </w:rPr>
        <w:t xml:space="preserve"> του συμβατικού τιμήματος. </w:t>
      </w:r>
    </w:p>
    <w:p w14:paraId="0C04B635" w14:textId="3178E98E" w:rsidR="00AD4E4E" w:rsidRDefault="00AD4E4E">
      <w:pPr>
        <w:pStyle w:val="normalwithoutspacing"/>
        <w:rPr>
          <w:rFonts w:cs="Tahoma"/>
          <w:szCs w:val="22"/>
        </w:rPr>
      </w:pPr>
    </w:p>
    <w:p w14:paraId="458472BF" w14:textId="5616375A" w:rsidR="00AD4E4E" w:rsidRDefault="005A67E2" w:rsidP="00AD4E4E">
      <w:pPr>
        <w:rPr>
          <w:rFonts w:cs="Tahoma"/>
          <w:szCs w:val="22"/>
          <w:lang w:val="el-GR"/>
        </w:rPr>
      </w:pPr>
      <w:r w:rsidRPr="005A67E2">
        <w:rPr>
          <w:rFonts w:eastAsia="SimSun" w:cs="Tahoma"/>
          <w:szCs w:val="22"/>
          <w:lang w:val="el-GR"/>
        </w:rPr>
        <w:t xml:space="preserve">Πριν από τη λήξη της σύμβασης, ο Κύριος του Έργου </w:t>
      </w:r>
      <w:r w:rsidR="00AD4E4E" w:rsidRPr="00672C9B">
        <w:rPr>
          <w:rFonts w:cs="Tahoma"/>
          <w:szCs w:val="22"/>
          <w:lang w:val="el-GR"/>
        </w:rPr>
        <w:t xml:space="preserve"> δύναται να αποφασίσει την </w:t>
      </w:r>
      <w:r w:rsidR="00AD4E4E" w:rsidRPr="00AD4E4E">
        <w:rPr>
          <w:rFonts w:cs="Tahoma"/>
          <w:b/>
          <w:bCs/>
          <w:szCs w:val="22"/>
          <w:lang w:val="el-GR"/>
        </w:rPr>
        <w:t>άσκηση δικαιώματος προαίρεσης συντήρησης</w:t>
      </w:r>
      <w:r w:rsidR="00AD4E4E" w:rsidRPr="00672C9B">
        <w:rPr>
          <w:rFonts w:cs="Tahoma"/>
          <w:szCs w:val="22"/>
          <w:lang w:val="el-GR"/>
        </w:rPr>
        <w:t xml:space="preserve"> έως του ποσού των </w:t>
      </w:r>
      <w:r w:rsidR="00AD4E4E" w:rsidRPr="00AD4E4E">
        <w:rPr>
          <w:b/>
          <w:bCs/>
          <w:lang w:val="el-GR"/>
        </w:rPr>
        <w:t>€ 178.282,50</w:t>
      </w:r>
      <w:r w:rsidR="00AD4E4E" w:rsidRPr="00AD4E4E">
        <w:rPr>
          <w:lang w:val="el-GR"/>
        </w:rPr>
        <w:t xml:space="preserve"> </w:t>
      </w:r>
      <w:r w:rsidR="00AD4E4E" w:rsidRPr="00672C9B">
        <w:rPr>
          <w:rFonts w:cs="Tahoma"/>
          <w:szCs w:val="22"/>
          <w:lang w:val="el-GR"/>
        </w:rPr>
        <w:t xml:space="preserve">μη περιλαμβανομένου ΦΠΑ (προϋπολογισμός με ΦΠΑ: </w:t>
      </w:r>
      <w:r w:rsidR="00AD4E4E" w:rsidRPr="00AD4E4E">
        <w:rPr>
          <w:lang w:val="el-GR"/>
        </w:rPr>
        <w:t xml:space="preserve">€ </w:t>
      </w:r>
      <w:r w:rsidR="00AD4E4E" w:rsidRPr="00EF2032">
        <w:rPr>
          <w:lang w:val="el-GR"/>
        </w:rPr>
        <w:t>221.070,30</w:t>
      </w:r>
      <w:r w:rsidR="00AD4E4E" w:rsidRPr="00672C9B">
        <w:rPr>
          <w:rFonts w:cs="Tahoma"/>
          <w:szCs w:val="22"/>
          <w:lang w:val="el-GR"/>
        </w:rPr>
        <w:t xml:space="preserve">, ΦΠΑ 24% </w:t>
      </w:r>
      <w:r w:rsidR="00AD4E4E" w:rsidRPr="00AD4E4E">
        <w:rPr>
          <w:lang w:val="el-GR"/>
        </w:rPr>
        <w:t xml:space="preserve"> € </w:t>
      </w:r>
      <w:r w:rsidR="00AD4E4E" w:rsidRPr="00EF2032">
        <w:rPr>
          <w:lang w:val="el-GR"/>
        </w:rPr>
        <w:t>42.787,80</w:t>
      </w:r>
      <w:r w:rsidR="00AD4E4E" w:rsidRPr="00672C9B">
        <w:rPr>
          <w:rFonts w:cs="Tahoma"/>
          <w:szCs w:val="22"/>
          <w:lang w:val="el-GR"/>
        </w:rPr>
        <w:t xml:space="preserve">), με βάση την Οικονομική Προσφορά του Υποψηφίου Αναδόχου, για τις υπηρεσίες συντήρησης (όπως αυτές περιγράφονται στην Παρ. </w:t>
      </w:r>
      <w:r w:rsidR="00AD4E4E" w:rsidRPr="00EF2032">
        <w:rPr>
          <w:b/>
          <w:bCs/>
          <w:color w:val="0000FF"/>
          <w:lang w:val="el-GR"/>
        </w:rPr>
        <w:fldChar w:fldCharType="begin"/>
      </w:r>
      <w:r w:rsidR="00AD4E4E" w:rsidRPr="00EF2032">
        <w:rPr>
          <w:b/>
          <w:bCs/>
          <w:color w:val="0000FF"/>
          <w:lang w:val="el-GR"/>
        </w:rPr>
        <w:instrText xml:space="preserve"> REF _Ref75508647 \r \h  \* MERGEFORMAT </w:instrText>
      </w:r>
      <w:r w:rsidR="00AD4E4E" w:rsidRPr="00EF2032">
        <w:rPr>
          <w:b/>
          <w:bCs/>
          <w:color w:val="0000FF"/>
          <w:lang w:val="el-GR"/>
        </w:rPr>
      </w:r>
      <w:r w:rsidR="00AD4E4E" w:rsidRPr="00EF2032">
        <w:rPr>
          <w:b/>
          <w:bCs/>
          <w:color w:val="0000FF"/>
          <w:lang w:val="el-GR"/>
        </w:rPr>
        <w:fldChar w:fldCharType="separate"/>
      </w:r>
      <w:r w:rsidR="003C5152">
        <w:rPr>
          <w:b/>
          <w:bCs/>
          <w:color w:val="0000FF"/>
          <w:lang w:val="el-GR"/>
        </w:rPr>
        <w:t>6.3.2</w:t>
      </w:r>
      <w:r w:rsidR="00AD4E4E" w:rsidRPr="00EF2032">
        <w:rPr>
          <w:b/>
          <w:bCs/>
          <w:color w:val="0000FF"/>
          <w:lang w:val="el-GR"/>
        </w:rPr>
        <w:fldChar w:fldCharType="end"/>
      </w:r>
      <w:r w:rsidR="00AD4E4E" w:rsidRPr="00EF2032">
        <w:rPr>
          <w:b/>
          <w:bCs/>
          <w:color w:val="0000FF"/>
          <w:lang w:val="el-GR"/>
        </w:rPr>
        <w:t xml:space="preserve"> </w:t>
      </w:r>
      <w:r w:rsidR="00AD4E4E" w:rsidRPr="00EF2032">
        <w:rPr>
          <w:b/>
          <w:bCs/>
          <w:color w:val="0000FF"/>
          <w:lang w:val="el-GR"/>
        </w:rPr>
        <w:fldChar w:fldCharType="begin"/>
      </w:r>
      <w:r w:rsidR="00AD4E4E" w:rsidRPr="00EF2032">
        <w:rPr>
          <w:b/>
          <w:bCs/>
          <w:color w:val="0000FF"/>
          <w:lang w:val="el-GR"/>
        </w:rPr>
        <w:instrText xml:space="preserve"> REF _Ref75508512 \h  \* MERGEFORMAT </w:instrText>
      </w:r>
      <w:r w:rsidR="00AD4E4E" w:rsidRPr="00EF2032">
        <w:rPr>
          <w:b/>
          <w:bCs/>
          <w:color w:val="0000FF"/>
          <w:lang w:val="el-GR"/>
        </w:rPr>
      </w:r>
      <w:r w:rsidR="00AD4E4E" w:rsidRPr="00EF2032">
        <w:rPr>
          <w:b/>
          <w:bCs/>
          <w:color w:val="0000FF"/>
          <w:lang w:val="el-GR"/>
        </w:rPr>
        <w:fldChar w:fldCharType="separate"/>
      </w:r>
      <w:r w:rsidR="003C5152" w:rsidRPr="003C5152">
        <w:rPr>
          <w:b/>
          <w:bCs/>
          <w:color w:val="0000FF"/>
          <w:lang w:val="el-GR"/>
        </w:rPr>
        <w:t>Υπηρεσίες Περιόδου Συντήρησης</w:t>
      </w:r>
      <w:r w:rsidR="00AD4E4E" w:rsidRPr="00EF2032">
        <w:rPr>
          <w:b/>
          <w:bCs/>
          <w:color w:val="0000FF"/>
          <w:lang w:val="el-GR"/>
        </w:rPr>
        <w:fldChar w:fldCharType="end"/>
      </w:r>
      <w:r w:rsidR="00AD4E4E" w:rsidRPr="00EF2032">
        <w:rPr>
          <w:rFonts w:cs="Tahoma"/>
          <w:szCs w:val="22"/>
          <w:lang w:val="el-GR"/>
        </w:rPr>
        <w:t>.</w:t>
      </w:r>
      <w:r w:rsidR="00AD4E4E" w:rsidRPr="00672C9B">
        <w:rPr>
          <w:rFonts w:cs="Tahoma"/>
          <w:szCs w:val="22"/>
          <w:lang w:val="el-GR"/>
        </w:rPr>
        <w:t>).</w:t>
      </w:r>
    </w:p>
    <w:p w14:paraId="6C696F3C" w14:textId="77777777" w:rsidR="00385477" w:rsidRPr="00EF2032" w:rsidRDefault="00385477">
      <w:pPr>
        <w:rPr>
          <w:rFonts w:cs="Tahoma"/>
          <w:szCs w:val="22"/>
          <w:lang w:val="el-GR"/>
        </w:rPr>
      </w:pPr>
    </w:p>
    <w:p w14:paraId="6F884D29" w14:textId="677978CA" w:rsidR="008338F0" w:rsidRPr="00EF2032" w:rsidRDefault="003355E7">
      <w:pPr>
        <w:rPr>
          <w:rFonts w:cs="Tahoma"/>
          <w:szCs w:val="22"/>
          <w:lang w:val="el-GR"/>
        </w:rPr>
      </w:pPr>
      <w:r w:rsidRPr="00EF2032">
        <w:rPr>
          <w:rFonts w:cs="Tahoma"/>
          <w:szCs w:val="22"/>
          <w:lang w:val="el-GR"/>
        </w:rPr>
        <w:t>Η διάρκεια της σύμβασης ορίζεται</w:t>
      </w:r>
      <w:r w:rsidR="00E1337D" w:rsidRPr="00EF2032">
        <w:rPr>
          <w:rFonts w:cs="Tahoma"/>
          <w:szCs w:val="22"/>
          <w:lang w:val="el-GR"/>
        </w:rPr>
        <w:t xml:space="preserve"> </w:t>
      </w:r>
      <w:r w:rsidRPr="00EF2032">
        <w:rPr>
          <w:rFonts w:cs="Tahoma"/>
          <w:szCs w:val="22"/>
          <w:lang w:val="el-GR"/>
        </w:rPr>
        <w:t xml:space="preserve">σε </w:t>
      </w:r>
      <w:sdt>
        <w:sdtPr>
          <w:rPr>
            <w:b/>
            <w:bCs/>
            <w:lang w:val="el-GR"/>
          </w:rPr>
          <w:tag w:val="goog_rdk_30"/>
          <w:id w:val="1075160523"/>
        </w:sdtPr>
        <w:sdtEndPr/>
        <w:sdtContent>
          <w:r w:rsidR="009970E6" w:rsidRPr="00EF2032">
            <w:rPr>
              <w:b/>
              <w:bCs/>
              <w:lang w:val="el-GR"/>
            </w:rPr>
            <w:t xml:space="preserve"> </w:t>
          </w:r>
        </w:sdtContent>
      </w:sdt>
      <w:r w:rsidR="009970E6" w:rsidRPr="00EF2032">
        <w:rPr>
          <w:b/>
          <w:bCs/>
          <w:lang w:val="el-GR"/>
        </w:rPr>
        <w:t xml:space="preserve">δέκα έξι (16) </w:t>
      </w:r>
      <w:r w:rsidRPr="00EF2032">
        <w:rPr>
          <w:rFonts w:cs="Tahoma"/>
          <w:b/>
          <w:bCs/>
          <w:szCs w:val="22"/>
          <w:lang w:val="el-GR"/>
        </w:rPr>
        <w:t>μήνες</w:t>
      </w:r>
      <w:r w:rsidRPr="00EF2032">
        <w:rPr>
          <w:rFonts w:cs="Tahoma"/>
          <w:szCs w:val="22"/>
          <w:lang w:val="el-GR"/>
        </w:rPr>
        <w:t xml:space="preserve"> </w:t>
      </w:r>
      <w:r w:rsidR="004F203B" w:rsidRPr="00EF2032">
        <w:rPr>
          <w:rFonts w:cs="Tahoma"/>
          <w:szCs w:val="22"/>
          <w:lang w:val="el-GR"/>
        </w:rPr>
        <w:t xml:space="preserve">συμπεριλαμβανομένης της διαδικασίας </w:t>
      </w:r>
      <w:r w:rsidR="00E2271E" w:rsidRPr="00EF2032">
        <w:rPr>
          <w:rFonts w:cs="Tahoma"/>
          <w:szCs w:val="22"/>
          <w:lang w:val="el-GR"/>
        </w:rPr>
        <w:t xml:space="preserve">ελέγχου και παραλαβής </w:t>
      </w:r>
      <w:r w:rsidR="004F203B" w:rsidRPr="00EF2032">
        <w:rPr>
          <w:rFonts w:cs="Tahoma"/>
          <w:szCs w:val="22"/>
          <w:lang w:val="el-GR"/>
        </w:rPr>
        <w:t>παραδοτέων, όπως ορίζεται στην</w:t>
      </w:r>
      <w:r w:rsidR="004F79ED" w:rsidRPr="00EF2032">
        <w:rPr>
          <w:rFonts w:cs="Tahoma"/>
          <w:szCs w:val="22"/>
          <w:lang w:val="el-GR"/>
        </w:rPr>
        <w:t xml:space="preserve"> </w:t>
      </w:r>
      <w:r w:rsidR="004F79ED" w:rsidRPr="00EF2032">
        <w:rPr>
          <w:b/>
          <w:bCs/>
          <w:color w:val="0000FF"/>
          <w:lang w:val="el-GR"/>
        </w:rPr>
        <w:t xml:space="preserve">Παρ. </w:t>
      </w:r>
      <w:r w:rsidR="004F203B" w:rsidRPr="00EF2032">
        <w:rPr>
          <w:b/>
          <w:bCs/>
          <w:color w:val="0000FF"/>
          <w:lang w:val="el-GR"/>
        </w:rPr>
        <w:t xml:space="preserve"> </w:t>
      </w:r>
      <w:r w:rsidR="004F79ED" w:rsidRPr="00EF2032">
        <w:rPr>
          <w:b/>
          <w:bCs/>
          <w:color w:val="0000FF"/>
          <w:lang w:val="el-GR"/>
        </w:rPr>
        <w:fldChar w:fldCharType="begin"/>
      </w:r>
      <w:r w:rsidR="004F79ED" w:rsidRPr="00EF2032">
        <w:rPr>
          <w:b/>
          <w:bCs/>
          <w:color w:val="0000FF"/>
          <w:lang w:val="el-GR"/>
        </w:rPr>
        <w:instrText xml:space="preserve"> REF _Ref75508793 \r \h </w:instrText>
      </w:r>
      <w:r w:rsidR="008A51FA" w:rsidRPr="00EF2032">
        <w:rPr>
          <w:b/>
          <w:bCs/>
          <w:color w:val="0000FF"/>
          <w:lang w:val="el-GR"/>
        </w:rPr>
        <w:instrText xml:space="preserve"> \* MERGEFORMAT </w:instrText>
      </w:r>
      <w:r w:rsidR="004F79ED" w:rsidRPr="00EF2032">
        <w:rPr>
          <w:b/>
          <w:bCs/>
          <w:color w:val="0000FF"/>
          <w:lang w:val="el-GR"/>
        </w:rPr>
      </w:r>
      <w:r w:rsidR="004F79ED" w:rsidRPr="00EF2032">
        <w:rPr>
          <w:b/>
          <w:bCs/>
          <w:color w:val="0000FF"/>
          <w:lang w:val="el-GR"/>
        </w:rPr>
        <w:fldChar w:fldCharType="separate"/>
      </w:r>
      <w:r w:rsidR="003C5152">
        <w:rPr>
          <w:b/>
          <w:bCs/>
          <w:color w:val="0000FF"/>
          <w:lang w:val="el-GR"/>
        </w:rPr>
        <w:t>6.1</w:t>
      </w:r>
      <w:r w:rsidR="004F79ED" w:rsidRPr="00EF2032">
        <w:rPr>
          <w:b/>
          <w:bCs/>
          <w:color w:val="0000FF"/>
          <w:lang w:val="el-GR"/>
        </w:rPr>
        <w:fldChar w:fldCharType="end"/>
      </w:r>
      <w:r w:rsidR="004F79ED" w:rsidRPr="00EF2032">
        <w:rPr>
          <w:b/>
          <w:bCs/>
          <w:color w:val="0000FF"/>
          <w:lang w:val="el-GR"/>
        </w:rPr>
        <w:t xml:space="preserve"> </w:t>
      </w:r>
      <w:r w:rsidR="002E6472" w:rsidRPr="00EF2032">
        <w:rPr>
          <w:rFonts w:cs="Tahoma"/>
          <w:szCs w:val="22"/>
          <w:lang w:val="el-GR"/>
        </w:rPr>
        <w:t>της παρούσας.</w:t>
      </w:r>
    </w:p>
    <w:p w14:paraId="5B051B66" w14:textId="43464ECF" w:rsidR="008338F0" w:rsidRPr="00EF2032" w:rsidRDefault="003355E7">
      <w:pPr>
        <w:rPr>
          <w:rFonts w:cs="Tahoma"/>
          <w:szCs w:val="22"/>
          <w:lang w:val="el-GR"/>
        </w:rPr>
      </w:pPr>
      <w:r w:rsidRPr="00EF2032">
        <w:rPr>
          <w:rFonts w:cs="Tahoma"/>
          <w:szCs w:val="22"/>
          <w:lang w:val="el-GR"/>
        </w:rPr>
        <w:t>Αναλυτική περιγραφή του φυσικού και οικονομικού αντικειμένου της σύμβασης δίδεται στο</w:t>
      </w:r>
      <w:r w:rsidR="004F79ED" w:rsidRPr="00EF2032">
        <w:rPr>
          <w:rFonts w:cs="Tahoma"/>
          <w:szCs w:val="22"/>
          <w:lang w:val="el-GR"/>
        </w:rPr>
        <w:t xml:space="preserve"> </w:t>
      </w:r>
      <w:r w:rsidR="004F79ED" w:rsidRPr="00EF2032">
        <w:rPr>
          <w:b/>
          <w:bCs/>
          <w:color w:val="0000FF"/>
          <w:lang w:val="el-GR"/>
        </w:rPr>
        <w:fldChar w:fldCharType="begin"/>
      </w:r>
      <w:r w:rsidR="004F79ED" w:rsidRPr="00EF2032">
        <w:rPr>
          <w:b/>
          <w:bCs/>
          <w:color w:val="0000FF"/>
          <w:lang w:val="el-GR"/>
        </w:rPr>
        <w:instrText xml:space="preserve"> REF _Ref496625830 \h </w:instrText>
      </w:r>
      <w:r w:rsidR="00FB4DF9" w:rsidRPr="00EF2032">
        <w:rPr>
          <w:b/>
          <w:bCs/>
          <w:color w:val="0000FF"/>
          <w:lang w:val="el-GR"/>
        </w:rPr>
        <w:instrText xml:space="preserve"> \* MERGEFORMAT </w:instrText>
      </w:r>
      <w:r w:rsidR="004F79ED" w:rsidRPr="00EF2032">
        <w:rPr>
          <w:b/>
          <w:bCs/>
          <w:color w:val="0000FF"/>
          <w:lang w:val="el-GR"/>
        </w:rPr>
      </w:r>
      <w:r w:rsidR="004F79ED" w:rsidRPr="00EF2032">
        <w:rPr>
          <w:b/>
          <w:bCs/>
          <w:color w:val="0000FF"/>
          <w:lang w:val="el-GR"/>
        </w:rPr>
        <w:fldChar w:fldCharType="separate"/>
      </w:r>
      <w:r w:rsidR="003C5152" w:rsidRPr="003C5152">
        <w:rPr>
          <w:b/>
          <w:bCs/>
          <w:color w:val="0000FF"/>
          <w:lang w:val="el-GR"/>
        </w:rPr>
        <w:t>ΠΑΡΑΡΤΗΜΑ Ι – Αναλυτική Περιγραφή Φυσικού και Οικονομικού Αντικειμένου της Σύμβασης</w:t>
      </w:r>
      <w:r w:rsidR="004F79ED" w:rsidRPr="00EF2032">
        <w:rPr>
          <w:b/>
          <w:bCs/>
          <w:color w:val="0000FF"/>
          <w:lang w:val="el-GR"/>
        </w:rPr>
        <w:fldChar w:fldCharType="end"/>
      </w:r>
      <w:r w:rsidRPr="00EF2032">
        <w:rPr>
          <w:b/>
          <w:bCs/>
          <w:color w:val="0000FF"/>
          <w:lang w:val="el-GR"/>
        </w:rPr>
        <w:t xml:space="preserve"> </w:t>
      </w:r>
      <w:r w:rsidRPr="00EF2032">
        <w:rPr>
          <w:rFonts w:cs="Tahoma"/>
          <w:szCs w:val="22"/>
          <w:lang w:val="el-GR"/>
        </w:rPr>
        <w:t xml:space="preserve">ή σε άλλο περιγραφικό έγγραφο της παρούσας διακήρυξης. </w:t>
      </w:r>
    </w:p>
    <w:p w14:paraId="6DF8FB7B" w14:textId="7F9B134C" w:rsidR="008338F0" w:rsidRPr="00EF2032" w:rsidRDefault="003355E7">
      <w:pPr>
        <w:pStyle w:val="normalwithoutspacing"/>
        <w:rPr>
          <w:b/>
        </w:rPr>
      </w:pPr>
      <w:r w:rsidRPr="00EF2032">
        <w:rPr>
          <w:rFonts w:cs="Tahoma"/>
          <w:szCs w:val="22"/>
        </w:rPr>
        <w:t>Η σύμβαση θα ανατεθεί με το κριτήριο της πλέον συμφέρουσας από οικονομική άποψη προσφοράς, βάσει</w:t>
      </w:r>
      <w:r w:rsidR="00E1337D" w:rsidRPr="00EF2032">
        <w:rPr>
          <w:rFonts w:cs="Tahoma"/>
          <w:szCs w:val="22"/>
        </w:rPr>
        <w:t xml:space="preserve"> </w:t>
      </w:r>
      <w:r w:rsidR="009970E6" w:rsidRPr="00EF2032">
        <w:rPr>
          <w:b/>
        </w:rPr>
        <w:t>της βέλτιστης σχέσης ποιότητας – τιμής</w:t>
      </w:r>
      <w:r w:rsidR="004A48F3">
        <w:rPr>
          <w:b/>
        </w:rPr>
        <w:t>.</w:t>
      </w:r>
    </w:p>
    <w:p w14:paraId="642DEBCB" w14:textId="77777777" w:rsidR="002C2F6A" w:rsidRPr="00EF2032" w:rsidRDefault="002C2F6A">
      <w:pPr>
        <w:pStyle w:val="normalwithoutspacing"/>
        <w:rPr>
          <w:rFonts w:cs="Tahoma"/>
          <w:i/>
          <w:color w:val="5B9BD5"/>
          <w:szCs w:val="22"/>
        </w:rPr>
      </w:pPr>
    </w:p>
    <w:p w14:paraId="46D82670" w14:textId="4B911EA2" w:rsidR="008338F0" w:rsidRPr="00305483" w:rsidRDefault="003355E7" w:rsidP="002D1C9F">
      <w:pPr>
        <w:pStyle w:val="2"/>
        <w:rPr>
          <w:u w:val="single"/>
        </w:rPr>
      </w:pPr>
      <w:bookmarkStart w:id="19" w:name="_Toc75439372"/>
      <w:bookmarkStart w:id="20" w:name="_Toc80088609"/>
      <w:r w:rsidRPr="00305483">
        <w:rPr>
          <w:u w:val="single"/>
        </w:rPr>
        <w:t>Θεσμικό πλαίσιο</w:t>
      </w:r>
      <w:bookmarkEnd w:id="19"/>
      <w:bookmarkEnd w:id="20"/>
      <w:r w:rsidRPr="00305483">
        <w:rPr>
          <w:u w:val="single"/>
        </w:rPr>
        <w:t xml:space="preserve"> </w:t>
      </w:r>
    </w:p>
    <w:p w14:paraId="47048375" w14:textId="77777777" w:rsidR="0007041C" w:rsidRDefault="00AA6688" w:rsidP="0007041C">
      <w:pPr>
        <w:tabs>
          <w:tab w:val="left" w:pos="284"/>
        </w:tabs>
        <w:rPr>
          <w:rFonts w:cs="Tahoma"/>
          <w:szCs w:val="22"/>
          <w:u w:val="single"/>
          <w:lang w:val="el-GR"/>
        </w:rPr>
      </w:pPr>
      <w:r w:rsidRPr="00305483">
        <w:rPr>
          <w:rFonts w:cs="Tahoma"/>
          <w:szCs w:val="22"/>
          <w:u w:val="single"/>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B706E9E" w14:textId="77777777" w:rsidR="0007041C" w:rsidRPr="0007041C" w:rsidRDefault="0007041C" w:rsidP="0007041C">
      <w:pPr>
        <w:pStyle w:val="aff"/>
        <w:numPr>
          <w:ilvl w:val="0"/>
          <w:numId w:val="91"/>
        </w:numPr>
        <w:suppressAutoHyphens w:val="0"/>
        <w:spacing w:before="120" w:after="0"/>
        <w:ind w:left="142" w:hanging="426"/>
        <w:contextualSpacing w:val="0"/>
        <w:rPr>
          <w:rFonts w:cs="Tahoma"/>
          <w:bCs/>
          <w:szCs w:val="22"/>
          <w:lang w:val="el-GR"/>
        </w:rPr>
      </w:pPr>
      <w:r w:rsidRPr="0007041C">
        <w:rPr>
          <w:rFonts w:cs="Tahoma"/>
          <w:bCs/>
          <w:szCs w:val="22"/>
          <w:lang w:val="el-GR"/>
        </w:rPr>
        <w:t>Τον Κανονισμό (ΕΕ, Ευρατόμ)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w:t>
      </w:r>
    </w:p>
    <w:p w14:paraId="13D79436" w14:textId="43506E1A" w:rsidR="0007041C" w:rsidRPr="0007041C" w:rsidRDefault="0007041C" w:rsidP="0007041C">
      <w:pPr>
        <w:pStyle w:val="aff"/>
        <w:numPr>
          <w:ilvl w:val="0"/>
          <w:numId w:val="91"/>
        </w:numPr>
        <w:suppressAutoHyphens w:val="0"/>
        <w:spacing w:before="120" w:after="0"/>
        <w:ind w:left="142" w:hanging="426"/>
        <w:contextualSpacing w:val="0"/>
        <w:rPr>
          <w:rFonts w:cs="Tahoma"/>
          <w:bCs/>
          <w:szCs w:val="22"/>
          <w:lang w:val="el-GR"/>
        </w:rPr>
      </w:pPr>
      <w:r w:rsidRPr="0007041C">
        <w:rPr>
          <w:rFonts w:cs="Tahoma"/>
          <w:bCs/>
          <w:szCs w:val="22"/>
          <w:lang w:val="el-GR"/>
        </w:rPr>
        <w:t>Τον Κανονισμό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505D972F" w14:textId="77777777" w:rsidR="0007041C" w:rsidRPr="0007041C" w:rsidRDefault="0007041C" w:rsidP="0007041C">
      <w:pPr>
        <w:pStyle w:val="aff"/>
        <w:numPr>
          <w:ilvl w:val="0"/>
          <w:numId w:val="91"/>
        </w:numPr>
        <w:suppressAutoHyphens w:val="0"/>
        <w:spacing w:before="120" w:after="0"/>
        <w:ind w:left="142" w:hanging="426"/>
        <w:contextualSpacing w:val="0"/>
        <w:rPr>
          <w:rFonts w:cs="Tahoma"/>
          <w:bCs/>
          <w:szCs w:val="22"/>
          <w:lang w:val="el-GR"/>
        </w:rPr>
      </w:pPr>
      <w:r w:rsidRPr="00D7058F">
        <w:rPr>
          <w:rFonts w:cs="Tahoma"/>
          <w:bCs/>
          <w:szCs w:val="22"/>
          <w:lang w:val="el-GR"/>
        </w:rPr>
        <w:t xml:space="preserve"> Τον Κανονισμό</w:t>
      </w:r>
      <w:r w:rsidRPr="0007041C">
        <w:rPr>
          <w:rFonts w:cs="Tahoma"/>
          <w:bCs/>
          <w:szCs w:val="22"/>
          <w:lang w:val="el-GR"/>
        </w:rPr>
        <w:t xml:space="preserve">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1255/2011 του Ευρωπαϊκού Κοινοβουλίου και του Συμβουλίου.</w:t>
      </w:r>
    </w:p>
    <w:p w14:paraId="317DCF6D" w14:textId="77777777" w:rsidR="0007041C" w:rsidRPr="0007041C" w:rsidRDefault="0007041C" w:rsidP="0007041C">
      <w:pPr>
        <w:pStyle w:val="aff"/>
        <w:numPr>
          <w:ilvl w:val="0"/>
          <w:numId w:val="91"/>
        </w:numPr>
        <w:suppressAutoHyphens w:val="0"/>
        <w:spacing w:before="120" w:after="0"/>
        <w:ind w:left="142" w:hanging="426"/>
        <w:contextualSpacing w:val="0"/>
        <w:rPr>
          <w:rFonts w:cs="Tahoma"/>
          <w:bCs/>
          <w:szCs w:val="22"/>
          <w:lang w:val="el-GR"/>
        </w:rPr>
      </w:pPr>
      <w:r w:rsidRPr="00D7058F">
        <w:rPr>
          <w:rFonts w:cs="Tahoma"/>
          <w:bCs/>
          <w:szCs w:val="22"/>
          <w:lang w:val="el-GR"/>
        </w:rPr>
        <w:t xml:space="preserve"> Τον Κανονισμό</w:t>
      </w:r>
      <w:r w:rsidRPr="0007041C">
        <w:rPr>
          <w:rFonts w:cs="Tahoma"/>
          <w:bCs/>
          <w:szCs w:val="22"/>
          <w:lang w:val="el-GR"/>
        </w:rPr>
        <w:t xml:space="preserve">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428B4AE9"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bCs/>
          <w:szCs w:val="22"/>
          <w:lang w:val="el-GR"/>
        </w:rPr>
        <w:t xml:space="preserve"> Τον Κανονισμό</w:t>
      </w:r>
      <w:r w:rsidRPr="00D7058F">
        <w:rPr>
          <w:rFonts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74C59CF7" w14:textId="77777777" w:rsidR="0007041C" w:rsidRPr="00D7058F" w:rsidRDefault="0007041C" w:rsidP="0007041C">
      <w:pPr>
        <w:pStyle w:val="CM4"/>
        <w:numPr>
          <w:ilvl w:val="0"/>
          <w:numId w:val="91"/>
        </w:numPr>
        <w:spacing w:before="120"/>
        <w:ind w:left="142" w:hanging="426"/>
        <w:jc w:val="both"/>
        <w:rPr>
          <w:rFonts w:ascii="Tahoma" w:hAnsi="Tahoma" w:cs="Tahoma"/>
          <w:bCs/>
          <w:sz w:val="22"/>
          <w:szCs w:val="22"/>
          <w:lang w:val="el-GR" w:eastAsia="en-US"/>
        </w:rPr>
      </w:pPr>
      <w:r w:rsidRPr="00D7058F">
        <w:rPr>
          <w:rFonts w:ascii="Tahoma" w:hAnsi="Tahoma" w:cs="Tahoma"/>
          <w:bCs/>
          <w:sz w:val="22"/>
          <w:szCs w:val="22"/>
          <w:lang w:val="el-GR" w:eastAsia="en-US"/>
        </w:rPr>
        <w:t xml:space="preserve"> 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5C23A524"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bCs/>
          <w:szCs w:val="22"/>
          <w:lang w:val="el-GR"/>
        </w:rPr>
        <w:t xml:space="preserve"> Τον Κανονισμό </w:t>
      </w:r>
      <w:r w:rsidRPr="00D7058F">
        <w:rPr>
          <w:rFonts w:cs="Tahoma"/>
          <w:szCs w:val="22"/>
          <w:lang w:val="el-GR"/>
        </w:rPr>
        <w:t xml:space="preserve">(ΕΕ)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D7058F">
        <w:rPr>
          <w:rFonts w:cs="Tahoma"/>
          <w:szCs w:val="22"/>
        </w:rPr>
        <w:t>1080/2006</w:t>
      </w:r>
      <w:r w:rsidRPr="00D7058F">
        <w:rPr>
          <w:rFonts w:cs="Tahoma"/>
          <w:szCs w:val="22"/>
          <w:lang w:val="el-GR"/>
        </w:rPr>
        <w:t>.</w:t>
      </w:r>
    </w:p>
    <w:p w14:paraId="5E834831"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bCs/>
          <w:szCs w:val="22"/>
          <w:lang w:val="el-GR"/>
        </w:rPr>
        <w:t xml:space="preserve"> Τον Κανονισμό</w:t>
      </w:r>
      <w:r w:rsidRPr="00D7058F">
        <w:rPr>
          <w:rFonts w:cs="Tahoma"/>
          <w:szCs w:val="22"/>
          <w:lang w:val="el-GR"/>
        </w:rPr>
        <w:t xml:space="preserve">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w:t>
      </w:r>
      <w:r w:rsidRPr="00D7058F">
        <w:rPr>
          <w:rFonts w:cs="Tahoma"/>
          <w:szCs w:val="22"/>
        </w:rPr>
        <w:t>1084/2006</w:t>
      </w:r>
      <w:r w:rsidRPr="00D7058F">
        <w:rPr>
          <w:rFonts w:cs="Tahoma"/>
          <w:szCs w:val="22"/>
          <w:lang w:val="el-GR"/>
        </w:rPr>
        <w:t>.</w:t>
      </w:r>
    </w:p>
    <w:p w14:paraId="6D757224" w14:textId="77777777" w:rsidR="0007041C" w:rsidRPr="00D7058F" w:rsidRDefault="0007041C" w:rsidP="0007041C">
      <w:pPr>
        <w:pStyle w:val="aff"/>
        <w:numPr>
          <w:ilvl w:val="0"/>
          <w:numId w:val="91"/>
        </w:numPr>
        <w:suppressAutoHyphens w:val="0"/>
        <w:autoSpaceDE w:val="0"/>
        <w:autoSpaceDN w:val="0"/>
        <w:adjustRightInd w:val="0"/>
        <w:spacing w:before="120" w:after="0"/>
        <w:ind w:left="142" w:hanging="426"/>
        <w:contextualSpacing w:val="0"/>
        <w:rPr>
          <w:rFonts w:cs="Tahoma"/>
          <w:szCs w:val="22"/>
          <w:lang w:val="el-GR"/>
        </w:rPr>
      </w:pPr>
      <w:r w:rsidRPr="00D7058F">
        <w:rPr>
          <w:rFonts w:cs="Tahoma"/>
          <w:szCs w:val="22"/>
          <w:lang w:val="el-GR"/>
        </w:rPr>
        <w:t xml:space="preserve">  Την υπ’ αριθ. </w:t>
      </w:r>
      <w:r w:rsidRPr="00D7058F">
        <w:rPr>
          <w:rFonts w:cs="Tahoma"/>
          <w:szCs w:val="22"/>
        </w:rPr>
        <w:t>C</w:t>
      </w:r>
      <w:r w:rsidRPr="00D7058F">
        <w:rPr>
          <w:rFonts w:cs="Tahoma"/>
          <w:szCs w:val="22"/>
          <w:lang w:val="el-GR"/>
        </w:rPr>
        <w:t>(2014) 10138 Εκτελεστική Απόφαση της Επιτροπής της 17</w:t>
      </w:r>
      <w:r w:rsidRPr="00D7058F">
        <w:rPr>
          <w:rFonts w:cs="Tahoma"/>
          <w:szCs w:val="22"/>
          <w:vertAlign w:val="superscript"/>
          <w:lang w:val="el-GR"/>
        </w:rPr>
        <w:t>ης</w:t>
      </w:r>
      <w:r w:rsidRPr="00D7058F">
        <w:rPr>
          <w:rFonts w:cs="Tahoma"/>
          <w:szCs w:val="22"/>
          <w:lang w:val="el-GR"/>
        </w:rPr>
        <w:t xml:space="preserve"> Δεκεμβρίου 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4DA8AFF6" w14:textId="77777777" w:rsidR="0007041C" w:rsidRPr="00D7058F" w:rsidRDefault="0007041C" w:rsidP="0007041C">
      <w:pPr>
        <w:pStyle w:val="aff"/>
        <w:numPr>
          <w:ilvl w:val="0"/>
          <w:numId w:val="91"/>
        </w:numPr>
        <w:suppressAutoHyphens w:val="0"/>
        <w:autoSpaceDE w:val="0"/>
        <w:autoSpaceDN w:val="0"/>
        <w:adjustRightInd w:val="0"/>
        <w:spacing w:before="120" w:after="0"/>
        <w:ind w:left="142" w:hanging="426"/>
        <w:contextualSpacing w:val="0"/>
        <w:rPr>
          <w:rFonts w:cs="Tahoma"/>
          <w:szCs w:val="22"/>
          <w:lang w:val="el-GR"/>
        </w:rPr>
      </w:pPr>
      <w:r w:rsidRPr="00D7058F">
        <w:rPr>
          <w:rFonts w:cs="Tahoma"/>
          <w:szCs w:val="22"/>
          <w:lang w:val="el-GR"/>
        </w:rPr>
        <w:t>Την υπ’ αριθ. C(2014) 7801 Εκτελεστική Απόφαση της Επιτροπής της 29-10-2014 για την έγκριση ορισμένων στοιχείων της αναθεωρημένης «Συμφωνίας Εταιρικής Σχέσης με την Ελλάδα».</w:t>
      </w:r>
    </w:p>
    <w:p w14:paraId="5B7344F6"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 xml:space="preserve">Την Αριθ. </w:t>
      </w:r>
      <w:r w:rsidRPr="00D7058F">
        <w:rPr>
          <w:rFonts w:cs="Tahoma"/>
          <w:szCs w:val="22"/>
          <w:lang w:val="el-GR" w:eastAsia="el-GR"/>
        </w:rPr>
        <w:t>137675/</w:t>
      </w:r>
      <w:r w:rsidRPr="00D7058F">
        <w:rPr>
          <w:rFonts w:cs="Tahoma"/>
          <w:szCs w:val="22"/>
          <w:lang w:eastAsia="el-GR"/>
        </w:rPr>
        <w:t>E</w:t>
      </w:r>
      <w:r w:rsidRPr="00D7058F">
        <w:rPr>
          <w:rFonts w:cs="Tahoma"/>
          <w:szCs w:val="22"/>
          <w:lang w:val="el-GR" w:eastAsia="el-GR"/>
        </w:rPr>
        <w:t>ΥΘΥ1016</w:t>
      </w:r>
      <w:r w:rsidRPr="00D7058F">
        <w:rPr>
          <w:rFonts w:cs="Tahoma"/>
          <w:szCs w:val="22"/>
          <w:lang w:val="el-GR"/>
        </w:rPr>
        <w:t xml:space="preserve"> Απόφαση του Υφυπουργού Οικονομίας &amp; Ανάπτυξης </w:t>
      </w:r>
      <w:r w:rsidRPr="00D7058F">
        <w:rPr>
          <w:rFonts w:cs="Tahoma"/>
          <w:bCs/>
          <w:szCs w:val="22"/>
          <w:lang w:val="el-GR" w:eastAsia="el-GR"/>
        </w:rPr>
        <w:t>“Αντικατάσταση της υπ’ αριθ. 110427/</w:t>
      </w:r>
      <w:r w:rsidRPr="00D7058F">
        <w:rPr>
          <w:rFonts w:cs="Tahoma"/>
          <w:bCs/>
          <w:szCs w:val="22"/>
          <w:lang w:eastAsia="el-GR"/>
        </w:rPr>
        <w:t>E</w:t>
      </w:r>
      <w:r w:rsidRPr="00D7058F">
        <w:rPr>
          <w:rFonts w:cs="Tahoma"/>
          <w:bCs/>
          <w:szCs w:val="22"/>
          <w:lang w:val="el-GR" w:eastAsia="el-GR"/>
        </w:rPr>
        <w:t xml:space="preserve">ΥΘΥ/1020/20.10.2016 (ΦΕΚ Β΄ 3521) υπουργικής απόφασης με τίτλο «Τροποποίηση και αντικατάσταση της υπ’ αριθ.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D7058F">
        <w:rPr>
          <w:rFonts w:cs="Tahoma"/>
          <w:szCs w:val="22"/>
          <w:lang w:val="el-GR"/>
        </w:rPr>
        <w:t>(ΦΕΚ 5968/Β/31-12-2018).</w:t>
      </w:r>
    </w:p>
    <w:p w14:paraId="70296DFA"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006CFD25"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70382884"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 xml:space="preserve">Το Εγχειρίδιο Διαδικασιών ΣΔΕ ΕΣΠΑ 2014 - 2020. </w:t>
      </w:r>
    </w:p>
    <w:p w14:paraId="35773303"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8ECBE0D"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6D43C8E5"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C7EE0AA"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Τον Ν. 4314/2014 «</w:t>
      </w:r>
      <w:r w:rsidRPr="00D7058F">
        <w:rPr>
          <w:rFonts w:cs="Tahoma"/>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D7058F">
        <w:rPr>
          <w:rFonts w:cs="Tahoma"/>
          <w:iCs/>
          <w:szCs w:val="22"/>
          <w:vertAlign w:val="superscript"/>
          <w:lang w:val="el-GR"/>
        </w:rPr>
        <w:t>ης</w:t>
      </w:r>
      <w:r w:rsidRPr="00D7058F">
        <w:rPr>
          <w:rFonts w:cs="Tahoma"/>
          <w:iCs/>
          <w:szCs w:val="22"/>
          <w:lang w:val="el-GR"/>
        </w:rPr>
        <w:t xml:space="preserve"> Ιουνίου 2012 (ΕΕ </w:t>
      </w:r>
      <w:r w:rsidRPr="00D7058F">
        <w:rPr>
          <w:rFonts w:cs="Tahoma"/>
          <w:iCs/>
          <w:szCs w:val="22"/>
        </w:rPr>
        <w:t>L</w:t>
      </w:r>
      <w:r w:rsidRPr="00D7058F">
        <w:rPr>
          <w:rFonts w:cs="Tahoma"/>
          <w:iCs/>
          <w:szCs w:val="22"/>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0A7DD41F" w14:textId="77777777" w:rsidR="0007041C" w:rsidRPr="00D7058F" w:rsidRDefault="0007041C" w:rsidP="0007041C">
      <w:pPr>
        <w:pStyle w:val="aff"/>
        <w:numPr>
          <w:ilvl w:val="0"/>
          <w:numId w:val="91"/>
        </w:numPr>
        <w:suppressAutoHyphens w:val="0"/>
        <w:autoSpaceDE w:val="0"/>
        <w:autoSpaceDN w:val="0"/>
        <w:adjustRightInd w:val="0"/>
        <w:spacing w:before="120" w:after="0"/>
        <w:ind w:left="142" w:hanging="426"/>
        <w:contextualSpacing w:val="0"/>
        <w:rPr>
          <w:rFonts w:cs="Tahoma"/>
          <w:szCs w:val="22"/>
          <w:lang w:val="el-GR"/>
        </w:rPr>
      </w:pPr>
      <w:r w:rsidRPr="00D7058F">
        <w:rPr>
          <w:rFonts w:cs="Tahoma"/>
          <w:szCs w:val="22"/>
          <w:lang w:val="el-GR"/>
        </w:rPr>
        <w:t xml:space="preserve">Τον </w:t>
      </w:r>
      <w:r w:rsidRPr="00D7058F">
        <w:rPr>
          <w:rFonts w:cs="Tahoma"/>
          <w:szCs w:val="22"/>
        </w:rPr>
        <w:t>N</w:t>
      </w:r>
      <w:r w:rsidRPr="00D7058F">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D7058F">
        <w:rPr>
          <w:rFonts w:cs="Tahoma"/>
          <w:szCs w:val="22"/>
        </w:rPr>
        <w:t>A</w:t>
      </w:r>
      <w:r w:rsidRPr="00D7058F">
        <w:rPr>
          <w:rFonts w:cs="Tahoma"/>
          <w:szCs w:val="22"/>
          <w:lang w:val="el-GR"/>
        </w:rPr>
        <w:t>/28-06-2014), εκτός των παρ. 1 έως 5 του Α. 132 και των Α. 133 και Α. 134.</w:t>
      </w:r>
    </w:p>
    <w:p w14:paraId="183F4E21"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Τον Ν. 4013/2011 “</w:t>
      </w:r>
      <w:r w:rsidRPr="00D7058F">
        <w:rPr>
          <w:rFonts w:cs="Tahoma"/>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7058F">
        <w:rPr>
          <w:rFonts w:cs="Tahoma"/>
          <w:iCs/>
          <w:szCs w:val="22"/>
          <w:lang w:eastAsia="el-GR"/>
        </w:rPr>
        <w:t>N</w:t>
      </w:r>
      <w:r w:rsidRPr="00D7058F">
        <w:rPr>
          <w:rFonts w:cs="Tahoma"/>
          <w:iCs/>
          <w:szCs w:val="22"/>
          <w:lang w:val="el-GR" w:eastAsia="el-GR"/>
        </w:rPr>
        <w:t>. 3588/2007 (πτωχευτικός κώδικας) - Προπτωχευτική διαδικασία εξυγίανσης και άλλες διατάξεις.</w:t>
      </w:r>
      <w:r w:rsidRPr="00D7058F">
        <w:rPr>
          <w:rFonts w:cs="Tahoma"/>
          <w:szCs w:val="22"/>
          <w:lang w:val="el-GR"/>
        </w:rPr>
        <w:t xml:space="preserve">” (ΦΕΚ 204/Α/15-09-2011), εκτός της παρ. 3 του Α.2. </w:t>
      </w:r>
    </w:p>
    <w:p w14:paraId="4FA5098D" w14:textId="77777777" w:rsidR="0007041C" w:rsidRPr="00D7058F" w:rsidRDefault="0007041C" w:rsidP="0007041C">
      <w:pPr>
        <w:pStyle w:val="aff"/>
        <w:numPr>
          <w:ilvl w:val="0"/>
          <w:numId w:val="91"/>
        </w:numPr>
        <w:suppressAutoHyphens w:val="0"/>
        <w:autoSpaceDE w:val="0"/>
        <w:autoSpaceDN w:val="0"/>
        <w:adjustRightInd w:val="0"/>
        <w:spacing w:before="120" w:after="0"/>
        <w:ind w:left="142" w:hanging="426"/>
        <w:contextualSpacing w:val="0"/>
        <w:rPr>
          <w:rFonts w:cs="Tahoma"/>
          <w:b/>
          <w:szCs w:val="22"/>
          <w:lang w:val="el-GR"/>
        </w:rPr>
      </w:pPr>
      <w:r w:rsidRPr="00D7058F">
        <w:rPr>
          <w:rFonts w:cs="Tahoma"/>
          <w:szCs w:val="22"/>
          <w:lang w:val="el-GR"/>
        </w:rPr>
        <w:t>Τον N. 3213/2003</w:t>
      </w:r>
      <w:r w:rsidRPr="00D7058F">
        <w:rPr>
          <w:rFonts w:cs="Tahoma"/>
          <w:b/>
          <w:bCs/>
          <w:szCs w:val="22"/>
          <w:lang w:val="el-GR"/>
        </w:rPr>
        <w:t xml:space="preserve"> </w:t>
      </w:r>
      <w:r w:rsidRPr="00D7058F">
        <w:rPr>
          <w:rFonts w:cs="Tahoma"/>
          <w:szCs w:val="22"/>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w:t>
      </w:r>
      <w:r w:rsidRPr="00D7058F">
        <w:rPr>
          <w:rFonts w:cs="Tahoma"/>
          <w:b/>
          <w:szCs w:val="22"/>
          <w:lang w:val="el-GR"/>
        </w:rPr>
        <w:t>.” (</w:t>
      </w:r>
      <w:r w:rsidRPr="00D7058F">
        <w:rPr>
          <w:rStyle w:val="a7"/>
          <w:rFonts w:cs="Tahoma"/>
          <w:b w:val="0"/>
          <w:szCs w:val="22"/>
          <w:lang w:val="el-GR"/>
        </w:rPr>
        <w:t>ΦΕΚ 309/</w:t>
      </w:r>
      <w:r w:rsidRPr="00D7058F">
        <w:rPr>
          <w:rStyle w:val="a7"/>
          <w:rFonts w:cs="Tahoma"/>
          <w:b w:val="0"/>
          <w:szCs w:val="22"/>
        </w:rPr>
        <w:t>A</w:t>
      </w:r>
      <w:r w:rsidRPr="00D7058F">
        <w:rPr>
          <w:rStyle w:val="a7"/>
          <w:rFonts w:cs="Tahoma"/>
          <w:b w:val="0"/>
          <w:szCs w:val="22"/>
          <w:lang w:val="el-GR"/>
        </w:rPr>
        <w:t>/31-12-2003), όπως τούτος τροποποιήθηκε και ισχύει.</w:t>
      </w:r>
    </w:p>
    <w:p w14:paraId="096C3D98"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8839BC1"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Τον ν.2690/1999 (Α’ 45) «Κύρωση του Κώδικα Διοικητικής Διαδικασίας και άλλες διατάξεις»</w:t>
      </w:r>
    </w:p>
    <w:p w14:paraId="0BFB030C"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37B0A539"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 xml:space="preserve">το ν. 4013/2011 (Α’ 204) «Σύσταση ενιαίας Ανεξάρτητης Αρχής Δημοσίων Συμβάσεων και Κεντρικού Ηλεκτρονικού Μητρώου Δημοσίων Συμβάσεων…», </w:t>
      </w:r>
    </w:p>
    <w:p w14:paraId="0EBF4896" w14:textId="77777777" w:rsidR="0007041C" w:rsidRPr="00340BF9"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340BF9">
        <w:rPr>
          <w:rFonts w:cs="Tahoma"/>
          <w:szCs w:val="22"/>
          <w:lang w:val="el-GR"/>
        </w:rPr>
        <w:t>Τη με αριθμό 3/2018 Γνωμοδότηση του Νομικού Συμβουλίου του Κράτους.</w:t>
      </w:r>
    </w:p>
    <w:p w14:paraId="5B5063E7" w14:textId="77777777" w:rsidR="0007041C" w:rsidRPr="00340BF9"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340BF9">
        <w:rPr>
          <w:rFonts w:cs="Tahoma"/>
          <w:szCs w:val="22"/>
          <w:lang w:val="el-GR"/>
        </w:rPr>
        <w:t>Το από 13-07-2018 έντυπο της ΕΑΔΔΗΣΥ με θέμα: «ΥΠΟΧΡΕΩΣΕΙΣ ΔΗΜΟΣΙΕΥΣΕΩΝ ΣΤΟΝ ΕΘΝΙΚΟ ΤΥΠΟ ΚΑΤΑ ΤΟΝ Ν.4412/2016».</w:t>
      </w:r>
    </w:p>
    <w:p w14:paraId="361584B6"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το ν. 4601/2019 (Α’ 44)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w:t>
      </w:r>
    </w:p>
    <w:p w14:paraId="72911441"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Το π.δ. 39/2017 (Α’ 64) «Κανονισμός εξέτασης προδικαστικών προσφυγών ενώπιων της Α.Ε.Π.Π.»</w:t>
      </w:r>
    </w:p>
    <w:p w14:paraId="42C2EF29"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4B5DC0F3"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Την με αρ.  64233/08.06.2021 (</w:t>
      </w:r>
      <w:hyperlink r:id="rId23" w:tgtFrame="_blank" w:history="1">
        <w:r w:rsidRPr="00D7058F">
          <w:rPr>
            <w:rFonts w:cs="Tahoma"/>
            <w:szCs w:val="22"/>
            <w:lang w:val="el-GR"/>
          </w:rPr>
          <w:t>Β΄2453/ 09.06.2021</w:t>
        </w:r>
      </w:hyperlink>
      <w:r w:rsidRPr="00D7058F">
        <w:rPr>
          <w:rFonts w:cs="Tahoma"/>
          <w:szCs w:val="22"/>
          <w:lang w:val="el-GR"/>
        </w:rPr>
        <w:t>) Κοινή Υπουργική Απόφαση</w:t>
      </w:r>
      <w:r w:rsidRPr="00D7058F" w:rsidDel="000C4AA7">
        <w:rPr>
          <w:rFonts w:cs="Tahoma"/>
          <w:szCs w:val="22"/>
          <w:lang w:val="el-GR"/>
        </w:rPr>
        <w:t xml:space="preserve"> </w:t>
      </w:r>
      <w:r w:rsidRPr="00D7058F">
        <w:rPr>
          <w:rFonts w:cs="Tahoma"/>
          <w:szCs w:val="22"/>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66C007F0"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Την αριθμ. Κ.Υ.Α. οικ. 60967 ΕΞ 2020 (B’ 2425/18.06.2020) «Ηλεκτρονική Τιμολόγηση στο πλαίσιο των Δημόσιων Συμβάσεων δυνάμει του ν. 4601/2019» (Α΄44)</w:t>
      </w:r>
    </w:p>
    <w:p w14:paraId="6FFD5DF9"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Τον ν. 2859/2000 (Α’ 248) «Κύρωση Κώδικα Φόρου Προστιθέμενης Αξίας».</w:t>
      </w:r>
    </w:p>
    <w:p w14:paraId="660B06DA" w14:textId="77777777" w:rsidR="0007041C" w:rsidRPr="00D7058F" w:rsidRDefault="0007041C" w:rsidP="0007041C">
      <w:pPr>
        <w:pStyle w:val="aff"/>
        <w:numPr>
          <w:ilvl w:val="0"/>
          <w:numId w:val="91"/>
        </w:numPr>
        <w:suppressAutoHyphens w:val="0"/>
        <w:autoSpaceDE w:val="0"/>
        <w:autoSpaceDN w:val="0"/>
        <w:spacing w:before="120" w:after="0"/>
        <w:ind w:left="142" w:hanging="426"/>
        <w:contextualSpacing w:val="0"/>
        <w:rPr>
          <w:rFonts w:cs="Tahoma"/>
          <w:szCs w:val="22"/>
          <w:lang w:val="el-GR"/>
        </w:rPr>
      </w:pPr>
      <w:r w:rsidRPr="00D7058F">
        <w:rPr>
          <w:rFonts w:cs="Tahoma"/>
          <w:szCs w:val="22"/>
          <w:lang w:val="el-GR"/>
        </w:rPr>
        <w:t xml:space="preserve">Την αριθμ. 63446/2021 Κ.Υ.Α. (B’ 2338/02.06.2020) «Καθορισμός Εθνικού Μορφότυπου ηλεκτρονικού τιμολογίου στο πλαίσιο των Δημοσίων Συμβάσεων». </w:t>
      </w:r>
    </w:p>
    <w:p w14:paraId="5012BA87"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Το Π.Δ. 80/2016 «Ανάληψη υποχρεώσεων από τους Διατάκτες» (ΦΕΚ 145/Α/05-08-2016).</w:t>
      </w:r>
    </w:p>
    <w:p w14:paraId="798AA501"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Τον Κανονισμό (ΕΕ) 2016/679 του Ευρωπαϊκού Κοινοβουλίου και του Συμβουλίου, της 27</w:t>
      </w:r>
      <w:r w:rsidRPr="00D7058F">
        <w:rPr>
          <w:rFonts w:cs="Tahoma"/>
          <w:szCs w:val="22"/>
          <w:vertAlign w:val="superscript"/>
          <w:lang w:val="el-GR"/>
        </w:rPr>
        <w:t>ης</w:t>
      </w:r>
      <w:r w:rsidRPr="00D7058F">
        <w:rPr>
          <w:rFonts w:cs="Tahoma"/>
          <w:szCs w:val="22"/>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D7058F">
        <w:rPr>
          <w:rFonts w:cs="Tahoma"/>
          <w:szCs w:val="22"/>
        </w:rPr>
        <w:t>L</w:t>
      </w:r>
      <w:r w:rsidRPr="00D7058F">
        <w:rPr>
          <w:rFonts w:cs="Tahoma"/>
          <w:szCs w:val="22"/>
          <w:lang w:val="el-GR"/>
        </w:rPr>
        <w:t xml:space="preserve"> 119). </w:t>
      </w:r>
    </w:p>
    <w:p w14:paraId="56E92101"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8A41721" w14:textId="77777777" w:rsidR="0007041C" w:rsidRPr="00D7058F" w:rsidDel="005806F9"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sidDel="005806F9">
        <w:rPr>
          <w:rFonts w:cs="Tahoma"/>
          <w:szCs w:val="22"/>
          <w:lang w:val="el-GR" w:eastAsia="el-GR"/>
        </w:rPr>
        <w:t xml:space="preserve">Τον </w:t>
      </w:r>
      <w:r w:rsidRPr="00D7058F" w:rsidDel="005806F9">
        <w:rPr>
          <w:rFonts w:cs="Tahoma"/>
          <w:szCs w:val="22"/>
          <w:lang w:eastAsia="el-GR"/>
        </w:rPr>
        <w:t>N</w:t>
      </w:r>
      <w:r w:rsidRPr="00D7058F" w:rsidDel="005806F9">
        <w:rPr>
          <w:rFonts w:cs="Tahoma"/>
          <w:szCs w:val="22"/>
          <w:lang w:val="el-GR" w:eastAsia="el-GR"/>
        </w:rPr>
        <w:t>. 3429/2005 «</w:t>
      </w:r>
      <w:r w:rsidRPr="00D7058F" w:rsidDel="005806F9">
        <w:rPr>
          <w:rFonts w:cs="Tahoma"/>
          <w:iCs/>
          <w:szCs w:val="22"/>
          <w:lang w:val="el-GR" w:eastAsia="el-GR"/>
        </w:rPr>
        <w:t xml:space="preserve">Δημόσιες Επιχειρήσεις και Οργανισμοί (Δ.Ε.Κ.Ο.).» ΦΕΚ (314/Α/27-12-2005), </w:t>
      </w:r>
      <w:r w:rsidRPr="00D7058F" w:rsidDel="005806F9">
        <w:rPr>
          <w:rFonts w:cs="Tahoma"/>
          <w:iCs/>
          <w:szCs w:val="22"/>
          <w:lang w:val="el-GR"/>
        </w:rPr>
        <w:t xml:space="preserve">όπως τροποποιήθηκε από Α.31, Κεφ. Β, </w:t>
      </w:r>
      <w:r w:rsidRPr="00D7058F" w:rsidDel="005806F9">
        <w:rPr>
          <w:rFonts w:cs="Tahoma"/>
          <w:szCs w:val="22"/>
          <w:lang w:val="el-GR"/>
        </w:rPr>
        <w:t>Ν. 4465/2017 (ΦΕΚ 47/Α/04-04-2017)</w:t>
      </w:r>
      <w:r w:rsidRPr="00D7058F" w:rsidDel="005806F9">
        <w:rPr>
          <w:rFonts w:cs="Tahoma"/>
          <w:iCs/>
          <w:szCs w:val="22"/>
          <w:lang w:val="el-GR"/>
        </w:rPr>
        <w:t xml:space="preserve"> </w:t>
      </w:r>
      <w:r w:rsidRPr="00D7058F" w:rsidDel="005806F9">
        <w:rPr>
          <w:rFonts w:cs="Tahoma"/>
          <w:iCs/>
          <w:szCs w:val="22"/>
          <w:lang w:val="el-GR" w:eastAsia="el-GR"/>
        </w:rPr>
        <w:t xml:space="preserve">και </w:t>
      </w:r>
      <w:r w:rsidRPr="00D7058F" w:rsidDel="005806F9">
        <w:rPr>
          <w:rFonts w:cs="Tahoma"/>
          <w:szCs w:val="22"/>
          <w:lang w:val="el-GR"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D7058F" w:rsidDel="005806F9">
        <w:rPr>
          <w:rFonts w:cs="Tahoma"/>
          <w:iCs/>
          <w:szCs w:val="22"/>
          <w:lang w:val="el-GR" w:eastAsia="el-GR"/>
        </w:rPr>
        <w:t>ΦΕΚ (967/Β/21-07-2006).</w:t>
      </w:r>
    </w:p>
    <w:p w14:paraId="5A1818D0"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D7058F">
        <w:rPr>
          <w:rFonts w:cs="Tahoma"/>
          <w:szCs w:val="22"/>
          <w:vertAlign w:val="superscript"/>
          <w:lang w:val="el-GR"/>
        </w:rPr>
        <w:t>ης</w:t>
      </w:r>
      <w:r w:rsidRPr="00D7058F">
        <w:rPr>
          <w:rFonts w:cs="Tahoma"/>
          <w:szCs w:val="22"/>
          <w:lang w:val="el-GR"/>
        </w:rPr>
        <w:t xml:space="preserve"> Ιουνίου 2012 (ΕΕ </w:t>
      </w:r>
      <w:r w:rsidRPr="00D7058F">
        <w:rPr>
          <w:rFonts w:cs="Tahoma"/>
          <w:szCs w:val="22"/>
        </w:rPr>
        <w:t>L</w:t>
      </w:r>
      <w:r w:rsidRPr="00D7058F">
        <w:rPr>
          <w:rFonts w:cs="Tahoma"/>
          <w:szCs w:val="22"/>
          <w:lang w:val="el-GR"/>
        </w:rPr>
        <w:t xml:space="preserve"> 156/16.6.2012) στο ελληνικό δίκαιο, τροποποίηση του ν. 3419/2005 (Α 297) και άλλες διατάξεις» (ΦΕΚ 265/Α/23-12-2014) και ισχύει.</w:t>
      </w:r>
    </w:p>
    <w:p w14:paraId="697CDCDF"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763233C5" w14:textId="77777777" w:rsidR="0007041C" w:rsidRPr="00852900"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iCs/>
          <w:szCs w:val="22"/>
          <w:lang w:val="el-GR" w:eastAsia="el-GR"/>
        </w:rPr>
        <w:t>Το Α.39 του Ν. 4578/2018 «Μείωση ασφαλιστικών εισφορών και άλλες διατάξεις» (ΦΕΚ 200/Α/03-12-2018).</w:t>
      </w:r>
    </w:p>
    <w:p w14:paraId="7EF907D2" w14:textId="77777777" w:rsidR="0007041C" w:rsidRPr="00852900" w:rsidRDefault="0007041C" w:rsidP="0007041C">
      <w:pPr>
        <w:pStyle w:val="aff"/>
        <w:numPr>
          <w:ilvl w:val="0"/>
          <w:numId w:val="91"/>
        </w:numPr>
        <w:suppressAutoHyphens w:val="0"/>
        <w:spacing w:before="120" w:after="0"/>
        <w:ind w:left="142" w:hanging="426"/>
        <w:contextualSpacing w:val="0"/>
        <w:rPr>
          <w:rFonts w:cs="Tahoma"/>
          <w:szCs w:val="22"/>
          <w:lang w:val="el-GR"/>
        </w:rPr>
      </w:pPr>
      <w:r w:rsidRPr="00852900">
        <w:rPr>
          <w:rFonts w:cs="Tahoma"/>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r w:rsidRPr="0019449B">
        <w:rPr>
          <w:rFonts w:cs="Tahoma"/>
          <w:szCs w:val="22"/>
          <w:lang w:val="el-GR"/>
        </w:rPr>
        <w:t>.</w:t>
      </w:r>
    </w:p>
    <w:p w14:paraId="32ADFBDA"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 xml:space="preserve">Τον Κανονισμό της μονοπρόσωπης ανώνυμης εταιρείας ’’Κοινωνία της Πληροφορίας </w:t>
      </w:r>
      <w:r w:rsidRPr="00D7058F">
        <w:rPr>
          <w:rFonts w:eastAsia="Calibri" w:cs="Tahoma"/>
          <w:szCs w:val="22"/>
          <w:lang w:val="el-GR"/>
        </w:rPr>
        <w:t xml:space="preserve">Μονοπρόσωπη </w:t>
      </w:r>
      <w:r w:rsidRPr="00D7058F">
        <w:rPr>
          <w:rFonts w:cs="Tahoma"/>
          <w:szCs w:val="22"/>
          <w:lang w:val="el-GR"/>
        </w:rPr>
        <w:t>Α.Ε.’’, ο οποίος εγκρίθηκε με την υπ’ αρ. 13845 ΕΞ 2021 Απόφαση του Υπουργού Επικρατείας «</w:t>
      </w:r>
      <w:r w:rsidRPr="00D7058F">
        <w:rPr>
          <w:rFonts w:cs="Tahoma"/>
          <w:bCs/>
          <w:szCs w:val="22"/>
          <w:lang w:val="el-GR"/>
        </w:rPr>
        <w:t>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(Β’ 164)</w:t>
      </w:r>
      <w:r w:rsidRPr="00D7058F">
        <w:rPr>
          <w:rFonts w:cs="Tahoma"/>
          <w:szCs w:val="22"/>
          <w:lang w:val="el-GR"/>
        </w:rPr>
        <w:t xml:space="preserve">» </w:t>
      </w:r>
      <w:r w:rsidRPr="00D7058F">
        <w:rPr>
          <w:rFonts w:cs="Tahoma"/>
          <w:szCs w:val="22"/>
        </w:rPr>
        <w:t xml:space="preserve">(ΦΕΚ </w:t>
      </w:r>
      <w:r w:rsidRPr="00D7058F">
        <w:rPr>
          <w:rFonts w:cs="Tahoma"/>
          <w:szCs w:val="22"/>
          <w:lang w:val="el-GR"/>
        </w:rPr>
        <w:t>2060</w:t>
      </w:r>
      <w:r w:rsidRPr="00D7058F">
        <w:rPr>
          <w:rFonts w:cs="Tahoma"/>
          <w:szCs w:val="22"/>
        </w:rPr>
        <w:t>/Β/19-05-2021).</w:t>
      </w:r>
    </w:p>
    <w:p w14:paraId="57A397B6" w14:textId="77777777" w:rsidR="0007041C" w:rsidRPr="00D7058F"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Την υπ’ αρ. 13216 ΕΞ 2021 Απόφαση του Υπουργού Επικρατείας «</w:t>
      </w:r>
      <w:r w:rsidRPr="00D7058F">
        <w:rPr>
          <w:rFonts w:cs="Tahoma"/>
          <w:bCs/>
          <w:szCs w:val="22"/>
          <w:lang w:val="el-GR"/>
        </w:rPr>
        <w:t>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D7058F">
        <w:rPr>
          <w:rFonts w:cs="Tahoma"/>
          <w:szCs w:val="22"/>
          <w:lang w:val="el-GR"/>
        </w:rPr>
        <w:t>» (ΦΕΚ 376/ΥΟΔΔ/14-05-2021)</w:t>
      </w:r>
      <w:r w:rsidRPr="000E5495">
        <w:rPr>
          <w:rFonts w:cs="Tahoma"/>
          <w:szCs w:val="22"/>
          <w:lang w:val="el-GR"/>
        </w:rPr>
        <w:t>.</w:t>
      </w:r>
    </w:p>
    <w:p w14:paraId="39FFFFD4" w14:textId="77777777" w:rsidR="0007041C" w:rsidRPr="00D7058F" w:rsidRDefault="0007041C" w:rsidP="0007041C">
      <w:pPr>
        <w:pStyle w:val="aff"/>
        <w:numPr>
          <w:ilvl w:val="0"/>
          <w:numId w:val="91"/>
        </w:numPr>
        <w:suppressAutoHyphens w:val="0"/>
        <w:spacing w:before="120" w:after="0"/>
        <w:ind w:left="142" w:hanging="426"/>
        <w:contextualSpacing w:val="0"/>
        <w:rPr>
          <w:rFonts w:cs="Tahoma"/>
          <w:bCs/>
          <w:szCs w:val="22"/>
          <w:lang w:val="el-GR"/>
        </w:rPr>
      </w:pPr>
      <w:r w:rsidRPr="00D7058F">
        <w:rPr>
          <w:rFonts w:cs="Tahoma"/>
          <w:bCs/>
          <w:szCs w:val="22"/>
          <w:lang w:val="el-GR"/>
        </w:rPr>
        <w:t>Την με αριθμό 2628/6-11-2019 (ΦΕΚ Β’ 4201/19-11-2019) Απόφαση με θέμα: «Ορισμός της Ειδικής Υπηρεσίας Διαχείρισης και Εφαρμογής Τομέα Τεχνολογιών Πληροφορικής και Επικοινωνιών (ΕΥΔΕ-ΤΠΕ) ως Ενδιάμεσου Φορέα του Επιχειρησιακού Προγράμματος «Μεταρρύθμιση Δημοσίου Τομέα» (ΕΠ ΜΔΤ) και ανάθεση αρμοδιοτήτων διαχείρισης για πράξεις του.</w:t>
      </w:r>
    </w:p>
    <w:p w14:paraId="2D063245" w14:textId="77777777" w:rsidR="0007041C" w:rsidRPr="00340BF9" w:rsidRDefault="0007041C" w:rsidP="0007041C">
      <w:pPr>
        <w:pStyle w:val="aff"/>
        <w:numPr>
          <w:ilvl w:val="0"/>
          <w:numId w:val="91"/>
        </w:numPr>
        <w:suppressAutoHyphens w:val="0"/>
        <w:spacing w:before="120" w:after="0"/>
        <w:ind w:left="142" w:hanging="426"/>
        <w:contextualSpacing w:val="0"/>
        <w:rPr>
          <w:rFonts w:cs="Tahoma"/>
          <w:szCs w:val="22"/>
          <w:lang w:val="el-GR"/>
        </w:rPr>
      </w:pPr>
      <w:r w:rsidRPr="00D7058F">
        <w:rPr>
          <w:rFonts w:cs="Tahoma"/>
          <w:szCs w:val="22"/>
          <w:lang w:val="el-GR"/>
        </w:rPr>
        <w:t>Η από 11-06-2021 και με αριθμό πρωτ.: ΚτΠ ΜΑΕ: 8453/16-06-2021 Προγραμματική Συμφωνία μεταξύ της Γενικής Γραμματείας Ψηφιακής Διακυβέρνησης και Απλούστευσης Διαδικασιών κα</w:t>
      </w:r>
      <w:r>
        <w:rPr>
          <w:rFonts w:cs="Tahoma"/>
          <w:szCs w:val="22"/>
          <w:lang w:val="el-GR"/>
        </w:rPr>
        <w:t xml:space="preserve">ι της Μονοπρόσωπης </w:t>
      </w:r>
      <w:r w:rsidRPr="00D7058F">
        <w:rPr>
          <w:rFonts w:cs="Tahoma"/>
          <w:szCs w:val="22"/>
          <w:lang w:val="el-GR"/>
        </w:rPr>
        <w:t xml:space="preserve">Κοινωνίας της Πληροφορίας Α.Ε. (ΚτΠ Μ.Α.Ε.), για το Έργο «Ανάπτυξη και τεχνική υποστήριξη του Παρατηρητηρίου για τη Γραφειοκρατία και του Εθνικού Προγράμματος </w:t>
      </w:r>
      <w:r w:rsidRPr="00340BF9">
        <w:rPr>
          <w:rFonts w:cs="Tahoma"/>
          <w:szCs w:val="22"/>
          <w:lang w:val="el-GR"/>
        </w:rPr>
        <w:t>Απλούστευσης Διαδικασιών».</w:t>
      </w:r>
    </w:p>
    <w:p w14:paraId="61C35B21" w14:textId="77777777" w:rsidR="0007041C" w:rsidRPr="00340BF9" w:rsidRDefault="0007041C" w:rsidP="0007041C">
      <w:pPr>
        <w:pStyle w:val="aff"/>
        <w:numPr>
          <w:ilvl w:val="0"/>
          <w:numId w:val="91"/>
        </w:numPr>
        <w:suppressAutoHyphens w:val="0"/>
        <w:spacing w:before="120" w:after="0"/>
        <w:ind w:left="142" w:hanging="426"/>
        <w:contextualSpacing w:val="0"/>
        <w:rPr>
          <w:rFonts w:cs="Tahoma"/>
          <w:szCs w:val="22"/>
          <w:lang w:val="el-GR"/>
        </w:rPr>
      </w:pPr>
      <w:r w:rsidRPr="00340BF9">
        <w:rPr>
          <w:rFonts w:cs="Tahoma"/>
          <w:szCs w:val="22"/>
          <w:lang w:val="el-GR"/>
        </w:rPr>
        <w:t>Την με αρ. πρωτ. 404/16-03-2021 (ΑΔΑ: 6ΡΣΟ46ΜΠΥΓ-ΗΔΥ) Απόφαση της Ειδικής Υπηρεσίας Διαχείρισης και Εφαρμογής Τομέα Τεχνολογιών Πληροφορικής και Επικοινωνιών (ΕΥΔΕ-ΤΠΕ) με θέμα: «Ένταξη της Πράξης «Εθνικό Πρόγραμμα Απλούστευσης Διαδικασιών (ΕΠΑΔ)» με Κωδικό ΟΠΣ 5074446 στο Επιχειρησιακό Πρόγραμμα «Μεταρρύθμιση Δημόσιου Τομέα 2014-2020».</w:t>
      </w:r>
    </w:p>
    <w:p w14:paraId="1E8BE791" w14:textId="77777777" w:rsidR="0007041C" w:rsidRDefault="0007041C" w:rsidP="0007041C">
      <w:pPr>
        <w:pStyle w:val="aff"/>
        <w:numPr>
          <w:ilvl w:val="0"/>
          <w:numId w:val="91"/>
        </w:numPr>
        <w:suppressAutoHyphens w:val="0"/>
        <w:spacing w:before="120" w:after="0"/>
        <w:ind w:left="142" w:hanging="426"/>
        <w:contextualSpacing w:val="0"/>
        <w:rPr>
          <w:rFonts w:cs="Tahoma"/>
          <w:szCs w:val="22"/>
          <w:lang w:val="el-GR"/>
        </w:rPr>
      </w:pPr>
      <w:r w:rsidRPr="00251FA1">
        <w:rPr>
          <w:rFonts w:cs="Tahoma"/>
          <w:szCs w:val="22"/>
          <w:lang w:val="el-GR"/>
        </w:rPr>
        <w:t>Την με αρ. πρωτ. 1728/08-10-</w:t>
      </w:r>
      <w:r w:rsidRPr="002444C9">
        <w:rPr>
          <w:rFonts w:cs="Tahoma"/>
          <w:szCs w:val="22"/>
          <w:lang w:val="el-GR"/>
        </w:rPr>
        <w:t xml:space="preserve">2021 </w:t>
      </w:r>
      <w:r>
        <w:rPr>
          <w:rFonts w:cs="Tahoma"/>
          <w:szCs w:val="22"/>
          <w:lang w:val="el-GR"/>
        </w:rPr>
        <w:t>(αρ. πρωτ. ΚτΠ Μ</w:t>
      </w:r>
      <w:r w:rsidRPr="00340BF9">
        <w:rPr>
          <w:rFonts w:cs="Tahoma"/>
          <w:szCs w:val="22"/>
          <w:lang w:val="el-GR"/>
        </w:rPr>
        <w:t>.Α.Ε. 14367/08-10-2021) Απόφαση</w:t>
      </w:r>
      <w:r w:rsidRPr="00251FA1">
        <w:rPr>
          <w:rFonts w:cs="Tahoma"/>
          <w:szCs w:val="22"/>
          <w:lang w:val="el-GR"/>
        </w:rPr>
        <w:t xml:space="preserve"> της Ειδικής Υπηρεσίας Διαχείρισης και Εφαρμογής Τομέα Τεχνολογιών Πληροφορικής και Επικοινωνιών (ΕΥΔΕ-ΤΠΕ) με θέμα: «Τροποποίηση της Πράξης «Εθνικό Πρόγραμμα Απλούστευσης Διαδικασιών (ΕΠΑΔ)» με Κωδικό ΟΠΣ 5074446 στο Επιχειρησιακό Πρόγραμμα «Μεταρρ</w:t>
      </w:r>
      <w:r>
        <w:rPr>
          <w:rFonts w:cs="Tahoma"/>
          <w:szCs w:val="22"/>
          <w:lang w:val="el-GR"/>
        </w:rPr>
        <w:t>ύθμιση Δημόσιου Τομέα 2014-2020</w:t>
      </w:r>
      <w:r w:rsidRPr="00251FA1">
        <w:rPr>
          <w:rFonts w:cs="Tahoma"/>
          <w:szCs w:val="22"/>
          <w:lang w:val="el-GR"/>
        </w:rPr>
        <w:t>».</w:t>
      </w:r>
    </w:p>
    <w:p w14:paraId="783F72B3" w14:textId="77777777" w:rsidR="0007041C" w:rsidRPr="002502B3" w:rsidRDefault="0007041C" w:rsidP="0007041C">
      <w:pPr>
        <w:pStyle w:val="aff"/>
        <w:numPr>
          <w:ilvl w:val="0"/>
          <w:numId w:val="91"/>
        </w:numPr>
        <w:suppressAutoHyphens w:val="0"/>
        <w:spacing w:before="120" w:after="0"/>
        <w:ind w:left="142" w:hanging="426"/>
        <w:contextualSpacing w:val="0"/>
        <w:rPr>
          <w:rFonts w:cs="Tahoma"/>
          <w:szCs w:val="22"/>
          <w:lang w:val="el-GR"/>
        </w:rPr>
      </w:pPr>
      <w:r w:rsidRPr="002502B3">
        <w:rPr>
          <w:rFonts w:cs="Tahoma"/>
          <w:szCs w:val="22"/>
          <w:lang w:val="el-GR"/>
        </w:rPr>
        <w:t>Το με αριθμό πρωτ. ΚτΠ ΜΑΕ: 8262/15-06-2021 Τεχνικό Δελτίο της Πράξης «Εθνικό Πρόγραμμα Απλούστευσης Διαδικασιών (ΕΠΑΔ)» με κωδικό ΟΠΣ 5074446</w:t>
      </w:r>
      <w:r w:rsidRPr="00C145A7">
        <w:rPr>
          <w:rFonts w:cs="Tahoma"/>
          <w:szCs w:val="22"/>
          <w:lang w:val="el-GR"/>
        </w:rPr>
        <w:t>.</w:t>
      </w:r>
    </w:p>
    <w:p w14:paraId="352032BE" w14:textId="77777777" w:rsidR="0007041C" w:rsidRPr="000E3D14" w:rsidRDefault="0007041C" w:rsidP="0007041C">
      <w:pPr>
        <w:pStyle w:val="aff"/>
        <w:numPr>
          <w:ilvl w:val="0"/>
          <w:numId w:val="91"/>
        </w:numPr>
        <w:suppressAutoHyphens w:val="0"/>
        <w:spacing w:before="120" w:after="0"/>
        <w:ind w:left="142" w:hanging="426"/>
        <w:contextualSpacing w:val="0"/>
        <w:rPr>
          <w:rFonts w:cs="Tahoma"/>
          <w:b/>
          <w:color w:val="FF0000"/>
          <w:szCs w:val="22"/>
          <w:lang w:val="el-GR"/>
        </w:rPr>
      </w:pPr>
      <w:r w:rsidRPr="000E3D14">
        <w:rPr>
          <w:rFonts w:cs="Tahoma"/>
          <w:szCs w:val="22"/>
          <w:lang w:val="el-GR"/>
        </w:rPr>
        <w:t>Τη ΣΑΕ 463/1 για το έργο: «Εθνικό Πρόγραμμα Απλούστευσης Διαδικασιών (ΕΠΑΔ)» με Κωδικό ΟΠΣ 5074446 και με ευάριθμο κωδικό : 2021ΣΕ46310000 με την οποία εγκρίθηκε η ένταξη του έργου στο Πρόγραμμα Δημοσίων Επενδύσεων (ΠΔΕ)</w:t>
      </w:r>
      <w:r>
        <w:rPr>
          <w:rFonts w:cs="Tahoma"/>
          <w:szCs w:val="22"/>
          <w:lang w:val="el-GR"/>
        </w:rPr>
        <w:t>.</w:t>
      </w:r>
    </w:p>
    <w:p w14:paraId="2F47644A" w14:textId="77777777" w:rsidR="0007041C" w:rsidRDefault="0007041C" w:rsidP="0007041C">
      <w:pPr>
        <w:pStyle w:val="aff"/>
        <w:numPr>
          <w:ilvl w:val="0"/>
          <w:numId w:val="91"/>
        </w:numPr>
        <w:suppressAutoHyphens w:val="0"/>
        <w:spacing w:before="120" w:after="0"/>
        <w:ind w:left="142" w:hanging="426"/>
        <w:contextualSpacing w:val="0"/>
        <w:rPr>
          <w:rFonts w:cs="Tahoma"/>
          <w:szCs w:val="22"/>
          <w:lang w:val="el-GR"/>
        </w:rPr>
      </w:pPr>
      <w:r w:rsidRPr="00595B80">
        <w:rPr>
          <w:rFonts w:cs="Tahoma"/>
          <w:szCs w:val="22"/>
          <w:lang w:val="el-GR"/>
        </w:rPr>
        <w:t>Την από  17/8/2021 έως 1/9/2021 διαβούλευση με Μοναδικό Αριθμό: 21DIAB000018671 και τα αποτελέσματα αυτής.</w:t>
      </w:r>
    </w:p>
    <w:p w14:paraId="60DF2660" w14:textId="77777777" w:rsidR="0007041C" w:rsidRDefault="0007041C" w:rsidP="0007041C">
      <w:pPr>
        <w:pStyle w:val="aff"/>
        <w:numPr>
          <w:ilvl w:val="0"/>
          <w:numId w:val="91"/>
        </w:numPr>
        <w:suppressAutoHyphens w:val="0"/>
        <w:spacing w:before="120" w:after="0"/>
        <w:ind w:left="142" w:hanging="426"/>
        <w:contextualSpacing w:val="0"/>
        <w:rPr>
          <w:rFonts w:cs="Tahoma"/>
          <w:szCs w:val="22"/>
          <w:lang w:val="el-GR"/>
        </w:rPr>
      </w:pPr>
      <w:r w:rsidRPr="00927C15">
        <w:rPr>
          <w:rFonts w:cs="Tahoma"/>
          <w:szCs w:val="22"/>
          <w:lang w:val="el-GR"/>
        </w:rPr>
        <w:t>Το υπ’ αρ. 199/15-09-2021 (με αριθμό ΚτΠ Α.Ε. 14437/11-10-2021) έγγραφο του Κυρίου του Έργου με θέμα “«Έγκριση σχεδίου τεύχους διακήρυξης – ολοκλήρωση εργασιών Φάσης Α (έργο για το Παρατηρητήριο για τη Γραφειοκρατία &amp; το ΕΠΑΔ )»</w:t>
      </w:r>
      <w:r w:rsidRPr="00340BF9">
        <w:rPr>
          <w:rFonts w:cs="Tahoma"/>
          <w:szCs w:val="22"/>
          <w:lang w:val="el-GR"/>
        </w:rPr>
        <w:t>.</w:t>
      </w:r>
    </w:p>
    <w:p w14:paraId="6BD01341" w14:textId="77777777" w:rsidR="0007041C" w:rsidRPr="00927C15" w:rsidRDefault="0007041C" w:rsidP="0007041C">
      <w:pPr>
        <w:pStyle w:val="aff"/>
        <w:numPr>
          <w:ilvl w:val="0"/>
          <w:numId w:val="91"/>
        </w:numPr>
        <w:suppressAutoHyphens w:val="0"/>
        <w:spacing w:before="120" w:after="0"/>
        <w:ind w:left="142" w:hanging="426"/>
        <w:contextualSpacing w:val="0"/>
        <w:rPr>
          <w:rFonts w:cs="Tahoma"/>
          <w:szCs w:val="22"/>
          <w:lang w:val="el-GR"/>
        </w:rPr>
      </w:pPr>
      <w:r w:rsidRPr="00927C15">
        <w:rPr>
          <w:rFonts w:cs="Tahoma"/>
          <w:szCs w:val="22"/>
          <w:lang w:val="el-GR"/>
        </w:rPr>
        <w:t>Το υπ’ αρ. 1932/08-11-2021 (αρ. πρωτ. ΚτΠ Α.Ε. 16197/09-11-2021) έγγραφο της Ειδικής Υπηρεσίας Διαχείρισης και Εφαρμογής Τομέα Τεχνολογιών Πληροφορικής και Επικοινωνιών (ΕΥΔΕ-ΤΠΕ) με θέμα: «Έγκριση Διακήρυξης για το Υποέργο 2 «Ανάπτυξη και τεχνική υποστήριξη του Παρατηρητηρίου για τη Γραφειοκρατία και του Εθνικού Προγράμματος Απλούστευσης Διαδικασιών» της Πράξης με κωδικό ΟΠΣ 5074446</w:t>
      </w:r>
    </w:p>
    <w:p w14:paraId="287F9169" w14:textId="77777777" w:rsidR="0007041C" w:rsidRPr="00595B80" w:rsidRDefault="0007041C" w:rsidP="0007041C">
      <w:pPr>
        <w:pStyle w:val="aff"/>
        <w:numPr>
          <w:ilvl w:val="0"/>
          <w:numId w:val="91"/>
        </w:numPr>
        <w:suppressAutoHyphens w:val="0"/>
        <w:spacing w:before="120" w:after="0"/>
        <w:ind w:left="142" w:hanging="426"/>
        <w:contextualSpacing w:val="0"/>
        <w:rPr>
          <w:rFonts w:cs="Tahoma"/>
          <w:szCs w:val="22"/>
          <w:lang w:val="el-GR"/>
        </w:rPr>
      </w:pPr>
      <w:r w:rsidRPr="00595B80">
        <w:rPr>
          <w:rFonts w:cs="Tahoma"/>
          <w:szCs w:val="22"/>
          <w:lang w:val="el-GR"/>
        </w:rPr>
        <w:t>Την Απόφαση του ΔΣ της ΚτΠ Μ.Α.Ε. κατά την υπ’ αρ. 688/30-07-2019 Συνεδρίασή του, με θέμα Εκλογή Διευθύνοντος Συμβούλου (Θέμα 1).</w:t>
      </w:r>
    </w:p>
    <w:p w14:paraId="40FA3918" w14:textId="77777777" w:rsidR="0007041C" w:rsidRPr="00595B80" w:rsidRDefault="0007041C" w:rsidP="0007041C">
      <w:pPr>
        <w:pStyle w:val="aff"/>
        <w:numPr>
          <w:ilvl w:val="0"/>
          <w:numId w:val="91"/>
        </w:numPr>
        <w:suppressAutoHyphens w:val="0"/>
        <w:spacing w:before="120" w:after="0"/>
        <w:ind w:left="142" w:hanging="426"/>
        <w:contextualSpacing w:val="0"/>
        <w:rPr>
          <w:rFonts w:cs="Tahoma"/>
          <w:szCs w:val="22"/>
          <w:lang w:val="el-GR"/>
        </w:rPr>
      </w:pPr>
      <w:r w:rsidRPr="00595B80">
        <w:rPr>
          <w:rFonts w:cs="Tahoma"/>
          <w:szCs w:val="22"/>
          <w:lang w:val="el-GR"/>
        </w:rPr>
        <w:t>Την Απόφαση του Διευθύνοντος Συμβούλου της ΚτΠ Μ.Α.Ε. με Αρ. Πρωτ. 10770/12-11-2020 και θέμα «Εξουσιοδοτήσεις προς τους Γενικούς Διευθυντές και Διευθυντές».</w:t>
      </w:r>
    </w:p>
    <w:p w14:paraId="5A6D204A" w14:textId="77777777" w:rsidR="0007041C" w:rsidRPr="002435E6" w:rsidRDefault="0007041C" w:rsidP="0007041C">
      <w:pPr>
        <w:pStyle w:val="aff"/>
        <w:numPr>
          <w:ilvl w:val="0"/>
          <w:numId w:val="91"/>
        </w:numPr>
        <w:suppressAutoHyphens w:val="0"/>
        <w:spacing w:before="120" w:after="0"/>
        <w:ind w:left="142" w:hanging="426"/>
        <w:contextualSpacing w:val="0"/>
        <w:rPr>
          <w:rFonts w:cs="Tahoma"/>
          <w:szCs w:val="22"/>
          <w:lang w:val="el-GR"/>
        </w:rPr>
      </w:pPr>
      <w:r w:rsidRPr="00595B80">
        <w:rPr>
          <w:rFonts w:cs="Tahoma"/>
          <w:szCs w:val="22"/>
          <w:lang w:val="el-GR"/>
        </w:rPr>
        <w:t xml:space="preserve">Την Απόφαση του ΔΣ της ΚτΠ Α.Ε. κατά την υπ’ αρ. </w:t>
      </w:r>
      <w:r>
        <w:rPr>
          <w:rFonts w:cs="Tahoma"/>
          <w:szCs w:val="22"/>
          <w:lang w:val="el-GR"/>
        </w:rPr>
        <w:t>808/17-11-2021</w:t>
      </w:r>
      <w:r w:rsidRPr="00595B80">
        <w:rPr>
          <w:rFonts w:cs="Tahoma"/>
          <w:szCs w:val="22"/>
          <w:lang w:val="el-GR"/>
        </w:rPr>
        <w:t xml:space="preserve"> Συνεδρίασή </w:t>
      </w:r>
      <w:r w:rsidRPr="002435E6">
        <w:rPr>
          <w:rFonts w:cs="Tahoma"/>
          <w:szCs w:val="22"/>
          <w:lang w:val="el-GR"/>
        </w:rPr>
        <w:t>του (Θέμα 7.2).</w:t>
      </w:r>
    </w:p>
    <w:p w14:paraId="277C972B" w14:textId="77777777" w:rsidR="0007041C" w:rsidRPr="0007041C" w:rsidRDefault="0007041C" w:rsidP="0007041C">
      <w:pPr>
        <w:tabs>
          <w:tab w:val="left" w:pos="360"/>
        </w:tabs>
        <w:rPr>
          <w:rFonts w:cs="Tahoma"/>
          <w:i/>
          <w:color w:val="5B9BD5"/>
          <w:highlight w:val="green"/>
          <w:lang w:val="el-GR"/>
        </w:rPr>
      </w:pPr>
    </w:p>
    <w:p w14:paraId="41AAEC95" w14:textId="49520CB8" w:rsidR="00855D98" w:rsidRDefault="00855D98" w:rsidP="0007041C">
      <w:pPr>
        <w:tabs>
          <w:tab w:val="left" w:pos="284"/>
        </w:tabs>
        <w:rPr>
          <w:rFonts w:cs="Tahoma"/>
          <w:szCs w:val="22"/>
          <w:lang w:val="el-GR"/>
        </w:rPr>
      </w:pPr>
    </w:p>
    <w:p w14:paraId="5542FA87" w14:textId="77777777" w:rsidR="00855D98" w:rsidRDefault="00855D98" w:rsidP="00DD3386">
      <w:pPr>
        <w:tabs>
          <w:tab w:val="left" w:pos="284"/>
        </w:tabs>
        <w:rPr>
          <w:rFonts w:cs="Tahoma"/>
          <w:szCs w:val="22"/>
          <w:lang w:val="el-GR"/>
        </w:rPr>
      </w:pPr>
    </w:p>
    <w:p w14:paraId="466324B6" w14:textId="77777777" w:rsidR="007E2406" w:rsidRDefault="007E2406" w:rsidP="00DD3386">
      <w:pPr>
        <w:tabs>
          <w:tab w:val="left" w:pos="284"/>
        </w:tabs>
        <w:rPr>
          <w:rFonts w:cs="Tahoma"/>
          <w:szCs w:val="22"/>
          <w:lang w:val="el-GR"/>
        </w:rPr>
      </w:pPr>
    </w:p>
    <w:p w14:paraId="0591E430" w14:textId="77777777" w:rsidR="00855D98" w:rsidRDefault="00855D98" w:rsidP="00DD3386">
      <w:pPr>
        <w:tabs>
          <w:tab w:val="left" w:pos="284"/>
        </w:tabs>
        <w:rPr>
          <w:rFonts w:cs="Tahoma"/>
          <w:szCs w:val="22"/>
          <w:lang w:val="el-GR"/>
        </w:rPr>
      </w:pPr>
    </w:p>
    <w:p w14:paraId="48EBC26E" w14:textId="77777777" w:rsidR="00855D98" w:rsidRDefault="00855D98" w:rsidP="00DD3386">
      <w:pPr>
        <w:tabs>
          <w:tab w:val="left" w:pos="284"/>
        </w:tabs>
        <w:rPr>
          <w:rFonts w:cs="Tahoma"/>
          <w:szCs w:val="22"/>
          <w:lang w:val="el-GR"/>
        </w:rPr>
      </w:pPr>
    </w:p>
    <w:p w14:paraId="32BA149A" w14:textId="74343914" w:rsidR="008338F0" w:rsidRPr="00EF2032" w:rsidRDefault="00C412CE" w:rsidP="00BF270D">
      <w:pPr>
        <w:pStyle w:val="2"/>
      </w:pPr>
      <w:bookmarkStart w:id="21" w:name="_Ref40979373"/>
      <w:bookmarkStart w:id="22" w:name="_Toc75439373"/>
      <w:r w:rsidRPr="00C412CE">
        <w:t xml:space="preserve"> </w:t>
      </w:r>
      <w:r w:rsidR="00BF270D">
        <w:t xml:space="preserve"> </w:t>
      </w:r>
      <w:bookmarkStart w:id="23" w:name="_Toc80088610"/>
      <w:r w:rsidR="003355E7" w:rsidRPr="00EF2032">
        <w:t>Προθεσμία παραλαβής προσφορών και διενέργεια διαγωνισμού</w:t>
      </w:r>
      <w:bookmarkEnd w:id="21"/>
      <w:bookmarkEnd w:id="22"/>
      <w:bookmarkEnd w:id="23"/>
      <w:r w:rsidR="003355E7" w:rsidRPr="00EF2032">
        <w:t xml:space="preserve"> </w:t>
      </w:r>
    </w:p>
    <w:p w14:paraId="27B535E8" w14:textId="59E62133" w:rsidR="00B65D70" w:rsidRPr="007A69B1" w:rsidRDefault="003355E7" w:rsidP="00B8545D">
      <w:pPr>
        <w:spacing w:before="240"/>
        <w:rPr>
          <w:rFonts w:cs="Tahoma"/>
          <w:b/>
          <w:szCs w:val="22"/>
          <w:lang w:val="el-GR" w:eastAsia="el-GR"/>
        </w:rPr>
      </w:pPr>
      <w:r w:rsidRPr="00EF2032">
        <w:rPr>
          <w:rFonts w:cs="Tahoma"/>
          <w:szCs w:val="22"/>
          <w:lang w:val="el-GR" w:eastAsia="el-GR"/>
        </w:rPr>
        <w:t xml:space="preserve">Η καταληκτική ημερομηνία παραλαβής των προσφορών είναι η </w:t>
      </w:r>
      <w:r w:rsidR="00FF1BF9" w:rsidRPr="00FF1BF9">
        <w:rPr>
          <w:rFonts w:cs="Tahoma"/>
          <w:b/>
          <w:szCs w:val="22"/>
          <w:lang w:val="el-GR" w:eastAsia="el-GR"/>
        </w:rPr>
        <w:t>10-01</w:t>
      </w:r>
      <w:r w:rsidR="0003143F" w:rsidRPr="00FF1BF9">
        <w:rPr>
          <w:rFonts w:cs="Tahoma"/>
          <w:b/>
          <w:szCs w:val="22"/>
          <w:lang w:val="el-GR" w:eastAsia="el-GR"/>
        </w:rPr>
        <w:t>-202</w:t>
      </w:r>
      <w:r w:rsidR="00FF1BF9" w:rsidRPr="00FF1BF9">
        <w:rPr>
          <w:rFonts w:cs="Tahoma"/>
          <w:b/>
          <w:szCs w:val="22"/>
          <w:lang w:val="el-GR" w:eastAsia="el-GR"/>
        </w:rPr>
        <w:t>2</w:t>
      </w:r>
      <w:r w:rsidR="0003143F">
        <w:rPr>
          <w:rFonts w:cs="Tahoma"/>
          <w:szCs w:val="22"/>
          <w:lang w:val="el-GR" w:eastAsia="el-GR"/>
        </w:rPr>
        <w:t xml:space="preserve"> </w:t>
      </w:r>
      <w:r w:rsidRPr="00EF2032">
        <w:rPr>
          <w:rFonts w:cs="Tahoma"/>
          <w:szCs w:val="22"/>
          <w:lang w:val="el-GR" w:eastAsia="el-GR"/>
        </w:rPr>
        <w:t xml:space="preserve">και ώρα </w:t>
      </w:r>
      <w:r w:rsidR="00FF1BF9" w:rsidRPr="00FF1BF9">
        <w:rPr>
          <w:rFonts w:cs="Tahoma"/>
          <w:b/>
          <w:szCs w:val="22"/>
          <w:lang w:val="el-GR" w:eastAsia="el-GR"/>
        </w:rPr>
        <w:t>12</w:t>
      </w:r>
      <w:r w:rsidR="0003143F" w:rsidRPr="00FF1BF9">
        <w:rPr>
          <w:rFonts w:cs="Tahoma"/>
          <w:b/>
          <w:szCs w:val="22"/>
          <w:lang w:val="el-GR" w:eastAsia="el-GR"/>
        </w:rPr>
        <w:t>:</w:t>
      </w:r>
      <w:r w:rsidR="00FF1BF9" w:rsidRPr="00FF1BF9">
        <w:rPr>
          <w:rFonts w:cs="Tahoma"/>
          <w:b/>
          <w:szCs w:val="22"/>
          <w:lang w:val="el-GR" w:eastAsia="el-GR"/>
        </w:rPr>
        <w:t>00</w:t>
      </w:r>
      <w:r w:rsidR="0003143F" w:rsidRPr="00EF2032">
        <w:rPr>
          <w:rFonts w:cs="Tahoma"/>
          <w:szCs w:val="22"/>
          <w:lang w:val="el-GR" w:eastAsia="el-GR"/>
        </w:rPr>
        <w:t xml:space="preserve"> </w:t>
      </w:r>
      <w:r w:rsidR="00B65D70" w:rsidRPr="00EF2032">
        <w:rPr>
          <w:rFonts w:cs="Tahoma"/>
          <w:szCs w:val="22"/>
          <w:lang w:val="el-GR" w:eastAsia="el-GR"/>
        </w:rPr>
        <w:t xml:space="preserve">και η </w:t>
      </w:r>
      <w:r w:rsidR="00B65D70" w:rsidRPr="00EF2032">
        <w:rPr>
          <w:rFonts w:cs="Tahoma"/>
          <w:color w:val="000000"/>
          <w:szCs w:val="22"/>
          <w:lang w:val="el-GR"/>
        </w:rPr>
        <w:t xml:space="preserve">Ημερομηνία έναρξης υποβολής προσφορών είναι η </w:t>
      </w:r>
      <w:r w:rsidR="007A69B1" w:rsidRPr="007A69B1">
        <w:rPr>
          <w:rFonts w:cs="Tahoma"/>
          <w:b/>
          <w:szCs w:val="22"/>
          <w:lang w:val="el-GR" w:eastAsia="el-GR"/>
        </w:rPr>
        <w:t>09-12</w:t>
      </w:r>
      <w:r w:rsidR="0003143F" w:rsidRPr="007A69B1">
        <w:rPr>
          <w:rFonts w:cs="Tahoma"/>
          <w:b/>
          <w:szCs w:val="22"/>
          <w:lang w:val="el-GR" w:eastAsia="el-GR"/>
        </w:rPr>
        <w:t>-202</w:t>
      </w:r>
      <w:r w:rsidR="007A69B1" w:rsidRPr="007A69B1">
        <w:rPr>
          <w:rFonts w:cs="Tahoma"/>
          <w:b/>
          <w:szCs w:val="22"/>
          <w:lang w:val="el-GR" w:eastAsia="el-GR"/>
        </w:rPr>
        <w:t>1</w:t>
      </w:r>
      <w:r w:rsidR="007A69B1">
        <w:rPr>
          <w:rFonts w:cs="Tahoma"/>
          <w:b/>
          <w:szCs w:val="22"/>
          <w:lang w:val="el-GR" w:eastAsia="el-GR"/>
        </w:rPr>
        <w:t>.</w:t>
      </w:r>
    </w:p>
    <w:p w14:paraId="6DE1D693" w14:textId="12D18E02" w:rsidR="001C673F" w:rsidRPr="00EF2032" w:rsidRDefault="003355E7" w:rsidP="001C673F">
      <w:pPr>
        <w:rPr>
          <w:rFonts w:cs="Tahoma"/>
          <w:szCs w:val="22"/>
          <w:lang w:val="el-GR"/>
        </w:rPr>
      </w:pPr>
      <w:r w:rsidRPr="00EF2032">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4" w:history="1">
        <w:r w:rsidR="000D0D33" w:rsidRPr="00A92A43">
          <w:rPr>
            <w:rStyle w:val="-"/>
            <w:rFonts w:cs="Tahoma"/>
            <w:szCs w:val="22"/>
            <w:lang w:val="el-GR" w:eastAsia="el-GR"/>
          </w:rPr>
          <w:t>www.promitheus.gov.gr</w:t>
        </w:r>
      </w:hyperlink>
      <w:r w:rsidRPr="00EF2032">
        <w:rPr>
          <w:rFonts w:cs="Tahoma"/>
          <w:szCs w:val="22"/>
          <w:lang w:val="el-GR" w:eastAsia="el-GR"/>
        </w:rPr>
        <w:t xml:space="preserve"> του ως άνω συστήματος, </w:t>
      </w:r>
      <w:r w:rsidR="001C673F" w:rsidRPr="00EF2032">
        <w:rPr>
          <w:rFonts w:cs="Tahoma"/>
          <w:b/>
          <w:szCs w:val="22"/>
          <w:lang w:val="el-GR"/>
        </w:rPr>
        <w:t>τέσσερις (4) εργάσιμες</w:t>
      </w:r>
      <w:r w:rsidR="001C673F" w:rsidRPr="00EF2032">
        <w:rPr>
          <w:rFonts w:cs="Tahoma"/>
          <w:szCs w:val="22"/>
          <w:lang w:val="el-GR"/>
        </w:rPr>
        <w:t xml:space="preserve"> ημέρες μετά την καταληκτική ημερομηνία υποβολής των προσφορών </w:t>
      </w:r>
      <w:r w:rsidR="001C673F" w:rsidRPr="000D0D33">
        <w:rPr>
          <w:rFonts w:cs="Tahoma"/>
          <w:b/>
          <w:szCs w:val="22"/>
          <w:lang w:val="el-GR"/>
        </w:rPr>
        <w:t xml:space="preserve">ήτοι </w:t>
      </w:r>
      <w:r w:rsidR="000D0D33" w:rsidRPr="000D0D33">
        <w:rPr>
          <w:rFonts w:cs="Tahoma"/>
          <w:b/>
          <w:szCs w:val="22"/>
          <w:lang w:val="el-GR" w:eastAsia="el-GR"/>
        </w:rPr>
        <w:t>14-01</w:t>
      </w:r>
      <w:r w:rsidR="00E01677" w:rsidRPr="000D0D33">
        <w:rPr>
          <w:rFonts w:cs="Tahoma"/>
          <w:b/>
          <w:szCs w:val="22"/>
          <w:lang w:val="el-GR" w:eastAsia="el-GR"/>
        </w:rPr>
        <w:t>-202</w:t>
      </w:r>
      <w:r w:rsidR="000D0D33" w:rsidRPr="000D0D33">
        <w:rPr>
          <w:rFonts w:cs="Tahoma"/>
          <w:b/>
          <w:szCs w:val="22"/>
          <w:lang w:val="el-GR" w:eastAsia="el-GR"/>
        </w:rPr>
        <w:t>2</w:t>
      </w:r>
      <w:r w:rsidR="00E01677" w:rsidRPr="00EF2032">
        <w:rPr>
          <w:rFonts w:cs="Tahoma"/>
          <w:b/>
          <w:szCs w:val="22"/>
          <w:lang w:val="el-GR"/>
        </w:rPr>
        <w:t xml:space="preserve"> και ώρα </w:t>
      </w:r>
      <w:r w:rsidR="000D0D33" w:rsidRPr="000D0D33">
        <w:rPr>
          <w:rFonts w:cs="Tahoma"/>
          <w:b/>
          <w:szCs w:val="22"/>
          <w:lang w:val="el-GR" w:eastAsia="el-GR"/>
        </w:rPr>
        <w:t>12:00</w:t>
      </w:r>
      <w:r w:rsidR="001C673F" w:rsidRPr="000D0D33">
        <w:rPr>
          <w:rFonts w:cs="Tahoma"/>
          <w:b/>
          <w:szCs w:val="22"/>
          <w:lang w:val="el-GR" w:eastAsia="el-GR"/>
        </w:rPr>
        <w:t>.</w:t>
      </w:r>
    </w:p>
    <w:p w14:paraId="0BF1C8AE" w14:textId="77777777" w:rsidR="001C673F" w:rsidRPr="00EF2032" w:rsidRDefault="001C673F">
      <w:pPr>
        <w:rPr>
          <w:rFonts w:cs="Tahoma"/>
          <w:szCs w:val="22"/>
          <w:lang w:val="el-GR"/>
        </w:rPr>
      </w:pPr>
      <w:r w:rsidRPr="00EF2032" w:rsidDel="001C673F">
        <w:rPr>
          <w:rFonts w:cs="Tahoma"/>
          <w:i/>
          <w:iCs/>
          <w:color w:val="5B9BD5"/>
          <w:kern w:val="1"/>
          <w:szCs w:val="22"/>
          <w:lang w:val="el-GR"/>
        </w:rPr>
        <w:t xml:space="preserve"> </w:t>
      </w:r>
    </w:p>
    <w:p w14:paraId="55AC77AD" w14:textId="132292B9" w:rsidR="008338F0" w:rsidRPr="00EF2032" w:rsidRDefault="00C412CE" w:rsidP="00BF270D">
      <w:pPr>
        <w:pStyle w:val="2"/>
      </w:pPr>
      <w:bookmarkStart w:id="24" w:name="_Ref65241722"/>
      <w:bookmarkStart w:id="25" w:name="_Ref65241727"/>
      <w:bookmarkStart w:id="26" w:name="_Toc75439374"/>
      <w:r w:rsidRPr="005114B1">
        <w:t xml:space="preserve"> </w:t>
      </w:r>
      <w:r w:rsidR="00BF270D">
        <w:t xml:space="preserve"> </w:t>
      </w:r>
      <w:bookmarkStart w:id="27" w:name="_Toc80088611"/>
      <w:r w:rsidR="003355E7" w:rsidRPr="00EF2032">
        <w:t>Δημοσιότητα</w:t>
      </w:r>
      <w:bookmarkEnd w:id="24"/>
      <w:bookmarkEnd w:id="25"/>
      <w:bookmarkEnd w:id="26"/>
      <w:bookmarkEnd w:id="27"/>
    </w:p>
    <w:p w14:paraId="1E4107F1" w14:textId="77777777" w:rsidR="008338F0" w:rsidRPr="00EF2032" w:rsidRDefault="003355E7" w:rsidP="00B8545D">
      <w:pPr>
        <w:spacing w:before="240"/>
        <w:rPr>
          <w:rFonts w:cs="Tahoma"/>
          <w:szCs w:val="22"/>
          <w:lang w:val="el-GR"/>
        </w:rPr>
      </w:pPr>
      <w:r w:rsidRPr="00EF2032">
        <w:rPr>
          <w:rFonts w:cs="Tahoma"/>
          <w:b/>
          <w:szCs w:val="22"/>
          <w:lang w:val="el-GR"/>
        </w:rPr>
        <w:t>Α.</w:t>
      </w:r>
      <w:r w:rsidRPr="00EF2032">
        <w:rPr>
          <w:rFonts w:cs="Tahoma"/>
          <w:b/>
          <w:szCs w:val="22"/>
          <w:lang w:val="el-GR"/>
        </w:rPr>
        <w:tab/>
        <w:t xml:space="preserve">Δημοσίευση στην Επίσημη Εφημερίδα της Ευρωπαϊκής Ένωσης </w:t>
      </w:r>
    </w:p>
    <w:p w14:paraId="3FDA7D5F" w14:textId="249F1CC9" w:rsidR="008338F0" w:rsidRPr="00EF2032" w:rsidRDefault="003355E7">
      <w:pPr>
        <w:rPr>
          <w:rFonts w:cs="Tahoma"/>
          <w:szCs w:val="22"/>
          <w:lang w:val="el-GR"/>
        </w:rPr>
      </w:pPr>
      <w:r w:rsidRPr="00EF2032">
        <w:rPr>
          <w:rFonts w:cs="Tahoma"/>
          <w:szCs w:val="22"/>
          <w:lang w:val="el-GR"/>
        </w:rPr>
        <w:t xml:space="preserve">Προκήρυξη της παρούσας σύμβασης απεστάλη με ηλεκτρονικά μέσα για δημοσίευση στις </w:t>
      </w:r>
      <w:r w:rsidR="00ED4BF9" w:rsidRPr="00ED4BF9">
        <w:rPr>
          <w:rFonts w:cs="Tahoma"/>
          <w:b/>
          <w:szCs w:val="22"/>
          <w:lang w:val="el-GR" w:eastAsia="el-GR"/>
        </w:rPr>
        <w:t>03-12</w:t>
      </w:r>
      <w:r w:rsidR="0003143F" w:rsidRPr="00ED4BF9">
        <w:rPr>
          <w:rFonts w:cs="Tahoma"/>
          <w:b/>
          <w:szCs w:val="22"/>
          <w:lang w:val="el-GR" w:eastAsia="el-GR"/>
        </w:rPr>
        <w:t>-202</w:t>
      </w:r>
      <w:r w:rsidR="00ED4BF9" w:rsidRPr="00ED4BF9">
        <w:rPr>
          <w:rFonts w:cs="Tahoma"/>
          <w:b/>
          <w:szCs w:val="22"/>
          <w:lang w:val="el-GR" w:eastAsia="el-GR"/>
        </w:rPr>
        <w:t>1</w:t>
      </w:r>
      <w:r w:rsidRPr="00EF2032">
        <w:rPr>
          <w:rFonts w:cs="Tahoma"/>
          <w:szCs w:val="22"/>
          <w:lang w:val="el-GR"/>
        </w:rPr>
        <w:t xml:space="preserve"> στην Υπηρεσία Εκδόσεων της Ευρωπαϊκής Ένωσης</w:t>
      </w:r>
      <w:r w:rsidR="00ED4BF9">
        <w:rPr>
          <w:rFonts w:cs="Tahoma"/>
          <w:szCs w:val="22"/>
          <w:lang w:val="el-GR"/>
        </w:rPr>
        <w:t xml:space="preserve"> και δημοσιεύτηκε στις</w:t>
      </w:r>
      <w:r w:rsidR="00855D98" w:rsidRPr="00855D98">
        <w:rPr>
          <w:rFonts w:cs="Tahoma"/>
          <w:szCs w:val="22"/>
          <w:lang w:val="el-GR"/>
        </w:rPr>
        <w:t xml:space="preserve"> </w:t>
      </w:r>
      <w:r w:rsidR="00ED4BF9" w:rsidRPr="00ED4BF9">
        <w:rPr>
          <w:rFonts w:cs="Tahoma"/>
          <w:b/>
          <w:szCs w:val="22"/>
          <w:lang w:val="el-GR" w:eastAsia="el-GR"/>
        </w:rPr>
        <w:t>08-12-2021</w:t>
      </w:r>
      <w:r w:rsidRPr="00ED4BF9">
        <w:rPr>
          <w:rFonts w:cs="Tahoma"/>
          <w:b/>
          <w:szCs w:val="22"/>
          <w:lang w:val="el-GR" w:eastAsia="el-GR"/>
        </w:rPr>
        <w:t>.</w:t>
      </w:r>
      <w:r w:rsidRPr="00EF2032">
        <w:rPr>
          <w:rFonts w:cs="Tahoma"/>
          <w:szCs w:val="22"/>
          <w:lang w:val="el-GR"/>
        </w:rPr>
        <w:t xml:space="preserve"> </w:t>
      </w:r>
    </w:p>
    <w:p w14:paraId="16C2E9F9" w14:textId="77777777" w:rsidR="008338F0" w:rsidRPr="00EF2032" w:rsidRDefault="003355E7">
      <w:pPr>
        <w:rPr>
          <w:rFonts w:cs="Tahoma"/>
          <w:szCs w:val="22"/>
          <w:lang w:val="el-GR"/>
        </w:rPr>
      </w:pPr>
      <w:r w:rsidRPr="00EF2032">
        <w:rPr>
          <w:rFonts w:cs="Tahoma"/>
          <w:b/>
          <w:szCs w:val="22"/>
          <w:lang w:val="el-GR"/>
        </w:rPr>
        <w:t>Β.</w:t>
      </w:r>
      <w:r w:rsidRPr="00EF2032">
        <w:rPr>
          <w:rFonts w:cs="Tahoma"/>
          <w:b/>
          <w:szCs w:val="22"/>
          <w:lang w:val="el-GR"/>
        </w:rPr>
        <w:tab/>
        <w:t xml:space="preserve">Δημοσίευση σε εθνικό επίπεδο </w:t>
      </w:r>
    </w:p>
    <w:p w14:paraId="62168F34" w14:textId="72050DF2" w:rsidR="0003143F" w:rsidRPr="00C75FEA" w:rsidRDefault="001452C0" w:rsidP="004A48F3">
      <w:pPr>
        <w:rPr>
          <w:rFonts w:cs="Tahoma"/>
          <w:b/>
          <w:szCs w:val="22"/>
          <w:lang w:val="el-GR" w:eastAsia="el-GR"/>
        </w:rPr>
      </w:pPr>
      <w:r w:rsidRPr="00EF2032">
        <w:rPr>
          <w:rFonts w:cs="Tahoma"/>
          <w:szCs w:val="22"/>
          <w:lang w:val="el-GR"/>
        </w:rPr>
        <w:t>Η προκήρυξη και το</w:t>
      </w:r>
      <w:r w:rsidR="003355E7" w:rsidRPr="00EF2032">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EF2032">
        <w:rPr>
          <w:rFonts w:cs="Tahoma"/>
          <w:szCs w:val="22"/>
          <w:lang w:val="el-GR"/>
        </w:rPr>
        <w:t xml:space="preserve">στις </w:t>
      </w:r>
      <w:r w:rsidR="00C75FEA" w:rsidRPr="00C75FEA">
        <w:rPr>
          <w:rFonts w:cs="Tahoma"/>
          <w:b/>
          <w:szCs w:val="22"/>
          <w:lang w:val="el-GR" w:eastAsia="el-GR"/>
        </w:rPr>
        <w:t>09-12-2021</w:t>
      </w:r>
      <w:r w:rsidR="00090B17">
        <w:rPr>
          <w:rFonts w:cs="Tahoma"/>
          <w:b/>
          <w:szCs w:val="22"/>
          <w:lang w:val="el-GR" w:eastAsia="el-GR"/>
        </w:rPr>
        <w:t>.</w:t>
      </w:r>
    </w:p>
    <w:p w14:paraId="624344D3" w14:textId="13FB784E" w:rsidR="0003143F" w:rsidRDefault="004A48F3" w:rsidP="004A48F3">
      <w:pPr>
        <w:rPr>
          <w:lang w:val="el-GR"/>
        </w:rPr>
      </w:pPr>
      <w:r w:rsidRPr="006B3C5C">
        <w:rPr>
          <w:lang w:val="el-GR"/>
        </w:rPr>
        <w:t xml:space="preserve">Τα έγγραφα της σύμβασης </w:t>
      </w:r>
      <w:bookmarkStart w:id="28" w:name="_Hlk75874003"/>
      <w:r w:rsidRPr="006B3C5C">
        <w:rPr>
          <w:lang w:val="el-GR"/>
        </w:rPr>
        <w:t xml:space="preserve">της παρούσας Διακήρυξης καταχωρήθηκαν </w:t>
      </w:r>
      <w:bookmarkEnd w:id="28"/>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02399E" w:rsidRPr="00C75FEA">
        <w:rPr>
          <w:rFonts w:cs="Tahoma"/>
          <w:b/>
          <w:szCs w:val="22"/>
          <w:lang w:val="el-GR" w:eastAsia="el-GR"/>
        </w:rPr>
        <w:t>09-12-2021</w:t>
      </w:r>
      <w:r w:rsidRPr="006B3C5C">
        <w:rPr>
          <w:lang w:val="el-GR"/>
        </w:rPr>
        <w:t xml:space="preserve"> η οποία έλαβε Συστημικό Αύξοντα Αριθμό</w:t>
      </w:r>
      <w:bookmarkStart w:id="29" w:name="_Hlk75874030"/>
      <w:r w:rsidRPr="006B3C5C">
        <w:rPr>
          <w:lang w:val="el-GR"/>
        </w:rPr>
        <w:t xml:space="preserve">:  </w:t>
      </w:r>
      <w:bookmarkEnd w:id="29"/>
      <w:r w:rsidR="0002399E" w:rsidRPr="0002399E">
        <w:rPr>
          <w:rFonts w:cs="Tahoma"/>
          <w:b/>
          <w:szCs w:val="22"/>
          <w:lang w:val="el-GR" w:eastAsia="el-GR"/>
        </w:rPr>
        <w:t xml:space="preserve">145774 </w:t>
      </w:r>
      <w:r w:rsidRPr="006B3C5C">
        <w:rPr>
          <w:lang w:val="el-GR"/>
        </w:rPr>
        <w:t>και αναρτήθηκαν στη Διαδικτυακή Πύλη (</w:t>
      </w:r>
      <w:hyperlink r:id="rId25" w:history="1">
        <w:r w:rsidRPr="00012FAE">
          <w:rPr>
            <w:rStyle w:val="-"/>
            <w:lang w:val="el-GR"/>
          </w:rPr>
          <w:t>www.promitheus.gov.gr</w:t>
        </w:r>
      </w:hyperlink>
      <w:r w:rsidRPr="006B3C5C">
        <w:rPr>
          <w:lang w:val="el-GR"/>
        </w:rPr>
        <w:t>) του ΟΠΣ ΕΣΗΔΗΣ</w:t>
      </w:r>
      <w:r>
        <w:rPr>
          <w:lang w:val="el-GR"/>
        </w:rPr>
        <w:t>.</w:t>
      </w:r>
    </w:p>
    <w:p w14:paraId="33E8EDBD" w14:textId="4E1B05F6" w:rsidR="004A48F3" w:rsidRDefault="004A48F3" w:rsidP="004A48F3">
      <w:pPr>
        <w:rPr>
          <w:lang w:val="el-GR"/>
        </w:rPr>
      </w:pPr>
      <w:r>
        <w:rPr>
          <w:lang w:val="el-GR"/>
        </w:rPr>
        <w:t>Π</w:t>
      </w:r>
      <w:r w:rsidRPr="00181C40">
        <w:rPr>
          <w:lang w:val="el-GR"/>
        </w:rPr>
        <w:t xml:space="preserve">ερίληψη της παρούσας Διακήρυξης όπως προβλέπεται στην περίπτωση </w:t>
      </w:r>
      <w:bookmarkStart w:id="30" w:name="_Hlk75874098"/>
      <w:r w:rsidRPr="00181C40">
        <w:rPr>
          <w:lang w:val="el-GR"/>
        </w:rPr>
        <w:t xml:space="preserve">(ιστ) </w:t>
      </w:r>
      <w:bookmarkEnd w:id="30"/>
      <w:r w:rsidRPr="00181C40">
        <w:rPr>
          <w:lang w:val="el-GR"/>
        </w:rPr>
        <w:t xml:space="preserve">της παραγράφου 3 του άρθρου 76 του Ν.4727/23-09-2020 (ΦΕΚ/Α/184/23.09.2020), αναρτήθηκε στο διαδίκτυο, στον ιστότοπο </w:t>
      </w:r>
      <w:hyperlink r:id="rId26" w:history="1">
        <w:r w:rsidR="00090B17" w:rsidRPr="00102BBA">
          <w:rPr>
            <w:rStyle w:val="-"/>
            <w:lang w:val="el-GR"/>
          </w:rPr>
          <w:t>http://et.diavgeia.gov.gr</w:t>
        </w:r>
      </w:hyperlink>
      <w:r w:rsidRPr="00181C40">
        <w:rPr>
          <w:lang w:val="el-GR"/>
        </w:rPr>
        <w:t xml:space="preserve">/ (ΠΡΟΓΡΑΜΜΑ ΔΙΑΥΓΕΙΑ) </w:t>
      </w:r>
      <w:r w:rsidRPr="00603221">
        <w:rPr>
          <w:lang w:val="el-GR" w:eastAsia="el-GR"/>
        </w:rPr>
        <w:t xml:space="preserve">στις </w:t>
      </w:r>
      <w:r w:rsidR="00453382" w:rsidRPr="00C75FEA">
        <w:rPr>
          <w:rFonts w:cs="Tahoma"/>
          <w:b/>
          <w:szCs w:val="22"/>
          <w:lang w:val="el-GR" w:eastAsia="el-GR"/>
        </w:rPr>
        <w:t>09-12-2021</w:t>
      </w:r>
      <w:r w:rsidR="00453382">
        <w:rPr>
          <w:rFonts w:cs="Tahoma"/>
          <w:b/>
          <w:szCs w:val="22"/>
          <w:lang w:val="el-GR" w:eastAsia="el-GR"/>
        </w:rPr>
        <w:t>.</w:t>
      </w:r>
    </w:p>
    <w:p w14:paraId="04EF00DD" w14:textId="0C8BB475" w:rsidR="008338F0" w:rsidRPr="00EF2032" w:rsidRDefault="003355E7" w:rsidP="00B8545D">
      <w:pPr>
        <w:pStyle w:val="normalwithoutspacing"/>
        <w:snapToGrid w:val="0"/>
        <w:rPr>
          <w:rFonts w:cs="Tahoma"/>
          <w:i/>
          <w:iCs/>
          <w:color w:val="5B9BD5"/>
          <w:kern w:val="1"/>
          <w:szCs w:val="22"/>
        </w:rPr>
      </w:pPr>
      <w:r w:rsidRPr="00EF2032">
        <w:rPr>
          <w:rFonts w:cs="Tahoma"/>
          <w:szCs w:val="22"/>
        </w:rPr>
        <w:t xml:space="preserve">Η Διακήρυξη </w:t>
      </w:r>
      <w:r w:rsidR="00C6622B" w:rsidRPr="00EF2032">
        <w:rPr>
          <w:rFonts w:cs="Tahoma"/>
          <w:szCs w:val="22"/>
        </w:rPr>
        <w:t xml:space="preserve">θα αναρτηθεί </w:t>
      </w:r>
      <w:r w:rsidRPr="00EF2032">
        <w:rPr>
          <w:rFonts w:cs="Tahoma"/>
          <w:szCs w:val="22"/>
        </w:rPr>
        <w:t>στο διαδίκτυο, στην ιστοσελίδα της αναθέτουσας αρχής, στη διεύθυνση (URL) :</w:t>
      </w:r>
      <w:r w:rsidR="00E1337D" w:rsidRPr="00EF2032">
        <w:rPr>
          <w:rFonts w:cs="Tahoma"/>
          <w:szCs w:val="22"/>
        </w:rPr>
        <w:t xml:space="preserve"> </w:t>
      </w:r>
      <w:r w:rsidRPr="00EF2032">
        <w:rPr>
          <w:rFonts w:cs="Tahoma"/>
          <w:szCs w:val="22"/>
        </w:rPr>
        <w:t xml:space="preserve"> </w:t>
      </w:r>
      <w:hyperlink r:id="rId27" w:history="1">
        <w:r w:rsidR="00DF6A64" w:rsidRPr="00EF2032">
          <w:rPr>
            <w:rStyle w:val="-"/>
            <w:rFonts w:cs="Tahoma"/>
            <w:szCs w:val="22"/>
          </w:rPr>
          <w:t>http://www.ktpae.gr</w:t>
        </w:r>
      </w:hyperlink>
      <w:r w:rsidR="00E1337D" w:rsidRPr="00EF2032">
        <w:rPr>
          <w:rFonts w:cs="Tahoma"/>
          <w:szCs w:val="22"/>
        </w:rPr>
        <w:t xml:space="preserve"> </w:t>
      </w:r>
      <w:r w:rsidRPr="00EF2032">
        <w:rPr>
          <w:rFonts w:cs="Tahoma"/>
          <w:szCs w:val="22"/>
        </w:rPr>
        <w:t xml:space="preserve"> στη</w:t>
      </w:r>
      <w:r w:rsidR="00290B29" w:rsidRPr="00EF2032">
        <w:rPr>
          <w:rFonts w:cs="Tahoma"/>
          <w:szCs w:val="22"/>
        </w:rPr>
        <w:t xml:space="preserve"> θέση Διαγωνισμοί</w:t>
      </w:r>
      <w:r w:rsidR="00E1337D" w:rsidRPr="00EF2032">
        <w:rPr>
          <w:rFonts w:cs="Tahoma"/>
          <w:szCs w:val="22"/>
        </w:rPr>
        <w:t xml:space="preserve"> </w:t>
      </w:r>
      <w:r w:rsidRPr="00EF2032">
        <w:rPr>
          <w:rFonts w:cs="Tahoma"/>
          <w:szCs w:val="22"/>
        </w:rPr>
        <w:t xml:space="preserve">στις </w:t>
      </w:r>
      <w:r w:rsidR="00453382" w:rsidRPr="00C75FEA">
        <w:rPr>
          <w:rFonts w:cs="Tahoma"/>
          <w:b/>
          <w:szCs w:val="22"/>
          <w:lang w:eastAsia="el-GR"/>
        </w:rPr>
        <w:t>09-12-2021</w:t>
      </w:r>
      <w:r w:rsidR="00453382">
        <w:rPr>
          <w:rFonts w:cs="Tahoma"/>
          <w:b/>
          <w:szCs w:val="22"/>
          <w:lang w:eastAsia="el-GR"/>
        </w:rPr>
        <w:t>.</w:t>
      </w:r>
    </w:p>
    <w:p w14:paraId="2234109B" w14:textId="77777777" w:rsidR="00B1259E" w:rsidRPr="00EF2032" w:rsidRDefault="00B1259E">
      <w:pPr>
        <w:rPr>
          <w:rFonts w:cs="Tahoma"/>
          <w:iCs/>
          <w:color w:val="5B9BD5"/>
          <w:kern w:val="1"/>
          <w:szCs w:val="22"/>
          <w:lang w:val="el-GR"/>
        </w:rPr>
      </w:pPr>
    </w:p>
    <w:p w14:paraId="426DDA2F" w14:textId="14169C6B" w:rsidR="008338F0" w:rsidRPr="00EF2032" w:rsidRDefault="003355E7" w:rsidP="00BF270D">
      <w:pPr>
        <w:pStyle w:val="2"/>
      </w:pPr>
      <w:r w:rsidRPr="00EF2032">
        <w:tab/>
      </w:r>
      <w:bookmarkStart w:id="31" w:name="_Toc75439375"/>
      <w:r w:rsidR="00C412CE" w:rsidRPr="00C412CE">
        <w:t xml:space="preserve"> </w:t>
      </w:r>
      <w:r w:rsidR="00BF270D">
        <w:t xml:space="preserve"> </w:t>
      </w:r>
      <w:bookmarkStart w:id="32" w:name="_Toc80088612"/>
      <w:r w:rsidRPr="00EF2032">
        <w:t>Αρχές εφαρμοζόμενες στη διαδικασία σύναψης</w:t>
      </w:r>
      <w:bookmarkEnd w:id="31"/>
      <w:bookmarkEnd w:id="32"/>
      <w:r w:rsidRPr="00EF2032">
        <w:t xml:space="preserve"> </w:t>
      </w:r>
    </w:p>
    <w:p w14:paraId="0B5808AE" w14:textId="77777777" w:rsidR="008338F0" w:rsidRPr="00EF2032" w:rsidRDefault="003355E7" w:rsidP="00B8545D">
      <w:pPr>
        <w:spacing w:before="240"/>
        <w:rPr>
          <w:rFonts w:cs="Tahoma"/>
          <w:szCs w:val="22"/>
          <w:lang w:val="el-GR"/>
        </w:rPr>
      </w:pPr>
      <w:r w:rsidRPr="00EF2032">
        <w:rPr>
          <w:rFonts w:cs="Tahoma"/>
          <w:szCs w:val="22"/>
          <w:lang w:val="el-GR"/>
        </w:rPr>
        <w:t>Οι οικονομικοί φορείς δεσμεύονται ότι:</w:t>
      </w:r>
    </w:p>
    <w:p w14:paraId="4B51B940" w14:textId="77777777" w:rsidR="008338F0" w:rsidRPr="00EF2032" w:rsidRDefault="003355E7">
      <w:pPr>
        <w:rPr>
          <w:rFonts w:cs="Tahoma"/>
          <w:szCs w:val="22"/>
          <w:lang w:val="el-GR"/>
        </w:rPr>
      </w:pPr>
      <w:r w:rsidRPr="00EF2032">
        <w:rPr>
          <w:rFonts w:cs="Tahoma"/>
          <w:szCs w:val="22"/>
          <w:lang w:val="el-GR"/>
        </w:rPr>
        <w:t>α) τηρούν και θα εξακολουθήσουν να τηρούν κατά την εκτέλεση της σύμβασης, εφόσον επιλεγούν,</w:t>
      </w:r>
      <w:r w:rsidR="00E1337D" w:rsidRPr="00EF2032">
        <w:rPr>
          <w:rFonts w:cs="Tahoma"/>
          <w:szCs w:val="22"/>
          <w:lang w:val="el-GR"/>
        </w:rPr>
        <w:t xml:space="preserve"> </w:t>
      </w:r>
      <w:r w:rsidRPr="00EF2032">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2D0B9AF3" w:rsidR="008338F0" w:rsidRPr="00EF2032" w:rsidRDefault="003355E7">
      <w:pPr>
        <w:rPr>
          <w:rFonts w:cs="Tahoma"/>
          <w:szCs w:val="22"/>
          <w:lang w:val="el-GR"/>
        </w:rPr>
      </w:pPr>
      <w:r w:rsidRPr="00EF2032">
        <w:rPr>
          <w:rFonts w:cs="Tahoma"/>
          <w:szCs w:val="22"/>
          <w:lang w:val="el-GR"/>
        </w:rPr>
        <w:t>β) δεν θα ενεργήσουν αθέμιτα, παράνομα ή καταχρηστικά καθ΄</w:t>
      </w:r>
      <w:r w:rsidR="00E01677" w:rsidRPr="00EF2032">
        <w:rPr>
          <w:rFonts w:cs="Tahoma"/>
          <w:szCs w:val="22"/>
          <w:lang w:val="el-GR"/>
        </w:rPr>
        <w:t xml:space="preserve"> </w:t>
      </w:r>
      <w:r w:rsidRPr="00EF2032">
        <w:rPr>
          <w:rFonts w:cs="Tahoma"/>
          <w:szCs w:val="22"/>
          <w:lang w:val="el-GR"/>
        </w:rPr>
        <w:t>όλη τη διάρκεια της διαδικασίας ανάθεσης, αλλά και κατά το στάδιο εκτέλεσης της σύμβασης, εφόσον επιλεγούν</w:t>
      </w:r>
    </w:p>
    <w:p w14:paraId="06DC5A71" w14:textId="5BAD0F55" w:rsidR="00D52D6B" w:rsidRDefault="003355E7" w:rsidP="00352910">
      <w:pPr>
        <w:rPr>
          <w:rFonts w:cs="Tahoma"/>
          <w:szCs w:val="22"/>
          <w:lang w:val="el-GR"/>
        </w:rPr>
      </w:pPr>
      <w:r w:rsidRPr="00EF2032">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93221C6" w14:textId="33466001" w:rsidR="00A61A74" w:rsidRDefault="00A61A74" w:rsidP="00352910">
      <w:pPr>
        <w:rPr>
          <w:rFonts w:cs="Tahoma"/>
          <w:szCs w:val="22"/>
          <w:lang w:val="el-GR"/>
        </w:rPr>
      </w:pPr>
    </w:p>
    <w:p w14:paraId="2B5751A1" w14:textId="71AC9C1D" w:rsidR="00092ADB" w:rsidRPr="00AE6930" w:rsidRDefault="00C412CE" w:rsidP="00A61A74">
      <w:pPr>
        <w:pStyle w:val="1"/>
      </w:pPr>
      <w:r w:rsidRPr="00C412CE">
        <w:t xml:space="preserve"> </w:t>
      </w:r>
      <w:bookmarkStart w:id="33" w:name="_Toc80088613"/>
      <w:r w:rsidR="00092ADB" w:rsidRPr="00AE6930">
        <w:t>ΓΕΝΙΚΟΙ ΚΑΙ ΕΙΔΙΚΟΙ ΟΡΟΙ ΣΥΜΜΕΤΟΧΗΣ</w:t>
      </w:r>
      <w:bookmarkEnd w:id="33"/>
    </w:p>
    <w:p w14:paraId="4FE35B6A" w14:textId="5B1BBDCF" w:rsidR="00092ADB" w:rsidRPr="00BF270D" w:rsidRDefault="00092ADB" w:rsidP="002D1C9F">
      <w:pPr>
        <w:pStyle w:val="2"/>
      </w:pPr>
      <w:bookmarkStart w:id="34" w:name="__RefHeading___Toc491949729"/>
      <w:bookmarkStart w:id="35" w:name="__RefHeading___Toc491949730"/>
      <w:bookmarkStart w:id="36" w:name="_Toc75439376"/>
      <w:bookmarkStart w:id="37" w:name="_Toc80088614"/>
      <w:bookmarkStart w:id="38" w:name="_Hlk494445205"/>
      <w:bookmarkEnd w:id="34"/>
      <w:bookmarkEnd w:id="35"/>
      <w:r w:rsidRPr="00BF270D">
        <w:t>Γενικές Πληροφορίες</w:t>
      </w:r>
      <w:bookmarkEnd w:id="36"/>
      <w:bookmarkEnd w:id="37"/>
    </w:p>
    <w:p w14:paraId="6036C7C0" w14:textId="2BE5F4E7" w:rsidR="008338F0" w:rsidRPr="00EC6683" w:rsidRDefault="003355E7" w:rsidP="00EC6683">
      <w:pPr>
        <w:pStyle w:val="3"/>
      </w:pPr>
      <w:bookmarkStart w:id="39" w:name="_Toc75439377"/>
      <w:bookmarkStart w:id="40" w:name="_Toc80088615"/>
      <w:bookmarkEnd w:id="38"/>
      <w:r w:rsidRPr="00EC6683">
        <w:t>Έγγραφα της σύμβασης</w:t>
      </w:r>
      <w:bookmarkEnd w:id="39"/>
      <w:bookmarkEnd w:id="40"/>
    </w:p>
    <w:p w14:paraId="3099ED36" w14:textId="77777777" w:rsidR="008338F0" w:rsidRPr="00EF2032" w:rsidRDefault="003355E7">
      <w:pPr>
        <w:rPr>
          <w:rFonts w:cs="Tahoma"/>
          <w:szCs w:val="22"/>
          <w:lang w:val="el-GR"/>
        </w:rPr>
      </w:pPr>
      <w:r w:rsidRPr="00EF2032">
        <w:rPr>
          <w:rFonts w:cs="Tahoma"/>
          <w:szCs w:val="22"/>
          <w:lang w:val="el-GR"/>
        </w:rPr>
        <w:t>Τα έγγραφα της παρούσας διαδικασίας σύναψης είναι τα ακόλουθα:</w:t>
      </w:r>
    </w:p>
    <w:p w14:paraId="2E28B29B" w14:textId="1BA147D2" w:rsidR="008338F0" w:rsidRPr="00EF2032" w:rsidRDefault="00767047" w:rsidP="008D5F61">
      <w:pPr>
        <w:numPr>
          <w:ilvl w:val="0"/>
          <w:numId w:val="3"/>
        </w:numPr>
        <w:spacing w:after="40"/>
        <w:ind w:left="567" w:hanging="567"/>
        <w:rPr>
          <w:rFonts w:cs="Tahoma"/>
          <w:szCs w:val="22"/>
          <w:lang w:val="el-GR"/>
        </w:rPr>
      </w:pPr>
      <w:r w:rsidRPr="00EF2032">
        <w:rPr>
          <w:rFonts w:cs="Tahoma"/>
          <w:szCs w:val="22"/>
          <w:lang w:val="el-GR"/>
        </w:rPr>
        <w:t xml:space="preserve">η από </w:t>
      </w:r>
      <w:r w:rsidR="00B15FCB">
        <w:rPr>
          <w:rFonts w:cs="Tahoma"/>
          <w:b/>
          <w:szCs w:val="22"/>
          <w:lang w:val="el-GR" w:eastAsia="el-GR"/>
        </w:rPr>
        <w:t>03</w:t>
      </w:r>
      <w:bookmarkStart w:id="41" w:name="_GoBack"/>
      <w:bookmarkEnd w:id="41"/>
      <w:r w:rsidR="004B048C" w:rsidRPr="004B048C">
        <w:rPr>
          <w:rFonts w:cs="Tahoma"/>
          <w:b/>
          <w:szCs w:val="22"/>
          <w:lang w:val="el-GR" w:eastAsia="el-GR"/>
        </w:rPr>
        <w:t>-12</w:t>
      </w:r>
      <w:r w:rsidR="0003143F" w:rsidRPr="004B048C">
        <w:rPr>
          <w:rFonts w:cs="Tahoma"/>
          <w:b/>
          <w:szCs w:val="22"/>
          <w:lang w:val="el-GR" w:eastAsia="el-GR"/>
        </w:rPr>
        <w:t>-202</w:t>
      </w:r>
      <w:r w:rsidR="004B048C" w:rsidRPr="004B048C">
        <w:rPr>
          <w:rFonts w:cs="Tahoma"/>
          <w:b/>
          <w:szCs w:val="22"/>
          <w:lang w:val="el-GR" w:eastAsia="el-GR"/>
        </w:rPr>
        <w:t>1</w:t>
      </w:r>
      <w:r w:rsidR="0003143F" w:rsidRPr="00EF2032">
        <w:rPr>
          <w:rFonts w:cs="Tahoma"/>
          <w:b/>
          <w:szCs w:val="22"/>
          <w:lang w:val="el-GR"/>
        </w:rPr>
        <w:t xml:space="preserve"> </w:t>
      </w:r>
      <w:r w:rsidRPr="00EF2032">
        <w:rPr>
          <w:rFonts w:cs="Tahoma"/>
          <w:szCs w:val="22"/>
          <w:lang w:val="el-GR"/>
        </w:rPr>
        <w:t>Προκήρυξη της Σύμβασης</w:t>
      </w:r>
      <w:r w:rsidR="001224F6">
        <w:rPr>
          <w:rFonts w:cs="Tahoma"/>
          <w:szCs w:val="22"/>
          <w:lang w:val="el-GR"/>
        </w:rPr>
        <w:t xml:space="preserve">, </w:t>
      </w:r>
      <w:r w:rsidRPr="00EF2032">
        <w:rPr>
          <w:rFonts w:cs="Tahoma"/>
          <w:szCs w:val="22"/>
          <w:lang w:val="el-GR"/>
        </w:rPr>
        <w:t xml:space="preserve">όπως αυτή έχει σταλεί για </w:t>
      </w:r>
      <w:r w:rsidR="009567C7" w:rsidRPr="00EF2032">
        <w:rPr>
          <w:rFonts w:cs="Tahoma"/>
          <w:szCs w:val="22"/>
          <w:lang w:val="el-GR"/>
        </w:rPr>
        <w:t>δημοσίευση</w:t>
      </w:r>
      <w:r w:rsidRPr="00EF2032">
        <w:rPr>
          <w:rFonts w:cs="Tahoma"/>
          <w:szCs w:val="22"/>
          <w:lang w:val="el-GR"/>
        </w:rPr>
        <w:t xml:space="preserve"> στην Επίσημη Εφημερίδα της Ευρωπαϊκής Ένωσης </w:t>
      </w:r>
    </w:p>
    <w:p w14:paraId="6A58BFA5" w14:textId="7CD1DA20" w:rsidR="008338F0" w:rsidRPr="00EF2032" w:rsidRDefault="003355E7" w:rsidP="008D5F61">
      <w:pPr>
        <w:numPr>
          <w:ilvl w:val="0"/>
          <w:numId w:val="3"/>
        </w:numPr>
        <w:spacing w:after="40"/>
        <w:ind w:left="567" w:hanging="567"/>
        <w:rPr>
          <w:rFonts w:eastAsia="Calibri" w:cs="Tahoma"/>
          <w:szCs w:val="22"/>
          <w:lang w:val="el-GR"/>
        </w:rPr>
      </w:pPr>
      <w:r w:rsidRPr="00EF2032">
        <w:rPr>
          <w:rFonts w:cs="Tahoma"/>
          <w:szCs w:val="22"/>
          <w:lang w:val="el-GR"/>
        </w:rPr>
        <w:t>η παρούσα Διακήρυξη</w:t>
      </w:r>
      <w:r w:rsidR="006B6AD9" w:rsidRPr="00EF2032">
        <w:rPr>
          <w:rFonts w:cs="Tahoma"/>
          <w:szCs w:val="22"/>
          <w:lang w:val="el-GR"/>
        </w:rPr>
        <w:t xml:space="preserve"> </w:t>
      </w:r>
      <w:r w:rsidRPr="00EF2032">
        <w:rPr>
          <w:rFonts w:cs="Tahoma"/>
          <w:szCs w:val="22"/>
          <w:lang w:val="el-GR"/>
        </w:rPr>
        <w:t xml:space="preserve">με τα Παραρτήματα που αποτελούν αναπόσπαστο μέρος αυτής </w:t>
      </w:r>
    </w:p>
    <w:p w14:paraId="69BD06E3" w14:textId="1BB1AD1E" w:rsidR="008338F0" w:rsidRPr="00EF2032" w:rsidRDefault="003355E7" w:rsidP="008D5F61">
      <w:pPr>
        <w:numPr>
          <w:ilvl w:val="0"/>
          <w:numId w:val="3"/>
        </w:numPr>
        <w:spacing w:after="40"/>
        <w:ind w:left="567" w:hanging="567"/>
        <w:rPr>
          <w:rFonts w:cs="Tahoma"/>
          <w:szCs w:val="22"/>
          <w:lang w:val="el-GR"/>
        </w:rPr>
      </w:pPr>
      <w:r w:rsidRPr="00EF2032">
        <w:rPr>
          <w:rFonts w:eastAsia="Calibri" w:cs="Tahoma"/>
          <w:szCs w:val="22"/>
          <w:lang w:val="el-GR"/>
        </w:rPr>
        <w:t xml:space="preserve"> </w:t>
      </w:r>
      <w:r w:rsidRPr="00EF2032">
        <w:rPr>
          <w:rFonts w:cs="Tahoma"/>
          <w:szCs w:val="22"/>
          <w:lang w:val="el-GR"/>
        </w:rPr>
        <w:t>το</w:t>
      </w:r>
      <w:r w:rsidR="00E1337D" w:rsidRPr="00EF2032">
        <w:rPr>
          <w:rFonts w:cs="Tahoma"/>
          <w:szCs w:val="22"/>
          <w:lang w:val="el-GR"/>
        </w:rPr>
        <w:t xml:space="preserve"> </w:t>
      </w:r>
      <w:r w:rsidRPr="00EF2032">
        <w:rPr>
          <w:rFonts w:cs="Tahoma"/>
          <w:szCs w:val="22"/>
          <w:lang w:val="el-GR"/>
        </w:rPr>
        <w:t>Ευρωπαϊκό Ενιαίο Έγγραφο Σύμβασης [ΕΕΕΣ]</w:t>
      </w:r>
    </w:p>
    <w:p w14:paraId="13BE2C87" w14:textId="77777777" w:rsidR="008338F0" w:rsidRPr="00EF2032" w:rsidRDefault="003355E7" w:rsidP="008D5F61">
      <w:pPr>
        <w:numPr>
          <w:ilvl w:val="0"/>
          <w:numId w:val="3"/>
        </w:numPr>
        <w:spacing w:after="40"/>
        <w:ind w:left="567" w:hanging="567"/>
        <w:rPr>
          <w:rFonts w:cs="Tahoma"/>
          <w:szCs w:val="22"/>
          <w:lang w:val="el-GR"/>
        </w:rPr>
      </w:pPr>
      <w:r w:rsidRPr="00EF2032">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1BEE667" w14:textId="110FF0B8" w:rsidR="008338F0" w:rsidRPr="00EF2032" w:rsidRDefault="008338F0" w:rsidP="0044485C">
      <w:pPr>
        <w:spacing w:after="40"/>
        <w:rPr>
          <w:rFonts w:cs="Tahoma"/>
          <w:szCs w:val="22"/>
          <w:lang w:val="el-GR"/>
        </w:rPr>
      </w:pPr>
    </w:p>
    <w:p w14:paraId="1399A91B" w14:textId="7E771092" w:rsidR="008338F0" w:rsidRPr="00EF2032" w:rsidRDefault="00C412CE" w:rsidP="00EC6683">
      <w:pPr>
        <w:pStyle w:val="3"/>
      </w:pPr>
      <w:bookmarkStart w:id="42" w:name="_Toc75439378"/>
      <w:r w:rsidRPr="00C412CE">
        <w:t xml:space="preserve"> </w:t>
      </w:r>
      <w:r w:rsidR="00BF270D">
        <w:t xml:space="preserve"> </w:t>
      </w:r>
      <w:bookmarkStart w:id="43" w:name="_Toc80088616"/>
      <w:r w:rsidR="003355E7" w:rsidRPr="00EF2032">
        <w:t xml:space="preserve">Επικοινωνία </w:t>
      </w:r>
      <w:r w:rsidR="003A5AAC" w:rsidRPr="00EF2032">
        <w:t>–</w:t>
      </w:r>
      <w:r w:rsidR="003355E7" w:rsidRPr="00EF2032">
        <w:t xml:space="preserve"> Πρόσβαση στα έγγραφα της Σύμβασης</w:t>
      </w:r>
      <w:bookmarkEnd w:id="42"/>
      <w:bookmarkEnd w:id="43"/>
    </w:p>
    <w:p w14:paraId="08F92052" w14:textId="50A6FE39" w:rsidR="008338F0" w:rsidRPr="00EF2032" w:rsidRDefault="00716C59" w:rsidP="00BF270D">
      <w:pPr>
        <w:rPr>
          <w:i/>
          <w:color w:val="5B9BD5"/>
          <w:lang w:val="el-GR"/>
        </w:rPr>
      </w:pPr>
      <w:r w:rsidRPr="00EF2032">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8" w:history="1">
        <w:r w:rsidR="002C1A8A" w:rsidRPr="00A92A43">
          <w:rPr>
            <w:rStyle w:val="-"/>
          </w:rPr>
          <w:t>www</w:t>
        </w:r>
        <w:r w:rsidR="002C1A8A" w:rsidRPr="00A92A43">
          <w:rPr>
            <w:rStyle w:val="-"/>
            <w:lang w:val="el-GR"/>
          </w:rPr>
          <w:t>.</w:t>
        </w:r>
        <w:r w:rsidR="002C1A8A" w:rsidRPr="00A92A43">
          <w:rPr>
            <w:rStyle w:val="-"/>
          </w:rPr>
          <w:t>promitheus</w:t>
        </w:r>
        <w:r w:rsidR="002C1A8A" w:rsidRPr="00A92A43">
          <w:rPr>
            <w:rStyle w:val="-"/>
            <w:lang w:val="el-GR"/>
          </w:rPr>
          <w:t>.</w:t>
        </w:r>
        <w:r w:rsidR="002C1A8A" w:rsidRPr="00A92A43">
          <w:rPr>
            <w:rStyle w:val="-"/>
          </w:rPr>
          <w:t>gov</w:t>
        </w:r>
        <w:r w:rsidR="002C1A8A" w:rsidRPr="00A92A43">
          <w:rPr>
            <w:rStyle w:val="-"/>
            <w:lang w:val="el-GR"/>
          </w:rPr>
          <w:t>.</w:t>
        </w:r>
        <w:r w:rsidR="002C1A8A" w:rsidRPr="00A92A43">
          <w:rPr>
            <w:rStyle w:val="-"/>
          </w:rPr>
          <w:t>gr</w:t>
        </w:r>
      </w:hyperlink>
      <w:r w:rsidRPr="00EF2032">
        <w:rPr>
          <w:lang w:val="el-GR"/>
        </w:rPr>
        <w:t>)</w:t>
      </w:r>
      <w:r w:rsidR="003355E7" w:rsidRPr="00EF2032">
        <w:rPr>
          <w:lang w:val="el-GR"/>
        </w:rPr>
        <w:t>.</w:t>
      </w:r>
    </w:p>
    <w:p w14:paraId="5859940C" w14:textId="7AE7D8D6" w:rsidR="008338F0" w:rsidRPr="00EF2032" w:rsidRDefault="00C412CE" w:rsidP="00EC6683">
      <w:pPr>
        <w:pStyle w:val="3"/>
      </w:pPr>
      <w:bookmarkStart w:id="44" w:name="_Toc75439379"/>
      <w:r w:rsidRPr="005114B1">
        <w:t xml:space="preserve"> </w:t>
      </w:r>
      <w:r w:rsidR="00BF270D">
        <w:t xml:space="preserve"> </w:t>
      </w:r>
      <w:bookmarkStart w:id="45" w:name="_Toc80088617"/>
      <w:r w:rsidR="003355E7" w:rsidRPr="00EF2032">
        <w:t>Παροχή Διευκρινίσεων</w:t>
      </w:r>
      <w:bookmarkEnd w:id="44"/>
      <w:bookmarkEnd w:id="45"/>
    </w:p>
    <w:p w14:paraId="7F917B47" w14:textId="5BE1D978" w:rsidR="008A3546" w:rsidRPr="00EF2032" w:rsidRDefault="008A3546" w:rsidP="008A3546">
      <w:pPr>
        <w:rPr>
          <w:rFonts w:cs="Tahoma"/>
          <w:b/>
          <w:bCs/>
          <w:i/>
          <w:iCs/>
          <w:color w:val="5B9BD5"/>
          <w:szCs w:val="22"/>
          <w:lang w:val="el-GR"/>
        </w:rPr>
      </w:pPr>
      <w:r w:rsidRPr="00EF2032">
        <w:rPr>
          <w:rFonts w:cs="Tahoma"/>
          <w:szCs w:val="22"/>
          <w:lang w:val="el-GR"/>
        </w:rPr>
        <w:t>Τα σχετικά αιτήματα παροχής διευκρινίσεων υποβάλλονται ηλεκτρονικά,</w:t>
      </w:r>
      <w:r w:rsidR="00E1337D" w:rsidRPr="00EF2032">
        <w:rPr>
          <w:rFonts w:cs="Tahoma"/>
          <w:szCs w:val="22"/>
          <w:lang w:val="el-GR"/>
        </w:rPr>
        <w:t xml:space="preserve"> </w:t>
      </w:r>
      <w:r w:rsidR="00F37A74" w:rsidRPr="00EF2032">
        <w:rPr>
          <w:rFonts w:cs="Tahoma"/>
          <w:szCs w:val="22"/>
          <w:lang w:val="el-GR"/>
        </w:rPr>
        <w:t xml:space="preserve">έως </w:t>
      </w:r>
      <w:r w:rsidR="00AD07A3" w:rsidRPr="00AD07A3">
        <w:rPr>
          <w:rFonts w:cs="Tahoma"/>
          <w:b/>
          <w:szCs w:val="22"/>
          <w:lang w:val="el-GR" w:eastAsia="el-GR"/>
        </w:rPr>
        <w:t>23-12</w:t>
      </w:r>
      <w:r w:rsidR="0003143F" w:rsidRPr="00AD07A3">
        <w:rPr>
          <w:rFonts w:cs="Tahoma"/>
          <w:b/>
          <w:szCs w:val="22"/>
          <w:lang w:val="el-GR" w:eastAsia="el-GR"/>
        </w:rPr>
        <w:t>-202</w:t>
      </w:r>
      <w:r w:rsidR="00AD07A3" w:rsidRPr="00AD07A3">
        <w:rPr>
          <w:rFonts w:cs="Tahoma"/>
          <w:b/>
          <w:szCs w:val="22"/>
          <w:lang w:val="el-GR" w:eastAsia="el-GR"/>
        </w:rPr>
        <w:t>1</w:t>
      </w:r>
      <w:r w:rsidR="0003143F" w:rsidRPr="00EF2032">
        <w:rPr>
          <w:rFonts w:cs="Tahoma"/>
          <w:b/>
          <w:szCs w:val="22"/>
          <w:lang w:val="el-GR"/>
        </w:rPr>
        <w:t xml:space="preserve"> </w:t>
      </w:r>
      <w:r w:rsidRPr="00EF2032">
        <w:rPr>
          <w:rFonts w:cs="Tahoma"/>
          <w:szCs w:val="22"/>
          <w:lang w:val="el-GR"/>
        </w:rPr>
        <w:t xml:space="preserve">και απαντώνται αντίστοιχα στο δικτυακό τόπο του διαγωνισμού μέσω της Διαδικτυακής πύλης </w:t>
      </w:r>
      <w:hyperlink r:id="rId29" w:history="1">
        <w:r w:rsidRPr="00EF2032">
          <w:rPr>
            <w:rStyle w:val="-"/>
            <w:rFonts w:cs="Tahoma"/>
            <w:szCs w:val="22"/>
            <w:lang w:val="el-GR"/>
          </w:rPr>
          <w:t>www.promitheus.gov.gr</w:t>
        </w:r>
      </w:hyperlink>
      <w:r w:rsidRPr="00EF2032">
        <w:rPr>
          <w:rFonts w:cs="Tahoma"/>
          <w:szCs w:val="22"/>
          <w:lang w:val="el-GR"/>
        </w:rPr>
        <w:t xml:space="preserve"> , του Ε.Σ.Η.ΔΗ.Σ. Αιτήματα παροχής</w:t>
      </w:r>
      <w:r w:rsidR="003355E7" w:rsidRPr="00EF2032">
        <w:rPr>
          <w:rFonts w:cs="Tahoma"/>
          <w:szCs w:val="22"/>
          <w:lang w:val="el-GR"/>
        </w:rPr>
        <w:t xml:space="preserve"> </w:t>
      </w:r>
      <w:r w:rsidRPr="00EF2032">
        <w:rPr>
          <w:rFonts w:cs="Tahoma"/>
          <w:szCs w:val="22"/>
          <w:lang w:val="el-GR"/>
        </w:rPr>
        <w:t>συμπληρωματικών πληροφοριών – διευκρινίσεων</w:t>
      </w:r>
      <w:r w:rsidR="00E1337D" w:rsidRPr="00EF2032">
        <w:rPr>
          <w:rFonts w:cs="Tahoma"/>
          <w:szCs w:val="22"/>
          <w:lang w:val="el-GR"/>
        </w:rPr>
        <w:t xml:space="preserve"> </w:t>
      </w:r>
      <w:r w:rsidRPr="00EF2032">
        <w:rPr>
          <w:rFonts w:cs="Tahoma"/>
          <w:szCs w:val="22"/>
          <w:lang w:val="el-GR"/>
        </w:rPr>
        <w:t xml:space="preserve">υποβάλλονται </w:t>
      </w:r>
      <w:r w:rsidR="00037B97" w:rsidRPr="00EF2032">
        <w:rPr>
          <w:rFonts w:cs="Tahoma"/>
          <w:szCs w:val="22"/>
          <w:lang w:val="el-GR"/>
        </w:rPr>
        <w:t>α</w:t>
      </w:r>
      <w:r w:rsidRPr="00EF2032">
        <w:rPr>
          <w:rFonts w:cs="Tahoma"/>
          <w:szCs w:val="22"/>
          <w:lang w:val="el-GR"/>
        </w:rPr>
        <w:t>πό εγγεγραμμένους</w:t>
      </w:r>
      <w:r w:rsidR="00E1337D" w:rsidRPr="00EF2032">
        <w:rPr>
          <w:rFonts w:cs="Tahoma"/>
          <w:szCs w:val="22"/>
          <w:lang w:val="el-GR"/>
        </w:rPr>
        <w:t xml:space="preserve"> </w:t>
      </w:r>
      <w:r w:rsidRPr="00EF2032">
        <w:rPr>
          <w:rFonts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EF2032">
        <w:rPr>
          <w:rFonts w:cs="Tahoma"/>
          <w:szCs w:val="22"/>
          <w:lang w:val="el-GR"/>
        </w:rPr>
        <w:t xml:space="preserve">ός </w:t>
      </w:r>
      <w:r w:rsidRPr="00EF2032">
        <w:rPr>
          <w:rFonts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C2BE523" w14:textId="77777777" w:rsidR="008A3546" w:rsidRPr="00EF2032" w:rsidRDefault="008A3546" w:rsidP="008A3546">
      <w:pPr>
        <w:rPr>
          <w:rFonts w:cs="Tahoma"/>
          <w:szCs w:val="22"/>
          <w:lang w:val="el-GR"/>
        </w:rPr>
      </w:pPr>
      <w:r w:rsidRPr="00EF2032">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37DA754" w14:textId="1164D0F6" w:rsidR="00C277E3" w:rsidRPr="00EF2032" w:rsidRDefault="008A3546" w:rsidP="004A48F3">
      <w:pPr>
        <w:rPr>
          <w:rFonts w:cs="Tahoma"/>
          <w:i/>
          <w:iCs/>
          <w:color w:val="5B9BD5"/>
          <w:szCs w:val="22"/>
          <w:lang w:val="el-GR"/>
        </w:rPr>
      </w:pPr>
      <w:r w:rsidRPr="00EF2032">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EF2032">
        <w:rPr>
          <w:rFonts w:cs="Tahoma"/>
          <w:b/>
          <w:szCs w:val="22"/>
          <w:lang w:val="el-GR"/>
        </w:rPr>
        <w:t>έξι (6) ημέρες</w:t>
      </w:r>
      <w:r w:rsidRPr="00EF2032">
        <w:rPr>
          <w:rFonts w:cs="Tahoma"/>
          <w:szCs w:val="22"/>
          <w:lang w:val="el-GR"/>
        </w:rPr>
        <w:t xml:space="preserve"> πριν από την προθεσμία που ορίζεται για την παραλαβή των προσφορών, </w:t>
      </w:r>
    </w:p>
    <w:p w14:paraId="33732B3F" w14:textId="62E7F756" w:rsidR="008A3546" w:rsidRPr="00EF2032" w:rsidRDefault="008A3546" w:rsidP="008A3546">
      <w:pPr>
        <w:rPr>
          <w:rFonts w:cs="Tahoma"/>
          <w:szCs w:val="22"/>
          <w:lang w:val="el-GR"/>
        </w:rPr>
      </w:pPr>
      <w:r w:rsidRPr="00EF2032">
        <w:rPr>
          <w:rFonts w:cs="Tahoma"/>
          <w:szCs w:val="22"/>
          <w:lang w:val="el-GR"/>
        </w:rPr>
        <w:t>β) όταν τα έγγραφα της σύμβασης υφίστανται σημαντικές αλλαγές.</w:t>
      </w:r>
    </w:p>
    <w:p w14:paraId="69EC7912" w14:textId="77777777" w:rsidR="00784CFD" w:rsidRPr="00EF2032" w:rsidRDefault="00784CFD" w:rsidP="00784CFD">
      <w:pPr>
        <w:rPr>
          <w:lang w:val="el-GR"/>
        </w:rPr>
      </w:pPr>
      <w:r w:rsidRPr="00EF2032">
        <w:rPr>
          <w:lang w:val="el-GR"/>
        </w:rPr>
        <w:t>Η διάρκεια της παράτασης θα είναι ανάλογη με τη σπουδαιότητα των πληροφοριών που ζητήθηκαν ή των αλλαγών.</w:t>
      </w:r>
    </w:p>
    <w:p w14:paraId="7B12AB58" w14:textId="4265FE5F" w:rsidR="00C277E3" w:rsidRPr="00EF2032" w:rsidRDefault="00C277E3" w:rsidP="00C277E3">
      <w:pPr>
        <w:rPr>
          <w:color w:val="0070C0"/>
          <w:lang w:val="el-GR"/>
        </w:rPr>
      </w:pPr>
      <w:r w:rsidRPr="00EF2032">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77725A5" w14:textId="5D6FE63B" w:rsidR="00C277E3" w:rsidRPr="00EF2032" w:rsidRDefault="00C277E3" w:rsidP="00C277E3">
      <w:pPr>
        <w:rPr>
          <w:lang w:val="el-GR"/>
        </w:rPr>
      </w:pPr>
      <w:r w:rsidRPr="00EF2032">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2B8F8E6" w14:textId="1DD123F9" w:rsidR="008A3546" w:rsidRPr="00EF2032" w:rsidRDefault="008A3546" w:rsidP="008A3546">
      <w:pPr>
        <w:rPr>
          <w:rFonts w:cs="Tahoma"/>
          <w:szCs w:val="22"/>
          <w:lang w:val="el-GR"/>
        </w:rPr>
      </w:pPr>
    </w:p>
    <w:p w14:paraId="7D315BFA" w14:textId="7F4ADDF6" w:rsidR="008338F0" w:rsidRPr="00EF2032" w:rsidRDefault="00C412CE" w:rsidP="00EC6683">
      <w:pPr>
        <w:pStyle w:val="3"/>
      </w:pPr>
      <w:bookmarkStart w:id="46" w:name="_Toc75439380"/>
      <w:bookmarkStart w:id="47" w:name="_Ref75518624"/>
      <w:bookmarkStart w:id="48" w:name="_Ref75518631"/>
      <w:r w:rsidRPr="005114B1">
        <w:t xml:space="preserve"> </w:t>
      </w:r>
      <w:r w:rsidR="00BF270D">
        <w:t xml:space="preserve"> </w:t>
      </w:r>
      <w:bookmarkStart w:id="49" w:name="_Toc80088618"/>
      <w:r w:rsidR="003355E7" w:rsidRPr="00EF2032">
        <w:t>Γλώσσα</w:t>
      </w:r>
      <w:bookmarkEnd w:id="46"/>
      <w:bookmarkEnd w:id="47"/>
      <w:bookmarkEnd w:id="48"/>
      <w:bookmarkEnd w:id="49"/>
    </w:p>
    <w:p w14:paraId="69A29083" w14:textId="5A37A74C" w:rsidR="00C931A2" w:rsidRPr="00EF2032" w:rsidRDefault="003355E7" w:rsidP="005A6D30">
      <w:pPr>
        <w:rPr>
          <w:rFonts w:cs="Tahoma"/>
          <w:szCs w:val="22"/>
          <w:lang w:val="el-GR"/>
        </w:rPr>
      </w:pPr>
      <w:r w:rsidRPr="00EF2032">
        <w:rPr>
          <w:rFonts w:cs="Tahoma"/>
          <w:szCs w:val="22"/>
          <w:lang w:val="el-GR"/>
        </w:rPr>
        <w:t>Τα έγγραφα της σύμβασης έχουν συνταχθεί στην ελληνική γλώσσα</w:t>
      </w:r>
      <w:r w:rsidR="00C931A2" w:rsidRPr="00EF2032">
        <w:rPr>
          <w:rFonts w:cs="Tahoma"/>
          <w:szCs w:val="22"/>
          <w:lang w:val="el-GR"/>
        </w:rPr>
        <w:t xml:space="preserve">  </w:t>
      </w:r>
      <w:r w:rsidR="00601749" w:rsidRPr="00EF2032">
        <w:rPr>
          <w:rFonts w:cs="Tahoma"/>
          <w:szCs w:val="22"/>
          <w:lang w:val="el-GR"/>
        </w:rPr>
        <w:t xml:space="preserve">. </w:t>
      </w:r>
    </w:p>
    <w:p w14:paraId="1C8ED3D3" w14:textId="111CB3C5" w:rsidR="008338F0" w:rsidRPr="00EF2032" w:rsidRDefault="003355E7">
      <w:pPr>
        <w:rPr>
          <w:rFonts w:cs="Tahoma"/>
          <w:szCs w:val="22"/>
          <w:lang w:val="el-GR"/>
        </w:rPr>
      </w:pPr>
      <w:r w:rsidRPr="00EF2032">
        <w:rPr>
          <w:rFonts w:cs="Tahoma"/>
          <w:szCs w:val="22"/>
          <w:lang w:val="el-GR"/>
        </w:rPr>
        <w:t>Τυχόν προδικαστικές προσφυγές υποβάλλονται στην ελληνική γλώσσα.</w:t>
      </w:r>
      <w:r w:rsidR="00B97398" w:rsidRPr="00EF2032">
        <w:rPr>
          <w:rFonts w:cs="Tahoma"/>
          <w:szCs w:val="22"/>
          <w:lang w:val="el-GR"/>
        </w:rPr>
        <w:t xml:space="preserve"> </w:t>
      </w:r>
    </w:p>
    <w:p w14:paraId="3DBB83C3" w14:textId="3252B373" w:rsidR="005A6D30" w:rsidRPr="00EF2032" w:rsidRDefault="005A6D30" w:rsidP="005A6D30">
      <w:pPr>
        <w:rPr>
          <w:color w:val="000000"/>
          <w:lang w:val="el-GR"/>
        </w:rPr>
      </w:pPr>
      <w:r w:rsidRPr="00EF2032">
        <w:rPr>
          <w:color w:val="000000"/>
          <w:lang w:val="el-GR"/>
        </w:rPr>
        <w:t xml:space="preserve">Οι </w:t>
      </w:r>
      <w:r w:rsidRPr="00EF2032">
        <w:rPr>
          <w:bCs/>
          <w:color w:val="000000"/>
          <w:lang w:val="el-GR"/>
        </w:rPr>
        <w:t>προσφορές,</w:t>
      </w:r>
      <w:r w:rsidRPr="00EF2032">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EF2032">
        <w:rPr>
          <w:rStyle w:val="0"/>
          <w:color w:val="000000"/>
          <w:lang w:val="el-GR"/>
        </w:rPr>
        <w:footnoteReference w:id="3"/>
      </w:r>
      <w:r w:rsidRPr="00EF2032">
        <w:rPr>
          <w:color w:val="000000"/>
          <w:lang w:val="el-GR"/>
        </w:rPr>
        <w:t xml:space="preserve"> συντάσσονται στην ελληνική γλώσσα ή συνοδεύονται από επίσημη μετάφρασή τους στην ελληνική γλώσσα.</w:t>
      </w:r>
    </w:p>
    <w:p w14:paraId="5DBA9D50" w14:textId="77777777" w:rsidR="005A6D30" w:rsidRPr="00EF2032" w:rsidRDefault="005A6D30" w:rsidP="005A6D30">
      <w:pPr>
        <w:rPr>
          <w:lang w:val="el-GR"/>
        </w:rPr>
      </w:pPr>
      <w:r w:rsidRPr="00EF2032">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EF2032">
        <w:rPr>
          <w:rStyle w:val="FootnoteReference2"/>
          <w:color w:val="000000"/>
          <w:lang w:val="el-GR"/>
        </w:rPr>
        <w:t xml:space="preserve">. </w:t>
      </w:r>
    </w:p>
    <w:p w14:paraId="0A74575E" w14:textId="77777777" w:rsidR="008338F0" w:rsidRPr="00EF2032" w:rsidRDefault="003355E7">
      <w:pPr>
        <w:rPr>
          <w:rFonts w:cs="Tahoma"/>
          <w:color w:val="000000"/>
          <w:szCs w:val="22"/>
          <w:lang w:val="el-GR"/>
        </w:rPr>
      </w:pPr>
      <w:r w:rsidRPr="00EF2032">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EF2032">
        <w:rPr>
          <w:rFonts w:cs="Tahoma"/>
          <w:color w:val="000000"/>
          <w:szCs w:val="22"/>
          <w:lang w:val="el-GR"/>
        </w:rPr>
        <w:t xml:space="preserve">στην </w:t>
      </w:r>
      <w:r w:rsidR="00A23DF2" w:rsidRPr="00EF2032">
        <w:rPr>
          <w:rFonts w:cs="Tahoma"/>
          <w:color w:val="000000"/>
          <w:szCs w:val="22"/>
          <w:lang w:val="el-GR"/>
        </w:rPr>
        <w:t>Α</w:t>
      </w:r>
      <w:r w:rsidR="00601749" w:rsidRPr="00EF2032">
        <w:rPr>
          <w:rFonts w:cs="Tahoma"/>
          <w:color w:val="000000"/>
          <w:szCs w:val="22"/>
          <w:lang w:val="el-GR"/>
        </w:rPr>
        <w:t>γγλική</w:t>
      </w:r>
      <w:r w:rsidR="00601749" w:rsidRPr="00EF2032" w:rsidDel="00601749">
        <w:rPr>
          <w:rFonts w:cs="Tahoma"/>
          <w:color w:val="000000"/>
          <w:szCs w:val="22"/>
          <w:lang w:val="el-GR"/>
        </w:rPr>
        <w:t xml:space="preserve"> </w:t>
      </w:r>
      <w:r w:rsidRPr="00EF2032">
        <w:rPr>
          <w:rFonts w:cs="Tahoma"/>
          <w:color w:val="000000"/>
          <w:szCs w:val="22"/>
          <w:lang w:val="el-GR"/>
        </w:rPr>
        <w:t>γλώσσα, χωρίς να συνοδεύονται από μετάφραση στην ελληνική.</w:t>
      </w:r>
    </w:p>
    <w:p w14:paraId="2C48574A" w14:textId="77777777" w:rsidR="008338F0" w:rsidRDefault="003355E7">
      <w:pPr>
        <w:rPr>
          <w:rFonts w:cs="Tahoma"/>
          <w:color w:val="000000"/>
          <w:szCs w:val="22"/>
          <w:lang w:val="el-GR"/>
        </w:rPr>
      </w:pPr>
      <w:r w:rsidRPr="00EF2032">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F1D1FFA" w14:textId="77777777" w:rsidR="001224F6" w:rsidRPr="00EF2032" w:rsidRDefault="001224F6">
      <w:pPr>
        <w:rPr>
          <w:rFonts w:cs="Tahoma"/>
          <w:szCs w:val="22"/>
          <w:lang w:val="el-GR"/>
        </w:rPr>
      </w:pPr>
    </w:p>
    <w:p w14:paraId="6E4976D0" w14:textId="54F5668D" w:rsidR="003A5AAC" w:rsidRPr="00EF2032" w:rsidRDefault="00C412CE" w:rsidP="00EC6683">
      <w:pPr>
        <w:pStyle w:val="3"/>
      </w:pPr>
      <w:bookmarkStart w:id="50" w:name="_Ref496624630"/>
      <w:bookmarkStart w:id="51" w:name="_Ref496624815"/>
      <w:bookmarkStart w:id="52" w:name="_Ref496625091"/>
      <w:bookmarkStart w:id="53" w:name="_Toc75439381"/>
      <w:r w:rsidRPr="005114B1">
        <w:t xml:space="preserve"> </w:t>
      </w:r>
      <w:r w:rsidR="00BF270D">
        <w:t xml:space="preserve"> </w:t>
      </w:r>
      <w:bookmarkStart w:id="54" w:name="_Toc80088619"/>
      <w:r w:rsidR="003A5AAC" w:rsidRPr="00DE77D8">
        <w:t>Εγγυήσεις</w:t>
      </w:r>
      <w:bookmarkEnd w:id="50"/>
      <w:bookmarkEnd w:id="51"/>
      <w:bookmarkEnd w:id="52"/>
      <w:bookmarkEnd w:id="53"/>
      <w:bookmarkEnd w:id="54"/>
    </w:p>
    <w:p w14:paraId="13600DF7" w14:textId="4A61A97C" w:rsidR="008338F0" w:rsidRPr="00EF2032" w:rsidRDefault="006771AF" w:rsidP="0054025C">
      <w:pPr>
        <w:rPr>
          <w:rFonts w:cs="Tahoma"/>
          <w:color w:val="000000"/>
          <w:szCs w:val="22"/>
          <w:lang w:val="el-GR"/>
        </w:rPr>
      </w:pPr>
      <w:bookmarkStart w:id="55" w:name="_Hlk499302719"/>
      <w:r w:rsidRPr="00EF2032">
        <w:rPr>
          <w:rFonts w:cs="Tahoma"/>
          <w:color w:val="000000"/>
          <w:szCs w:val="22"/>
          <w:lang w:val="el-GR"/>
        </w:rPr>
        <w:t>Οι εγγυήσεις</w:t>
      </w:r>
      <w:r w:rsidR="008A51FA" w:rsidRPr="00EF2032">
        <w:rPr>
          <w:rFonts w:cs="Tahoma"/>
          <w:color w:val="000000"/>
          <w:szCs w:val="22"/>
          <w:lang w:val="el-GR"/>
        </w:rPr>
        <w:t xml:space="preserve"> (παρ. </w:t>
      </w:r>
      <w:r w:rsidR="008A51FA" w:rsidRPr="00EF2032">
        <w:rPr>
          <w:b/>
          <w:bCs/>
          <w:color w:val="0000FF"/>
          <w:lang w:val="el-GR"/>
        </w:rPr>
        <w:fldChar w:fldCharType="begin"/>
      </w:r>
      <w:r w:rsidR="008A51FA" w:rsidRPr="00EF2032">
        <w:rPr>
          <w:b/>
          <w:bCs/>
          <w:color w:val="0000FF"/>
          <w:lang w:val="el-GR"/>
        </w:rPr>
        <w:instrText xml:space="preserve"> REF _Ref496542081 \r \h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2.2.2</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_Ref496542081 \h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 xml:space="preserve"> Εγγύηση </w:t>
      </w:r>
      <w:r w:rsidR="003C5152" w:rsidRPr="003C5152">
        <w:rPr>
          <w:lang w:val="el-GR"/>
        </w:rPr>
        <w:t>συμμετοχής</w:t>
      </w:r>
      <w:r w:rsidR="008A51FA" w:rsidRPr="00EF2032">
        <w:rPr>
          <w:b/>
          <w:bCs/>
          <w:color w:val="0000FF"/>
          <w:lang w:val="el-GR"/>
        </w:rPr>
        <w:fldChar w:fldCharType="end"/>
      </w:r>
      <w:r w:rsidR="008A51FA" w:rsidRPr="00EF2032">
        <w:rPr>
          <w:rFonts w:cs="Tahoma"/>
          <w:color w:val="000000"/>
          <w:szCs w:val="22"/>
          <w:lang w:val="el-GR"/>
        </w:rPr>
        <w:t xml:space="preserve"> &amp; </w:t>
      </w:r>
      <w:r w:rsidR="008A51FA" w:rsidRPr="00EF2032">
        <w:rPr>
          <w:b/>
          <w:bCs/>
          <w:color w:val="0000FF"/>
          <w:lang w:val="el-GR"/>
        </w:rPr>
        <w:fldChar w:fldCharType="begin"/>
      </w:r>
      <w:r w:rsidR="008A51FA" w:rsidRPr="00EF2032">
        <w:rPr>
          <w:b/>
          <w:bCs/>
          <w:color w:val="0000FF"/>
          <w:lang w:val="el-GR"/>
        </w:rPr>
        <w:instrText xml:space="preserve"> REF _Ref496542746 \r \h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4.1</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_Ref496542746 \h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Εγγυήσεις (καλής εκτέλεσης, προκαταβολής, καλής λειτουργίας)</w:t>
      </w:r>
      <w:r w:rsidR="008A51FA" w:rsidRPr="00EF2032">
        <w:rPr>
          <w:b/>
          <w:bCs/>
          <w:color w:val="0000FF"/>
          <w:lang w:val="el-GR"/>
        </w:rPr>
        <w:fldChar w:fldCharType="end"/>
      </w:r>
      <w:r w:rsidRPr="00EF2032">
        <w:rPr>
          <w:rFonts w:cs="Tahoma"/>
          <w:color w:val="000000"/>
          <w:szCs w:val="22"/>
          <w:lang w:val="el-GR"/>
        </w:rPr>
        <w:t xml:space="preserve">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EF2032">
        <w:rPr>
          <w:rFonts w:cs="Tahoma"/>
          <w:color w:val="000000"/>
          <w:szCs w:val="22"/>
          <w:lang w:val="el-GR"/>
        </w:rPr>
        <w:t xml:space="preserve"> </w:t>
      </w:r>
    </w:p>
    <w:p w14:paraId="556237AB" w14:textId="204894E1" w:rsidR="003B04C4" w:rsidRPr="00EF2032" w:rsidRDefault="003B04C4" w:rsidP="00603221">
      <w:pPr>
        <w:rPr>
          <w:color w:val="000000"/>
          <w:lang w:val="el-GR"/>
        </w:rPr>
      </w:pPr>
      <w:bookmarkStart w:id="56" w:name="_Hlk60666106"/>
      <w:r w:rsidRPr="00EF2032">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56"/>
    </w:p>
    <w:p w14:paraId="67046EB5" w14:textId="3C3429B7" w:rsidR="008338F0" w:rsidRPr="00EF2032" w:rsidRDefault="003355E7">
      <w:pPr>
        <w:rPr>
          <w:rFonts w:cs="Tahoma"/>
          <w:color w:val="000000"/>
          <w:szCs w:val="22"/>
          <w:lang w:val="el-GR"/>
        </w:rPr>
      </w:pPr>
      <w:r w:rsidRPr="00EF2032">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EF2032">
        <w:rPr>
          <w:rFonts w:cs="Tahoma"/>
          <w:color w:val="000000"/>
          <w:szCs w:val="22"/>
          <w:lang w:val="el-GR"/>
        </w:rPr>
        <w:t xml:space="preserve"> </w:t>
      </w:r>
      <w:r w:rsidRPr="00EF2032">
        <w:rPr>
          <w:rFonts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EF2032">
        <w:rPr>
          <w:rFonts w:cs="Tahoma"/>
          <w:color w:val="000000"/>
          <w:szCs w:val="22"/>
          <w:lang w:val="el-GR"/>
        </w:rPr>
        <w:t xml:space="preserve"> καταληκτική</w:t>
      </w:r>
      <w:r w:rsidR="00E1337D" w:rsidRPr="00EF2032">
        <w:rPr>
          <w:rFonts w:cs="Tahoma"/>
          <w:color w:val="000000"/>
          <w:szCs w:val="22"/>
          <w:lang w:val="el-GR"/>
        </w:rPr>
        <w:t xml:space="preserve"> </w:t>
      </w:r>
      <w:r w:rsidRPr="00EF2032">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23C91FE" w14:textId="77777777" w:rsidR="0054025C" w:rsidRPr="00EF2032" w:rsidRDefault="0054025C" w:rsidP="0054025C">
      <w:pPr>
        <w:rPr>
          <w:lang w:val="el-GR"/>
        </w:rPr>
      </w:pPr>
      <w:r w:rsidRPr="00EF2032">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3017F583" w14:textId="487D08A3" w:rsidR="00401C3F" w:rsidRPr="00EF2032" w:rsidRDefault="00401C3F">
      <w:pPr>
        <w:rPr>
          <w:rFonts w:cs="Tahoma"/>
          <w:color w:val="000000"/>
          <w:szCs w:val="22"/>
          <w:lang w:val="el-GR"/>
        </w:rPr>
      </w:pPr>
      <w:r w:rsidRPr="00EF2032">
        <w:rPr>
          <w:rFonts w:cs="Tahoma"/>
          <w:color w:val="000000"/>
          <w:szCs w:val="22"/>
          <w:lang w:val="el-GR"/>
        </w:rPr>
        <w:t>Οι εγγυητικές επιστολές συντάσσονται σύμφωνα με τα υποδείγματα του Παραρτήματος της παρούσας.</w:t>
      </w:r>
    </w:p>
    <w:p w14:paraId="0D48D726" w14:textId="6C0C4961" w:rsidR="00F97C41" w:rsidRPr="00EF2032" w:rsidRDefault="00F97C41">
      <w:pPr>
        <w:rPr>
          <w:rFonts w:cs="Tahoma"/>
          <w:color w:val="000000"/>
          <w:szCs w:val="22"/>
          <w:lang w:val="el-GR"/>
        </w:rPr>
      </w:pPr>
      <w:r w:rsidRPr="00EF2032">
        <w:rPr>
          <w:rFonts w:cs="Tahoma"/>
          <w:color w:val="000000"/>
          <w:szCs w:val="22"/>
          <w:lang w:val="el-GR"/>
        </w:rPr>
        <w:t>Επισημαίνεται ότι εγγυήσεις που εκδίδονται από το Τ</w:t>
      </w:r>
      <w:r w:rsidR="00624353" w:rsidRPr="00EF2032">
        <w:rPr>
          <w:rFonts w:cs="Tahoma"/>
          <w:color w:val="000000"/>
          <w:szCs w:val="22"/>
          <w:lang w:val="el-GR"/>
        </w:rPr>
        <w:t>.</w:t>
      </w:r>
      <w:r w:rsidRPr="00EF2032">
        <w:rPr>
          <w:rFonts w:cs="Tahoma"/>
          <w:color w:val="000000"/>
          <w:szCs w:val="22"/>
          <w:lang w:val="el-GR"/>
        </w:rPr>
        <w:t>Μ</w:t>
      </w:r>
      <w:r w:rsidR="00624353" w:rsidRPr="00EF2032">
        <w:rPr>
          <w:rFonts w:cs="Tahoma"/>
          <w:color w:val="000000"/>
          <w:szCs w:val="22"/>
          <w:lang w:val="el-GR"/>
        </w:rPr>
        <w:t>.</w:t>
      </w:r>
      <w:r w:rsidRPr="00EF2032">
        <w:rPr>
          <w:rFonts w:cs="Tahoma"/>
          <w:color w:val="000000"/>
          <w:szCs w:val="22"/>
          <w:lang w:val="el-GR"/>
        </w:rPr>
        <w:t>Ε</w:t>
      </w:r>
      <w:r w:rsidR="00624353" w:rsidRPr="00EF2032">
        <w:rPr>
          <w:rFonts w:cs="Tahoma"/>
          <w:color w:val="000000"/>
          <w:szCs w:val="22"/>
          <w:lang w:val="el-GR"/>
        </w:rPr>
        <w:t>.</w:t>
      </w:r>
      <w:r w:rsidRPr="00EF2032">
        <w:rPr>
          <w:rFonts w:cs="Tahoma"/>
          <w:color w:val="000000"/>
          <w:szCs w:val="22"/>
          <w:lang w:val="el-GR"/>
        </w:rPr>
        <w:t>Δ</w:t>
      </w:r>
      <w:r w:rsidR="00624353" w:rsidRPr="00EF2032">
        <w:rPr>
          <w:rFonts w:cs="Tahoma"/>
          <w:color w:val="000000"/>
          <w:szCs w:val="22"/>
          <w:lang w:val="el-GR"/>
        </w:rPr>
        <w:t>.</w:t>
      </w:r>
      <w:r w:rsidRPr="00EF2032">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23281AD" w14:textId="5CD6477C" w:rsidR="0054025C" w:rsidRPr="00EF2032" w:rsidRDefault="003355E7">
      <w:pPr>
        <w:rPr>
          <w:rFonts w:cs="Tahoma"/>
          <w:color w:val="000000"/>
          <w:szCs w:val="22"/>
          <w:lang w:val="el-GR"/>
        </w:rPr>
      </w:pPr>
      <w:r w:rsidRPr="00EF2032">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2381389D" w14:textId="2F65AD56" w:rsidR="000A60A0" w:rsidRPr="00EF2032" w:rsidRDefault="000A60A0">
      <w:pPr>
        <w:rPr>
          <w:rFonts w:cs="Tahoma"/>
          <w:color w:val="000000"/>
          <w:szCs w:val="22"/>
          <w:lang w:val="el-GR"/>
        </w:rPr>
      </w:pPr>
    </w:p>
    <w:p w14:paraId="6AB78EF6" w14:textId="050A5370" w:rsidR="000A60A0" w:rsidRPr="00EF2032" w:rsidRDefault="00C412CE" w:rsidP="00EC6683">
      <w:pPr>
        <w:pStyle w:val="3"/>
      </w:pPr>
      <w:bookmarkStart w:id="57" w:name="_Toc75439382"/>
      <w:r w:rsidRPr="005114B1">
        <w:t xml:space="preserve"> </w:t>
      </w:r>
      <w:r w:rsidR="00BF270D">
        <w:t xml:space="preserve"> </w:t>
      </w:r>
      <w:bookmarkStart w:id="58" w:name="_Toc80088620"/>
      <w:r w:rsidR="000A60A0" w:rsidRPr="00EF2032">
        <w:t>Προστασία Προσωπικών Δεδομένων</w:t>
      </w:r>
      <w:bookmarkEnd w:id="57"/>
      <w:bookmarkEnd w:id="58"/>
      <w:r w:rsidR="000A60A0" w:rsidRPr="00EF2032">
        <w:t xml:space="preserve"> </w:t>
      </w:r>
    </w:p>
    <w:p w14:paraId="3DFB5126" w14:textId="559F7607" w:rsidR="000A60A0" w:rsidRPr="00EF2032" w:rsidRDefault="000A60A0" w:rsidP="000A60A0">
      <w:pPr>
        <w:rPr>
          <w:lang w:val="el-GR"/>
        </w:rPr>
      </w:pPr>
      <w:r w:rsidRPr="00EF2032">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EF2032">
        <w:rPr>
          <w:lang w:val="el-GR"/>
        </w:rPr>
        <w:t xml:space="preserve">στο παράρτημα </w:t>
      </w:r>
      <w:r w:rsidR="0096190B" w:rsidRPr="00EF2032">
        <w:rPr>
          <w:lang w:val="en-US"/>
        </w:rPr>
        <w:t>IV</w:t>
      </w:r>
      <w:r w:rsidR="0096190B" w:rsidRPr="00EF2032">
        <w:rPr>
          <w:lang w:val="el-GR"/>
        </w:rPr>
        <w:t xml:space="preserve"> </w:t>
      </w:r>
      <w:r w:rsidRPr="00EF2032">
        <w:rPr>
          <w:lang w:val="el-GR"/>
        </w:rPr>
        <w:t>στην παρούσα.</w:t>
      </w:r>
    </w:p>
    <w:p w14:paraId="4AECE5A7" w14:textId="77777777" w:rsidR="008338F0" w:rsidRPr="00EF2032" w:rsidRDefault="008338F0">
      <w:pPr>
        <w:rPr>
          <w:rFonts w:cs="Tahoma"/>
          <w:szCs w:val="22"/>
          <w:lang w:val="el-GR"/>
        </w:rPr>
      </w:pPr>
    </w:p>
    <w:bookmarkEnd w:id="55"/>
    <w:p w14:paraId="06A59095" w14:textId="2AE03436" w:rsidR="008338F0" w:rsidRPr="00EF2032" w:rsidRDefault="003355E7" w:rsidP="00BF270D">
      <w:pPr>
        <w:pStyle w:val="2"/>
      </w:pPr>
      <w:r w:rsidRPr="00EF2032">
        <w:tab/>
      </w:r>
      <w:bookmarkStart w:id="59" w:name="_Toc75439383"/>
      <w:r w:rsidR="00C412CE" w:rsidRPr="00C412CE">
        <w:t xml:space="preserve"> </w:t>
      </w:r>
      <w:r w:rsidR="00BF270D">
        <w:t xml:space="preserve"> </w:t>
      </w:r>
      <w:bookmarkStart w:id="60" w:name="_Toc80088621"/>
      <w:r w:rsidRPr="00EF2032">
        <w:t>Δικαίωμα Συμμετοχής - Κριτήρια Ποιοτικής Επιλογής</w:t>
      </w:r>
      <w:bookmarkEnd w:id="59"/>
      <w:bookmarkEnd w:id="60"/>
    </w:p>
    <w:p w14:paraId="18A86997" w14:textId="1C9EA654" w:rsidR="008338F0" w:rsidRPr="00EF2032" w:rsidRDefault="00C412CE" w:rsidP="00EC6683">
      <w:pPr>
        <w:pStyle w:val="3"/>
      </w:pPr>
      <w:bookmarkStart w:id="61" w:name="_Ref496541397"/>
      <w:bookmarkStart w:id="62" w:name="_Toc75439384"/>
      <w:r w:rsidRPr="00C412CE">
        <w:t xml:space="preserve"> </w:t>
      </w:r>
      <w:r w:rsidR="00BF270D">
        <w:t xml:space="preserve"> </w:t>
      </w:r>
      <w:bookmarkStart w:id="63" w:name="_Toc80088622"/>
      <w:r w:rsidR="003355E7" w:rsidRPr="00EF2032">
        <w:t>Δικαιούμενοι συμμετοχής</w:t>
      </w:r>
      <w:bookmarkEnd w:id="61"/>
      <w:bookmarkEnd w:id="62"/>
      <w:bookmarkEnd w:id="63"/>
      <w:r w:rsidR="003355E7" w:rsidRPr="00EF2032">
        <w:t xml:space="preserve"> </w:t>
      </w:r>
    </w:p>
    <w:p w14:paraId="0FE787F2" w14:textId="77777777" w:rsidR="008338F0" w:rsidRPr="00EF2032" w:rsidRDefault="003355E7" w:rsidP="00B8545D">
      <w:pPr>
        <w:spacing w:before="240"/>
        <w:rPr>
          <w:rFonts w:cs="Tahoma"/>
          <w:szCs w:val="22"/>
          <w:lang w:val="el-GR"/>
        </w:rPr>
      </w:pPr>
      <w:r w:rsidRPr="00EF2032">
        <w:rPr>
          <w:rFonts w:cs="Tahoma"/>
          <w:b/>
          <w:bCs/>
          <w:szCs w:val="22"/>
          <w:lang w:val="el-GR"/>
        </w:rPr>
        <w:t>1.</w:t>
      </w:r>
      <w:r w:rsidRPr="00EF2032">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EF2032" w:rsidRDefault="003355E7">
      <w:pPr>
        <w:rPr>
          <w:rFonts w:cs="Tahoma"/>
          <w:szCs w:val="22"/>
          <w:lang w:val="el-GR"/>
        </w:rPr>
      </w:pPr>
      <w:r w:rsidRPr="00EF2032">
        <w:rPr>
          <w:rFonts w:cs="Tahoma"/>
          <w:szCs w:val="22"/>
          <w:lang w:val="el-GR"/>
        </w:rPr>
        <w:t>α) κράτος-μέλος της Ένωσης,</w:t>
      </w:r>
    </w:p>
    <w:p w14:paraId="66343A4A" w14:textId="77777777" w:rsidR="008338F0" w:rsidRPr="00EF2032" w:rsidRDefault="003355E7">
      <w:pPr>
        <w:rPr>
          <w:rFonts w:cs="Tahoma"/>
          <w:szCs w:val="22"/>
          <w:lang w:val="el-GR"/>
        </w:rPr>
      </w:pPr>
      <w:r w:rsidRPr="00EF2032">
        <w:rPr>
          <w:rFonts w:cs="Tahoma"/>
          <w:szCs w:val="22"/>
          <w:lang w:val="el-GR"/>
        </w:rPr>
        <w:t>β) κράτος-μέλος του Ευρωπαϊκού Οικονομικού Χώρου (Ε.Ο.Χ.),</w:t>
      </w:r>
    </w:p>
    <w:p w14:paraId="7CAD19CC" w14:textId="30640196" w:rsidR="008338F0" w:rsidRPr="00EF2032" w:rsidRDefault="003355E7">
      <w:pPr>
        <w:rPr>
          <w:rFonts w:cs="Tahoma"/>
          <w:szCs w:val="22"/>
          <w:lang w:val="el-GR"/>
        </w:rPr>
      </w:pPr>
      <w:r w:rsidRPr="00EF2032">
        <w:rPr>
          <w:rFonts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EF2032">
        <w:rPr>
          <w:rFonts w:cs="Tahoma"/>
          <w:szCs w:val="22"/>
          <w:lang w:val="el-GR"/>
        </w:rPr>
        <w:t>,</w:t>
      </w:r>
      <w:r w:rsidRPr="00EF2032">
        <w:rPr>
          <w:rFonts w:cs="Tahoma"/>
          <w:szCs w:val="22"/>
          <w:lang w:val="el-GR"/>
        </w:rPr>
        <w:t>5</w:t>
      </w:r>
      <w:r w:rsidR="00CD3B0E" w:rsidRPr="00EF2032">
        <w:rPr>
          <w:rFonts w:cs="Tahoma"/>
          <w:szCs w:val="22"/>
          <w:lang w:val="el-GR"/>
        </w:rPr>
        <w:t>, 6</w:t>
      </w:r>
      <w:r w:rsidRPr="00EF2032">
        <w:rPr>
          <w:rFonts w:cs="Tahoma"/>
          <w:szCs w:val="22"/>
          <w:lang w:val="el-GR"/>
        </w:rPr>
        <w:t xml:space="preserve"> και</w:t>
      </w:r>
      <w:r w:rsidR="00CD3B0E" w:rsidRPr="00EF2032">
        <w:rPr>
          <w:rFonts w:cs="Tahoma"/>
          <w:szCs w:val="22"/>
          <w:lang w:val="el-GR"/>
        </w:rPr>
        <w:t xml:space="preserve"> 7 και</w:t>
      </w:r>
      <w:r w:rsidRPr="00EF2032">
        <w:rPr>
          <w:rFonts w:cs="Tahoma"/>
          <w:szCs w:val="22"/>
          <w:lang w:val="el-GR"/>
        </w:rPr>
        <w:t xml:space="preserve"> τις γενικές σημειώσεις του σχετικού με την Ένωση Προσαρτήματος </w:t>
      </w:r>
      <w:r w:rsidRPr="00EF2032">
        <w:rPr>
          <w:rFonts w:cs="Tahoma"/>
          <w:szCs w:val="22"/>
        </w:rPr>
        <w:t>I</w:t>
      </w:r>
      <w:r w:rsidRPr="00EF2032">
        <w:rPr>
          <w:rFonts w:cs="Tahoma"/>
          <w:szCs w:val="22"/>
          <w:lang w:val="el-GR"/>
        </w:rPr>
        <w:t xml:space="preserve"> της ως άνω Συμφωνίας, καθώς και </w:t>
      </w:r>
    </w:p>
    <w:p w14:paraId="17C39D0D" w14:textId="2342970D" w:rsidR="008338F0" w:rsidRPr="00EF2032" w:rsidRDefault="003355E7">
      <w:pPr>
        <w:rPr>
          <w:rFonts w:cs="Tahoma"/>
          <w:szCs w:val="22"/>
          <w:lang w:val="el-GR"/>
        </w:rPr>
      </w:pPr>
      <w:r w:rsidRPr="00EF2032">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CA98AB7" w14:textId="1F3B62C7" w:rsidR="00CD3B0E" w:rsidRPr="00EF2032" w:rsidRDefault="00CD3B0E">
      <w:pPr>
        <w:rPr>
          <w:rFonts w:cs="Tahoma"/>
          <w:b/>
          <w:bCs/>
          <w:szCs w:val="22"/>
          <w:lang w:val="el-GR"/>
        </w:rPr>
      </w:pPr>
      <w:r w:rsidRPr="00EF2032">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EF2032">
        <w:rPr>
          <w:rStyle w:val="0"/>
          <w:lang w:val="el-GR"/>
        </w:rPr>
        <w:footnoteReference w:id="4"/>
      </w:r>
    </w:p>
    <w:p w14:paraId="466CAB9A" w14:textId="44788048" w:rsidR="008338F0" w:rsidRPr="00EF2032" w:rsidRDefault="003355E7">
      <w:pPr>
        <w:rPr>
          <w:rFonts w:cs="Tahoma"/>
          <w:i/>
          <w:iCs/>
          <w:color w:val="5B9BD5"/>
          <w:szCs w:val="22"/>
          <w:lang w:val="el-GR"/>
        </w:rPr>
      </w:pPr>
      <w:r w:rsidRPr="00EF2032">
        <w:rPr>
          <w:rFonts w:cs="Tahoma"/>
          <w:b/>
          <w:bCs/>
          <w:szCs w:val="22"/>
          <w:lang w:val="el-GR"/>
        </w:rPr>
        <w:t>2.</w:t>
      </w:r>
      <w:r w:rsidRPr="00EF2032">
        <w:rPr>
          <w:rFonts w:cs="Tahoma"/>
          <w:szCs w:val="22"/>
          <w:lang w:val="el-GR"/>
        </w:rPr>
        <w:t xml:space="preserve"> </w:t>
      </w:r>
      <w:r w:rsidR="00CD3B0E" w:rsidRPr="00EF2032">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2000F68" w14:textId="5DDE10AA" w:rsidR="008338F0" w:rsidRPr="00EF2032" w:rsidRDefault="003355E7">
      <w:pPr>
        <w:rPr>
          <w:rStyle w:val="FootnoteReference2"/>
          <w:rFonts w:cs="Tahoma"/>
          <w:szCs w:val="22"/>
          <w:lang w:val="el-GR"/>
        </w:rPr>
      </w:pPr>
      <w:r w:rsidRPr="00EF2032">
        <w:rPr>
          <w:rFonts w:cs="Tahoma"/>
          <w:b/>
          <w:bCs/>
          <w:szCs w:val="22"/>
          <w:lang w:val="el-GR"/>
        </w:rPr>
        <w:t>3.</w:t>
      </w:r>
      <w:r w:rsidRPr="00EF2032">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EF2032">
        <w:rPr>
          <w:rStyle w:val="FootnoteReference2"/>
          <w:rFonts w:cs="Tahoma"/>
          <w:szCs w:val="22"/>
          <w:lang w:val="el-GR"/>
        </w:rPr>
        <w:t xml:space="preserve"> </w:t>
      </w:r>
    </w:p>
    <w:p w14:paraId="6F9D8B7F" w14:textId="77777777" w:rsidR="00CD3B0E" w:rsidRPr="00EF2032" w:rsidRDefault="00CD3B0E">
      <w:pPr>
        <w:rPr>
          <w:rFonts w:cs="Tahoma"/>
          <w:i/>
          <w:iCs/>
          <w:color w:val="5B9BD5"/>
          <w:szCs w:val="22"/>
          <w:lang w:val="el-GR"/>
        </w:rPr>
      </w:pPr>
    </w:p>
    <w:p w14:paraId="55210FB6" w14:textId="066FC26F" w:rsidR="008338F0" w:rsidRPr="00EF2032" w:rsidRDefault="00C412CE" w:rsidP="00EC6683">
      <w:pPr>
        <w:pStyle w:val="3"/>
      </w:pPr>
      <w:bookmarkStart w:id="64" w:name="_Ref496542081"/>
      <w:bookmarkStart w:id="65" w:name="_Toc75439385"/>
      <w:r w:rsidRPr="005114B1">
        <w:t xml:space="preserve"> </w:t>
      </w:r>
      <w:bookmarkStart w:id="66" w:name="_Toc80088623"/>
      <w:r w:rsidR="003355E7" w:rsidRPr="00EF2032">
        <w:t>Εγγύηση συμμετοχής</w:t>
      </w:r>
      <w:bookmarkEnd w:id="64"/>
      <w:bookmarkEnd w:id="65"/>
      <w:bookmarkEnd w:id="66"/>
    </w:p>
    <w:p w14:paraId="6F09FE4E" w14:textId="2EC5CC49" w:rsidR="00475EEF" w:rsidRDefault="00475EEF" w:rsidP="00475EEF">
      <w:pPr>
        <w:rPr>
          <w:rStyle w:val="Heading4Char"/>
          <w:rFonts w:ascii="Tahoma" w:hAnsi="Tahoma" w:cs="Tahoma"/>
          <w:b w:val="0"/>
          <w:bCs w:val="0"/>
          <w:sz w:val="22"/>
          <w:szCs w:val="22"/>
          <w:lang w:val="el-GR"/>
        </w:rPr>
      </w:pPr>
    </w:p>
    <w:p w14:paraId="6B7F78D0" w14:textId="0B58DAC9" w:rsidR="00475EEF" w:rsidRPr="00EF2032" w:rsidRDefault="00DB2128" w:rsidP="00DB2128">
      <w:pPr>
        <w:rPr>
          <w:rFonts w:cs="Tahoma"/>
          <w:szCs w:val="22"/>
          <w:lang w:val="el-GR"/>
        </w:rPr>
      </w:pPr>
      <w:r w:rsidRPr="00DB2128">
        <w:rPr>
          <w:b/>
          <w:bCs/>
          <w:lang w:val="el-GR"/>
        </w:rPr>
        <w:t>2.2.2.1</w:t>
      </w:r>
      <w:r w:rsidRPr="00DB2128">
        <w:rPr>
          <w:lang w:val="el-GR"/>
        </w:rPr>
        <w:tab/>
      </w:r>
      <w:r w:rsidR="00475EEF" w:rsidRPr="007D6292">
        <w:rPr>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 </w:t>
      </w:r>
      <w:r w:rsidR="00475EEF" w:rsidRPr="00CA263F">
        <w:rPr>
          <w:b/>
          <w:color w:val="0000FF"/>
        </w:rPr>
        <w:fldChar w:fldCharType="begin"/>
      </w:r>
      <w:r w:rsidR="00475EEF" w:rsidRPr="007D6292">
        <w:rPr>
          <w:b/>
          <w:color w:val="0000FF"/>
          <w:lang w:val="el-GR"/>
        </w:rPr>
        <w:instrText xml:space="preserve"> </w:instrText>
      </w:r>
      <w:r w:rsidR="00475EEF" w:rsidRPr="00CA263F">
        <w:rPr>
          <w:b/>
          <w:color w:val="0000FF"/>
        </w:rPr>
        <w:instrText>REF</w:instrText>
      </w:r>
      <w:r w:rsidR="00475EEF" w:rsidRPr="007D6292">
        <w:rPr>
          <w:b/>
          <w:color w:val="0000FF"/>
          <w:lang w:val="el-GR"/>
        </w:rPr>
        <w:instrText xml:space="preserve"> _</w:instrText>
      </w:r>
      <w:r w:rsidR="00475EEF" w:rsidRPr="00CA263F">
        <w:rPr>
          <w:b/>
          <w:color w:val="0000FF"/>
        </w:rPr>
        <w:instrText>Ref</w:instrText>
      </w:r>
      <w:r w:rsidR="00475EEF" w:rsidRPr="007D6292">
        <w:rPr>
          <w:b/>
          <w:color w:val="0000FF"/>
          <w:lang w:val="el-GR"/>
        </w:rPr>
        <w:instrText>496623895 \</w:instrText>
      </w:r>
      <w:r w:rsidR="00475EEF" w:rsidRPr="00CA263F">
        <w:rPr>
          <w:b/>
          <w:color w:val="0000FF"/>
        </w:rPr>
        <w:instrText>h</w:instrText>
      </w:r>
      <w:r w:rsidR="00475EEF" w:rsidRPr="007D6292">
        <w:rPr>
          <w:b/>
          <w:color w:val="0000FF"/>
          <w:lang w:val="el-GR"/>
        </w:rPr>
        <w:instrText xml:space="preserve">  \* </w:instrText>
      </w:r>
      <w:r w:rsidR="00475EEF" w:rsidRPr="00CA263F">
        <w:rPr>
          <w:b/>
          <w:color w:val="0000FF"/>
        </w:rPr>
        <w:instrText>MERGEFORMAT</w:instrText>
      </w:r>
      <w:r w:rsidR="00475EEF" w:rsidRPr="007D6292">
        <w:rPr>
          <w:b/>
          <w:color w:val="0000FF"/>
          <w:lang w:val="el-GR"/>
        </w:rPr>
        <w:instrText xml:space="preserve"> </w:instrText>
      </w:r>
      <w:r w:rsidR="00475EEF" w:rsidRPr="00CA263F">
        <w:rPr>
          <w:b/>
          <w:color w:val="0000FF"/>
        </w:rPr>
      </w:r>
      <w:r w:rsidR="00475EEF" w:rsidRPr="00CA263F">
        <w:rPr>
          <w:b/>
          <w:color w:val="0000FF"/>
        </w:rPr>
        <w:fldChar w:fldCharType="separate"/>
      </w:r>
      <w:r w:rsidR="003C5152" w:rsidRPr="003C5152">
        <w:rPr>
          <w:b/>
          <w:color w:val="0000FF"/>
          <w:lang w:val="el-GR"/>
        </w:rPr>
        <w:t xml:space="preserve">ΠΑΡΑΡΤΗΜΑ </w:t>
      </w:r>
      <w:r w:rsidR="003C5152" w:rsidRPr="003C5152">
        <w:rPr>
          <w:b/>
          <w:color w:val="0000FF"/>
        </w:rPr>
        <w:t>VIII</w:t>
      </w:r>
      <w:r w:rsidR="003C5152" w:rsidRPr="003C5152">
        <w:rPr>
          <w:b/>
          <w:color w:val="0000FF"/>
          <w:lang w:val="el-GR"/>
        </w:rPr>
        <w:t xml:space="preserve"> – Υποδείγματα Εγγυητικών Επιστολών</w:t>
      </w:r>
      <w:r w:rsidR="00475EEF" w:rsidRPr="00CA263F">
        <w:rPr>
          <w:b/>
          <w:color w:val="0000FF"/>
        </w:rPr>
        <w:fldChar w:fldCharType="end"/>
      </w:r>
      <w:r w:rsidR="00475EEF" w:rsidRPr="00EF2032">
        <w:fldChar w:fldCharType="begin"/>
      </w:r>
      <w:r w:rsidR="00475EEF" w:rsidRPr="007D6292">
        <w:rPr>
          <w:lang w:val="el-GR"/>
        </w:rPr>
        <w:instrText xml:space="preserve"> </w:instrText>
      </w:r>
      <w:r w:rsidR="00475EEF" w:rsidRPr="00EF2032">
        <w:instrText>REF</w:instrText>
      </w:r>
      <w:r w:rsidR="00475EEF" w:rsidRPr="007D6292">
        <w:rPr>
          <w:lang w:val="el-GR"/>
        </w:rPr>
        <w:instrText xml:space="preserve"> _</w:instrText>
      </w:r>
      <w:r w:rsidR="00475EEF" w:rsidRPr="00EF2032">
        <w:instrText>Ref</w:instrText>
      </w:r>
      <w:r w:rsidR="00475EEF" w:rsidRPr="007D6292">
        <w:rPr>
          <w:lang w:val="el-GR"/>
        </w:rPr>
        <w:instrText>496623895 \</w:instrText>
      </w:r>
      <w:r w:rsidR="00475EEF" w:rsidRPr="00EF2032">
        <w:instrText>h</w:instrText>
      </w:r>
      <w:r w:rsidR="00475EEF" w:rsidRPr="007D6292">
        <w:rPr>
          <w:lang w:val="el-GR"/>
        </w:rPr>
        <w:instrText xml:space="preserve">  \* </w:instrText>
      </w:r>
      <w:r w:rsidR="00475EEF" w:rsidRPr="00EF2032">
        <w:instrText>MERGEFORMAT</w:instrText>
      </w:r>
      <w:r w:rsidR="00475EEF" w:rsidRPr="007D6292">
        <w:rPr>
          <w:lang w:val="el-GR"/>
        </w:rPr>
        <w:instrText xml:space="preserve"> </w:instrText>
      </w:r>
      <w:r w:rsidR="00475EEF" w:rsidRPr="00EF2032">
        <w:fldChar w:fldCharType="separate"/>
      </w:r>
      <w:r w:rsidR="003C5152" w:rsidRPr="003C5152">
        <w:rPr>
          <w:lang w:val="el-GR"/>
        </w:rPr>
        <w:t xml:space="preserve">ΠΑΡΑΡΤΗΜΑ </w:t>
      </w:r>
      <w:r w:rsidR="003C5152" w:rsidRPr="00EF2032">
        <w:t>VIII</w:t>
      </w:r>
      <w:r w:rsidR="003C5152" w:rsidRPr="003C5152">
        <w:rPr>
          <w:lang w:val="el-GR"/>
        </w:rPr>
        <w:t xml:space="preserve"> – Υποδείγματα Εγγυητικών Επιστολών</w:t>
      </w:r>
      <w:r w:rsidR="00475EEF" w:rsidRPr="00EF2032">
        <w:fldChar w:fldCharType="end"/>
      </w:r>
      <w:r w:rsidR="00475EEF" w:rsidRPr="007D6292">
        <w:rPr>
          <w:lang w:val="el-GR"/>
        </w:rPr>
        <w:t>» της παρούσας</w:t>
      </w:r>
      <w:r w:rsidR="00475EEF" w:rsidRPr="00475EEF">
        <w:rPr>
          <w:rFonts w:cs="Tahoma"/>
          <w:szCs w:val="22"/>
          <w:lang w:val="el-GR"/>
        </w:rPr>
        <w:t>.</w:t>
      </w:r>
    </w:p>
    <w:p w14:paraId="6C9E323E" w14:textId="77777777" w:rsidR="00475EEF" w:rsidRDefault="00475EEF" w:rsidP="003329FF">
      <w:pPr>
        <w:pStyle w:val="aff"/>
        <w:tabs>
          <w:tab w:val="left" w:pos="0"/>
          <w:tab w:val="left" w:pos="1134"/>
        </w:tabs>
        <w:spacing w:before="240"/>
        <w:ind w:left="0"/>
        <w:rPr>
          <w:rFonts w:cs="Tahoma"/>
          <w:lang w:val="el-GR"/>
        </w:rPr>
      </w:pPr>
    </w:p>
    <w:p w14:paraId="25F1F73C" w14:textId="3E0BFAB8" w:rsidR="00DF0C2D" w:rsidRPr="00EF2032" w:rsidRDefault="00DF0C2D" w:rsidP="003329FF">
      <w:pPr>
        <w:pStyle w:val="aff"/>
        <w:tabs>
          <w:tab w:val="left" w:pos="0"/>
          <w:tab w:val="left" w:pos="1134"/>
        </w:tabs>
        <w:spacing w:before="240"/>
        <w:ind w:left="0"/>
        <w:rPr>
          <w:rFonts w:cs="Tahoma"/>
          <w:szCs w:val="22"/>
          <w:lang w:val="el-GR"/>
        </w:rPr>
      </w:pPr>
      <w:r w:rsidRPr="00EF2032">
        <w:rPr>
          <w:rFonts w:cs="Tahoma"/>
          <w:lang w:val="el-GR"/>
        </w:rPr>
        <w:t xml:space="preserve">Το ποσό της εγγυητικής επιστολής θα πρέπει να καλύπτει σε ευρώ (€) ποσοστό </w:t>
      </w:r>
      <w:r w:rsidR="00E12897" w:rsidRPr="00EF2032">
        <w:rPr>
          <w:rFonts w:cs="Tahoma"/>
          <w:b/>
          <w:bCs/>
          <w:lang w:val="el-GR"/>
        </w:rPr>
        <w:t>2</w:t>
      </w:r>
      <w:r w:rsidR="00E12897" w:rsidRPr="00EF2032">
        <w:rPr>
          <w:rFonts w:cs="Tahoma"/>
          <w:b/>
          <w:lang w:val="el-GR"/>
        </w:rPr>
        <w:t>%</w:t>
      </w:r>
      <w:r w:rsidR="00E12897" w:rsidRPr="00EF2032">
        <w:rPr>
          <w:rFonts w:cs="Tahoma"/>
          <w:lang w:val="el-GR"/>
        </w:rPr>
        <w:t xml:space="preserve"> </w:t>
      </w:r>
      <w:r w:rsidRPr="00EF2032">
        <w:rPr>
          <w:rFonts w:cs="Tahoma"/>
          <w:lang w:val="el-GR"/>
        </w:rPr>
        <w:t xml:space="preserve">του προϋπολογισμού του Έργου (μη συμπεριλαμβανομένου ΦΠΑ), ήτοι ποσό  </w:t>
      </w:r>
      <w:r w:rsidR="00E12897" w:rsidRPr="00EF2032">
        <w:rPr>
          <w:rFonts w:cs="Tahoma"/>
          <w:b/>
          <w:bCs/>
          <w:lang w:val="el-GR"/>
        </w:rPr>
        <w:t>Είκοσι Τριών Χιλιάδων Επτακοσίων Εβδομήντα Ενός Ευρώ</w:t>
      </w:r>
      <w:r w:rsidR="005A4B66" w:rsidRPr="00EF2032">
        <w:rPr>
          <w:rFonts w:cs="Tahoma"/>
          <w:b/>
          <w:bCs/>
          <w:lang w:val="el-GR"/>
        </w:rPr>
        <w:t xml:space="preserve"> </w:t>
      </w:r>
      <w:r w:rsidRPr="00EF2032">
        <w:rPr>
          <w:rFonts w:cs="Tahoma"/>
          <w:b/>
          <w:bCs/>
          <w:lang w:val="el-GR"/>
        </w:rPr>
        <w:t>(</w:t>
      </w:r>
      <w:r w:rsidR="00E12897" w:rsidRPr="00EF2032">
        <w:rPr>
          <w:rFonts w:cs="Tahoma"/>
          <w:b/>
          <w:bCs/>
          <w:color w:val="000000"/>
          <w:szCs w:val="22"/>
          <w:lang w:val="el-GR"/>
        </w:rPr>
        <w:t>23.771,00</w:t>
      </w:r>
      <w:r w:rsidRPr="00EF2032">
        <w:rPr>
          <w:rFonts w:cs="Tahoma"/>
          <w:b/>
          <w:bCs/>
          <w:lang w:val="el-GR"/>
        </w:rPr>
        <w:t>€ )</w:t>
      </w:r>
      <w:r w:rsidRPr="00EF2032">
        <w:rPr>
          <w:rFonts w:cs="Tahoma"/>
          <w:szCs w:val="22"/>
          <w:lang w:val="el-GR"/>
        </w:rPr>
        <w:t>.</w:t>
      </w:r>
    </w:p>
    <w:p w14:paraId="7087E533" w14:textId="77777777" w:rsidR="008338F0" w:rsidRPr="00EF2032" w:rsidRDefault="003355E7">
      <w:pPr>
        <w:rPr>
          <w:rFonts w:cs="Tahoma"/>
          <w:bCs/>
          <w:szCs w:val="22"/>
          <w:lang w:val="el-GR"/>
        </w:rPr>
      </w:pPr>
      <w:r w:rsidRPr="00EF2032">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76F147A0" w:rsidR="008338F0" w:rsidRPr="00EF2032" w:rsidRDefault="003355E7">
      <w:pPr>
        <w:rPr>
          <w:rFonts w:cs="Tahoma"/>
          <w:bCs/>
          <w:szCs w:val="22"/>
          <w:lang w:val="el-GR"/>
        </w:rPr>
      </w:pPr>
      <w:r w:rsidRPr="00EF2032">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EF2032">
        <w:rPr>
          <w:rFonts w:cs="Tahoma"/>
          <w:bCs/>
          <w:szCs w:val="22"/>
          <w:lang w:val="el-GR"/>
        </w:rPr>
        <w:t xml:space="preserve">της </w:t>
      </w:r>
      <w:r w:rsidR="008A51FA" w:rsidRPr="00EF2032">
        <w:rPr>
          <w:rFonts w:cs="Tahoma"/>
          <w:bCs/>
          <w:szCs w:val="22"/>
          <w:lang w:val="el-GR"/>
        </w:rPr>
        <w:t xml:space="preserve">παρ. </w:t>
      </w:r>
      <w:r w:rsidR="008A51FA" w:rsidRPr="00EF2032">
        <w:rPr>
          <w:b/>
          <w:bCs/>
          <w:color w:val="0000FF"/>
          <w:lang w:val="el-GR"/>
        </w:rPr>
        <w:fldChar w:fldCharType="begin"/>
      </w:r>
      <w:r w:rsidR="008A51FA" w:rsidRPr="00EF2032">
        <w:rPr>
          <w:b/>
          <w:bCs/>
          <w:color w:val="0000FF"/>
          <w:lang w:val="el-GR"/>
        </w:rPr>
        <w:instrText xml:space="preserve"> REF _Ref496542395 \r \h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2.4.5</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_Ref496542395 \h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 xml:space="preserve"> Χρόνος ισχύος των </w:t>
      </w:r>
      <w:r w:rsidR="003C5152" w:rsidRPr="003C5152">
        <w:rPr>
          <w:lang w:val="el-GR"/>
        </w:rPr>
        <w:t>προσφορών</w:t>
      </w:r>
      <w:r w:rsidR="008A51FA" w:rsidRPr="00EF2032">
        <w:rPr>
          <w:b/>
          <w:bCs/>
          <w:color w:val="0000FF"/>
          <w:lang w:val="el-GR"/>
        </w:rPr>
        <w:fldChar w:fldCharType="end"/>
      </w:r>
      <w:r w:rsidR="008A51FA" w:rsidRPr="00EF2032">
        <w:rPr>
          <w:rFonts w:cs="Tahoma"/>
          <w:bCs/>
          <w:szCs w:val="22"/>
          <w:lang w:val="el-GR"/>
        </w:rPr>
        <w:t xml:space="preserve"> </w:t>
      </w:r>
      <w:r w:rsidRPr="00EF2032">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D347CB1" w14:textId="66D15F4C" w:rsidR="00CD3B0E" w:rsidRPr="00EF2032" w:rsidRDefault="00CD3B0E" w:rsidP="00CD3B0E">
      <w:pPr>
        <w:rPr>
          <w:lang w:val="el-GR"/>
        </w:rPr>
      </w:pPr>
      <w:r w:rsidRPr="00EF2032">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w:t>
      </w:r>
      <w:r w:rsidR="008A51FA" w:rsidRPr="00EF2032">
        <w:rPr>
          <w:bCs/>
          <w:lang w:val="el-GR"/>
        </w:rPr>
        <w:t xml:space="preserve">παρ. </w:t>
      </w:r>
      <w:r w:rsidR="008A51FA" w:rsidRPr="00EF2032">
        <w:rPr>
          <w:b/>
          <w:bCs/>
          <w:color w:val="0000FF"/>
          <w:lang w:val="el-GR"/>
        </w:rPr>
        <w:fldChar w:fldCharType="begin"/>
      </w:r>
      <w:r w:rsidR="008A51FA" w:rsidRPr="00EF2032">
        <w:rPr>
          <w:b/>
          <w:bCs/>
          <w:color w:val="0000FF"/>
          <w:lang w:val="el-GR"/>
        </w:rPr>
        <w:instrText xml:space="preserve"> REF _Ref496542534 \r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3.1</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_Ref496542534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Αποσφράγιση και αξιολόγηση προσφορών</w:t>
      </w:r>
      <w:r w:rsidR="008A51FA" w:rsidRPr="00EF2032">
        <w:rPr>
          <w:b/>
          <w:bCs/>
          <w:color w:val="0000FF"/>
          <w:lang w:val="el-GR"/>
        </w:rPr>
        <w:fldChar w:fldCharType="end"/>
      </w:r>
      <w:r w:rsidRPr="00EF2032">
        <w:rPr>
          <w:bCs/>
          <w:lang w:val="el-GR"/>
        </w:rPr>
        <w:t>, άλλως η προσφορά απορρίπτεται ως απαράδεκτη, μετά από γνώμη της Επιτροπής Διαγωνισμού.</w:t>
      </w:r>
    </w:p>
    <w:p w14:paraId="49F9C92B" w14:textId="4C3D8790" w:rsidR="00CD3B0E" w:rsidRPr="00475EEF" w:rsidRDefault="00CD3B0E">
      <w:pPr>
        <w:rPr>
          <w:rFonts w:cs="Tahoma"/>
          <w:szCs w:val="22"/>
          <w:lang w:val="el-GR"/>
        </w:rPr>
      </w:pPr>
    </w:p>
    <w:p w14:paraId="01143588" w14:textId="39ED2B9F" w:rsidR="00475EEF" w:rsidRPr="00EF2032" w:rsidRDefault="00DB2128" w:rsidP="00DB2128">
      <w:pPr>
        <w:rPr>
          <w:lang w:val="el-GR"/>
        </w:rPr>
      </w:pPr>
      <w:r w:rsidRPr="00DB2128">
        <w:rPr>
          <w:b/>
          <w:bCs/>
          <w:lang w:val="el-GR"/>
        </w:rPr>
        <w:t>2.2.2.2</w:t>
      </w:r>
      <w:r w:rsidRPr="00DB2128">
        <w:rPr>
          <w:lang w:val="el-GR"/>
        </w:rPr>
        <w:tab/>
      </w:r>
      <w:r w:rsidR="00475EEF" w:rsidRPr="00EF2032">
        <w:rPr>
          <w:lang w:val="el-GR"/>
        </w:rPr>
        <w:t>Η εγγύηση συμμετοχής επιστρέφεται στον ανάδοχο με την προσκόμιση της εγγύησης καλής εκτέλεσης</w:t>
      </w:r>
    </w:p>
    <w:p w14:paraId="2D2E3F3C" w14:textId="5F9367D7" w:rsidR="008338F0" w:rsidRPr="00EF2032" w:rsidRDefault="003355E7">
      <w:pPr>
        <w:rPr>
          <w:rFonts w:cs="Tahoma"/>
          <w:szCs w:val="22"/>
          <w:lang w:val="el-GR"/>
        </w:rPr>
      </w:pPr>
      <w:r w:rsidRPr="00EF2032">
        <w:rPr>
          <w:rFonts w:cs="Tahoma"/>
          <w:szCs w:val="22"/>
          <w:lang w:val="el-GR"/>
        </w:rPr>
        <w:t>Η εγγύηση συμμετοχής επιστρέφεται στους λοιπούς προσφέροντες</w:t>
      </w:r>
      <w:r w:rsidR="00E87EA9" w:rsidRPr="00EF2032">
        <w:rPr>
          <w:rFonts w:cs="Tahoma"/>
          <w:szCs w:val="22"/>
          <w:lang w:val="el-GR"/>
        </w:rPr>
        <w:t xml:space="preserve"> σύμφωνα με τα ειδικότερα οριζόμενα </w:t>
      </w:r>
      <w:r w:rsidR="00CD3B0E" w:rsidRPr="00EF2032">
        <w:rPr>
          <w:bCs/>
          <w:lang w:val="el-GR"/>
        </w:rPr>
        <w:t xml:space="preserve">στην παρ. 3 </w:t>
      </w:r>
      <w:r w:rsidR="00CD3B0E" w:rsidRPr="00EF2032">
        <w:rPr>
          <w:rFonts w:cs="Tahoma"/>
          <w:bCs/>
          <w:szCs w:val="22"/>
          <w:lang w:val="el-GR"/>
        </w:rPr>
        <w:t>του ά</w:t>
      </w:r>
      <w:r w:rsidR="00E87EA9" w:rsidRPr="00EF2032">
        <w:rPr>
          <w:rFonts w:cs="Tahoma"/>
          <w:bCs/>
          <w:szCs w:val="22"/>
          <w:lang w:val="el-GR"/>
        </w:rPr>
        <w:t>ρθρο</w:t>
      </w:r>
      <w:r w:rsidR="00CD3B0E" w:rsidRPr="00EF2032">
        <w:rPr>
          <w:rFonts w:cs="Tahoma"/>
          <w:bCs/>
          <w:szCs w:val="22"/>
          <w:lang w:val="el-GR"/>
        </w:rPr>
        <w:t>υ</w:t>
      </w:r>
      <w:r w:rsidR="00E87EA9" w:rsidRPr="00EF2032">
        <w:rPr>
          <w:rFonts w:cs="Tahoma"/>
          <w:bCs/>
          <w:szCs w:val="22"/>
          <w:lang w:val="el-GR"/>
        </w:rPr>
        <w:t xml:space="preserve"> 72 του ν. 4412/2016</w:t>
      </w:r>
      <w:r w:rsidR="00E87EA9" w:rsidRPr="00EF2032">
        <w:rPr>
          <w:rFonts w:cs="Tahoma"/>
          <w:szCs w:val="22"/>
          <w:lang w:val="el-GR"/>
        </w:rPr>
        <w:t>.</w:t>
      </w:r>
      <w:r w:rsidR="00E87EA9" w:rsidRPr="00EF2032">
        <w:rPr>
          <w:rStyle w:val="WW-FootnoteReference17"/>
          <w:rFonts w:cs="Tahoma"/>
          <w:szCs w:val="22"/>
          <w:lang w:val="el-GR"/>
        </w:rPr>
        <w:t xml:space="preserve"> </w:t>
      </w:r>
      <w:r w:rsidR="00E87EA9" w:rsidRPr="00EF2032">
        <w:rPr>
          <w:rStyle w:val="WW-FootnoteReference17"/>
          <w:rFonts w:cs="Tahoma"/>
          <w:szCs w:val="22"/>
        </w:rPr>
        <w:footnoteReference w:id="5"/>
      </w:r>
      <w:r w:rsidR="00E87EA9" w:rsidRPr="00EF2032">
        <w:rPr>
          <w:rFonts w:cs="Tahoma"/>
          <w:szCs w:val="22"/>
          <w:lang w:val="el-GR"/>
        </w:rPr>
        <w:t xml:space="preserve"> </w:t>
      </w:r>
    </w:p>
    <w:p w14:paraId="296A7812" w14:textId="0AC5190A" w:rsidR="00E975FD" w:rsidRPr="00EF2032" w:rsidRDefault="00FC1B9E">
      <w:pPr>
        <w:rPr>
          <w:rFonts w:cs="Tahoma"/>
          <w:szCs w:val="22"/>
          <w:lang w:val="el-GR"/>
        </w:rPr>
      </w:pPr>
      <w:r w:rsidRPr="00EF2032">
        <w:rPr>
          <w:rFonts w:cs="Tahoma"/>
          <w:szCs w:val="22"/>
          <w:lang w:val="el-GR"/>
        </w:rPr>
        <w:t>Μετά από :</w:t>
      </w:r>
    </w:p>
    <w:p w14:paraId="2BEEEEB6" w14:textId="77777777" w:rsidR="00FC1B9E" w:rsidRPr="00EF2032" w:rsidRDefault="00FC1B9E" w:rsidP="009D2712">
      <w:pPr>
        <w:rPr>
          <w:rFonts w:cs="Tahoma"/>
          <w:szCs w:val="22"/>
          <w:lang w:val="el-GR"/>
        </w:rPr>
      </w:pPr>
      <w:r w:rsidRPr="00EF2032">
        <w:rPr>
          <w:rFonts w:cs="Tahoma" w:hint="eastAsia"/>
          <w:szCs w:val="22"/>
          <w:lang w:val="el-GR"/>
        </w:rPr>
        <w:t>αα</w:t>
      </w:r>
      <w:r w:rsidRPr="00EF2032">
        <w:rPr>
          <w:rFonts w:cs="Tahoma"/>
          <w:szCs w:val="22"/>
          <w:lang w:val="el-GR"/>
        </w:rPr>
        <w:t xml:space="preserve">) </w:t>
      </w:r>
      <w:r w:rsidRPr="00EF2032">
        <w:rPr>
          <w:rFonts w:cs="Tahoma" w:hint="eastAsia"/>
          <w:szCs w:val="22"/>
          <w:lang w:val="el-GR"/>
        </w:rPr>
        <w:t>την</w:t>
      </w:r>
      <w:r w:rsidRPr="00EF2032">
        <w:rPr>
          <w:rFonts w:cs="Tahoma"/>
          <w:szCs w:val="22"/>
          <w:lang w:val="el-GR"/>
        </w:rPr>
        <w:t xml:space="preserve"> </w:t>
      </w:r>
      <w:r w:rsidRPr="00EF2032">
        <w:rPr>
          <w:rFonts w:cs="Tahoma" w:hint="eastAsia"/>
          <w:szCs w:val="22"/>
          <w:lang w:val="el-GR"/>
        </w:rPr>
        <w:t>άπρακτη</w:t>
      </w:r>
      <w:r w:rsidRPr="00EF2032">
        <w:rPr>
          <w:rFonts w:cs="Tahoma"/>
          <w:szCs w:val="22"/>
          <w:lang w:val="el-GR"/>
        </w:rPr>
        <w:t xml:space="preserve"> </w:t>
      </w:r>
      <w:r w:rsidRPr="00EF2032">
        <w:rPr>
          <w:rFonts w:cs="Tahoma" w:hint="eastAsia"/>
          <w:szCs w:val="22"/>
          <w:lang w:val="el-GR"/>
        </w:rPr>
        <w:t>πάροδο</w:t>
      </w:r>
      <w:r w:rsidRPr="00EF2032">
        <w:rPr>
          <w:rFonts w:cs="Tahoma"/>
          <w:szCs w:val="22"/>
          <w:lang w:val="el-GR"/>
        </w:rPr>
        <w:t xml:space="preserve"> </w:t>
      </w:r>
      <w:r w:rsidRPr="00EF2032">
        <w:rPr>
          <w:rFonts w:cs="Tahoma" w:hint="eastAsia"/>
          <w:szCs w:val="22"/>
          <w:lang w:val="el-GR"/>
        </w:rPr>
        <w:t>της</w:t>
      </w:r>
      <w:r w:rsidRPr="00EF2032">
        <w:rPr>
          <w:rFonts w:cs="Tahoma"/>
          <w:szCs w:val="22"/>
          <w:lang w:val="el-GR"/>
        </w:rPr>
        <w:t xml:space="preserve"> </w:t>
      </w:r>
      <w:r w:rsidRPr="00EF2032">
        <w:rPr>
          <w:rFonts w:cs="Tahoma" w:hint="eastAsia"/>
          <w:szCs w:val="22"/>
          <w:lang w:val="el-GR"/>
        </w:rPr>
        <w:t>προθεσμίας</w:t>
      </w:r>
      <w:r w:rsidRPr="00EF2032">
        <w:rPr>
          <w:rFonts w:cs="Tahoma"/>
          <w:szCs w:val="22"/>
          <w:lang w:val="el-GR"/>
        </w:rPr>
        <w:t xml:space="preserve"> </w:t>
      </w:r>
      <w:r w:rsidRPr="00EF2032">
        <w:rPr>
          <w:rFonts w:cs="Tahoma" w:hint="eastAsia"/>
          <w:szCs w:val="22"/>
          <w:lang w:val="el-GR"/>
        </w:rPr>
        <w:t>άσκησης</w:t>
      </w:r>
      <w:r w:rsidRPr="00EF2032">
        <w:rPr>
          <w:rFonts w:cs="Tahoma"/>
          <w:szCs w:val="22"/>
          <w:lang w:val="el-GR"/>
        </w:rPr>
        <w:t xml:space="preserve"> </w:t>
      </w:r>
      <w:r w:rsidRPr="00EF2032">
        <w:rPr>
          <w:rFonts w:cs="Tahoma" w:hint="eastAsia"/>
          <w:szCs w:val="22"/>
          <w:lang w:val="el-GR"/>
        </w:rPr>
        <w:t>ενδικοφανούς</w:t>
      </w:r>
      <w:r w:rsidRPr="00EF2032">
        <w:rPr>
          <w:rFonts w:cs="Tahoma"/>
          <w:szCs w:val="22"/>
          <w:lang w:val="el-GR"/>
        </w:rPr>
        <w:t xml:space="preserve"> </w:t>
      </w:r>
      <w:r w:rsidRPr="00EF2032">
        <w:rPr>
          <w:rFonts w:cs="Tahoma" w:hint="eastAsia"/>
          <w:szCs w:val="22"/>
          <w:lang w:val="el-GR"/>
        </w:rPr>
        <w:t>προσφυγής</w:t>
      </w:r>
      <w:r w:rsidRPr="00EF2032">
        <w:rPr>
          <w:rFonts w:cs="Tahoma"/>
          <w:szCs w:val="22"/>
          <w:lang w:val="el-GR"/>
        </w:rPr>
        <w:t xml:space="preserve"> </w:t>
      </w:r>
      <w:r w:rsidRPr="00EF2032">
        <w:rPr>
          <w:rFonts w:cs="Tahoma" w:hint="eastAsia"/>
          <w:szCs w:val="22"/>
          <w:lang w:val="el-GR"/>
        </w:rPr>
        <w:t>ή</w:t>
      </w:r>
      <w:r w:rsidRPr="00EF2032">
        <w:rPr>
          <w:rFonts w:cs="Tahoma"/>
          <w:szCs w:val="22"/>
          <w:lang w:val="el-GR"/>
        </w:rPr>
        <w:t xml:space="preserve"> </w:t>
      </w:r>
      <w:r w:rsidRPr="00EF2032">
        <w:rPr>
          <w:rFonts w:cs="Tahoma" w:hint="eastAsia"/>
          <w:szCs w:val="22"/>
          <w:lang w:val="el-GR"/>
        </w:rPr>
        <w:t>την</w:t>
      </w:r>
      <w:r w:rsidRPr="00EF2032">
        <w:rPr>
          <w:rFonts w:cs="Tahoma"/>
          <w:szCs w:val="22"/>
          <w:lang w:val="el-GR"/>
        </w:rPr>
        <w:t xml:space="preserve"> </w:t>
      </w:r>
      <w:r w:rsidRPr="00EF2032">
        <w:rPr>
          <w:rFonts w:cs="Tahoma" w:hint="eastAsia"/>
          <w:szCs w:val="22"/>
          <w:lang w:val="el-GR"/>
        </w:rPr>
        <w:t>έκδοση</w:t>
      </w:r>
      <w:r w:rsidRPr="00EF2032">
        <w:rPr>
          <w:rFonts w:cs="Tahoma"/>
          <w:szCs w:val="22"/>
          <w:lang w:val="el-GR"/>
        </w:rPr>
        <w:t xml:space="preserve"> </w:t>
      </w:r>
      <w:r w:rsidRPr="00EF2032">
        <w:rPr>
          <w:rFonts w:cs="Tahoma" w:hint="eastAsia"/>
          <w:szCs w:val="22"/>
          <w:lang w:val="el-GR"/>
        </w:rPr>
        <w:t>απόφασης</w:t>
      </w:r>
      <w:r w:rsidRPr="00EF2032">
        <w:rPr>
          <w:rFonts w:cs="Tahoma"/>
          <w:szCs w:val="22"/>
          <w:lang w:val="el-GR"/>
        </w:rPr>
        <w:t xml:space="preserve"> </w:t>
      </w:r>
      <w:r w:rsidRPr="00EF2032">
        <w:rPr>
          <w:rFonts w:cs="Tahoma" w:hint="eastAsia"/>
          <w:szCs w:val="22"/>
          <w:lang w:val="el-GR"/>
        </w:rPr>
        <w:t>επί</w:t>
      </w:r>
      <w:r w:rsidRPr="00EF2032">
        <w:rPr>
          <w:rFonts w:cs="Tahoma"/>
          <w:szCs w:val="22"/>
          <w:lang w:val="el-GR"/>
        </w:rPr>
        <w:t xml:space="preserve"> </w:t>
      </w:r>
      <w:r w:rsidRPr="00EF2032">
        <w:rPr>
          <w:rFonts w:cs="Tahoma" w:hint="eastAsia"/>
          <w:szCs w:val="22"/>
          <w:lang w:val="el-GR"/>
        </w:rPr>
        <w:t>ασκηθείσας</w:t>
      </w:r>
      <w:r w:rsidRPr="00EF2032">
        <w:rPr>
          <w:rFonts w:cs="Tahoma"/>
          <w:szCs w:val="22"/>
          <w:lang w:val="el-GR"/>
        </w:rPr>
        <w:t xml:space="preserve"> </w:t>
      </w:r>
      <w:r w:rsidRPr="00EF2032">
        <w:rPr>
          <w:rFonts w:cs="Tahoma" w:hint="eastAsia"/>
          <w:szCs w:val="22"/>
          <w:lang w:val="el-GR"/>
        </w:rPr>
        <w:t>προσφυγής</w:t>
      </w:r>
      <w:r w:rsidRPr="00EF2032">
        <w:rPr>
          <w:rFonts w:cs="Tahoma"/>
          <w:szCs w:val="22"/>
          <w:lang w:val="el-GR"/>
        </w:rPr>
        <w:t xml:space="preserve"> </w:t>
      </w:r>
      <w:r w:rsidRPr="00EF2032">
        <w:rPr>
          <w:rFonts w:cs="Tahoma" w:hint="eastAsia"/>
          <w:szCs w:val="22"/>
          <w:lang w:val="el-GR"/>
        </w:rPr>
        <w:t>κατά</w:t>
      </w:r>
      <w:r w:rsidRPr="00EF2032">
        <w:rPr>
          <w:rFonts w:cs="Tahoma"/>
          <w:szCs w:val="22"/>
          <w:lang w:val="el-GR"/>
        </w:rPr>
        <w:t xml:space="preserve"> </w:t>
      </w:r>
      <w:r w:rsidRPr="00EF2032">
        <w:rPr>
          <w:rFonts w:cs="Tahoma" w:hint="eastAsia"/>
          <w:szCs w:val="22"/>
          <w:lang w:val="el-GR"/>
        </w:rPr>
        <w:t>της</w:t>
      </w:r>
      <w:r w:rsidRPr="00EF2032">
        <w:rPr>
          <w:rFonts w:cs="Tahoma"/>
          <w:szCs w:val="22"/>
          <w:lang w:val="el-GR"/>
        </w:rPr>
        <w:t xml:space="preserve"> </w:t>
      </w:r>
      <w:r w:rsidRPr="00EF2032">
        <w:rPr>
          <w:rFonts w:cs="Tahoma" w:hint="eastAsia"/>
          <w:szCs w:val="22"/>
          <w:lang w:val="el-GR"/>
        </w:rPr>
        <w:t>απόφασης</w:t>
      </w:r>
      <w:r w:rsidRPr="00EF2032">
        <w:rPr>
          <w:rFonts w:cs="Tahoma"/>
          <w:szCs w:val="22"/>
          <w:lang w:val="el-GR"/>
        </w:rPr>
        <w:t xml:space="preserve"> </w:t>
      </w:r>
      <w:r w:rsidRPr="00EF2032">
        <w:rPr>
          <w:rFonts w:cs="Tahoma" w:hint="eastAsia"/>
          <w:szCs w:val="22"/>
          <w:lang w:val="el-GR"/>
        </w:rPr>
        <w:t>κατακύρωσης</w:t>
      </w:r>
      <w:r w:rsidRPr="00EF2032">
        <w:rPr>
          <w:rFonts w:cs="Tahoma"/>
          <w:szCs w:val="22"/>
          <w:lang w:val="el-GR"/>
        </w:rPr>
        <w:t>,</w:t>
      </w:r>
    </w:p>
    <w:p w14:paraId="08489848" w14:textId="77777777" w:rsidR="00FC1B9E" w:rsidRPr="00EF2032" w:rsidRDefault="00FC1B9E" w:rsidP="009D2712">
      <w:pPr>
        <w:rPr>
          <w:rFonts w:cs="Tahoma"/>
          <w:szCs w:val="22"/>
          <w:lang w:val="el-GR"/>
        </w:rPr>
      </w:pPr>
      <w:r w:rsidRPr="00EF2032">
        <w:rPr>
          <w:rFonts w:cs="Tahoma" w:hint="eastAsia"/>
          <w:szCs w:val="22"/>
          <w:lang w:val="el-GR"/>
        </w:rPr>
        <w:t>ββ</w:t>
      </w:r>
      <w:r w:rsidRPr="00EF2032">
        <w:rPr>
          <w:rFonts w:cs="Tahoma"/>
          <w:szCs w:val="22"/>
          <w:lang w:val="el-GR"/>
        </w:rPr>
        <w:t xml:space="preserve">) </w:t>
      </w:r>
      <w:r w:rsidRPr="00EF2032">
        <w:rPr>
          <w:rFonts w:cs="Tahoma" w:hint="eastAsia"/>
          <w:szCs w:val="22"/>
          <w:lang w:val="el-GR"/>
        </w:rPr>
        <w:t>την</w:t>
      </w:r>
      <w:r w:rsidRPr="00EF2032">
        <w:rPr>
          <w:rFonts w:cs="Tahoma"/>
          <w:szCs w:val="22"/>
          <w:lang w:val="el-GR"/>
        </w:rPr>
        <w:t xml:space="preserve"> </w:t>
      </w:r>
      <w:r w:rsidRPr="00EF2032">
        <w:rPr>
          <w:rFonts w:cs="Tahoma" w:hint="eastAsia"/>
          <w:szCs w:val="22"/>
          <w:lang w:val="el-GR"/>
        </w:rPr>
        <w:t>άπρακτη</w:t>
      </w:r>
      <w:r w:rsidRPr="00EF2032">
        <w:rPr>
          <w:rFonts w:cs="Tahoma"/>
          <w:szCs w:val="22"/>
          <w:lang w:val="el-GR"/>
        </w:rPr>
        <w:t xml:space="preserve"> </w:t>
      </w:r>
      <w:r w:rsidRPr="00EF2032">
        <w:rPr>
          <w:rFonts w:cs="Tahoma" w:hint="eastAsia"/>
          <w:szCs w:val="22"/>
          <w:lang w:val="el-GR"/>
        </w:rPr>
        <w:t>πάροδο</w:t>
      </w:r>
      <w:r w:rsidRPr="00EF2032">
        <w:rPr>
          <w:rFonts w:cs="Tahoma"/>
          <w:szCs w:val="22"/>
          <w:lang w:val="el-GR"/>
        </w:rPr>
        <w:t xml:space="preserve"> </w:t>
      </w:r>
      <w:r w:rsidRPr="00EF2032">
        <w:rPr>
          <w:rFonts w:cs="Tahoma" w:hint="eastAsia"/>
          <w:szCs w:val="22"/>
          <w:lang w:val="el-GR"/>
        </w:rPr>
        <w:t>της</w:t>
      </w:r>
      <w:r w:rsidRPr="00EF2032">
        <w:rPr>
          <w:rFonts w:cs="Tahoma"/>
          <w:szCs w:val="22"/>
          <w:lang w:val="el-GR"/>
        </w:rPr>
        <w:t xml:space="preserve"> </w:t>
      </w:r>
      <w:r w:rsidRPr="00EF2032">
        <w:rPr>
          <w:rFonts w:cs="Tahoma" w:hint="eastAsia"/>
          <w:szCs w:val="22"/>
          <w:lang w:val="el-GR"/>
        </w:rPr>
        <w:t>προθεσμίας</w:t>
      </w:r>
      <w:r w:rsidRPr="00EF2032">
        <w:rPr>
          <w:rFonts w:cs="Tahoma"/>
          <w:szCs w:val="22"/>
          <w:lang w:val="el-GR"/>
        </w:rPr>
        <w:t xml:space="preserve"> </w:t>
      </w:r>
      <w:r w:rsidRPr="00EF2032">
        <w:rPr>
          <w:rFonts w:cs="Tahoma" w:hint="eastAsia"/>
          <w:szCs w:val="22"/>
          <w:lang w:val="el-GR"/>
        </w:rPr>
        <w:t>άσκησης</w:t>
      </w:r>
      <w:r w:rsidRPr="00EF2032">
        <w:rPr>
          <w:rFonts w:cs="Tahoma"/>
          <w:szCs w:val="22"/>
          <w:lang w:val="el-GR"/>
        </w:rPr>
        <w:t xml:space="preserve"> </w:t>
      </w:r>
      <w:r w:rsidRPr="00EF2032">
        <w:rPr>
          <w:rFonts w:cs="Tahoma" w:hint="eastAsia"/>
          <w:szCs w:val="22"/>
          <w:lang w:val="el-GR"/>
        </w:rPr>
        <w:t>ενδίκων</w:t>
      </w:r>
      <w:r w:rsidRPr="00EF2032">
        <w:rPr>
          <w:rFonts w:cs="Tahoma"/>
          <w:szCs w:val="22"/>
          <w:lang w:val="el-GR"/>
        </w:rPr>
        <w:t xml:space="preserve"> </w:t>
      </w:r>
      <w:r w:rsidRPr="00EF2032">
        <w:rPr>
          <w:rFonts w:cs="Tahoma" w:hint="eastAsia"/>
          <w:szCs w:val="22"/>
          <w:lang w:val="el-GR"/>
        </w:rPr>
        <w:t>βοηθημάτων</w:t>
      </w:r>
      <w:r w:rsidRPr="00EF2032">
        <w:rPr>
          <w:rFonts w:cs="Tahoma"/>
          <w:szCs w:val="22"/>
          <w:lang w:val="el-GR"/>
        </w:rPr>
        <w:t xml:space="preserve"> </w:t>
      </w:r>
      <w:r w:rsidRPr="00EF2032">
        <w:rPr>
          <w:rFonts w:cs="Tahoma" w:hint="eastAsia"/>
          <w:szCs w:val="22"/>
          <w:lang w:val="el-GR"/>
        </w:rPr>
        <w:t>προσωρινής</w:t>
      </w:r>
      <w:r w:rsidRPr="00EF2032">
        <w:rPr>
          <w:rFonts w:cs="Tahoma"/>
          <w:szCs w:val="22"/>
          <w:lang w:val="el-GR"/>
        </w:rPr>
        <w:t xml:space="preserve"> </w:t>
      </w:r>
      <w:r w:rsidRPr="00EF2032">
        <w:rPr>
          <w:rFonts w:cs="Tahoma" w:hint="eastAsia"/>
          <w:szCs w:val="22"/>
          <w:lang w:val="el-GR"/>
        </w:rPr>
        <w:t>δικαστικής</w:t>
      </w:r>
      <w:r w:rsidRPr="00EF2032">
        <w:rPr>
          <w:rFonts w:cs="Tahoma"/>
          <w:szCs w:val="22"/>
          <w:lang w:val="el-GR"/>
        </w:rPr>
        <w:t xml:space="preserve"> </w:t>
      </w:r>
      <w:r w:rsidRPr="00EF2032">
        <w:rPr>
          <w:rFonts w:cs="Tahoma" w:hint="eastAsia"/>
          <w:szCs w:val="22"/>
          <w:lang w:val="el-GR"/>
        </w:rPr>
        <w:t>προστασίας</w:t>
      </w:r>
      <w:r w:rsidRPr="00EF2032">
        <w:rPr>
          <w:rFonts w:cs="Tahoma"/>
          <w:szCs w:val="22"/>
          <w:lang w:val="el-GR"/>
        </w:rPr>
        <w:t xml:space="preserve"> </w:t>
      </w:r>
      <w:r w:rsidRPr="00EF2032">
        <w:rPr>
          <w:rFonts w:cs="Tahoma" w:hint="eastAsia"/>
          <w:szCs w:val="22"/>
          <w:lang w:val="el-GR"/>
        </w:rPr>
        <w:t>ή</w:t>
      </w:r>
      <w:r w:rsidRPr="00EF2032">
        <w:rPr>
          <w:rFonts w:cs="Tahoma"/>
          <w:szCs w:val="22"/>
          <w:lang w:val="el-GR"/>
        </w:rPr>
        <w:t xml:space="preserve"> </w:t>
      </w:r>
      <w:r w:rsidRPr="00EF2032">
        <w:rPr>
          <w:rFonts w:cs="Tahoma" w:hint="eastAsia"/>
          <w:szCs w:val="22"/>
          <w:lang w:val="el-GR"/>
        </w:rPr>
        <w:t>την</w:t>
      </w:r>
      <w:r w:rsidRPr="00EF2032">
        <w:rPr>
          <w:rFonts w:cs="Tahoma"/>
          <w:szCs w:val="22"/>
          <w:lang w:val="el-GR"/>
        </w:rPr>
        <w:t xml:space="preserve"> </w:t>
      </w:r>
      <w:r w:rsidRPr="00EF2032">
        <w:rPr>
          <w:rFonts w:cs="Tahoma" w:hint="eastAsia"/>
          <w:szCs w:val="22"/>
          <w:lang w:val="el-GR"/>
        </w:rPr>
        <w:t>έκδοση</w:t>
      </w:r>
      <w:r w:rsidRPr="00EF2032">
        <w:rPr>
          <w:rFonts w:cs="Tahoma"/>
          <w:szCs w:val="22"/>
          <w:lang w:val="el-GR"/>
        </w:rPr>
        <w:t xml:space="preserve"> </w:t>
      </w:r>
      <w:r w:rsidRPr="00EF2032">
        <w:rPr>
          <w:rFonts w:cs="Tahoma" w:hint="eastAsia"/>
          <w:szCs w:val="22"/>
          <w:lang w:val="el-GR"/>
        </w:rPr>
        <w:t>απόφασης</w:t>
      </w:r>
      <w:r w:rsidRPr="00EF2032">
        <w:rPr>
          <w:rFonts w:cs="Tahoma"/>
          <w:szCs w:val="22"/>
          <w:lang w:val="el-GR"/>
        </w:rPr>
        <w:t xml:space="preserve"> </w:t>
      </w:r>
      <w:r w:rsidRPr="00EF2032">
        <w:rPr>
          <w:rFonts w:cs="Tahoma" w:hint="eastAsia"/>
          <w:szCs w:val="22"/>
          <w:lang w:val="el-GR"/>
        </w:rPr>
        <w:t>επ’</w:t>
      </w:r>
      <w:r w:rsidRPr="00EF2032">
        <w:rPr>
          <w:rFonts w:cs="Tahoma"/>
          <w:szCs w:val="22"/>
          <w:lang w:val="el-GR"/>
        </w:rPr>
        <w:t xml:space="preserve"> </w:t>
      </w:r>
      <w:r w:rsidRPr="00EF2032">
        <w:rPr>
          <w:rFonts w:cs="Tahoma" w:hint="eastAsia"/>
          <w:szCs w:val="22"/>
          <w:lang w:val="el-GR"/>
        </w:rPr>
        <w:t>αυτών</w:t>
      </w:r>
      <w:r w:rsidRPr="00EF2032">
        <w:rPr>
          <w:rFonts w:cs="Tahoma"/>
          <w:szCs w:val="22"/>
          <w:lang w:val="el-GR"/>
        </w:rPr>
        <w:t>,</w:t>
      </w:r>
    </w:p>
    <w:p w14:paraId="6406C5AA" w14:textId="77777777" w:rsidR="00FC1B9E" w:rsidRPr="00EF2032" w:rsidRDefault="00FC1B9E" w:rsidP="009D2712">
      <w:pPr>
        <w:rPr>
          <w:rFonts w:cs="Tahoma"/>
          <w:szCs w:val="22"/>
          <w:lang w:val="el-GR"/>
        </w:rPr>
      </w:pPr>
      <w:r w:rsidRPr="00EF2032">
        <w:rPr>
          <w:rFonts w:cs="Tahoma" w:hint="eastAsia"/>
          <w:szCs w:val="22"/>
          <w:lang w:val="el-GR"/>
        </w:rPr>
        <w:t>γγ</w:t>
      </w:r>
      <w:r w:rsidRPr="00EF2032">
        <w:rPr>
          <w:rFonts w:cs="Tahoma"/>
          <w:szCs w:val="22"/>
          <w:lang w:val="el-GR"/>
        </w:rPr>
        <w:t xml:space="preserve">) </w:t>
      </w:r>
      <w:r w:rsidRPr="00EF2032">
        <w:rPr>
          <w:rFonts w:cs="Tahoma" w:hint="eastAsia"/>
          <w:szCs w:val="22"/>
          <w:lang w:val="el-GR"/>
        </w:rPr>
        <w:t>την</w:t>
      </w:r>
      <w:r w:rsidRPr="00EF2032">
        <w:rPr>
          <w:rFonts w:cs="Tahoma"/>
          <w:szCs w:val="22"/>
          <w:lang w:val="el-GR"/>
        </w:rPr>
        <w:t xml:space="preserve"> </w:t>
      </w:r>
      <w:r w:rsidRPr="00EF2032">
        <w:rPr>
          <w:rFonts w:cs="Tahoma" w:hint="eastAsia"/>
          <w:szCs w:val="22"/>
          <w:lang w:val="el-GR"/>
        </w:rPr>
        <w:t>ολοκλήρωση</w:t>
      </w:r>
      <w:r w:rsidRPr="00EF2032">
        <w:rPr>
          <w:rFonts w:cs="Tahoma"/>
          <w:szCs w:val="22"/>
          <w:lang w:val="el-GR"/>
        </w:rPr>
        <w:t xml:space="preserve"> </w:t>
      </w:r>
      <w:r w:rsidRPr="00EF2032">
        <w:rPr>
          <w:rFonts w:cs="Tahoma" w:hint="eastAsia"/>
          <w:szCs w:val="22"/>
          <w:lang w:val="el-GR"/>
        </w:rPr>
        <w:t>του</w:t>
      </w:r>
      <w:r w:rsidRPr="00EF2032">
        <w:rPr>
          <w:rFonts w:cs="Tahoma"/>
          <w:szCs w:val="22"/>
          <w:lang w:val="el-GR"/>
        </w:rPr>
        <w:t xml:space="preserve"> </w:t>
      </w:r>
      <w:r w:rsidRPr="00EF2032">
        <w:rPr>
          <w:rFonts w:cs="Tahoma" w:hint="eastAsia"/>
          <w:szCs w:val="22"/>
          <w:lang w:val="el-GR"/>
        </w:rPr>
        <w:t>προσυμβατικού</w:t>
      </w:r>
      <w:r w:rsidRPr="00EF2032">
        <w:rPr>
          <w:rFonts w:cs="Tahoma"/>
          <w:szCs w:val="22"/>
          <w:lang w:val="el-GR"/>
        </w:rPr>
        <w:t xml:space="preserve"> </w:t>
      </w:r>
      <w:r w:rsidRPr="00EF2032">
        <w:rPr>
          <w:rFonts w:cs="Tahoma" w:hint="eastAsia"/>
          <w:szCs w:val="22"/>
          <w:lang w:val="el-GR"/>
        </w:rPr>
        <w:t>ελέγχου</w:t>
      </w:r>
      <w:r w:rsidRPr="00EF2032">
        <w:rPr>
          <w:rFonts w:cs="Tahoma"/>
          <w:szCs w:val="22"/>
          <w:lang w:val="el-GR"/>
        </w:rPr>
        <w:t xml:space="preserve"> </w:t>
      </w:r>
      <w:r w:rsidRPr="00EF2032">
        <w:rPr>
          <w:rFonts w:cs="Tahoma" w:hint="eastAsia"/>
          <w:szCs w:val="22"/>
          <w:lang w:val="el-GR"/>
        </w:rPr>
        <w:t>από</w:t>
      </w:r>
      <w:r w:rsidRPr="00EF2032">
        <w:rPr>
          <w:rFonts w:cs="Tahoma"/>
          <w:szCs w:val="22"/>
          <w:lang w:val="el-GR"/>
        </w:rPr>
        <w:t xml:space="preserve"> </w:t>
      </w:r>
      <w:r w:rsidRPr="00EF2032">
        <w:rPr>
          <w:rFonts w:cs="Tahoma" w:hint="eastAsia"/>
          <w:szCs w:val="22"/>
          <w:lang w:val="el-GR"/>
        </w:rPr>
        <w:t>το</w:t>
      </w:r>
      <w:r w:rsidRPr="00EF2032">
        <w:rPr>
          <w:rFonts w:cs="Tahoma"/>
          <w:szCs w:val="22"/>
          <w:lang w:val="el-GR"/>
        </w:rPr>
        <w:t xml:space="preserve"> </w:t>
      </w:r>
      <w:r w:rsidRPr="00EF2032">
        <w:rPr>
          <w:rFonts w:cs="Tahoma" w:hint="eastAsia"/>
          <w:szCs w:val="22"/>
          <w:lang w:val="el-GR"/>
        </w:rPr>
        <w:t>Ελεγκτικό</w:t>
      </w:r>
      <w:r w:rsidRPr="00EF2032">
        <w:rPr>
          <w:rFonts w:cs="Tahoma"/>
          <w:szCs w:val="22"/>
          <w:lang w:val="el-GR"/>
        </w:rPr>
        <w:t xml:space="preserve"> </w:t>
      </w:r>
      <w:r w:rsidRPr="00EF2032">
        <w:rPr>
          <w:rFonts w:cs="Tahoma" w:hint="eastAsia"/>
          <w:szCs w:val="22"/>
          <w:lang w:val="el-GR"/>
        </w:rPr>
        <w:t>Συνέδριο</w:t>
      </w:r>
      <w:r w:rsidRPr="00EF2032">
        <w:rPr>
          <w:rFonts w:cs="Tahoma"/>
          <w:szCs w:val="22"/>
          <w:lang w:val="el-GR"/>
        </w:rPr>
        <w:t xml:space="preserve">, </w:t>
      </w:r>
      <w:r w:rsidRPr="00EF2032">
        <w:rPr>
          <w:rFonts w:cs="Tahoma" w:hint="eastAsia"/>
          <w:szCs w:val="22"/>
          <w:lang w:val="el-GR"/>
        </w:rPr>
        <w:t>σύμφωνα</w:t>
      </w:r>
      <w:r w:rsidRPr="00EF2032">
        <w:rPr>
          <w:rFonts w:cs="Tahoma"/>
          <w:szCs w:val="22"/>
          <w:lang w:val="el-GR"/>
        </w:rPr>
        <w:t xml:space="preserve"> </w:t>
      </w:r>
      <w:r w:rsidRPr="00EF2032">
        <w:rPr>
          <w:rFonts w:cs="Tahoma" w:hint="eastAsia"/>
          <w:szCs w:val="22"/>
          <w:lang w:val="el-GR"/>
        </w:rPr>
        <w:t>με</w:t>
      </w:r>
      <w:r w:rsidRPr="00EF2032">
        <w:rPr>
          <w:rFonts w:cs="Tahoma"/>
          <w:szCs w:val="22"/>
          <w:lang w:val="el-GR"/>
        </w:rPr>
        <w:t xml:space="preserve"> </w:t>
      </w:r>
      <w:r w:rsidRPr="00EF2032">
        <w:rPr>
          <w:rFonts w:cs="Tahoma" w:hint="eastAsia"/>
          <w:szCs w:val="22"/>
          <w:lang w:val="el-GR"/>
        </w:rPr>
        <w:t>τα</w:t>
      </w:r>
      <w:r w:rsidRPr="00EF2032">
        <w:rPr>
          <w:rFonts w:cs="Tahoma"/>
          <w:szCs w:val="22"/>
          <w:lang w:val="el-GR"/>
        </w:rPr>
        <w:t xml:space="preserve"> </w:t>
      </w:r>
      <w:r w:rsidRPr="00EF2032">
        <w:rPr>
          <w:rFonts w:cs="Tahoma" w:hint="eastAsia"/>
          <w:szCs w:val="22"/>
          <w:lang w:val="el-GR"/>
        </w:rPr>
        <w:t>άρθρα</w:t>
      </w:r>
      <w:r w:rsidRPr="00EF2032">
        <w:rPr>
          <w:rFonts w:cs="Tahoma"/>
          <w:szCs w:val="22"/>
          <w:lang w:val="el-GR"/>
        </w:rPr>
        <w:t xml:space="preserve"> 324 </w:t>
      </w:r>
      <w:r w:rsidRPr="00EF2032">
        <w:rPr>
          <w:rFonts w:cs="Tahoma" w:hint="eastAsia"/>
          <w:szCs w:val="22"/>
          <w:lang w:val="el-GR"/>
        </w:rPr>
        <w:t>έως</w:t>
      </w:r>
      <w:r w:rsidRPr="00EF2032">
        <w:rPr>
          <w:rFonts w:cs="Tahoma"/>
          <w:szCs w:val="22"/>
          <w:lang w:val="el-GR"/>
        </w:rPr>
        <w:t xml:space="preserve"> 327 </w:t>
      </w:r>
      <w:r w:rsidRPr="00EF2032">
        <w:rPr>
          <w:rFonts w:cs="Tahoma" w:hint="eastAsia"/>
          <w:szCs w:val="22"/>
          <w:lang w:val="el-GR"/>
        </w:rPr>
        <w:t>του</w:t>
      </w:r>
      <w:r w:rsidRPr="00EF2032">
        <w:rPr>
          <w:rFonts w:cs="Tahoma"/>
          <w:szCs w:val="22"/>
          <w:lang w:val="el-GR"/>
        </w:rPr>
        <w:t xml:space="preserve"> </w:t>
      </w:r>
      <w:r w:rsidRPr="00EF2032">
        <w:rPr>
          <w:rFonts w:cs="Tahoma" w:hint="eastAsia"/>
          <w:szCs w:val="22"/>
          <w:lang w:val="el-GR"/>
        </w:rPr>
        <w:t>ν</w:t>
      </w:r>
      <w:r w:rsidRPr="00EF2032">
        <w:rPr>
          <w:rFonts w:cs="Tahoma"/>
          <w:szCs w:val="22"/>
          <w:lang w:val="el-GR"/>
        </w:rPr>
        <w:t>. 4700/2020 (</w:t>
      </w:r>
      <w:r w:rsidRPr="00EF2032">
        <w:rPr>
          <w:rFonts w:cs="Tahoma" w:hint="eastAsia"/>
          <w:szCs w:val="22"/>
          <w:lang w:val="el-GR"/>
        </w:rPr>
        <w:t>Α’</w:t>
      </w:r>
      <w:r w:rsidRPr="00EF2032">
        <w:rPr>
          <w:rFonts w:cs="Tahoma"/>
          <w:szCs w:val="22"/>
          <w:lang w:val="el-GR"/>
        </w:rPr>
        <w:t xml:space="preserve"> 127), </w:t>
      </w:r>
      <w:r w:rsidRPr="00EF2032">
        <w:rPr>
          <w:rFonts w:cs="Tahoma" w:hint="eastAsia"/>
          <w:szCs w:val="22"/>
          <w:lang w:val="el-GR"/>
        </w:rPr>
        <w:t>εφόσον</w:t>
      </w:r>
      <w:r w:rsidRPr="00EF2032">
        <w:rPr>
          <w:rFonts w:cs="Tahoma"/>
          <w:szCs w:val="22"/>
          <w:lang w:val="el-GR"/>
        </w:rPr>
        <w:t xml:space="preserve"> </w:t>
      </w:r>
      <w:r w:rsidRPr="00EF2032">
        <w:rPr>
          <w:rFonts w:cs="Tahoma" w:hint="eastAsia"/>
          <w:szCs w:val="22"/>
          <w:lang w:val="el-GR"/>
        </w:rPr>
        <w:t>απαιτείται</w:t>
      </w:r>
      <w:r w:rsidRPr="00EF2032">
        <w:rPr>
          <w:rFonts w:cs="Tahoma"/>
          <w:szCs w:val="22"/>
          <w:lang w:val="el-GR"/>
        </w:rPr>
        <w:t>.</w:t>
      </w:r>
    </w:p>
    <w:p w14:paraId="72D9FDD8" w14:textId="77777777" w:rsidR="00FC1B9E" w:rsidRPr="00EF2032" w:rsidRDefault="00FC1B9E" w:rsidP="009D2712">
      <w:pPr>
        <w:rPr>
          <w:rFonts w:cs="Tahoma"/>
          <w:szCs w:val="22"/>
          <w:lang w:val="el-GR"/>
        </w:rPr>
      </w:pPr>
      <w:r w:rsidRPr="00EF2032">
        <w:rPr>
          <w:rFonts w:cs="Tahoma" w:hint="eastAsia"/>
          <w:szCs w:val="22"/>
          <w:lang w:val="el-GR"/>
        </w:rPr>
        <w:t>Για</w:t>
      </w:r>
      <w:r w:rsidRPr="00EF2032">
        <w:rPr>
          <w:rFonts w:cs="Tahoma"/>
          <w:szCs w:val="22"/>
          <w:lang w:val="el-GR"/>
        </w:rPr>
        <w:t xml:space="preserve"> </w:t>
      </w:r>
      <w:r w:rsidRPr="00EF2032">
        <w:rPr>
          <w:rFonts w:cs="Tahoma" w:hint="eastAsia"/>
          <w:szCs w:val="22"/>
          <w:lang w:val="el-GR"/>
        </w:rPr>
        <w:t>τα</w:t>
      </w:r>
      <w:r w:rsidRPr="00EF2032">
        <w:rPr>
          <w:rFonts w:cs="Tahoma"/>
          <w:szCs w:val="22"/>
          <w:lang w:val="el-GR"/>
        </w:rPr>
        <w:t xml:space="preserve"> </w:t>
      </w:r>
      <w:r w:rsidRPr="00EF2032">
        <w:rPr>
          <w:rFonts w:cs="Tahoma" w:hint="eastAsia"/>
          <w:szCs w:val="22"/>
          <w:lang w:val="el-GR"/>
        </w:rPr>
        <w:t>προηγούμενα</w:t>
      </w:r>
      <w:r w:rsidRPr="00EF2032">
        <w:rPr>
          <w:rFonts w:cs="Tahoma"/>
          <w:szCs w:val="22"/>
          <w:lang w:val="el-GR"/>
        </w:rPr>
        <w:t xml:space="preserve"> </w:t>
      </w:r>
      <w:r w:rsidRPr="00EF2032">
        <w:rPr>
          <w:rFonts w:cs="Tahoma" w:hint="eastAsia"/>
          <w:szCs w:val="22"/>
          <w:lang w:val="el-GR"/>
        </w:rPr>
        <w:t>στάδια</w:t>
      </w:r>
      <w:r w:rsidRPr="00EF2032">
        <w:rPr>
          <w:rFonts w:cs="Tahoma"/>
          <w:szCs w:val="22"/>
          <w:lang w:val="el-GR"/>
        </w:rPr>
        <w:t xml:space="preserve"> </w:t>
      </w:r>
      <w:r w:rsidRPr="00EF2032">
        <w:rPr>
          <w:rFonts w:cs="Tahoma" w:hint="eastAsia"/>
          <w:szCs w:val="22"/>
          <w:lang w:val="el-GR"/>
        </w:rPr>
        <w:t>της</w:t>
      </w:r>
      <w:r w:rsidRPr="00EF2032">
        <w:rPr>
          <w:rFonts w:cs="Tahoma"/>
          <w:szCs w:val="22"/>
          <w:lang w:val="el-GR"/>
        </w:rPr>
        <w:t xml:space="preserve"> </w:t>
      </w:r>
      <w:r w:rsidRPr="00EF2032">
        <w:rPr>
          <w:rFonts w:cs="Tahoma" w:hint="eastAsia"/>
          <w:szCs w:val="22"/>
          <w:lang w:val="el-GR"/>
        </w:rPr>
        <w:t>κατακύρωσης</w:t>
      </w:r>
      <w:r w:rsidRPr="00EF2032">
        <w:rPr>
          <w:rFonts w:cs="Tahoma"/>
          <w:szCs w:val="22"/>
          <w:lang w:val="el-GR"/>
        </w:rPr>
        <w:t xml:space="preserve"> </w:t>
      </w:r>
      <w:r w:rsidRPr="00EF2032">
        <w:rPr>
          <w:rFonts w:cs="Tahoma" w:hint="eastAsia"/>
          <w:szCs w:val="22"/>
          <w:lang w:val="el-GR"/>
        </w:rPr>
        <w:t>η</w:t>
      </w:r>
      <w:r w:rsidRPr="00EF2032">
        <w:rPr>
          <w:rFonts w:cs="Tahoma"/>
          <w:szCs w:val="22"/>
          <w:lang w:val="el-GR"/>
        </w:rPr>
        <w:t xml:space="preserve"> </w:t>
      </w:r>
      <w:r w:rsidRPr="00EF2032">
        <w:rPr>
          <w:rFonts w:cs="Tahoma" w:hint="eastAsia"/>
          <w:szCs w:val="22"/>
          <w:lang w:val="el-GR"/>
        </w:rPr>
        <w:t>εγγύηση</w:t>
      </w:r>
      <w:r w:rsidRPr="00EF2032">
        <w:rPr>
          <w:rFonts w:cs="Tahoma"/>
          <w:szCs w:val="22"/>
          <w:lang w:val="el-GR"/>
        </w:rPr>
        <w:t xml:space="preserve"> </w:t>
      </w:r>
      <w:r w:rsidRPr="00EF2032">
        <w:rPr>
          <w:rFonts w:cs="Tahoma" w:hint="eastAsia"/>
          <w:szCs w:val="22"/>
          <w:lang w:val="el-GR"/>
        </w:rPr>
        <w:t>συμμετοχής</w:t>
      </w:r>
      <w:r w:rsidRPr="00EF2032">
        <w:rPr>
          <w:rFonts w:cs="Tahoma"/>
          <w:szCs w:val="22"/>
          <w:lang w:val="el-GR"/>
        </w:rPr>
        <w:t xml:space="preserve"> </w:t>
      </w:r>
      <w:r w:rsidRPr="00EF2032">
        <w:rPr>
          <w:rFonts w:cs="Tahoma" w:hint="eastAsia"/>
          <w:szCs w:val="22"/>
          <w:lang w:val="el-GR"/>
        </w:rPr>
        <w:t>επιστρέφεται</w:t>
      </w:r>
      <w:r w:rsidRPr="00EF2032">
        <w:rPr>
          <w:rFonts w:cs="Tahoma"/>
          <w:szCs w:val="22"/>
          <w:lang w:val="el-GR"/>
        </w:rPr>
        <w:t xml:space="preserve"> </w:t>
      </w:r>
      <w:r w:rsidRPr="00EF2032">
        <w:rPr>
          <w:rFonts w:cs="Tahoma" w:hint="eastAsia"/>
          <w:szCs w:val="22"/>
          <w:lang w:val="el-GR"/>
        </w:rPr>
        <w:t>στους</w:t>
      </w:r>
      <w:r w:rsidRPr="00EF2032">
        <w:rPr>
          <w:rFonts w:cs="Tahoma"/>
          <w:szCs w:val="22"/>
          <w:lang w:val="el-GR"/>
        </w:rPr>
        <w:t xml:space="preserve"> </w:t>
      </w:r>
      <w:r w:rsidRPr="00EF2032">
        <w:rPr>
          <w:rFonts w:cs="Tahoma" w:hint="eastAsia"/>
          <w:szCs w:val="22"/>
          <w:lang w:val="el-GR"/>
        </w:rPr>
        <w:t>συμμετέχοντες</w:t>
      </w:r>
      <w:r w:rsidRPr="00EF2032">
        <w:rPr>
          <w:rFonts w:cs="Tahoma"/>
          <w:szCs w:val="22"/>
          <w:lang w:val="el-GR"/>
        </w:rPr>
        <w:t xml:space="preserve"> </w:t>
      </w:r>
      <w:r w:rsidRPr="00EF2032">
        <w:rPr>
          <w:rFonts w:cs="Tahoma" w:hint="eastAsia"/>
          <w:szCs w:val="22"/>
          <w:lang w:val="el-GR"/>
        </w:rPr>
        <w:t>σε</w:t>
      </w:r>
      <w:r w:rsidRPr="00EF2032">
        <w:rPr>
          <w:rFonts w:cs="Tahoma"/>
          <w:szCs w:val="22"/>
          <w:lang w:val="el-GR"/>
        </w:rPr>
        <w:t xml:space="preserve"> </w:t>
      </w:r>
      <w:r w:rsidRPr="00EF2032">
        <w:rPr>
          <w:rFonts w:cs="Tahoma" w:hint="eastAsia"/>
          <w:szCs w:val="22"/>
          <w:lang w:val="el-GR"/>
        </w:rPr>
        <w:t>περίπτωση</w:t>
      </w:r>
      <w:r w:rsidRPr="00EF2032">
        <w:rPr>
          <w:rFonts w:cs="Tahoma"/>
          <w:szCs w:val="22"/>
          <w:lang w:val="el-GR"/>
        </w:rPr>
        <w:t>:</w:t>
      </w:r>
    </w:p>
    <w:p w14:paraId="2FEC47AC" w14:textId="77777777" w:rsidR="00FC1B9E" w:rsidRPr="00EF2032" w:rsidRDefault="00FC1B9E" w:rsidP="009D2712">
      <w:pPr>
        <w:rPr>
          <w:rFonts w:cs="Tahoma"/>
          <w:szCs w:val="22"/>
          <w:lang w:val="el-GR"/>
        </w:rPr>
      </w:pPr>
      <w:r w:rsidRPr="00EF2032">
        <w:rPr>
          <w:rFonts w:cs="Tahoma" w:hint="eastAsia"/>
          <w:szCs w:val="22"/>
          <w:lang w:val="el-GR"/>
        </w:rPr>
        <w:t>α</w:t>
      </w:r>
      <w:r w:rsidRPr="00EF2032">
        <w:rPr>
          <w:rFonts w:cs="Tahoma"/>
          <w:szCs w:val="22"/>
          <w:lang w:val="el-GR"/>
        </w:rPr>
        <w:t xml:space="preserve">) </w:t>
      </w:r>
      <w:r w:rsidRPr="00EF2032">
        <w:rPr>
          <w:rFonts w:cs="Tahoma" w:hint="eastAsia"/>
          <w:szCs w:val="22"/>
          <w:lang w:val="el-GR"/>
        </w:rPr>
        <w:t>λήξης</w:t>
      </w:r>
      <w:r w:rsidRPr="00EF2032">
        <w:rPr>
          <w:rFonts w:cs="Tahoma"/>
          <w:szCs w:val="22"/>
          <w:lang w:val="el-GR"/>
        </w:rPr>
        <w:t xml:space="preserve"> </w:t>
      </w:r>
      <w:r w:rsidRPr="00EF2032">
        <w:rPr>
          <w:rFonts w:cs="Tahoma" w:hint="eastAsia"/>
          <w:szCs w:val="22"/>
          <w:lang w:val="el-GR"/>
        </w:rPr>
        <w:t>του</w:t>
      </w:r>
      <w:r w:rsidRPr="00EF2032">
        <w:rPr>
          <w:rFonts w:cs="Tahoma"/>
          <w:szCs w:val="22"/>
          <w:lang w:val="el-GR"/>
        </w:rPr>
        <w:t xml:space="preserve"> </w:t>
      </w:r>
      <w:r w:rsidRPr="00EF2032">
        <w:rPr>
          <w:rFonts w:cs="Tahoma" w:hint="eastAsia"/>
          <w:szCs w:val="22"/>
          <w:lang w:val="el-GR"/>
        </w:rPr>
        <w:t>χρόνου</w:t>
      </w:r>
      <w:r w:rsidRPr="00EF2032">
        <w:rPr>
          <w:rFonts w:cs="Tahoma"/>
          <w:szCs w:val="22"/>
          <w:lang w:val="el-GR"/>
        </w:rPr>
        <w:t xml:space="preserve"> </w:t>
      </w:r>
      <w:r w:rsidRPr="00EF2032">
        <w:rPr>
          <w:rFonts w:cs="Tahoma" w:hint="eastAsia"/>
          <w:szCs w:val="22"/>
          <w:lang w:val="el-GR"/>
        </w:rPr>
        <w:t>ισχύος</w:t>
      </w:r>
      <w:r w:rsidRPr="00EF2032">
        <w:rPr>
          <w:rFonts w:cs="Tahoma"/>
          <w:szCs w:val="22"/>
          <w:lang w:val="el-GR"/>
        </w:rPr>
        <w:t xml:space="preserve"> </w:t>
      </w:r>
      <w:r w:rsidRPr="00EF2032">
        <w:rPr>
          <w:rFonts w:cs="Tahoma" w:hint="eastAsia"/>
          <w:szCs w:val="22"/>
          <w:lang w:val="el-GR"/>
        </w:rPr>
        <w:t>της</w:t>
      </w:r>
      <w:r w:rsidRPr="00EF2032">
        <w:rPr>
          <w:rFonts w:cs="Tahoma"/>
          <w:szCs w:val="22"/>
          <w:lang w:val="el-GR"/>
        </w:rPr>
        <w:t xml:space="preserve"> </w:t>
      </w:r>
      <w:r w:rsidRPr="00EF2032">
        <w:rPr>
          <w:rFonts w:cs="Tahoma" w:hint="eastAsia"/>
          <w:szCs w:val="22"/>
          <w:lang w:val="el-GR"/>
        </w:rPr>
        <w:t>προσφοράς</w:t>
      </w:r>
      <w:r w:rsidRPr="00EF2032">
        <w:rPr>
          <w:rFonts w:cs="Tahoma"/>
          <w:szCs w:val="22"/>
          <w:lang w:val="el-GR"/>
        </w:rPr>
        <w:t xml:space="preserve"> </w:t>
      </w:r>
      <w:r w:rsidRPr="00EF2032">
        <w:rPr>
          <w:rFonts w:cs="Tahoma" w:hint="eastAsia"/>
          <w:szCs w:val="22"/>
          <w:lang w:val="el-GR"/>
        </w:rPr>
        <w:t>και</w:t>
      </w:r>
      <w:r w:rsidRPr="00EF2032">
        <w:rPr>
          <w:rFonts w:cs="Tahoma"/>
          <w:szCs w:val="22"/>
          <w:lang w:val="el-GR"/>
        </w:rPr>
        <w:t xml:space="preserve"> </w:t>
      </w:r>
      <w:r w:rsidRPr="00EF2032">
        <w:rPr>
          <w:rFonts w:cs="Tahoma" w:hint="eastAsia"/>
          <w:szCs w:val="22"/>
          <w:lang w:val="el-GR"/>
        </w:rPr>
        <w:t>μη</w:t>
      </w:r>
      <w:r w:rsidRPr="00EF2032">
        <w:rPr>
          <w:rFonts w:cs="Tahoma"/>
          <w:szCs w:val="22"/>
          <w:lang w:val="el-GR"/>
        </w:rPr>
        <w:t xml:space="preserve"> </w:t>
      </w:r>
      <w:r w:rsidRPr="00EF2032">
        <w:rPr>
          <w:rFonts w:cs="Tahoma" w:hint="eastAsia"/>
          <w:szCs w:val="22"/>
          <w:lang w:val="el-GR"/>
        </w:rPr>
        <w:t>ανανέωσης</w:t>
      </w:r>
      <w:r w:rsidRPr="00EF2032">
        <w:rPr>
          <w:rFonts w:cs="Tahoma"/>
          <w:szCs w:val="22"/>
          <w:lang w:val="el-GR"/>
        </w:rPr>
        <w:t xml:space="preserve"> </w:t>
      </w:r>
      <w:r w:rsidRPr="00EF2032">
        <w:rPr>
          <w:rFonts w:cs="Tahoma" w:hint="eastAsia"/>
          <w:szCs w:val="22"/>
          <w:lang w:val="el-GR"/>
        </w:rPr>
        <w:t>αυτής</w:t>
      </w:r>
      <w:r w:rsidRPr="00EF2032">
        <w:rPr>
          <w:rFonts w:cs="Tahoma"/>
          <w:szCs w:val="22"/>
          <w:lang w:val="el-GR"/>
        </w:rPr>
        <w:t xml:space="preserve"> </w:t>
      </w:r>
      <w:r w:rsidRPr="00EF2032">
        <w:rPr>
          <w:rFonts w:cs="Tahoma" w:hint="eastAsia"/>
          <w:szCs w:val="22"/>
          <w:lang w:val="el-GR"/>
        </w:rPr>
        <w:t>και</w:t>
      </w:r>
    </w:p>
    <w:p w14:paraId="1686633C" w14:textId="77777777" w:rsidR="00FC1B9E" w:rsidRPr="00EF2032" w:rsidRDefault="00FC1B9E" w:rsidP="009D2712">
      <w:pPr>
        <w:rPr>
          <w:rFonts w:cs="Tahoma"/>
          <w:szCs w:val="22"/>
          <w:lang w:val="el-GR"/>
        </w:rPr>
      </w:pPr>
      <w:r w:rsidRPr="00EF2032">
        <w:rPr>
          <w:rFonts w:cs="Tahoma" w:hint="eastAsia"/>
          <w:szCs w:val="22"/>
          <w:lang w:val="el-GR"/>
        </w:rPr>
        <w:t>β</w:t>
      </w:r>
      <w:r w:rsidRPr="00EF2032">
        <w:rPr>
          <w:rFonts w:cs="Tahoma"/>
          <w:szCs w:val="22"/>
          <w:lang w:val="el-GR"/>
        </w:rPr>
        <w:t xml:space="preserve">) </w:t>
      </w:r>
      <w:r w:rsidRPr="00EF2032">
        <w:rPr>
          <w:rFonts w:cs="Tahoma" w:hint="eastAsia"/>
          <w:szCs w:val="22"/>
          <w:lang w:val="el-GR"/>
        </w:rPr>
        <w:t>απόρριψης</w:t>
      </w:r>
      <w:r w:rsidRPr="00EF2032">
        <w:rPr>
          <w:rFonts w:cs="Tahoma"/>
          <w:szCs w:val="22"/>
          <w:lang w:val="el-GR"/>
        </w:rPr>
        <w:t xml:space="preserve"> </w:t>
      </w:r>
      <w:r w:rsidRPr="00EF2032">
        <w:rPr>
          <w:rFonts w:cs="Tahoma" w:hint="eastAsia"/>
          <w:szCs w:val="22"/>
          <w:lang w:val="el-GR"/>
        </w:rPr>
        <w:t>της</w:t>
      </w:r>
      <w:r w:rsidRPr="00EF2032">
        <w:rPr>
          <w:rFonts w:cs="Tahoma"/>
          <w:szCs w:val="22"/>
          <w:lang w:val="el-GR"/>
        </w:rPr>
        <w:t xml:space="preserve"> </w:t>
      </w:r>
      <w:r w:rsidRPr="00EF2032">
        <w:rPr>
          <w:rFonts w:cs="Tahoma" w:hint="eastAsia"/>
          <w:szCs w:val="22"/>
          <w:lang w:val="el-GR"/>
        </w:rPr>
        <w:t>προσφοράς</w:t>
      </w:r>
      <w:r w:rsidRPr="00EF2032">
        <w:rPr>
          <w:rFonts w:cs="Tahoma"/>
          <w:szCs w:val="22"/>
          <w:lang w:val="el-GR"/>
        </w:rPr>
        <w:t xml:space="preserve"> </w:t>
      </w:r>
      <w:r w:rsidRPr="00EF2032">
        <w:rPr>
          <w:rFonts w:cs="Tahoma" w:hint="eastAsia"/>
          <w:szCs w:val="22"/>
          <w:lang w:val="el-GR"/>
        </w:rPr>
        <w:t>τους</w:t>
      </w:r>
      <w:r w:rsidRPr="00EF2032">
        <w:rPr>
          <w:rFonts w:cs="Tahoma"/>
          <w:szCs w:val="22"/>
          <w:lang w:val="el-GR"/>
        </w:rPr>
        <w:t xml:space="preserve"> </w:t>
      </w:r>
      <w:r w:rsidRPr="00EF2032">
        <w:rPr>
          <w:rFonts w:cs="Tahoma" w:hint="eastAsia"/>
          <w:szCs w:val="22"/>
          <w:lang w:val="el-GR"/>
        </w:rPr>
        <w:t>και</w:t>
      </w:r>
      <w:r w:rsidRPr="00EF2032">
        <w:rPr>
          <w:rFonts w:cs="Tahoma"/>
          <w:szCs w:val="22"/>
          <w:lang w:val="el-GR"/>
        </w:rPr>
        <w:t xml:space="preserve"> </w:t>
      </w:r>
      <w:r w:rsidRPr="00EF2032">
        <w:rPr>
          <w:rFonts w:cs="Tahoma" w:hint="eastAsia"/>
          <w:szCs w:val="22"/>
          <w:lang w:val="el-GR"/>
        </w:rPr>
        <w:t>εφόσον</w:t>
      </w:r>
      <w:r w:rsidRPr="00EF2032">
        <w:rPr>
          <w:rFonts w:cs="Tahoma"/>
          <w:szCs w:val="22"/>
          <w:lang w:val="el-GR"/>
        </w:rPr>
        <w:t xml:space="preserve"> </w:t>
      </w:r>
      <w:r w:rsidRPr="00EF2032">
        <w:rPr>
          <w:rFonts w:cs="Tahoma" w:hint="eastAsia"/>
          <w:szCs w:val="22"/>
          <w:lang w:val="el-GR"/>
        </w:rPr>
        <w:t>δεν</w:t>
      </w:r>
      <w:r w:rsidRPr="00EF2032">
        <w:rPr>
          <w:rFonts w:cs="Tahoma"/>
          <w:szCs w:val="22"/>
          <w:lang w:val="el-GR"/>
        </w:rPr>
        <w:t xml:space="preserve"> </w:t>
      </w:r>
      <w:r w:rsidRPr="00EF2032">
        <w:rPr>
          <w:rFonts w:cs="Tahoma" w:hint="eastAsia"/>
          <w:szCs w:val="22"/>
          <w:lang w:val="el-GR"/>
        </w:rPr>
        <w:t>έχει</w:t>
      </w:r>
      <w:r w:rsidRPr="00EF2032">
        <w:rPr>
          <w:rFonts w:cs="Tahoma"/>
          <w:szCs w:val="22"/>
          <w:lang w:val="el-GR"/>
        </w:rPr>
        <w:t xml:space="preserve"> </w:t>
      </w:r>
      <w:r w:rsidRPr="00EF2032">
        <w:rPr>
          <w:rFonts w:cs="Tahoma" w:hint="eastAsia"/>
          <w:szCs w:val="22"/>
          <w:lang w:val="el-GR"/>
        </w:rPr>
        <w:t>ασκηθεί</w:t>
      </w:r>
      <w:r w:rsidRPr="00EF2032">
        <w:rPr>
          <w:rFonts w:cs="Tahoma"/>
          <w:szCs w:val="22"/>
          <w:lang w:val="el-GR"/>
        </w:rPr>
        <w:t xml:space="preserve"> </w:t>
      </w:r>
      <w:r w:rsidRPr="00EF2032">
        <w:rPr>
          <w:rFonts w:cs="Tahoma" w:hint="eastAsia"/>
          <w:szCs w:val="22"/>
          <w:lang w:val="el-GR"/>
        </w:rPr>
        <w:t>ενδικοφανής</w:t>
      </w:r>
      <w:r w:rsidRPr="00EF2032">
        <w:rPr>
          <w:rFonts w:cs="Tahoma"/>
          <w:szCs w:val="22"/>
          <w:lang w:val="el-GR"/>
        </w:rPr>
        <w:t xml:space="preserve"> </w:t>
      </w:r>
      <w:r w:rsidRPr="00EF2032">
        <w:rPr>
          <w:rFonts w:cs="Tahoma" w:hint="eastAsia"/>
          <w:szCs w:val="22"/>
          <w:lang w:val="el-GR"/>
        </w:rPr>
        <w:t>προσφυγή</w:t>
      </w:r>
      <w:r w:rsidRPr="00EF2032">
        <w:rPr>
          <w:rFonts w:cs="Tahoma"/>
          <w:szCs w:val="22"/>
          <w:lang w:val="el-GR"/>
        </w:rPr>
        <w:t xml:space="preserve"> </w:t>
      </w:r>
      <w:r w:rsidRPr="00EF2032">
        <w:rPr>
          <w:rFonts w:cs="Tahoma" w:hint="eastAsia"/>
          <w:szCs w:val="22"/>
          <w:lang w:val="el-GR"/>
        </w:rPr>
        <w:t>ή</w:t>
      </w:r>
      <w:r w:rsidRPr="00EF2032">
        <w:rPr>
          <w:rFonts w:cs="Tahoma"/>
          <w:szCs w:val="22"/>
          <w:lang w:val="el-GR"/>
        </w:rPr>
        <w:t xml:space="preserve"> </w:t>
      </w:r>
      <w:r w:rsidRPr="00EF2032">
        <w:rPr>
          <w:rFonts w:cs="Tahoma" w:hint="eastAsia"/>
          <w:szCs w:val="22"/>
          <w:lang w:val="el-GR"/>
        </w:rPr>
        <w:t>ένδικο</w:t>
      </w:r>
      <w:r w:rsidRPr="00EF2032">
        <w:rPr>
          <w:rFonts w:cs="Tahoma"/>
          <w:szCs w:val="22"/>
          <w:lang w:val="el-GR"/>
        </w:rPr>
        <w:t xml:space="preserve"> </w:t>
      </w:r>
      <w:r w:rsidRPr="00EF2032">
        <w:rPr>
          <w:rFonts w:cs="Tahoma" w:hint="eastAsia"/>
          <w:szCs w:val="22"/>
          <w:lang w:val="el-GR"/>
        </w:rPr>
        <w:t>βοήθημα</w:t>
      </w:r>
      <w:r w:rsidRPr="00EF2032">
        <w:rPr>
          <w:rFonts w:cs="Tahoma"/>
          <w:szCs w:val="22"/>
          <w:lang w:val="el-GR"/>
        </w:rPr>
        <w:t xml:space="preserve"> </w:t>
      </w:r>
      <w:r w:rsidRPr="00EF2032">
        <w:rPr>
          <w:rFonts w:cs="Tahoma" w:hint="eastAsia"/>
          <w:szCs w:val="22"/>
          <w:lang w:val="el-GR"/>
        </w:rPr>
        <w:t>ή</w:t>
      </w:r>
      <w:r w:rsidRPr="00EF2032">
        <w:rPr>
          <w:rFonts w:cs="Tahoma"/>
          <w:szCs w:val="22"/>
          <w:lang w:val="el-GR"/>
        </w:rPr>
        <w:t xml:space="preserve"> </w:t>
      </w:r>
      <w:r w:rsidRPr="00EF2032">
        <w:rPr>
          <w:rFonts w:cs="Tahoma" w:hint="eastAsia"/>
          <w:szCs w:val="22"/>
          <w:lang w:val="el-GR"/>
        </w:rPr>
        <w:t>έχει</w:t>
      </w:r>
      <w:r w:rsidRPr="00EF2032">
        <w:rPr>
          <w:rFonts w:cs="Tahoma"/>
          <w:szCs w:val="22"/>
          <w:lang w:val="el-GR"/>
        </w:rPr>
        <w:t xml:space="preserve"> </w:t>
      </w:r>
      <w:r w:rsidRPr="00EF2032">
        <w:rPr>
          <w:rFonts w:cs="Tahoma" w:hint="eastAsia"/>
          <w:szCs w:val="22"/>
          <w:lang w:val="el-GR"/>
        </w:rPr>
        <w:t>εκπνεύσει</w:t>
      </w:r>
      <w:r w:rsidRPr="00EF2032">
        <w:rPr>
          <w:rFonts w:cs="Tahoma"/>
          <w:szCs w:val="22"/>
          <w:lang w:val="el-GR"/>
        </w:rPr>
        <w:t xml:space="preserve"> </w:t>
      </w:r>
      <w:r w:rsidRPr="00EF2032">
        <w:rPr>
          <w:rFonts w:cs="Tahoma" w:hint="eastAsia"/>
          <w:szCs w:val="22"/>
          <w:lang w:val="el-GR"/>
        </w:rPr>
        <w:t>άπρακτη</w:t>
      </w:r>
      <w:r w:rsidRPr="00EF2032">
        <w:rPr>
          <w:rFonts w:cs="Tahoma"/>
          <w:szCs w:val="22"/>
          <w:lang w:val="el-GR"/>
        </w:rPr>
        <w:t xml:space="preserve"> </w:t>
      </w:r>
      <w:r w:rsidRPr="00EF2032">
        <w:rPr>
          <w:rFonts w:cs="Tahoma" w:hint="eastAsia"/>
          <w:szCs w:val="22"/>
          <w:lang w:val="el-GR"/>
        </w:rPr>
        <w:t>η</w:t>
      </w:r>
      <w:r w:rsidRPr="00EF2032">
        <w:rPr>
          <w:rFonts w:cs="Tahoma"/>
          <w:szCs w:val="22"/>
          <w:lang w:val="el-GR"/>
        </w:rPr>
        <w:t xml:space="preserve"> </w:t>
      </w:r>
      <w:r w:rsidRPr="00EF2032">
        <w:rPr>
          <w:rFonts w:cs="Tahoma" w:hint="eastAsia"/>
          <w:szCs w:val="22"/>
          <w:lang w:val="el-GR"/>
        </w:rPr>
        <w:t>προθεσμία</w:t>
      </w:r>
      <w:r w:rsidRPr="00EF2032">
        <w:rPr>
          <w:rFonts w:cs="Tahoma"/>
          <w:szCs w:val="22"/>
          <w:lang w:val="el-GR"/>
        </w:rPr>
        <w:t xml:space="preserve"> </w:t>
      </w:r>
      <w:r w:rsidRPr="00EF2032">
        <w:rPr>
          <w:rFonts w:cs="Tahoma" w:hint="eastAsia"/>
          <w:szCs w:val="22"/>
          <w:lang w:val="el-GR"/>
        </w:rPr>
        <w:t>άσκησης</w:t>
      </w:r>
      <w:r w:rsidRPr="00EF2032">
        <w:rPr>
          <w:rFonts w:cs="Tahoma"/>
          <w:szCs w:val="22"/>
          <w:lang w:val="el-GR"/>
        </w:rPr>
        <w:t xml:space="preserve"> </w:t>
      </w:r>
      <w:r w:rsidRPr="00EF2032">
        <w:rPr>
          <w:rFonts w:cs="Tahoma" w:hint="eastAsia"/>
          <w:szCs w:val="22"/>
          <w:lang w:val="el-GR"/>
        </w:rPr>
        <w:t>ενδικοφανούς</w:t>
      </w:r>
      <w:r w:rsidRPr="00EF2032">
        <w:rPr>
          <w:rFonts w:cs="Tahoma"/>
          <w:szCs w:val="22"/>
          <w:lang w:val="el-GR"/>
        </w:rPr>
        <w:t xml:space="preserve"> </w:t>
      </w:r>
      <w:r w:rsidRPr="00EF2032">
        <w:rPr>
          <w:rFonts w:cs="Tahoma" w:hint="eastAsia"/>
          <w:szCs w:val="22"/>
          <w:lang w:val="el-GR"/>
        </w:rPr>
        <w:t>προσφυγής</w:t>
      </w:r>
      <w:r w:rsidRPr="00EF2032">
        <w:rPr>
          <w:rFonts w:cs="Tahoma"/>
          <w:szCs w:val="22"/>
          <w:lang w:val="el-GR"/>
        </w:rPr>
        <w:t xml:space="preserve"> </w:t>
      </w:r>
      <w:r w:rsidRPr="00EF2032">
        <w:rPr>
          <w:rFonts w:cs="Tahoma" w:hint="eastAsia"/>
          <w:szCs w:val="22"/>
          <w:lang w:val="el-GR"/>
        </w:rPr>
        <w:t>ή</w:t>
      </w:r>
      <w:r w:rsidRPr="00EF2032">
        <w:rPr>
          <w:rFonts w:cs="Tahoma"/>
          <w:szCs w:val="22"/>
          <w:lang w:val="el-GR"/>
        </w:rPr>
        <w:t xml:space="preserve"> </w:t>
      </w:r>
      <w:r w:rsidRPr="00EF2032">
        <w:rPr>
          <w:rFonts w:cs="Tahoma" w:hint="eastAsia"/>
          <w:szCs w:val="22"/>
          <w:lang w:val="el-GR"/>
        </w:rPr>
        <w:t>ενδίκων</w:t>
      </w:r>
      <w:r w:rsidRPr="00EF2032">
        <w:rPr>
          <w:rFonts w:cs="Tahoma"/>
          <w:szCs w:val="22"/>
          <w:lang w:val="el-GR"/>
        </w:rPr>
        <w:t xml:space="preserve"> </w:t>
      </w:r>
      <w:r w:rsidRPr="00EF2032">
        <w:rPr>
          <w:rFonts w:cs="Tahoma" w:hint="eastAsia"/>
          <w:szCs w:val="22"/>
          <w:lang w:val="el-GR"/>
        </w:rPr>
        <w:t>βοηθημάτων</w:t>
      </w:r>
      <w:r w:rsidRPr="00EF2032">
        <w:rPr>
          <w:rFonts w:cs="Tahoma"/>
          <w:szCs w:val="22"/>
          <w:lang w:val="el-GR"/>
        </w:rPr>
        <w:t xml:space="preserve"> </w:t>
      </w:r>
      <w:r w:rsidRPr="00EF2032">
        <w:rPr>
          <w:rFonts w:cs="Tahoma" w:hint="eastAsia"/>
          <w:szCs w:val="22"/>
          <w:lang w:val="el-GR"/>
        </w:rPr>
        <w:t>ή</w:t>
      </w:r>
      <w:r w:rsidRPr="00EF2032">
        <w:rPr>
          <w:rFonts w:cs="Tahoma"/>
          <w:szCs w:val="22"/>
          <w:lang w:val="el-GR"/>
        </w:rPr>
        <w:t xml:space="preserve"> </w:t>
      </w:r>
      <w:r w:rsidRPr="00EF2032">
        <w:rPr>
          <w:rFonts w:cs="Tahoma" w:hint="eastAsia"/>
          <w:szCs w:val="22"/>
          <w:lang w:val="el-GR"/>
        </w:rPr>
        <w:t>έχει</w:t>
      </w:r>
      <w:r w:rsidRPr="00EF2032">
        <w:rPr>
          <w:rFonts w:cs="Tahoma"/>
          <w:szCs w:val="22"/>
          <w:lang w:val="el-GR"/>
        </w:rPr>
        <w:t xml:space="preserve"> </w:t>
      </w:r>
      <w:r w:rsidRPr="00EF2032">
        <w:rPr>
          <w:rFonts w:cs="Tahoma" w:hint="eastAsia"/>
          <w:szCs w:val="22"/>
          <w:lang w:val="el-GR"/>
        </w:rPr>
        <w:t>λάβει</w:t>
      </w:r>
      <w:r w:rsidRPr="00EF2032">
        <w:rPr>
          <w:rFonts w:cs="Tahoma"/>
          <w:szCs w:val="22"/>
          <w:lang w:val="el-GR"/>
        </w:rPr>
        <w:t xml:space="preserve"> </w:t>
      </w:r>
      <w:r w:rsidRPr="00EF2032">
        <w:rPr>
          <w:rFonts w:cs="Tahoma" w:hint="eastAsia"/>
          <w:szCs w:val="22"/>
          <w:lang w:val="el-GR"/>
        </w:rPr>
        <w:t>χώρα</w:t>
      </w:r>
      <w:r w:rsidRPr="00EF2032">
        <w:rPr>
          <w:rFonts w:cs="Tahoma"/>
          <w:szCs w:val="22"/>
          <w:lang w:val="el-GR"/>
        </w:rPr>
        <w:t xml:space="preserve"> </w:t>
      </w:r>
      <w:r w:rsidRPr="00EF2032">
        <w:rPr>
          <w:rFonts w:cs="Tahoma" w:hint="eastAsia"/>
          <w:szCs w:val="22"/>
          <w:lang w:val="el-GR"/>
        </w:rPr>
        <w:t>παραίτηση</w:t>
      </w:r>
      <w:r w:rsidRPr="00EF2032">
        <w:rPr>
          <w:rFonts w:cs="Tahoma"/>
          <w:szCs w:val="22"/>
          <w:lang w:val="el-GR"/>
        </w:rPr>
        <w:t xml:space="preserve"> </w:t>
      </w:r>
      <w:r w:rsidRPr="00EF2032">
        <w:rPr>
          <w:rFonts w:cs="Tahoma" w:hint="eastAsia"/>
          <w:szCs w:val="22"/>
          <w:lang w:val="el-GR"/>
        </w:rPr>
        <w:t>από</w:t>
      </w:r>
      <w:r w:rsidRPr="00EF2032">
        <w:rPr>
          <w:rFonts w:cs="Tahoma"/>
          <w:szCs w:val="22"/>
          <w:lang w:val="el-GR"/>
        </w:rPr>
        <w:t xml:space="preserve"> </w:t>
      </w:r>
      <w:r w:rsidRPr="00EF2032">
        <w:rPr>
          <w:rFonts w:cs="Tahoma" w:hint="eastAsia"/>
          <w:szCs w:val="22"/>
          <w:lang w:val="el-GR"/>
        </w:rPr>
        <w:t>το</w:t>
      </w:r>
      <w:r w:rsidRPr="00EF2032">
        <w:rPr>
          <w:rFonts w:cs="Tahoma"/>
          <w:szCs w:val="22"/>
          <w:lang w:val="el-GR"/>
        </w:rPr>
        <w:t xml:space="preserve"> </w:t>
      </w:r>
      <w:r w:rsidRPr="00EF2032">
        <w:rPr>
          <w:rFonts w:cs="Tahoma" w:hint="eastAsia"/>
          <w:szCs w:val="22"/>
          <w:lang w:val="el-GR"/>
        </w:rPr>
        <w:t>δικαίωμα</w:t>
      </w:r>
      <w:r w:rsidRPr="00EF2032">
        <w:rPr>
          <w:rFonts w:cs="Tahoma"/>
          <w:szCs w:val="22"/>
          <w:lang w:val="el-GR"/>
        </w:rPr>
        <w:t xml:space="preserve"> </w:t>
      </w:r>
      <w:r w:rsidRPr="00EF2032">
        <w:rPr>
          <w:rFonts w:cs="Tahoma" w:hint="eastAsia"/>
          <w:szCs w:val="22"/>
          <w:lang w:val="el-GR"/>
        </w:rPr>
        <w:t>άσκησης</w:t>
      </w:r>
      <w:r w:rsidRPr="00EF2032">
        <w:rPr>
          <w:rFonts w:cs="Tahoma"/>
          <w:szCs w:val="22"/>
          <w:lang w:val="el-GR"/>
        </w:rPr>
        <w:t xml:space="preserve"> </w:t>
      </w:r>
      <w:r w:rsidRPr="00EF2032">
        <w:rPr>
          <w:rFonts w:cs="Tahoma" w:hint="eastAsia"/>
          <w:szCs w:val="22"/>
          <w:lang w:val="el-GR"/>
        </w:rPr>
        <w:t>αυτών</w:t>
      </w:r>
      <w:r w:rsidRPr="00EF2032">
        <w:rPr>
          <w:rFonts w:cs="Tahoma"/>
          <w:szCs w:val="22"/>
          <w:lang w:val="el-GR"/>
        </w:rPr>
        <w:t xml:space="preserve"> </w:t>
      </w:r>
      <w:r w:rsidRPr="00EF2032">
        <w:rPr>
          <w:rFonts w:cs="Tahoma" w:hint="eastAsia"/>
          <w:szCs w:val="22"/>
          <w:lang w:val="el-GR"/>
        </w:rPr>
        <w:t>ή</w:t>
      </w:r>
      <w:r w:rsidRPr="00EF2032">
        <w:rPr>
          <w:rFonts w:cs="Tahoma"/>
          <w:szCs w:val="22"/>
          <w:lang w:val="el-GR"/>
        </w:rPr>
        <w:t xml:space="preserve"> </w:t>
      </w:r>
      <w:r w:rsidRPr="00EF2032">
        <w:rPr>
          <w:rFonts w:cs="Tahoma" w:hint="eastAsia"/>
          <w:szCs w:val="22"/>
          <w:lang w:val="el-GR"/>
        </w:rPr>
        <w:t>αυτά</w:t>
      </w:r>
      <w:r w:rsidRPr="00EF2032">
        <w:rPr>
          <w:rFonts w:cs="Tahoma"/>
          <w:szCs w:val="22"/>
          <w:lang w:val="el-GR"/>
        </w:rPr>
        <w:t xml:space="preserve"> </w:t>
      </w:r>
      <w:r w:rsidRPr="00EF2032">
        <w:rPr>
          <w:rFonts w:cs="Tahoma" w:hint="eastAsia"/>
          <w:szCs w:val="22"/>
          <w:lang w:val="el-GR"/>
        </w:rPr>
        <w:t>έχουν</w:t>
      </w:r>
      <w:r w:rsidRPr="00EF2032">
        <w:rPr>
          <w:rFonts w:cs="Tahoma"/>
          <w:szCs w:val="22"/>
          <w:lang w:val="el-GR"/>
        </w:rPr>
        <w:t xml:space="preserve"> </w:t>
      </w:r>
      <w:r w:rsidRPr="00EF2032">
        <w:rPr>
          <w:rFonts w:cs="Tahoma" w:hint="eastAsia"/>
          <w:szCs w:val="22"/>
          <w:lang w:val="el-GR"/>
        </w:rPr>
        <w:t>απορριφθεί</w:t>
      </w:r>
      <w:r w:rsidRPr="00EF2032">
        <w:rPr>
          <w:rFonts w:cs="Tahoma"/>
          <w:szCs w:val="22"/>
          <w:lang w:val="el-GR"/>
        </w:rPr>
        <w:t xml:space="preserve"> </w:t>
      </w:r>
      <w:r w:rsidRPr="00EF2032">
        <w:rPr>
          <w:rFonts w:cs="Tahoma" w:hint="eastAsia"/>
          <w:szCs w:val="22"/>
          <w:lang w:val="el-GR"/>
        </w:rPr>
        <w:t>αμετακλήτως</w:t>
      </w:r>
      <w:r w:rsidRPr="00EF2032">
        <w:rPr>
          <w:rFonts w:cs="Tahoma"/>
          <w:szCs w:val="22"/>
          <w:lang w:val="el-GR"/>
        </w:rPr>
        <w:t>.</w:t>
      </w:r>
    </w:p>
    <w:p w14:paraId="4EC5EC19" w14:textId="4DF5A1A2" w:rsidR="005A4B66" w:rsidRPr="00EF2032" w:rsidRDefault="00DB2128" w:rsidP="00DB2128">
      <w:pPr>
        <w:rPr>
          <w:lang w:val="el-GR"/>
        </w:rPr>
      </w:pPr>
      <w:r w:rsidRPr="00DB2128">
        <w:rPr>
          <w:b/>
          <w:bCs/>
          <w:lang w:val="el-GR"/>
        </w:rPr>
        <w:t>2.2.2.3</w:t>
      </w:r>
      <w:r w:rsidRPr="00DB2128">
        <w:rPr>
          <w:b/>
          <w:bCs/>
          <w:lang w:val="el-GR"/>
        </w:rPr>
        <w:tab/>
      </w:r>
      <w:r w:rsidR="003355E7" w:rsidRPr="00EF2032">
        <w:rPr>
          <w:lang w:val="el-GR"/>
        </w:rPr>
        <w:t xml:space="preserve">Η εγγύηση συμμετοχής καταπίπτει, </w:t>
      </w:r>
      <w:r w:rsidR="00C32872" w:rsidRPr="00EF2032">
        <w:rPr>
          <w:lang w:val="el-GR"/>
        </w:rPr>
        <w:t>εά</w:t>
      </w:r>
      <w:r w:rsidR="003355E7" w:rsidRPr="00EF2032">
        <w:rPr>
          <w:lang w:val="el-GR"/>
        </w:rPr>
        <w:t xml:space="preserve">ν ο προσφέρων </w:t>
      </w:r>
    </w:p>
    <w:p w14:paraId="471AA992" w14:textId="77777777" w:rsidR="005A4B66" w:rsidRPr="00EF2032" w:rsidRDefault="00C32872">
      <w:pPr>
        <w:rPr>
          <w:rFonts w:cs="Tahoma"/>
          <w:szCs w:val="22"/>
          <w:lang w:val="el-GR"/>
        </w:rPr>
      </w:pPr>
      <w:r w:rsidRPr="00EF2032">
        <w:rPr>
          <w:rFonts w:cs="Tahoma"/>
          <w:szCs w:val="22"/>
          <w:lang w:val="el-GR"/>
        </w:rPr>
        <w:t xml:space="preserve">α) </w:t>
      </w:r>
      <w:r w:rsidR="003355E7" w:rsidRPr="00EF2032">
        <w:rPr>
          <w:rFonts w:cs="Tahoma"/>
          <w:szCs w:val="22"/>
          <w:lang w:val="el-GR"/>
        </w:rPr>
        <w:t xml:space="preserve">αποσύρει την προσφορά του κατά τη διάρκεια ισχύος αυτής, </w:t>
      </w:r>
    </w:p>
    <w:p w14:paraId="37865323" w14:textId="2464307C" w:rsidR="005A4B66" w:rsidRPr="00EF2032" w:rsidRDefault="00C32872">
      <w:pPr>
        <w:rPr>
          <w:rFonts w:cs="Tahoma"/>
          <w:szCs w:val="22"/>
          <w:lang w:val="el-GR"/>
        </w:rPr>
      </w:pPr>
      <w:r w:rsidRPr="00EF2032">
        <w:rPr>
          <w:rFonts w:cs="Tahoma"/>
          <w:szCs w:val="22"/>
          <w:lang w:val="el-GR"/>
        </w:rPr>
        <w:t xml:space="preserve">β) παρέχει, εν γνώσει του, ψευδή στοιχεία ή πληροφορίες που αναφέρονται στις </w:t>
      </w:r>
      <w:r w:rsidR="008A51FA" w:rsidRPr="00EF2032">
        <w:rPr>
          <w:rFonts w:cs="Tahoma"/>
          <w:szCs w:val="22"/>
          <w:lang w:val="el-GR"/>
        </w:rPr>
        <w:t xml:space="preserve">παραγράφους </w:t>
      </w:r>
      <w:r w:rsidR="008A51FA" w:rsidRPr="00EF2032">
        <w:rPr>
          <w:b/>
          <w:bCs/>
          <w:color w:val="0000FF"/>
          <w:lang w:val="el-GR"/>
        </w:rPr>
        <w:fldChar w:fldCharType="begin"/>
      </w:r>
      <w:r w:rsidR="008A51FA"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2.2.3</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 xml:space="preserve">  Λόγοι </w:t>
      </w:r>
      <w:r w:rsidR="003C5152" w:rsidRPr="003C5152">
        <w:rPr>
          <w:lang w:val="el-GR"/>
        </w:rPr>
        <w:t>αποκλεισμού</w:t>
      </w:r>
      <w:r w:rsidR="008A51FA" w:rsidRPr="00EF2032">
        <w:rPr>
          <w:b/>
          <w:bCs/>
          <w:color w:val="0000FF"/>
          <w:lang w:val="el-GR"/>
        </w:rPr>
        <w:fldChar w:fldCharType="end"/>
      </w:r>
      <w:r w:rsidR="008A51FA" w:rsidRPr="00EF2032">
        <w:rPr>
          <w:rFonts w:cs="Tahoma"/>
          <w:szCs w:val="22"/>
          <w:lang w:val="el-GR"/>
        </w:rPr>
        <w:t xml:space="preserve">    έως   </w:t>
      </w:r>
      <w:r w:rsidR="008A51FA" w:rsidRPr="00EF2032">
        <w:rPr>
          <w:b/>
          <w:bCs/>
          <w:color w:val="0000FF"/>
          <w:lang w:val="el-GR"/>
        </w:rPr>
        <w:fldChar w:fldCharType="begin"/>
      </w:r>
      <w:r w:rsidR="008A51FA" w:rsidRPr="00EF2032">
        <w:rPr>
          <w:b/>
          <w:bCs/>
          <w:color w:val="0000FF"/>
          <w:lang w:val="el-GR"/>
        </w:rPr>
        <w:instrText xml:space="preserve"> REF _Ref74505980 \r \h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2.2.8</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_Ref74505980 \h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 xml:space="preserve">  Στήριξη στην ικανότητα τρίτων – </w:t>
      </w:r>
      <w:r w:rsidR="003C5152" w:rsidRPr="003C5152">
        <w:rPr>
          <w:lang w:val="el-GR"/>
        </w:rPr>
        <w:t>Υπεργολαβία</w:t>
      </w:r>
      <w:r w:rsidR="008A51FA" w:rsidRPr="00EF2032">
        <w:rPr>
          <w:b/>
          <w:bCs/>
          <w:color w:val="0000FF"/>
          <w:lang w:val="el-GR"/>
        </w:rPr>
        <w:fldChar w:fldCharType="end"/>
      </w:r>
      <w:r w:rsidR="008A51FA" w:rsidRPr="00EF2032">
        <w:rPr>
          <w:rFonts w:cs="Tahoma"/>
          <w:szCs w:val="22"/>
          <w:lang w:val="el-GR"/>
        </w:rPr>
        <w:t xml:space="preserve"> </w:t>
      </w:r>
      <w:r w:rsidR="00673490" w:rsidRPr="00EF2032">
        <w:rPr>
          <w:rFonts w:cs="Tahoma"/>
          <w:szCs w:val="22"/>
          <w:lang w:val="el-GR"/>
        </w:rPr>
        <w:t>της παρούσας</w:t>
      </w:r>
      <w:r w:rsidR="003355E7" w:rsidRPr="00EF2032">
        <w:rPr>
          <w:rFonts w:cs="Tahoma"/>
          <w:szCs w:val="22"/>
          <w:lang w:val="el-GR"/>
        </w:rPr>
        <w:t xml:space="preserve"> </w:t>
      </w:r>
    </w:p>
    <w:p w14:paraId="4E905873" w14:textId="07647A4A" w:rsidR="005A4B66" w:rsidRPr="00EF2032" w:rsidRDefault="00C32872">
      <w:pPr>
        <w:rPr>
          <w:rFonts w:cs="Tahoma"/>
          <w:szCs w:val="22"/>
          <w:lang w:val="el-GR"/>
        </w:rPr>
      </w:pPr>
      <w:r w:rsidRPr="00EF2032">
        <w:rPr>
          <w:rFonts w:cs="Tahoma"/>
          <w:szCs w:val="22"/>
          <w:lang w:val="el-GR"/>
        </w:rPr>
        <w:t xml:space="preserve">γ) </w:t>
      </w:r>
      <w:r w:rsidR="003355E7" w:rsidRPr="00EF2032">
        <w:rPr>
          <w:rFonts w:cs="Tahoma"/>
          <w:szCs w:val="22"/>
          <w:lang w:val="el-GR"/>
        </w:rPr>
        <w:t>δεν προσκομίσει εγκαίρως τα προβλεπόμενα από την παρούσα δικαιολογητικά</w:t>
      </w:r>
      <w:r w:rsidR="008A51FA" w:rsidRPr="00EF2032">
        <w:rPr>
          <w:rFonts w:cs="Tahoma"/>
          <w:szCs w:val="22"/>
          <w:lang w:val="el-GR"/>
        </w:rPr>
        <w:t xml:space="preserve"> (παρ. </w:t>
      </w:r>
      <w:r w:rsidR="008A51FA" w:rsidRPr="00EF2032">
        <w:rPr>
          <w:b/>
          <w:bCs/>
          <w:color w:val="0000FF"/>
          <w:lang w:val="el-GR"/>
        </w:rPr>
        <w:fldChar w:fldCharType="begin"/>
      </w:r>
      <w:r w:rsidR="008A51FA" w:rsidRPr="00EF2032">
        <w:rPr>
          <w:b/>
          <w:bCs/>
          <w:color w:val="0000FF"/>
          <w:lang w:val="el-GR"/>
        </w:rPr>
        <w:instrText xml:space="preserve"> REF _Ref75509459 \r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2.2.9</w:t>
      </w:r>
      <w:r w:rsidR="008A51FA" w:rsidRPr="00EF2032">
        <w:rPr>
          <w:b/>
          <w:bCs/>
          <w:color w:val="0000FF"/>
          <w:lang w:val="el-GR"/>
        </w:rPr>
        <w:fldChar w:fldCharType="end"/>
      </w:r>
      <w:r w:rsidR="008A51FA" w:rsidRPr="00EF2032">
        <w:rPr>
          <w:b/>
          <w:bCs/>
          <w:color w:val="0000FF"/>
          <w:lang w:val="el-GR"/>
        </w:rPr>
        <w:fldChar w:fldCharType="begin"/>
      </w:r>
      <w:r w:rsidR="008A51FA" w:rsidRPr="00EF2032">
        <w:rPr>
          <w:b/>
          <w:bCs/>
          <w:color w:val="0000FF"/>
          <w:lang w:val="el-GR"/>
        </w:rPr>
        <w:instrText xml:space="preserve"> REF _Ref75509468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 xml:space="preserve">  Κανόνες απόδειξης ποιοτικής επιλογής</w:t>
      </w:r>
      <w:r w:rsidR="008A51FA" w:rsidRPr="00EF2032">
        <w:rPr>
          <w:b/>
          <w:bCs/>
          <w:color w:val="0000FF"/>
          <w:lang w:val="el-GR"/>
        </w:rPr>
        <w:fldChar w:fldCharType="end"/>
      </w:r>
      <w:r w:rsidR="008A51FA" w:rsidRPr="00EF2032">
        <w:rPr>
          <w:rFonts w:cs="Tahoma"/>
          <w:szCs w:val="22"/>
          <w:lang w:val="el-GR"/>
        </w:rPr>
        <w:t xml:space="preserve"> &amp; </w:t>
      </w:r>
      <w:r w:rsidR="008A51FA" w:rsidRPr="00EF2032">
        <w:rPr>
          <w:b/>
          <w:bCs/>
          <w:color w:val="0000FF"/>
          <w:lang w:val="el-GR"/>
        </w:rPr>
        <w:fldChar w:fldCharType="begin"/>
      </w:r>
      <w:r w:rsidR="008A51FA" w:rsidRPr="00EF2032">
        <w:rPr>
          <w:b/>
          <w:bCs/>
          <w:color w:val="0000FF"/>
          <w:lang w:val="el-GR"/>
        </w:rPr>
        <w:instrText xml:space="preserve"> REF _Ref67613215 \r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3.2</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_Ref67613215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Πρόσκληση υποβολής δικαιολογητικών προσωρινού αναδόχου - Δικαιολογητικά προσωρινού αναδόχου</w:t>
      </w:r>
      <w:r w:rsidR="008A51FA" w:rsidRPr="00EF2032">
        <w:rPr>
          <w:b/>
          <w:bCs/>
          <w:color w:val="0000FF"/>
          <w:lang w:val="el-GR"/>
        </w:rPr>
        <w:fldChar w:fldCharType="end"/>
      </w:r>
      <w:r w:rsidR="008A51FA" w:rsidRPr="00EF2032">
        <w:rPr>
          <w:rFonts w:cs="Tahoma"/>
          <w:szCs w:val="22"/>
          <w:lang w:val="el-GR"/>
        </w:rPr>
        <w:t>)</w:t>
      </w:r>
      <w:r w:rsidRPr="00EF2032">
        <w:rPr>
          <w:rFonts w:cs="Tahoma"/>
          <w:szCs w:val="22"/>
          <w:lang w:val="el-GR"/>
        </w:rPr>
        <w:t xml:space="preserve"> </w:t>
      </w:r>
      <w:r w:rsidR="003355E7" w:rsidRPr="00EF2032">
        <w:rPr>
          <w:rFonts w:cs="Tahoma"/>
          <w:szCs w:val="22"/>
          <w:lang w:val="el-GR"/>
        </w:rPr>
        <w:t xml:space="preserve">ή </w:t>
      </w:r>
    </w:p>
    <w:p w14:paraId="56D31D2B" w14:textId="77777777" w:rsidR="005A4B66" w:rsidRPr="00EF2032" w:rsidRDefault="00C32872">
      <w:pPr>
        <w:rPr>
          <w:rFonts w:cs="Tahoma"/>
          <w:szCs w:val="22"/>
          <w:lang w:val="el-GR"/>
        </w:rPr>
      </w:pPr>
      <w:r w:rsidRPr="00EF2032">
        <w:rPr>
          <w:rFonts w:cs="Tahoma"/>
          <w:szCs w:val="22"/>
          <w:lang w:val="el-GR"/>
        </w:rPr>
        <w:t xml:space="preserve">δ) </w:t>
      </w:r>
      <w:r w:rsidR="003355E7" w:rsidRPr="00EF2032">
        <w:rPr>
          <w:rFonts w:cs="Tahoma"/>
          <w:szCs w:val="22"/>
          <w:lang w:val="el-GR"/>
        </w:rPr>
        <w:t>δεν προσέλθει εγκαίρως για υπογραφή της σύμβαση</w:t>
      </w:r>
      <w:r w:rsidRPr="00EF2032">
        <w:rPr>
          <w:rFonts w:cs="Tahoma"/>
          <w:szCs w:val="22"/>
          <w:lang w:val="el-GR"/>
        </w:rPr>
        <w:t xml:space="preserve">ς,  </w:t>
      </w:r>
    </w:p>
    <w:p w14:paraId="7D2219DC" w14:textId="77777777" w:rsidR="005A4B66" w:rsidRPr="00EF2032" w:rsidRDefault="00C32872">
      <w:pPr>
        <w:rPr>
          <w:rFonts w:cs="Tahoma"/>
          <w:szCs w:val="22"/>
          <w:lang w:val="el-GR"/>
        </w:rPr>
      </w:pPr>
      <w:r w:rsidRPr="00EF2032">
        <w:rPr>
          <w:rFonts w:cs="Tahoma"/>
          <w:szCs w:val="22"/>
          <w:lang w:val="el-GR"/>
        </w:rPr>
        <w:t xml:space="preserve">ε) υποβάλει μη κατάλληλη προσφορά, με την έννοια της περ. 46 της παρ. 1 του άρθρου 2 του ν. 4412/2016, </w:t>
      </w:r>
    </w:p>
    <w:p w14:paraId="5E28F4E4" w14:textId="77777777" w:rsidR="005A4B66" w:rsidRPr="00EF2032" w:rsidRDefault="00C32872">
      <w:pPr>
        <w:rPr>
          <w:rFonts w:cs="Tahoma"/>
          <w:szCs w:val="22"/>
          <w:lang w:val="el-GR"/>
        </w:rPr>
      </w:pPr>
      <w:r w:rsidRPr="00EF2032">
        <w:rPr>
          <w:rFonts w:cs="Tahoma"/>
          <w:szCs w:val="22"/>
          <w:lang w:val="el-GR"/>
        </w:rPr>
        <w:t xml:space="preserve">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w:t>
      </w:r>
    </w:p>
    <w:p w14:paraId="0ECC87D9" w14:textId="7E391E67" w:rsidR="00C32872" w:rsidRPr="00EF2032" w:rsidRDefault="00C32872">
      <w:pPr>
        <w:rPr>
          <w:rFonts w:cs="Tahoma"/>
          <w:szCs w:val="22"/>
          <w:lang w:val="el-GR"/>
        </w:rPr>
      </w:pPr>
      <w:r w:rsidRPr="00EF2032">
        <w:rPr>
          <w:rFonts w:cs="Tahoma"/>
          <w:szCs w:val="22"/>
          <w:lang w:val="el-GR"/>
        </w:rPr>
        <w:t xml:space="preserve">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w:t>
      </w:r>
      <w:r w:rsidR="008A51FA" w:rsidRPr="00EF2032">
        <w:rPr>
          <w:rFonts w:cs="Tahoma"/>
          <w:szCs w:val="22"/>
          <w:lang w:val="el-GR"/>
        </w:rPr>
        <w:t xml:space="preserve">παραγράφους  </w:t>
      </w:r>
      <w:r w:rsidR="008A51FA" w:rsidRPr="00EF2032">
        <w:rPr>
          <w:b/>
          <w:bCs/>
          <w:color w:val="0000FF"/>
          <w:lang w:val="el-GR"/>
        </w:rPr>
        <w:fldChar w:fldCharType="begin"/>
      </w:r>
      <w:r w:rsidR="008A51FA" w:rsidRPr="00EF2032">
        <w:rPr>
          <w:b/>
          <w:bCs/>
          <w:color w:val="0000FF"/>
          <w:lang w:val="el-GR"/>
        </w:rPr>
        <w:instrText xml:space="preserve"> REF _Ref67613215 \r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3.2</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_Ref67613215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Πρόσκληση υποβολής δικαιολογητικών προσωρινού αναδόχου - Δικαιολογητικά προσωρινού αναδόχου</w:t>
      </w:r>
      <w:r w:rsidR="008A51FA" w:rsidRPr="00EF2032">
        <w:rPr>
          <w:b/>
          <w:bCs/>
          <w:color w:val="0000FF"/>
          <w:lang w:val="el-GR"/>
        </w:rPr>
        <w:fldChar w:fldCharType="end"/>
      </w:r>
      <w:r w:rsidR="008A51FA" w:rsidRPr="00EF2032">
        <w:rPr>
          <w:rFonts w:cs="Tahoma"/>
          <w:szCs w:val="22"/>
          <w:lang w:val="el-GR"/>
        </w:rPr>
        <w:t xml:space="preserve">   και  </w:t>
      </w:r>
      <w:r w:rsidR="008A51FA" w:rsidRPr="00EF2032">
        <w:rPr>
          <w:b/>
          <w:bCs/>
          <w:color w:val="0000FF"/>
          <w:lang w:val="el-GR"/>
        </w:rPr>
        <w:fldChar w:fldCharType="begin"/>
      </w:r>
      <w:r w:rsidR="008A51FA" w:rsidRPr="00EF2032">
        <w:rPr>
          <w:b/>
          <w:bCs/>
          <w:color w:val="0000FF"/>
          <w:lang w:val="el-GR"/>
        </w:rPr>
        <w:instrText xml:space="preserve"> REF _Ref75509602 \r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3.4</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_Ref75509616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Προδικαστικές Προσφυγές - Προσωρινή και Οριστική Δικαστική Προστασία</w:t>
      </w:r>
      <w:r w:rsidR="008A51FA" w:rsidRPr="00EF2032">
        <w:rPr>
          <w:b/>
          <w:bCs/>
          <w:color w:val="0000FF"/>
          <w:lang w:val="el-GR"/>
        </w:rPr>
        <w:fldChar w:fldCharType="end"/>
      </w:r>
      <w:r w:rsidR="008A51FA" w:rsidRPr="00EF2032">
        <w:rPr>
          <w:rFonts w:cs="Tahoma"/>
          <w:szCs w:val="22"/>
          <w:lang w:val="el-GR"/>
        </w:rPr>
        <w:t xml:space="preserve">    </w:t>
      </w:r>
      <w:r w:rsidRPr="00EF2032">
        <w:rPr>
          <w:rFonts w:cs="Tahoma"/>
          <w:szCs w:val="22"/>
          <w:lang w:val="el-GR"/>
        </w:rPr>
        <w:t xml:space="preserve">παραγράφους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w:t>
      </w:r>
      <w:r w:rsidR="008A51FA" w:rsidRPr="00EF2032">
        <w:rPr>
          <w:rFonts w:cs="Tahoma"/>
          <w:szCs w:val="22"/>
          <w:lang w:val="el-GR"/>
        </w:rPr>
        <w:t xml:space="preserve">της  παραγράφου </w:t>
      </w:r>
      <w:r w:rsidR="008A51FA" w:rsidRPr="00EF2032">
        <w:rPr>
          <w:b/>
          <w:bCs/>
          <w:color w:val="0000FF"/>
          <w:lang w:val="el-GR"/>
        </w:rPr>
        <w:fldChar w:fldCharType="begin"/>
      </w:r>
      <w:r w:rsidR="008A51FA"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Pr>
          <w:b/>
          <w:bCs/>
          <w:color w:val="0000FF"/>
          <w:lang w:val="el-GR"/>
        </w:rPr>
        <w:t>2.2.3</w:t>
      </w:r>
      <w:r w:rsidR="008A51FA" w:rsidRPr="00EF2032">
        <w:rPr>
          <w:b/>
          <w:bCs/>
          <w:color w:val="0000FF"/>
          <w:lang w:val="el-GR"/>
        </w:rPr>
        <w:fldChar w:fldCharType="end"/>
      </w:r>
      <w:r w:rsidR="008A51FA" w:rsidRPr="00EF2032">
        <w:rPr>
          <w:b/>
          <w:bCs/>
          <w:color w:val="0000FF"/>
          <w:lang w:val="el-GR"/>
        </w:rPr>
        <w:t xml:space="preserve"> </w:t>
      </w:r>
      <w:r w:rsidR="008A51FA" w:rsidRPr="00EF2032">
        <w:rPr>
          <w:b/>
          <w:bCs/>
          <w:color w:val="0000FF"/>
          <w:lang w:val="el-GR"/>
        </w:rPr>
        <w:fldChar w:fldCharType="begin"/>
      </w:r>
      <w:r w:rsidR="008A51FA"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8A51FA" w:rsidRPr="00EF2032">
        <w:rPr>
          <w:b/>
          <w:bCs/>
          <w:color w:val="0000FF"/>
          <w:lang w:val="el-GR"/>
        </w:rPr>
      </w:r>
      <w:r w:rsidR="008A51FA" w:rsidRPr="00EF2032">
        <w:rPr>
          <w:b/>
          <w:bCs/>
          <w:color w:val="0000FF"/>
          <w:lang w:val="el-GR"/>
        </w:rPr>
        <w:fldChar w:fldCharType="separate"/>
      </w:r>
      <w:r w:rsidR="003C5152" w:rsidRPr="003C5152">
        <w:rPr>
          <w:b/>
          <w:bCs/>
          <w:color w:val="0000FF"/>
          <w:lang w:val="el-GR"/>
        </w:rPr>
        <w:t xml:space="preserve">  Λόγοι </w:t>
      </w:r>
      <w:r w:rsidR="003C5152" w:rsidRPr="003C5152">
        <w:rPr>
          <w:lang w:val="el-GR"/>
        </w:rPr>
        <w:t>αποκλεισμού</w:t>
      </w:r>
      <w:r w:rsidR="008A51FA" w:rsidRPr="00EF2032">
        <w:rPr>
          <w:b/>
          <w:bCs/>
          <w:color w:val="0000FF"/>
          <w:lang w:val="el-GR"/>
        </w:rPr>
        <w:fldChar w:fldCharType="end"/>
      </w:r>
      <w:r w:rsidR="008A51FA" w:rsidRPr="00EF2032">
        <w:rPr>
          <w:rFonts w:cs="Tahoma"/>
          <w:szCs w:val="22"/>
          <w:lang w:val="el-GR"/>
        </w:rPr>
        <w:t xml:space="preserve">  </w:t>
      </w:r>
      <w:r w:rsidRPr="00EF2032">
        <w:rPr>
          <w:rFonts w:cs="Tahoma"/>
          <w:szCs w:val="22"/>
          <w:lang w:val="el-GR"/>
        </w:rPr>
        <w:t xml:space="preserve"> ή η πλήρωση μιας ή περισσότερων από τις απαιτήσεις των κριτηρίων ποιοτικής επιλογής.</w:t>
      </w:r>
    </w:p>
    <w:p w14:paraId="07705DE1" w14:textId="77777777" w:rsidR="00C32872" w:rsidRPr="00EF2032" w:rsidRDefault="00C32872">
      <w:pPr>
        <w:rPr>
          <w:rFonts w:cs="Tahoma"/>
          <w:szCs w:val="22"/>
          <w:lang w:val="el-GR"/>
        </w:rPr>
      </w:pPr>
    </w:p>
    <w:p w14:paraId="026FCB4E" w14:textId="4263B6FC" w:rsidR="008338F0" w:rsidRPr="00EF2032" w:rsidRDefault="00C412CE" w:rsidP="00EC6683">
      <w:pPr>
        <w:pStyle w:val="3"/>
      </w:pPr>
      <w:bookmarkStart w:id="67" w:name="_Ref496541356"/>
      <w:bookmarkStart w:id="68" w:name="_Ref496541742"/>
      <w:bookmarkStart w:id="69" w:name="_Ref496541775"/>
      <w:bookmarkStart w:id="70" w:name="_Ref496541863"/>
      <w:bookmarkStart w:id="71" w:name="_Toc75439386"/>
      <w:r w:rsidRPr="005114B1">
        <w:t xml:space="preserve"> </w:t>
      </w:r>
      <w:r w:rsidR="00BF270D">
        <w:t xml:space="preserve"> </w:t>
      </w:r>
      <w:bookmarkStart w:id="72" w:name="_Toc80088624"/>
      <w:r w:rsidR="003355E7" w:rsidRPr="00EF2032">
        <w:t>Λόγοι αποκλεισμού</w:t>
      </w:r>
      <w:bookmarkEnd w:id="67"/>
      <w:bookmarkEnd w:id="68"/>
      <w:bookmarkEnd w:id="69"/>
      <w:bookmarkEnd w:id="70"/>
      <w:bookmarkEnd w:id="71"/>
      <w:bookmarkEnd w:id="72"/>
      <w:r w:rsidR="003355E7" w:rsidRPr="00EF2032">
        <w:t xml:space="preserve"> </w:t>
      </w:r>
    </w:p>
    <w:p w14:paraId="15D72536" w14:textId="0E8A1BD1" w:rsidR="008338F0" w:rsidRPr="00EF2032" w:rsidRDefault="003355E7" w:rsidP="00B8545D">
      <w:pPr>
        <w:spacing w:before="240"/>
        <w:rPr>
          <w:rFonts w:cs="Tahoma"/>
          <w:szCs w:val="22"/>
          <w:lang w:val="el-GR"/>
        </w:rPr>
      </w:pPr>
      <w:r w:rsidRPr="00EF2032">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2C430F4F" w:rsidR="008338F0" w:rsidRPr="00EF2032" w:rsidRDefault="00DB2128" w:rsidP="00DB2128">
      <w:pPr>
        <w:rPr>
          <w:lang w:val="el-GR"/>
        </w:rPr>
      </w:pPr>
      <w:bookmarkStart w:id="73" w:name="_Ref496540567"/>
      <w:bookmarkStart w:id="74" w:name="_Ref74507429"/>
      <w:r w:rsidRPr="00DB2128">
        <w:rPr>
          <w:b/>
          <w:bCs/>
          <w:lang w:val="el-GR"/>
        </w:rPr>
        <w:t>2.2.3.1</w:t>
      </w:r>
      <w:r w:rsidRPr="00DB2128">
        <w:rPr>
          <w:b/>
          <w:bCs/>
          <w:lang w:val="el-GR"/>
        </w:rPr>
        <w:tab/>
      </w:r>
      <w:r w:rsidR="003355E7" w:rsidRPr="00EF2032">
        <w:rPr>
          <w:lang w:val="el-GR"/>
        </w:rPr>
        <w:t xml:space="preserve">Όταν υπάρχει σε βάρος του </w:t>
      </w:r>
      <w:r w:rsidR="00DE31C0" w:rsidRPr="00EF2032">
        <w:rPr>
          <w:lang w:val="el-GR"/>
        </w:rPr>
        <w:t xml:space="preserve">αμετάκλητη </w:t>
      </w:r>
      <w:r w:rsidR="003355E7" w:rsidRPr="00EF2032">
        <w:rPr>
          <w:lang w:val="el-GR"/>
        </w:rPr>
        <w:t>καταδικαστική απόφαση για ένα από τ</w:t>
      </w:r>
      <w:r w:rsidR="00534E1D">
        <w:rPr>
          <w:lang w:val="el-GR"/>
        </w:rPr>
        <w:t>α</w:t>
      </w:r>
      <w:r w:rsidR="003355E7" w:rsidRPr="00EF2032">
        <w:rPr>
          <w:lang w:val="el-GR"/>
        </w:rPr>
        <w:t xml:space="preserve"> ακόλουθ</w:t>
      </w:r>
      <w:r w:rsidR="00534E1D">
        <w:rPr>
          <w:lang w:val="el-GR"/>
        </w:rPr>
        <w:t>α</w:t>
      </w:r>
      <w:r w:rsidR="003355E7" w:rsidRPr="00EF2032">
        <w:rPr>
          <w:lang w:val="el-GR"/>
        </w:rPr>
        <w:t xml:space="preserve"> </w:t>
      </w:r>
      <w:r w:rsidR="00534E1D">
        <w:rPr>
          <w:lang w:val="el-GR"/>
        </w:rPr>
        <w:t>εγκλήματα</w:t>
      </w:r>
      <w:r w:rsidR="003355E7" w:rsidRPr="00EF2032">
        <w:rPr>
          <w:lang w:val="el-GR"/>
        </w:rPr>
        <w:t>:</w:t>
      </w:r>
      <w:bookmarkEnd w:id="73"/>
      <w:bookmarkEnd w:id="74"/>
      <w:r w:rsidR="003355E7" w:rsidRPr="00EF2032">
        <w:rPr>
          <w:lang w:val="el-GR"/>
        </w:rPr>
        <w:t xml:space="preserve"> </w:t>
      </w:r>
    </w:p>
    <w:p w14:paraId="40269089" w14:textId="2358111B" w:rsidR="00C908BD" w:rsidRPr="00EF2032" w:rsidRDefault="003355E7" w:rsidP="00C908BD">
      <w:pPr>
        <w:rPr>
          <w:lang w:val="el-GR"/>
        </w:rPr>
      </w:pPr>
      <w:r w:rsidRPr="00EF2032">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EF2032">
        <w:rPr>
          <w:rFonts w:cs="Tahoma"/>
          <w:szCs w:val="22"/>
        </w:rPr>
        <w:t>L</w:t>
      </w:r>
      <w:r w:rsidRPr="00EF2032">
        <w:rPr>
          <w:rFonts w:cs="Tahoma"/>
          <w:szCs w:val="22"/>
          <w:lang w:val="el-GR"/>
        </w:rPr>
        <w:t xml:space="preserve"> 300 της 11.11.2008 σ.42</w:t>
      </w:r>
      <w:r w:rsidR="00C908BD" w:rsidRPr="00EF2032">
        <w:rPr>
          <w:lang w:val="el-GR"/>
        </w:rPr>
        <w:t xml:space="preserve"> και τα εγκλήματα του άρθρου 187 του Ποινικού Κώδικα (εγκληματική οργάνωση),</w:t>
      </w:r>
    </w:p>
    <w:p w14:paraId="5BDA669B" w14:textId="77777777" w:rsidR="00105242" w:rsidRPr="00EF2032" w:rsidRDefault="003355E7" w:rsidP="00105242">
      <w:pPr>
        <w:rPr>
          <w:rFonts w:cs="Tahoma"/>
          <w:szCs w:val="22"/>
          <w:lang w:val="el-GR"/>
        </w:rPr>
      </w:pPr>
      <w:r w:rsidRPr="00EF2032">
        <w:rPr>
          <w:rFonts w:cs="Tahoma"/>
          <w:szCs w:val="22"/>
          <w:lang w:val="el-GR"/>
        </w:rPr>
        <w:t xml:space="preserve">β) </w:t>
      </w:r>
      <w:r w:rsidR="00105242" w:rsidRPr="00EF2032">
        <w:rPr>
          <w:rFonts w:cs="Tahoma"/>
          <w:szCs w:val="22"/>
          <w:lang w:val="el-GR"/>
        </w:rPr>
        <w:t xml:space="preserve">ενεργητική </w:t>
      </w:r>
      <w:r w:rsidRPr="00EF2032">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EF2032">
        <w:rPr>
          <w:rFonts w:cs="Tahoma"/>
          <w:szCs w:val="22"/>
        </w:rPr>
        <w:t>C</w:t>
      </w:r>
      <w:r w:rsidRPr="00EF2032">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EF2032">
        <w:rPr>
          <w:rFonts w:cs="Tahoma"/>
          <w:szCs w:val="22"/>
        </w:rPr>
        <w:t>L</w:t>
      </w:r>
      <w:r w:rsidRPr="00EF2032">
        <w:rPr>
          <w:rFonts w:cs="Tahoma"/>
          <w:szCs w:val="22"/>
          <w:lang w:val="el-GR"/>
        </w:rPr>
        <w:t xml:space="preserve"> 192 της 31.7.2003, σ. 54), καθώς και όπως ορίζεται στην κείμενη νομοθεσία ή στο εθνικό δίκαιο του οικονομικού φορέα, </w:t>
      </w:r>
      <w:r w:rsidR="00105242" w:rsidRPr="00EF2032">
        <w:rPr>
          <w:rFonts w:cs="Tahoma"/>
          <w:szCs w:val="22"/>
          <w:lang w:val="el-GR"/>
        </w:rPr>
        <w:t>και τα εγκλήματα των άρθρων 159</w:t>
      </w:r>
      <w:r w:rsidR="00105242" w:rsidRPr="00EF2032">
        <w:rPr>
          <w:rFonts w:cs="Tahoma"/>
          <w:szCs w:val="22"/>
          <w:vertAlign w:val="superscript"/>
          <w:lang w:val="el-GR"/>
        </w:rPr>
        <w:t>Α</w:t>
      </w:r>
      <w:r w:rsidR="00105242" w:rsidRPr="00EF2032">
        <w:rPr>
          <w:rFonts w:cs="Tahoma"/>
          <w:szCs w:val="22"/>
          <w:lang w:val="el-GR"/>
        </w:rPr>
        <w:t xml:space="preserve"> (δωροδοκία πολιτικών προσώπων), 236 (δωροδοκία υπαλλήλου), 237 παρ.2-4 (δωροδοκία δικαστικών λειτουργών), 237</w:t>
      </w:r>
      <w:r w:rsidR="00105242" w:rsidRPr="00EF2032">
        <w:rPr>
          <w:rFonts w:cs="Tahoma"/>
          <w:szCs w:val="22"/>
          <w:vertAlign w:val="superscript"/>
          <w:lang w:val="el-GR"/>
        </w:rPr>
        <w:t>Α</w:t>
      </w:r>
      <w:r w:rsidR="00105242" w:rsidRPr="00EF2032">
        <w:rPr>
          <w:rFonts w:cs="Tahoma"/>
          <w:szCs w:val="22"/>
          <w:lang w:val="el-GR"/>
        </w:rPr>
        <w:t xml:space="preserve"> παρ.2 (εμπορία επιρροής – μεσάζοντες) 396 παρ.2 (δωροδοκία στον ιδιωτικό τομέα) του Ποινικού Κώδικα.</w:t>
      </w:r>
    </w:p>
    <w:p w14:paraId="113984B8" w14:textId="77777777" w:rsidR="00105242" w:rsidRPr="00EF2032" w:rsidRDefault="003355E7" w:rsidP="00105242">
      <w:pPr>
        <w:rPr>
          <w:rFonts w:cs="Tahoma"/>
          <w:szCs w:val="22"/>
          <w:lang w:val="el-GR"/>
        </w:rPr>
      </w:pPr>
      <w:r w:rsidRPr="00EF2032">
        <w:rPr>
          <w:rFonts w:cs="Tahoma"/>
          <w:szCs w:val="22"/>
          <w:lang w:val="el-GR"/>
        </w:rPr>
        <w:t xml:space="preserve">γ) </w:t>
      </w:r>
      <w:r w:rsidR="00105242" w:rsidRPr="00EF203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EF2032">
        <w:rPr>
          <w:rFonts w:cs="Tahoma"/>
          <w:szCs w:val="22"/>
        </w:rPr>
        <w:t>L</w:t>
      </w:r>
      <w:r w:rsidR="00105242" w:rsidRPr="00EF203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EF2032">
        <w:rPr>
          <w:rFonts w:cs="Tahoma"/>
          <w:szCs w:val="22"/>
        </w:rPr>
        <w:t> </w:t>
      </w:r>
      <w:r w:rsidR="00105242" w:rsidRPr="00EF2032">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EF2032">
        <w:rPr>
          <w:rFonts w:cs="Tahoma"/>
          <w:szCs w:val="22"/>
        </w:rPr>
        <w:t> </w:t>
      </w:r>
      <w:r w:rsidR="00105242" w:rsidRPr="00EF2032">
        <w:rPr>
          <w:rFonts w:cs="Tahoma"/>
          <w:szCs w:val="22"/>
          <w:lang w:val="el-GR"/>
        </w:rPr>
        <w:t>4689/2020 (Α’</w:t>
      </w:r>
      <w:r w:rsidR="00105242" w:rsidRPr="00EF2032">
        <w:rPr>
          <w:rFonts w:cs="Tahoma"/>
          <w:szCs w:val="22"/>
        </w:rPr>
        <w:t> </w:t>
      </w:r>
      <w:r w:rsidR="00105242" w:rsidRPr="00EF2032">
        <w:rPr>
          <w:rFonts w:cs="Tahoma"/>
          <w:szCs w:val="22"/>
          <w:lang w:val="el-GR"/>
        </w:rPr>
        <w:t>103),</w:t>
      </w:r>
    </w:p>
    <w:p w14:paraId="2358021C" w14:textId="77777777" w:rsidR="00105242" w:rsidRPr="00EF2032" w:rsidRDefault="003355E7" w:rsidP="00105242">
      <w:pPr>
        <w:rPr>
          <w:rFonts w:cs="Tahoma"/>
          <w:szCs w:val="22"/>
          <w:lang w:val="el-GR"/>
        </w:rPr>
      </w:pPr>
      <w:r w:rsidRPr="00EF2032">
        <w:rPr>
          <w:rFonts w:cs="Tahoma"/>
          <w:szCs w:val="22"/>
          <w:lang w:val="el-GR"/>
        </w:rPr>
        <w:t xml:space="preserve">δ) </w:t>
      </w:r>
      <w:r w:rsidR="00105242" w:rsidRPr="00EF203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EF2032">
        <w:rPr>
          <w:rFonts w:cs="Tahoma"/>
          <w:szCs w:val="22"/>
        </w:rPr>
        <w:t> </w:t>
      </w:r>
      <w:r w:rsidR="00105242" w:rsidRPr="00EF2032">
        <w:rPr>
          <w:rFonts w:cs="Tahoma"/>
          <w:szCs w:val="22"/>
          <w:lang w:val="el-GR"/>
        </w:rPr>
        <w:t>- πλαισίου 2002/475/ΔΕΥ του Συμβουλίου και για την τροποποίηση της απόφασης 2005/671/ΔΕΥ του Συμβουλίου (</w:t>
      </w:r>
      <w:r w:rsidR="00105242" w:rsidRPr="00EF2032">
        <w:rPr>
          <w:rFonts w:cs="Tahoma"/>
          <w:szCs w:val="22"/>
        </w:rPr>
        <w:t>EE</w:t>
      </w:r>
      <w:r w:rsidR="00105242" w:rsidRPr="00EF2032">
        <w:rPr>
          <w:rFonts w:cs="Tahoma"/>
          <w:szCs w:val="22"/>
          <w:lang w:val="el-GR"/>
        </w:rPr>
        <w:t xml:space="preserve"> </w:t>
      </w:r>
      <w:r w:rsidR="00105242" w:rsidRPr="00EF2032">
        <w:rPr>
          <w:rFonts w:cs="Tahoma"/>
          <w:szCs w:val="22"/>
        </w:rPr>
        <w:t>L</w:t>
      </w:r>
      <w:r w:rsidR="00105242" w:rsidRPr="00EF203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EF2032">
        <w:rPr>
          <w:rFonts w:cs="Tahoma"/>
          <w:szCs w:val="22"/>
        </w:rPr>
        <w:t> </w:t>
      </w:r>
      <w:r w:rsidR="00105242" w:rsidRPr="00EF2032">
        <w:rPr>
          <w:rFonts w:cs="Tahoma"/>
          <w:szCs w:val="22"/>
          <w:lang w:val="el-GR"/>
        </w:rPr>
        <w:t>4689/2020 (Α’</w:t>
      </w:r>
      <w:r w:rsidR="00105242" w:rsidRPr="00EF2032">
        <w:rPr>
          <w:rFonts w:cs="Tahoma"/>
          <w:szCs w:val="22"/>
        </w:rPr>
        <w:t> </w:t>
      </w:r>
      <w:r w:rsidR="00105242" w:rsidRPr="00EF2032">
        <w:rPr>
          <w:rFonts w:cs="Tahoma"/>
          <w:szCs w:val="22"/>
          <w:lang w:val="el-GR"/>
        </w:rPr>
        <w:t>103),</w:t>
      </w:r>
    </w:p>
    <w:p w14:paraId="45A8B9C8" w14:textId="50D2AC63" w:rsidR="008338F0" w:rsidRPr="00EF2032" w:rsidRDefault="003355E7">
      <w:pPr>
        <w:rPr>
          <w:rFonts w:cs="Tahoma"/>
          <w:szCs w:val="22"/>
          <w:lang w:val="el-GR"/>
        </w:rPr>
      </w:pPr>
      <w:r w:rsidRPr="00EF2032">
        <w:rPr>
          <w:rFonts w:cs="Tahoma"/>
          <w:szCs w:val="22"/>
          <w:lang w:val="el-GR"/>
        </w:rPr>
        <w:t xml:space="preserve">ε) </w:t>
      </w:r>
      <w:r w:rsidR="00105242" w:rsidRPr="00EF2032">
        <w:rPr>
          <w:rFonts w:cs="Tahoma"/>
          <w:szCs w:val="22"/>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EF2032">
        <w:rPr>
          <w:rFonts w:cs="Tahoma"/>
          <w:szCs w:val="22"/>
        </w:rPr>
        <w:t>EE</w:t>
      </w:r>
      <w:r w:rsidR="00105242" w:rsidRPr="00EF2032">
        <w:rPr>
          <w:rFonts w:cs="Tahoma"/>
          <w:szCs w:val="22"/>
          <w:lang w:val="el-GR"/>
        </w:rPr>
        <w:t xml:space="preserve"> </w:t>
      </w:r>
      <w:r w:rsidR="00105242" w:rsidRPr="00EF2032">
        <w:rPr>
          <w:rFonts w:cs="Tahoma"/>
          <w:szCs w:val="22"/>
        </w:rPr>
        <w:t>L</w:t>
      </w:r>
      <w:r w:rsidR="00105242" w:rsidRPr="00EF2032">
        <w:rPr>
          <w:rFonts w:cs="Tahoma"/>
          <w:szCs w:val="22"/>
          <w:lang w:val="el-GR"/>
        </w:rPr>
        <w:t xml:space="preserve"> 141/05.06.2015) και τα εγκλήματα των άρθρων 2 και 39 του ν.</w:t>
      </w:r>
      <w:r w:rsidR="00105242" w:rsidRPr="00EF2032">
        <w:rPr>
          <w:rFonts w:cs="Tahoma"/>
          <w:szCs w:val="22"/>
        </w:rPr>
        <w:t> </w:t>
      </w:r>
      <w:r w:rsidR="00105242" w:rsidRPr="00EF2032">
        <w:rPr>
          <w:rFonts w:cs="Tahoma"/>
          <w:szCs w:val="22"/>
          <w:lang w:val="el-GR"/>
        </w:rPr>
        <w:t>4557/2018 (Α’</w:t>
      </w:r>
      <w:r w:rsidR="00105242" w:rsidRPr="00EF2032">
        <w:rPr>
          <w:rFonts w:cs="Tahoma"/>
          <w:szCs w:val="22"/>
        </w:rPr>
        <w:t> </w:t>
      </w:r>
      <w:r w:rsidR="00105242" w:rsidRPr="00EF2032">
        <w:rPr>
          <w:rFonts w:cs="Tahoma"/>
          <w:szCs w:val="22"/>
          <w:lang w:val="el-GR"/>
        </w:rPr>
        <w:t>139),</w:t>
      </w:r>
    </w:p>
    <w:p w14:paraId="74EC1248" w14:textId="71E74E38" w:rsidR="008338F0" w:rsidRPr="00EF2032" w:rsidRDefault="003355E7">
      <w:pPr>
        <w:rPr>
          <w:rFonts w:cs="Tahoma"/>
          <w:szCs w:val="22"/>
          <w:lang w:val="el-GR"/>
        </w:rPr>
      </w:pPr>
      <w:r w:rsidRPr="00EF2032">
        <w:rPr>
          <w:rFonts w:cs="Tahoma"/>
          <w:szCs w:val="22"/>
          <w:lang w:val="el-GR"/>
        </w:rPr>
        <w:t xml:space="preserve">στ) </w:t>
      </w:r>
      <w:r w:rsidR="00105242" w:rsidRPr="00EF2032">
        <w:rPr>
          <w:rFonts w:cs="Tahoma"/>
          <w:szCs w:val="22"/>
          <w:lang w:val="el-GR"/>
        </w:rPr>
        <w:t xml:space="preserve">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w:t>
      </w:r>
      <w:r w:rsidR="00105242" w:rsidRPr="00EF2032">
        <w:rPr>
          <w:rFonts w:cs="Tahoma"/>
          <w:szCs w:val="22"/>
        </w:rPr>
        <w:t>L</w:t>
      </w:r>
      <w:r w:rsidR="00105242" w:rsidRPr="00EF2032">
        <w:rPr>
          <w:rFonts w:cs="Tahoma"/>
          <w:szCs w:val="22"/>
          <w:lang w:val="el-GR"/>
        </w:rPr>
        <w:t xml:space="preserve"> 101 της 15.4.2011, σ. 1) και τα εγκλήματα του άρθρου 323Α του Ποινικού κώδικα (εμπορία ανθρώπων).</w:t>
      </w:r>
    </w:p>
    <w:p w14:paraId="1F865230" w14:textId="24ED044B" w:rsidR="008338F0" w:rsidRPr="00EF2032" w:rsidRDefault="003355E7">
      <w:pPr>
        <w:rPr>
          <w:rFonts w:cs="Tahoma"/>
          <w:szCs w:val="22"/>
          <w:lang w:val="el-GR"/>
        </w:rPr>
      </w:pPr>
      <w:r w:rsidRPr="00EF2032">
        <w:rPr>
          <w:rFonts w:cs="Tahoma"/>
          <w:szCs w:val="22"/>
          <w:lang w:val="el-GR"/>
        </w:rPr>
        <w:t xml:space="preserve">Ο οικονομικός φορέας αποκλείεται, επίσης, όταν το πρόσωπο εις βάρος του οποίου εκδόθηκε </w:t>
      </w:r>
      <w:r w:rsidR="00E87EA9" w:rsidRPr="00EF2032">
        <w:rPr>
          <w:rFonts w:cs="Tahoma"/>
          <w:szCs w:val="22"/>
          <w:lang w:val="el-GR"/>
        </w:rPr>
        <w:t xml:space="preserve">τελεσίδικη </w:t>
      </w:r>
      <w:r w:rsidR="00400357" w:rsidRPr="00EF2032">
        <w:rPr>
          <w:rFonts w:cs="Tahoma"/>
          <w:szCs w:val="22"/>
          <w:lang w:val="el-GR"/>
        </w:rPr>
        <w:t xml:space="preserve">αμετάκλητη </w:t>
      </w:r>
      <w:r w:rsidRPr="00EF2032">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F093A1D" w14:textId="7B3F9F23" w:rsidR="009A3D76" w:rsidRPr="00EF2032" w:rsidRDefault="009A3D76" w:rsidP="009A3D76">
      <w:pPr>
        <w:rPr>
          <w:lang w:val="el-GR"/>
        </w:rPr>
      </w:pPr>
      <w:r w:rsidRPr="00EF2032">
        <w:rPr>
          <w:lang w:val="el-GR"/>
        </w:rPr>
        <w:t xml:space="preserve">Η υποχρέωση του προηγούμενου εδαφίου αφορά: </w:t>
      </w:r>
    </w:p>
    <w:p w14:paraId="50076112" w14:textId="0450B81C" w:rsidR="009A3D76" w:rsidRPr="00EF2032" w:rsidRDefault="009A3D76" w:rsidP="009A3D76">
      <w:pPr>
        <w:rPr>
          <w:lang w:val="el-GR"/>
        </w:rPr>
      </w:pPr>
      <w:r w:rsidRPr="00EF2032">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DB7E074" w14:textId="6113E033" w:rsidR="009A3D76" w:rsidRPr="00EF2032" w:rsidRDefault="009A3D76" w:rsidP="009A3D76">
      <w:pPr>
        <w:rPr>
          <w:lang w:val="el-GR"/>
        </w:rPr>
      </w:pPr>
      <w:r w:rsidRPr="00EF2032">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22A6E6C" w14:textId="77777777" w:rsidR="009A3D76" w:rsidRPr="00EF2032" w:rsidRDefault="009A3D76" w:rsidP="009A3D76">
      <w:pPr>
        <w:rPr>
          <w:lang w:val="el-GR"/>
        </w:rPr>
      </w:pPr>
      <w:r w:rsidRPr="00EF2032">
        <w:rPr>
          <w:lang w:val="el-GR"/>
        </w:rPr>
        <w:t>- στις περιπτώσεις Συνεταιρισμών, τα μέλη του Διοικητικού Συμβουλίου.</w:t>
      </w:r>
    </w:p>
    <w:p w14:paraId="10DB0C7D" w14:textId="77777777" w:rsidR="009A3D76" w:rsidRPr="00EF2032" w:rsidRDefault="009A3D76" w:rsidP="009A3D76">
      <w:pPr>
        <w:rPr>
          <w:lang w:val="el-GR"/>
        </w:rPr>
      </w:pPr>
      <w:r w:rsidRPr="00EF2032">
        <w:rPr>
          <w:lang w:val="el-GR"/>
        </w:rPr>
        <w:t>- σε όλες τις υπόλοιπες περιπτώσεις νομικών προσώπων, τον κατά περίπτωση νόμιμο εκπρόσωπο.</w:t>
      </w:r>
    </w:p>
    <w:p w14:paraId="27B3AF90" w14:textId="3E7AD66D" w:rsidR="009A3D76" w:rsidRPr="00EF2032" w:rsidRDefault="009A3D76" w:rsidP="009A3D76">
      <w:pPr>
        <w:rPr>
          <w:b/>
          <w:bCs/>
          <w:lang w:val="el-GR"/>
        </w:rPr>
      </w:pPr>
      <w:r w:rsidRPr="00EF203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00B332F" w14:textId="76689E35" w:rsidR="005A0ACC" w:rsidRPr="00EF2032" w:rsidRDefault="00DB2128" w:rsidP="00DB2128">
      <w:pPr>
        <w:rPr>
          <w:lang w:val="el-GR"/>
        </w:rPr>
      </w:pPr>
      <w:bookmarkStart w:id="75" w:name="_Ref503518036"/>
      <w:r w:rsidRPr="005114B1">
        <w:rPr>
          <w:b/>
          <w:bCs/>
          <w:lang w:val="el-GR"/>
        </w:rPr>
        <w:t>2.2.3.2</w:t>
      </w:r>
      <w:r w:rsidRPr="005114B1">
        <w:rPr>
          <w:b/>
          <w:bCs/>
          <w:lang w:val="el-GR"/>
        </w:rPr>
        <w:tab/>
      </w:r>
      <w:r w:rsidR="000326F6" w:rsidRPr="00EF2032">
        <w:rPr>
          <w:lang w:val="el-GR"/>
        </w:rPr>
        <w:t>Σ</w:t>
      </w:r>
      <w:r w:rsidR="005A0ACC" w:rsidRPr="00EF2032">
        <w:rPr>
          <w:lang w:val="el-GR"/>
        </w:rPr>
        <w:t>τις ακόλουθες περιπτώσεις</w:t>
      </w:r>
      <w:bookmarkEnd w:id="75"/>
      <w:r w:rsidR="005A0ACC" w:rsidRPr="00EF2032">
        <w:rPr>
          <w:lang w:val="el-GR"/>
        </w:rPr>
        <w:t xml:space="preserve"> </w:t>
      </w:r>
    </w:p>
    <w:p w14:paraId="4D8F5776" w14:textId="208C3EDA" w:rsidR="009A3D76" w:rsidRPr="00EF2032" w:rsidRDefault="009A3D76" w:rsidP="009D2712">
      <w:pPr>
        <w:spacing w:before="120"/>
        <w:rPr>
          <w:lang w:val="el-GR"/>
        </w:rPr>
      </w:pPr>
      <w:r w:rsidRPr="00EF2032">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F1B3445" w14:textId="77777777" w:rsidR="009A3D76" w:rsidRPr="00EF2032" w:rsidRDefault="009A3D76" w:rsidP="009A3D76">
      <w:pPr>
        <w:rPr>
          <w:lang w:val="el-GR"/>
        </w:rPr>
      </w:pPr>
      <w:r w:rsidRPr="00EF2032">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1B0EBD9" w14:textId="77777777" w:rsidR="009A3D76" w:rsidRPr="00EF2032" w:rsidRDefault="009A3D76" w:rsidP="009A3D76">
      <w:pPr>
        <w:rPr>
          <w:lang w:val="el-GR"/>
        </w:rPr>
      </w:pPr>
      <w:r w:rsidRPr="00EF2032">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B54A0D4" w14:textId="41A3FB76" w:rsidR="009A3D76" w:rsidRPr="00EF2032" w:rsidRDefault="009A3D76" w:rsidP="009A3D76">
      <w:pPr>
        <w:rPr>
          <w:lang w:val="el-GR"/>
        </w:rPr>
      </w:pPr>
      <w:r w:rsidRPr="00EF2032">
        <w:rPr>
          <w:szCs w:val="22"/>
          <w:lang w:val="el-GR" w:eastAsia="el-GR"/>
        </w:rPr>
        <w:t xml:space="preserve">Οι υποχρεώσεις των περ. α’ και β’ της παρ. </w:t>
      </w:r>
      <w:r w:rsidR="00CE5B88" w:rsidRPr="00CE5B88">
        <w:rPr>
          <w:b/>
          <w:bCs/>
          <w:color w:val="0033CC"/>
          <w:szCs w:val="22"/>
          <w:lang w:val="el-GR" w:eastAsia="el-GR"/>
        </w:rPr>
        <w:t>2.2.3.2</w:t>
      </w:r>
      <w:r w:rsidR="00CE5B88">
        <w:rPr>
          <w:szCs w:val="22"/>
          <w:lang w:val="el-GR" w:eastAsia="el-GR"/>
        </w:rPr>
        <w:t xml:space="preserve"> </w:t>
      </w:r>
      <w:r w:rsidRPr="00EF2032">
        <w:rPr>
          <w:szCs w:val="22"/>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8AA92F3" w14:textId="77777777" w:rsidR="009A3D76" w:rsidRPr="00EF2032" w:rsidRDefault="009A3D76" w:rsidP="009A3D76">
      <w:pPr>
        <w:rPr>
          <w:lang w:val="el-GR"/>
        </w:rPr>
      </w:pPr>
      <w:r w:rsidRPr="00EF2032">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24448C47" w14:textId="631A0470" w:rsidR="004B29C9" w:rsidRPr="00EF2032" w:rsidRDefault="009A3D76" w:rsidP="003329FF">
      <w:pPr>
        <w:spacing w:before="120"/>
        <w:rPr>
          <w:rFonts w:cs="Tahoma"/>
          <w:sz w:val="24"/>
          <w:szCs w:val="22"/>
          <w:lang w:val="el-GR" w:eastAsia="en-US"/>
        </w:rPr>
      </w:pPr>
      <w:r w:rsidRPr="00EF2032">
        <w:rPr>
          <w:rFonts w:cs="Tahoma"/>
          <w:szCs w:val="22"/>
          <w:lang w:val="el-GR" w:eastAsia="en-US"/>
        </w:rPr>
        <w:t xml:space="preserve">Κατ' εξαίρεση, επίσης, ο  οικονομικός φορέας δεν αποκλείεται, όταν ο αποκλεισμός, σύμφωνα με την παράγραφο </w:t>
      </w:r>
      <w:r w:rsidR="00147F7E" w:rsidRPr="00147F7E">
        <w:rPr>
          <w:b/>
          <w:bCs/>
          <w:color w:val="0000FF"/>
          <w:lang w:val="el-GR"/>
        </w:rPr>
        <w:t>2.2.3.2</w:t>
      </w:r>
      <w:r w:rsidRPr="00EF2032">
        <w:rPr>
          <w:rFonts w:cs="Tahoma"/>
          <w:szCs w:val="22"/>
          <w:lang w:val="el-GR" w:eastAsia="en-US"/>
        </w:rPr>
        <w:t>,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p>
    <w:p w14:paraId="2A4D6D6D" w14:textId="77777777" w:rsidR="004B29C9" w:rsidRPr="00EF2032" w:rsidRDefault="004B29C9" w:rsidP="003329FF">
      <w:pPr>
        <w:rPr>
          <w:lang w:val="el-GR"/>
        </w:rPr>
      </w:pPr>
    </w:p>
    <w:p w14:paraId="3D12F6EE" w14:textId="3FAF6D35" w:rsidR="00B04AF3" w:rsidRPr="00EF2032" w:rsidRDefault="00DB2128" w:rsidP="00DB2128">
      <w:pPr>
        <w:rPr>
          <w:lang w:val="el-GR"/>
        </w:rPr>
      </w:pPr>
      <w:bookmarkStart w:id="76" w:name="_Ref496540586"/>
      <w:r w:rsidRPr="00DB2128">
        <w:rPr>
          <w:b/>
          <w:bCs/>
          <w:lang w:val="el-GR"/>
        </w:rPr>
        <w:t>2.2.3.3</w:t>
      </w:r>
      <w:r w:rsidRPr="00DB2128">
        <w:rPr>
          <w:b/>
          <w:bCs/>
          <w:lang w:val="el-GR"/>
        </w:rPr>
        <w:tab/>
      </w:r>
      <w:r w:rsidR="003355E7" w:rsidRPr="00EF2032">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EF2032">
        <w:rPr>
          <w:lang w:val="el-GR"/>
        </w:rPr>
        <w:t xml:space="preserve"> </w:t>
      </w:r>
      <w:r w:rsidR="003355E7" w:rsidRPr="00EF2032">
        <w:rPr>
          <w:lang w:val="el-GR"/>
        </w:rPr>
        <w:t>:</w:t>
      </w:r>
      <w:bookmarkEnd w:id="76"/>
      <w:r w:rsidR="003355E7" w:rsidRPr="00EF2032">
        <w:rPr>
          <w:lang w:val="el-GR"/>
        </w:rPr>
        <w:t xml:space="preserve"> </w:t>
      </w:r>
    </w:p>
    <w:p w14:paraId="1B97E2FA" w14:textId="301A8C81" w:rsidR="008338F0" w:rsidRPr="00EF2032" w:rsidRDefault="003355E7">
      <w:pPr>
        <w:rPr>
          <w:rFonts w:cs="Tahoma"/>
          <w:szCs w:val="22"/>
          <w:lang w:val="el-GR"/>
        </w:rPr>
      </w:pPr>
      <w:r w:rsidRPr="00EF2032">
        <w:rPr>
          <w:rFonts w:cs="Tahoma"/>
          <w:szCs w:val="22"/>
          <w:lang w:val="el-GR"/>
        </w:rPr>
        <w:t xml:space="preserve">(α) εάν έχει αθετήσει τις υποχρεώσεις που προβλέπονται στην παρ. 2 του άρθρου 18 του ν. 4412/2016, </w:t>
      </w:r>
      <w:r w:rsidR="00B802EF" w:rsidRPr="00EF2032">
        <w:rPr>
          <w:lang w:val="el-GR"/>
        </w:rPr>
        <w:t>περί αρχών που εφαρμόζονται στις διαδικασίες σύναψης δημοσίων συμβάσεων</w:t>
      </w:r>
    </w:p>
    <w:p w14:paraId="6AD437B6" w14:textId="74C85ADD" w:rsidR="00A23EAB" w:rsidRPr="00EF2032" w:rsidRDefault="003355E7" w:rsidP="00A23EAB">
      <w:pPr>
        <w:rPr>
          <w:rFonts w:cs="Tahoma"/>
          <w:szCs w:val="22"/>
          <w:lang w:val="el-GR"/>
        </w:rPr>
      </w:pPr>
      <w:r w:rsidRPr="00EF2032">
        <w:rPr>
          <w:rFonts w:cs="Tahoma"/>
          <w:szCs w:val="22"/>
          <w:lang w:val="el-GR"/>
        </w:rPr>
        <w:t xml:space="preserve">(β) </w:t>
      </w:r>
      <w:r w:rsidR="00A23EAB" w:rsidRPr="00EF2032">
        <w:rPr>
          <w:lang w:val="el-GR"/>
        </w:rPr>
        <w:t>εάν τελεί υπό πτώχευση</w:t>
      </w:r>
      <w:r w:rsidR="00A23EAB" w:rsidRPr="00EF2032">
        <w:rPr>
          <w:b/>
          <w:lang w:val="el-GR"/>
        </w:rPr>
        <w:t xml:space="preserve"> </w:t>
      </w:r>
      <w:r w:rsidR="00A23EAB" w:rsidRPr="00EF2032">
        <w:rPr>
          <w:lang w:val="el-GR"/>
        </w:rPr>
        <w:t>ή έχει υπαχθεί σε διαδικασία ειδικής εκκαθάρισης</w:t>
      </w:r>
      <w:r w:rsidR="00A23EAB" w:rsidRPr="00EF2032">
        <w:rPr>
          <w:b/>
          <w:lang w:val="el-GR"/>
        </w:rPr>
        <w:t xml:space="preserve"> </w:t>
      </w:r>
      <w:r w:rsidR="00A23EAB" w:rsidRPr="00EF2032">
        <w:rPr>
          <w:lang w:val="el-GR"/>
        </w:rPr>
        <w:t>ή τελεί υπό αναγκαστική διαχείριση</w:t>
      </w:r>
      <w:r w:rsidR="00A23EAB" w:rsidRPr="00EF2032">
        <w:rPr>
          <w:b/>
          <w:lang w:val="el-GR"/>
        </w:rPr>
        <w:t xml:space="preserve"> </w:t>
      </w:r>
      <w:r w:rsidR="00A23EAB" w:rsidRPr="00EF2032">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579B460E" w14:textId="14770433" w:rsidR="00A23EAB" w:rsidRPr="00EF2032" w:rsidRDefault="003355E7" w:rsidP="00A23EAB">
      <w:pPr>
        <w:rPr>
          <w:lang w:val="el-GR"/>
        </w:rPr>
      </w:pPr>
      <w:r w:rsidRPr="00EF2032">
        <w:rPr>
          <w:rFonts w:cs="Tahoma"/>
          <w:szCs w:val="22"/>
          <w:lang w:val="el-GR"/>
        </w:rPr>
        <w:t xml:space="preserve">(γ) </w:t>
      </w:r>
      <w:r w:rsidR="00A23EAB" w:rsidRPr="00EF2032">
        <w:rPr>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5706ED15" w:rsidR="008338F0" w:rsidRPr="00EF2032" w:rsidRDefault="003355E7">
      <w:pPr>
        <w:rPr>
          <w:rFonts w:cs="Tahoma"/>
          <w:szCs w:val="22"/>
          <w:lang w:val="el-GR"/>
        </w:rPr>
      </w:pPr>
      <w:r w:rsidRPr="00EF2032">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0710096C" w:rsidR="008338F0" w:rsidRPr="00EF2032" w:rsidRDefault="003355E7">
      <w:pPr>
        <w:rPr>
          <w:rFonts w:cs="Tahoma"/>
          <w:szCs w:val="22"/>
          <w:lang w:val="el-GR"/>
        </w:rPr>
      </w:pPr>
      <w:r w:rsidRPr="00EF2032">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EF2032">
        <w:rPr>
          <w:rFonts w:cs="Tahoma"/>
          <w:szCs w:val="22"/>
          <w:lang w:val="el-GR"/>
        </w:rPr>
        <w:t xml:space="preserve"> όπως ισχύει</w:t>
      </w:r>
      <w:r w:rsidRPr="00EF2032">
        <w:rPr>
          <w:rFonts w:cs="Tahoma"/>
          <w:szCs w:val="22"/>
          <w:lang w:val="el-GR"/>
        </w:rPr>
        <w:t xml:space="preserve">, δεν μπορεί να θεραπευθεί με άλλα, λιγότερο παρεμβατικά, μέσα, </w:t>
      </w:r>
    </w:p>
    <w:p w14:paraId="1854FB65" w14:textId="6AFC3128" w:rsidR="00A23EAB" w:rsidRPr="00EF2032" w:rsidRDefault="003355E7" w:rsidP="00864EEA">
      <w:pPr>
        <w:rPr>
          <w:rFonts w:cs="Tahoma"/>
          <w:szCs w:val="22"/>
          <w:lang w:val="el-GR"/>
        </w:rPr>
      </w:pPr>
      <w:r w:rsidRPr="00EF2032">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91D97A9" w14:textId="3E79B0C0" w:rsidR="00A23EAB" w:rsidRPr="00EF2032" w:rsidRDefault="003355E7" w:rsidP="00864EEA">
      <w:pPr>
        <w:rPr>
          <w:rFonts w:cs="Tahoma"/>
          <w:szCs w:val="22"/>
          <w:lang w:val="el-GR"/>
        </w:rPr>
      </w:pPr>
      <w:r w:rsidRPr="00EF2032">
        <w:rPr>
          <w:rFonts w:cs="Tahoma"/>
          <w:szCs w:val="22"/>
          <w:lang w:val="el-GR"/>
        </w:rPr>
        <w:t xml:space="preserve">(ζ) </w:t>
      </w:r>
      <w:r w:rsidR="00A23EAB" w:rsidRPr="00EF2032">
        <w:rPr>
          <w:rFonts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817E4A" w:rsidRPr="00EF2032">
        <w:rPr>
          <w:rFonts w:cs="Tahoma"/>
          <w:szCs w:val="22"/>
          <w:lang w:val="el-GR"/>
        </w:rPr>
        <w:t xml:space="preserve"> </w:t>
      </w:r>
      <w:r w:rsidR="00925E1C" w:rsidRPr="00EF2032">
        <w:rPr>
          <w:b/>
          <w:bCs/>
          <w:color w:val="0000FF"/>
          <w:lang w:val="el-GR"/>
        </w:rPr>
        <w:fldChar w:fldCharType="begin"/>
      </w:r>
      <w:r w:rsidR="00925E1C" w:rsidRPr="00EF2032">
        <w:rPr>
          <w:b/>
          <w:bCs/>
          <w:color w:val="0000FF"/>
          <w:lang w:val="el-GR"/>
        </w:rPr>
        <w:instrText xml:space="preserve"> REF _Ref40957856 \r \h  \* MERGEFORMAT </w:instrText>
      </w:r>
      <w:r w:rsidR="00925E1C" w:rsidRPr="00EF2032">
        <w:rPr>
          <w:b/>
          <w:bCs/>
          <w:color w:val="0000FF"/>
          <w:lang w:val="el-GR"/>
        </w:rPr>
      </w:r>
      <w:r w:rsidR="00925E1C" w:rsidRPr="00EF2032">
        <w:rPr>
          <w:b/>
          <w:bCs/>
          <w:color w:val="0000FF"/>
          <w:lang w:val="el-GR"/>
        </w:rPr>
        <w:fldChar w:fldCharType="separate"/>
      </w:r>
      <w:r w:rsidR="003C5152">
        <w:rPr>
          <w:b/>
          <w:bCs/>
          <w:color w:val="0000FF"/>
          <w:lang w:val="el-GR"/>
        </w:rPr>
        <w:t>2.2.9.2</w:t>
      </w:r>
      <w:r w:rsidR="00925E1C" w:rsidRPr="00EF2032">
        <w:rPr>
          <w:b/>
          <w:bCs/>
          <w:color w:val="0000FF"/>
          <w:lang w:val="el-GR"/>
        </w:rPr>
        <w:fldChar w:fldCharType="end"/>
      </w:r>
      <w:r w:rsidR="00925E1C" w:rsidRPr="00EF2032">
        <w:rPr>
          <w:b/>
          <w:bCs/>
          <w:color w:val="0000FF"/>
          <w:lang w:val="el-GR"/>
        </w:rPr>
        <w:t xml:space="preserve">  </w:t>
      </w:r>
      <w:r w:rsidR="00817E4A" w:rsidRPr="00EF2032">
        <w:rPr>
          <w:b/>
          <w:bCs/>
          <w:color w:val="0000FF"/>
          <w:lang w:val="el-GR"/>
        </w:rPr>
        <w:fldChar w:fldCharType="begin"/>
      </w:r>
      <w:r w:rsidR="00817E4A" w:rsidRPr="00EF2032">
        <w:rPr>
          <w:b/>
          <w:bCs/>
          <w:color w:val="0000FF"/>
          <w:lang w:val="el-GR"/>
        </w:rPr>
        <w:instrText xml:space="preserve"> REF _Ref40957856 \h </w:instrText>
      </w:r>
      <w:r w:rsidR="00FB4DF9" w:rsidRPr="00EF2032">
        <w:rPr>
          <w:b/>
          <w:bCs/>
          <w:color w:val="0000FF"/>
          <w:lang w:val="el-GR"/>
        </w:rPr>
        <w:instrText xml:space="preserve"> \* MERGEFORMAT </w:instrText>
      </w:r>
      <w:r w:rsidR="00817E4A" w:rsidRPr="00EF2032">
        <w:rPr>
          <w:b/>
          <w:bCs/>
          <w:color w:val="0000FF"/>
          <w:lang w:val="el-GR"/>
        </w:rPr>
      </w:r>
      <w:r w:rsidR="00817E4A" w:rsidRPr="00EF2032">
        <w:rPr>
          <w:b/>
          <w:bCs/>
          <w:color w:val="0000FF"/>
          <w:lang w:val="el-GR"/>
        </w:rPr>
        <w:fldChar w:fldCharType="separate"/>
      </w:r>
      <w:r w:rsidR="003C5152" w:rsidRPr="003C5152">
        <w:rPr>
          <w:b/>
          <w:bCs/>
          <w:color w:val="0000FF"/>
          <w:lang w:val="el-GR"/>
        </w:rPr>
        <w:t>Αποδεικτικά μέσα - Δικαιολογητικά προσωρινού αναδόχου</w:t>
      </w:r>
      <w:r w:rsidR="00817E4A" w:rsidRPr="00EF2032">
        <w:rPr>
          <w:b/>
          <w:bCs/>
          <w:color w:val="0000FF"/>
          <w:lang w:val="el-GR"/>
        </w:rPr>
        <w:fldChar w:fldCharType="end"/>
      </w:r>
      <w:r w:rsidR="00A23EAB" w:rsidRPr="00EF2032">
        <w:rPr>
          <w:rFonts w:cs="Tahoma"/>
          <w:szCs w:val="22"/>
          <w:lang w:val="el-GR"/>
        </w:rPr>
        <w:t xml:space="preserve"> </w:t>
      </w:r>
      <w:r w:rsidR="00B941FC" w:rsidRPr="00EF2032">
        <w:rPr>
          <w:rFonts w:cs="Tahoma"/>
          <w:szCs w:val="22"/>
          <w:lang w:val="el-GR"/>
        </w:rPr>
        <w:t xml:space="preserve">της παρούσας. </w:t>
      </w:r>
    </w:p>
    <w:p w14:paraId="1B489508" w14:textId="77777777" w:rsidR="008338F0" w:rsidRPr="00EF2032" w:rsidRDefault="003355E7">
      <w:pPr>
        <w:rPr>
          <w:rFonts w:cs="Tahoma"/>
          <w:szCs w:val="22"/>
          <w:lang w:val="el-GR"/>
        </w:rPr>
      </w:pPr>
      <w:r w:rsidRPr="00EF2032">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03B36D4" w14:textId="77777777" w:rsidR="005A1E91" w:rsidRPr="00EF2032" w:rsidRDefault="003355E7" w:rsidP="005D47EF">
      <w:pPr>
        <w:rPr>
          <w:rFonts w:cs="Tahoma"/>
          <w:szCs w:val="22"/>
          <w:lang w:val="el-GR"/>
        </w:rPr>
      </w:pPr>
      <w:r w:rsidRPr="00EF2032">
        <w:rPr>
          <w:rFonts w:cs="Tahoma"/>
          <w:szCs w:val="22"/>
          <w:lang w:val="el-GR"/>
        </w:rPr>
        <w:t xml:space="preserve">(θ) </w:t>
      </w:r>
      <w:r w:rsidR="00953E50" w:rsidRPr="00EF2032">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EF2032">
        <w:rPr>
          <w:rFonts w:cs="Tahoma"/>
          <w:szCs w:val="22"/>
          <w:lang w:val="el-GR"/>
        </w:rPr>
        <w:t>.</w:t>
      </w:r>
    </w:p>
    <w:p w14:paraId="4A8A2308" w14:textId="39FC0C1D" w:rsidR="008338F0" w:rsidRPr="00EF2032" w:rsidRDefault="00067067">
      <w:pPr>
        <w:rPr>
          <w:rFonts w:cs="Tahoma"/>
          <w:b/>
          <w:bCs/>
          <w:szCs w:val="22"/>
          <w:lang w:val="el-GR"/>
        </w:rPr>
      </w:pPr>
      <w:r w:rsidRPr="00EF2032">
        <w:rPr>
          <w:rFonts w:cs="Tahoma"/>
          <w:b/>
          <w:bCs/>
          <w:szCs w:val="22"/>
          <w:lang w:val="el-GR"/>
        </w:rPr>
        <w:t xml:space="preserve">Εάν στις ως άνω περιπτώσεις (α) έως </w:t>
      </w:r>
      <w:r w:rsidRPr="00DE77D8">
        <w:rPr>
          <w:rFonts w:cs="Tahoma"/>
          <w:b/>
          <w:bCs/>
          <w:szCs w:val="22"/>
          <w:lang w:val="el-GR"/>
        </w:rPr>
        <w:t>(θ)</w:t>
      </w:r>
      <w:r w:rsidRPr="00EF2032">
        <w:rPr>
          <w:rFonts w:cs="Tahoma"/>
          <w:b/>
          <w:bCs/>
          <w:szCs w:val="22"/>
          <w:lang w:val="el-GR"/>
        </w:rPr>
        <w:t xml:space="preserve">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F1332DD" w14:textId="77777777" w:rsidR="008C3823" w:rsidRPr="00EF2032" w:rsidRDefault="008C3823" w:rsidP="008A0D80">
      <w:pPr>
        <w:rPr>
          <w:lang w:val="el-GR"/>
        </w:rPr>
      </w:pPr>
    </w:p>
    <w:p w14:paraId="1C336E47" w14:textId="3BCAB629" w:rsidR="001D0C1B" w:rsidRPr="00EF2032" w:rsidRDefault="008A0D80" w:rsidP="008A0D80">
      <w:pPr>
        <w:rPr>
          <w:lang w:val="el-GR"/>
        </w:rPr>
      </w:pPr>
      <w:bookmarkStart w:id="77" w:name="_Ref74508082"/>
      <w:r w:rsidRPr="008A0D80">
        <w:rPr>
          <w:b/>
          <w:bCs/>
          <w:lang w:val="el-GR"/>
        </w:rPr>
        <w:t>2.2.3.4</w:t>
      </w:r>
      <w:r w:rsidRPr="008A0D80">
        <w:rPr>
          <w:b/>
          <w:bCs/>
          <w:lang w:val="el-GR"/>
        </w:rPr>
        <w:tab/>
      </w:r>
      <w:r w:rsidR="001D0C1B" w:rsidRPr="00EF203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77"/>
      <w:r w:rsidR="003355E7" w:rsidRPr="00EF2032">
        <w:rPr>
          <w:b/>
          <w:bCs/>
          <w:lang w:val="el-GR"/>
        </w:rPr>
        <w:t xml:space="preserve"> </w:t>
      </w:r>
    </w:p>
    <w:p w14:paraId="7E933334" w14:textId="621066A5" w:rsidR="008338F0" w:rsidRPr="00EF2032" w:rsidRDefault="001D0C1B" w:rsidP="009D2712">
      <w:pPr>
        <w:pStyle w:val="aff"/>
        <w:tabs>
          <w:tab w:val="left" w:pos="0"/>
          <w:tab w:val="left" w:pos="709"/>
          <w:tab w:val="left" w:pos="1134"/>
        </w:tabs>
        <w:spacing w:before="240"/>
        <w:ind w:left="0"/>
        <w:rPr>
          <w:rFonts w:cs="Tahoma"/>
          <w:szCs w:val="22"/>
          <w:lang w:val="el-GR"/>
        </w:rPr>
      </w:pPr>
      <w:r w:rsidRPr="00EF2032">
        <w:rPr>
          <w:rFonts w:cs="Tahoma"/>
          <w:szCs w:val="22"/>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702059CF" w14:textId="77777777" w:rsidR="00C535AC" w:rsidRPr="00EF2032" w:rsidRDefault="00C535AC" w:rsidP="00C535AC">
      <w:pPr>
        <w:pStyle w:val="aff"/>
        <w:tabs>
          <w:tab w:val="left" w:pos="0"/>
        </w:tabs>
        <w:spacing w:before="240"/>
        <w:ind w:left="0"/>
        <w:rPr>
          <w:rFonts w:cs="Tahoma"/>
          <w:b/>
          <w:bCs/>
          <w:szCs w:val="22"/>
          <w:lang w:val="el-GR"/>
        </w:rPr>
      </w:pPr>
    </w:p>
    <w:p w14:paraId="3AC69D95" w14:textId="7088BB2E" w:rsidR="002A7C7B" w:rsidRPr="00EF2032" w:rsidRDefault="008A0D80" w:rsidP="008A0D80">
      <w:pPr>
        <w:rPr>
          <w:lang w:val="el-GR"/>
        </w:rPr>
      </w:pPr>
      <w:r w:rsidRPr="008A0D80">
        <w:rPr>
          <w:b/>
          <w:bCs/>
          <w:lang w:val="el-GR"/>
        </w:rPr>
        <w:t>2.2.3.5</w:t>
      </w:r>
      <w:r w:rsidRPr="008A0D80">
        <w:rPr>
          <w:b/>
          <w:bCs/>
          <w:lang w:val="el-GR"/>
        </w:rPr>
        <w:tab/>
      </w:r>
      <w:r w:rsidR="002A7C7B" w:rsidRPr="00EF203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543C4EA5" w14:textId="77777777" w:rsidR="002A7C7B" w:rsidRPr="00EF2032" w:rsidRDefault="002A7C7B" w:rsidP="009D2712">
      <w:pPr>
        <w:pStyle w:val="aff"/>
        <w:tabs>
          <w:tab w:val="left" w:pos="0"/>
          <w:tab w:val="left" w:pos="709"/>
          <w:tab w:val="left" w:pos="1134"/>
        </w:tabs>
        <w:spacing w:before="240"/>
        <w:ind w:left="0"/>
        <w:rPr>
          <w:rFonts w:cs="Tahoma"/>
          <w:szCs w:val="22"/>
          <w:lang w:val="el-GR"/>
        </w:rPr>
      </w:pPr>
    </w:p>
    <w:p w14:paraId="6E69F30B" w14:textId="0E659DA8" w:rsidR="002A7C7B" w:rsidRPr="00EF2032" w:rsidRDefault="008A0D80" w:rsidP="008A0D80">
      <w:pPr>
        <w:rPr>
          <w:b/>
          <w:bCs/>
          <w:lang w:val="el-GR"/>
        </w:rPr>
      </w:pPr>
      <w:r w:rsidRPr="008A0D80">
        <w:rPr>
          <w:rFonts w:cs="Tahoma"/>
          <w:b/>
          <w:bCs/>
          <w:szCs w:val="22"/>
          <w:lang w:val="el-GR"/>
        </w:rPr>
        <w:t>2.2.3.6</w:t>
      </w:r>
      <w:r w:rsidRPr="008A0D80">
        <w:rPr>
          <w:rFonts w:cs="Tahoma"/>
          <w:szCs w:val="22"/>
          <w:lang w:val="el-GR"/>
        </w:rPr>
        <w:tab/>
      </w:r>
      <w:r w:rsidR="003355E7" w:rsidRPr="00EF2032">
        <w:rPr>
          <w:rFonts w:cs="Tahoma"/>
          <w:szCs w:val="22"/>
          <w:lang w:val="el-GR"/>
        </w:rPr>
        <w:t xml:space="preserve"> </w:t>
      </w:r>
      <w:r w:rsidR="00363799" w:rsidRPr="00EF2032">
        <w:rPr>
          <w:rFonts w:cs="Tahoma"/>
          <w:szCs w:val="22"/>
          <w:lang w:val="el-GR"/>
        </w:rPr>
        <w:t xml:space="preserve">Ο </w:t>
      </w:r>
      <w:r w:rsidR="003355E7" w:rsidRPr="00EF2032">
        <w:rPr>
          <w:rFonts w:cs="Tahoma"/>
          <w:szCs w:val="22"/>
          <w:lang w:val="el-GR"/>
        </w:rPr>
        <w:t xml:space="preserve">οικονομικός φορέας που εμπίπτει σε μια από τις καταστάσεις που αναφέρονται στις παραγράφους </w:t>
      </w:r>
      <w:r w:rsidR="00CE5B88" w:rsidRPr="00CE5B88">
        <w:rPr>
          <w:b/>
          <w:bCs/>
          <w:color w:val="0000FF"/>
          <w:lang w:val="el-GR"/>
        </w:rPr>
        <w:t>2.2.3.1 και 2.2.3.3</w:t>
      </w:r>
      <w:r w:rsidR="003260E1" w:rsidRPr="00EF2032">
        <w:rPr>
          <w:rFonts w:cs="Tahoma"/>
          <w:szCs w:val="22"/>
          <w:lang w:val="el-GR"/>
        </w:rPr>
        <w:t xml:space="preserve"> </w:t>
      </w:r>
      <w:r w:rsidR="002A7C7B" w:rsidRPr="00EF2032">
        <w:rPr>
          <w:lang w:val="el-GR"/>
        </w:rPr>
        <w:t>εκτός από την περ. β αυτής</w:t>
      </w:r>
      <w:r w:rsidR="002A7C7B" w:rsidRPr="00EF2032">
        <w:rPr>
          <w:rFonts w:cs="Tahoma"/>
          <w:szCs w:val="22"/>
          <w:lang w:val="el-GR"/>
        </w:rPr>
        <w:t xml:space="preserve">, </w:t>
      </w:r>
      <w:r w:rsidR="003355E7" w:rsidRPr="00EF2032">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EF2032">
        <w:rPr>
          <w:rFonts w:cs="Tahoma"/>
          <w:szCs w:val="22"/>
        </w:rPr>
        <w:t>o</w:t>
      </w:r>
      <w:r w:rsidR="003355E7" w:rsidRPr="00EF2032">
        <w:rPr>
          <w:rFonts w:cs="Tahoma"/>
          <w:szCs w:val="22"/>
          <w:lang w:val="el-GR"/>
        </w:rPr>
        <w:t xml:space="preserve">κάθαρση). </w:t>
      </w:r>
      <w:r w:rsidR="002A7C7B" w:rsidRPr="00EF2032">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2131445" w14:textId="77777777" w:rsidR="00C535AC" w:rsidRPr="008A0D80" w:rsidRDefault="00C535AC" w:rsidP="008A0D80">
      <w:pPr>
        <w:rPr>
          <w:rFonts w:cs="Tahoma"/>
          <w:b/>
          <w:bCs/>
          <w:szCs w:val="22"/>
          <w:lang w:val="el-GR"/>
        </w:rPr>
      </w:pPr>
    </w:p>
    <w:p w14:paraId="40FD8E9B" w14:textId="05526E5B" w:rsidR="008338F0" w:rsidRPr="00EF2032" w:rsidRDefault="008A0D80" w:rsidP="008A0D80">
      <w:pPr>
        <w:rPr>
          <w:b/>
          <w:bCs/>
          <w:color w:val="000000"/>
          <w:lang w:val="el-GR"/>
        </w:rPr>
      </w:pPr>
      <w:r w:rsidRPr="008A0D80">
        <w:rPr>
          <w:b/>
          <w:bCs/>
          <w:lang w:val="el-GR"/>
        </w:rPr>
        <w:t>2.2.3.7</w:t>
      </w:r>
      <w:r w:rsidRPr="008A0D80">
        <w:rPr>
          <w:b/>
          <w:bCs/>
          <w:lang w:val="el-GR"/>
        </w:rPr>
        <w:tab/>
      </w:r>
      <w:r w:rsidR="003355E7" w:rsidRPr="00EF2032">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EF2032" w:rsidRDefault="00C535AC" w:rsidP="00C535AC">
      <w:pPr>
        <w:pStyle w:val="aff"/>
        <w:rPr>
          <w:rFonts w:cs="Tahoma"/>
          <w:b/>
          <w:bCs/>
          <w:color w:val="000000"/>
          <w:szCs w:val="22"/>
          <w:lang w:val="el-GR"/>
        </w:rPr>
      </w:pPr>
    </w:p>
    <w:p w14:paraId="7D947F86" w14:textId="28FAA49B" w:rsidR="008338F0" w:rsidRDefault="008A0D80" w:rsidP="008A0D80">
      <w:pPr>
        <w:rPr>
          <w:lang w:val="el-GR"/>
        </w:rPr>
      </w:pPr>
      <w:bookmarkStart w:id="78" w:name="_Ref496540821"/>
      <w:r w:rsidRPr="008A0D80">
        <w:rPr>
          <w:b/>
          <w:bCs/>
          <w:lang w:val="el-GR"/>
        </w:rPr>
        <w:t>2.2.3.8</w:t>
      </w:r>
      <w:r>
        <w:rPr>
          <w:lang w:val="el-GR"/>
        </w:rPr>
        <w:tab/>
      </w:r>
      <w:r w:rsidR="001E5DE0" w:rsidRPr="00EF203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EF2032">
        <w:rPr>
          <w:lang w:val="el-GR"/>
        </w:rPr>
        <w:t>.</w:t>
      </w:r>
      <w:bookmarkEnd w:id="78"/>
    </w:p>
    <w:p w14:paraId="0B607325" w14:textId="77777777" w:rsidR="001224F6" w:rsidRDefault="001224F6" w:rsidP="008A0D80">
      <w:pPr>
        <w:rPr>
          <w:lang w:val="el-GR"/>
        </w:rPr>
      </w:pPr>
    </w:p>
    <w:p w14:paraId="0E2E0432" w14:textId="77777777" w:rsidR="001224F6" w:rsidRPr="00EF2032" w:rsidRDefault="001224F6" w:rsidP="008A0D80">
      <w:pPr>
        <w:rPr>
          <w:lang w:val="el-GR"/>
        </w:rPr>
      </w:pPr>
    </w:p>
    <w:p w14:paraId="44ED39AE" w14:textId="77777777" w:rsidR="00D93C0C" w:rsidRPr="00EF2032" w:rsidRDefault="00D93C0C" w:rsidP="00603221">
      <w:pPr>
        <w:pStyle w:val="aff"/>
        <w:rPr>
          <w:rFonts w:cs="Tahoma"/>
          <w:color w:val="000000"/>
          <w:szCs w:val="22"/>
          <w:lang w:val="el-GR"/>
        </w:rPr>
      </w:pPr>
    </w:p>
    <w:p w14:paraId="08921492" w14:textId="6F4DCFC1" w:rsidR="008338F0" w:rsidRPr="00EF2032" w:rsidRDefault="003355E7" w:rsidP="00343B32">
      <w:pPr>
        <w:pStyle w:val="3"/>
        <w:numPr>
          <w:ilvl w:val="0"/>
          <w:numId w:val="0"/>
        </w:numPr>
      </w:pPr>
      <w:bookmarkStart w:id="79" w:name="_Toc75439387"/>
      <w:bookmarkStart w:id="80" w:name="_Toc80088625"/>
      <w:r w:rsidRPr="00EF2032">
        <w:t xml:space="preserve">Κριτήρια </w:t>
      </w:r>
      <w:r w:rsidR="00F11417" w:rsidRPr="00EF2032">
        <w:t xml:space="preserve">Ποιοτικής </w:t>
      </w:r>
      <w:r w:rsidRPr="00EF2032">
        <w:t xml:space="preserve">Επιλογής </w:t>
      </w:r>
      <w:r w:rsidR="00F11417" w:rsidRPr="00EF2032">
        <w:t>&amp; αποδεικτά στοιχεία</w:t>
      </w:r>
      <w:bookmarkEnd w:id="79"/>
      <w:bookmarkEnd w:id="80"/>
      <w:r w:rsidR="00F11417" w:rsidRPr="00EF2032">
        <w:t xml:space="preserve"> </w:t>
      </w:r>
    </w:p>
    <w:p w14:paraId="171B5D44" w14:textId="0E294F3D" w:rsidR="008338F0" w:rsidRPr="00FF172C" w:rsidRDefault="00C412CE" w:rsidP="00EC6683">
      <w:pPr>
        <w:pStyle w:val="3"/>
      </w:pPr>
      <w:bookmarkStart w:id="81" w:name="_Ref74510337"/>
      <w:bookmarkStart w:id="82" w:name="_Toc75439388"/>
      <w:r w:rsidRPr="00825DCB">
        <w:t xml:space="preserve"> </w:t>
      </w:r>
      <w:r w:rsidR="00BF270D" w:rsidRPr="00FF172C">
        <w:t xml:space="preserve"> </w:t>
      </w:r>
      <w:bookmarkStart w:id="83" w:name="_Toc80088626"/>
      <w:r w:rsidR="003355E7" w:rsidRPr="00FF172C" w:rsidDel="00893E05">
        <w:t>Καταλληλόλητα άσκησης επαγγελματικής δραστηριότητας</w:t>
      </w:r>
      <w:bookmarkEnd w:id="81"/>
      <w:bookmarkEnd w:id="82"/>
      <w:bookmarkEnd w:id="83"/>
      <w:r w:rsidR="003355E7" w:rsidRPr="00FF172C" w:rsidDel="00893E05">
        <w:t xml:space="preserve"> </w:t>
      </w:r>
    </w:p>
    <w:p w14:paraId="2C5AFA77" w14:textId="2BC8BD6F" w:rsidR="002970EE" w:rsidRPr="00EF2032" w:rsidDel="00893E05" w:rsidRDefault="002970EE" w:rsidP="002970EE">
      <w:pPr>
        <w:rPr>
          <w:lang w:val="el-GR"/>
        </w:rPr>
      </w:pPr>
      <w:r w:rsidRPr="00EF2032">
        <w:rPr>
          <w:b/>
          <w:bCs/>
          <w:lang w:val="el-GR"/>
        </w:rPr>
        <w:t>2.2.4.1</w:t>
      </w:r>
      <w:r w:rsidRPr="00EF2032">
        <w:rPr>
          <w:lang w:val="el-GR"/>
        </w:rPr>
        <w:tab/>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w:t>
      </w:r>
      <w:r w:rsidRPr="00CE5B88">
        <w:rPr>
          <w:b/>
          <w:bCs/>
          <w:lang w:val="el-GR"/>
        </w:rPr>
        <w:t>παροχή συμβουλευτικών υπηρεσιών σε θέματα στρατηγικής, πληροφορικής  και ανάπτυξη πληροφοριακών συστημάτων</w:t>
      </w:r>
      <w:r w:rsidR="004A48F3">
        <w:rPr>
          <w:lang w:val="el-GR"/>
        </w:rPr>
        <w:t>.</w:t>
      </w:r>
    </w:p>
    <w:p w14:paraId="3506EDBE" w14:textId="2A192D9F" w:rsidR="007E243D" w:rsidRPr="00EF2032" w:rsidDel="00893E05" w:rsidRDefault="007E243D" w:rsidP="00D9565A">
      <w:pPr>
        <w:pStyle w:val="aff"/>
        <w:ind w:left="0"/>
        <w:rPr>
          <w:rFonts w:cs="Tahoma"/>
          <w:szCs w:val="22"/>
          <w:lang w:val="el-GR"/>
        </w:rPr>
      </w:pPr>
    </w:p>
    <w:p w14:paraId="5C3D98E7" w14:textId="3A768A04" w:rsidR="007E243D" w:rsidRPr="00EF2032" w:rsidRDefault="007E243D" w:rsidP="00D9565A">
      <w:pPr>
        <w:pStyle w:val="aff"/>
        <w:ind w:left="0"/>
        <w:rPr>
          <w:rFonts w:cs="Tahoma"/>
          <w:szCs w:val="22"/>
          <w:lang w:val="el-GR"/>
        </w:rPr>
      </w:pPr>
      <w:r w:rsidRPr="00EF2032"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3AE5B964" w14:textId="77777777" w:rsidR="00D9565A" w:rsidRPr="00EF2032" w:rsidRDefault="00D9565A" w:rsidP="00D9565A">
      <w:pPr>
        <w:pStyle w:val="aff"/>
        <w:ind w:left="0"/>
        <w:rPr>
          <w:rFonts w:cs="Tahoma"/>
          <w:szCs w:val="22"/>
          <w:lang w:val="el-GR"/>
        </w:rPr>
      </w:pPr>
    </w:p>
    <w:p w14:paraId="2207DEA5" w14:textId="66EA0599" w:rsidR="00BE6F4C" w:rsidRPr="00EF2032" w:rsidDel="00893E05" w:rsidRDefault="00BE6F4C" w:rsidP="00D9565A">
      <w:pPr>
        <w:pStyle w:val="aff"/>
        <w:ind w:left="0"/>
        <w:rPr>
          <w:rFonts w:cs="Tahoma"/>
          <w:szCs w:val="22"/>
          <w:lang w:val="el-GR"/>
        </w:rPr>
      </w:pPr>
      <w:r w:rsidRPr="00EF2032"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FD69803" w14:textId="3AD3876C" w:rsidR="00BE6F4C" w:rsidRPr="00EF2032" w:rsidDel="00893E05" w:rsidRDefault="00BE6F4C" w:rsidP="00D9565A">
      <w:pPr>
        <w:pStyle w:val="aff"/>
        <w:ind w:left="0"/>
        <w:rPr>
          <w:rFonts w:cs="Tahoma"/>
          <w:szCs w:val="22"/>
          <w:lang w:val="el-GR"/>
        </w:rPr>
      </w:pPr>
    </w:p>
    <w:p w14:paraId="5D4A83CA" w14:textId="77777777" w:rsidR="00722D14" w:rsidRPr="00EF2032" w:rsidRDefault="00BE6F4C" w:rsidP="00D9565A">
      <w:pPr>
        <w:pStyle w:val="aff"/>
        <w:ind w:left="0"/>
        <w:rPr>
          <w:rFonts w:cs="Tahoma"/>
          <w:szCs w:val="22"/>
          <w:lang w:val="el-GR"/>
        </w:rPr>
      </w:pPr>
      <w:r w:rsidRPr="00EF2032"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EF2032">
        <w:rPr>
          <w:rFonts w:cs="Tahoma"/>
          <w:szCs w:val="22"/>
          <w:lang w:val="el-GR"/>
        </w:rPr>
        <w:t>.</w:t>
      </w:r>
    </w:p>
    <w:p w14:paraId="733AF58F" w14:textId="77777777" w:rsidR="00D9565A" w:rsidRPr="00EF2032" w:rsidRDefault="00D9565A" w:rsidP="00D9565A">
      <w:pPr>
        <w:pStyle w:val="aff"/>
        <w:ind w:left="0"/>
        <w:rPr>
          <w:rFonts w:cs="Tahoma"/>
          <w:szCs w:val="22"/>
          <w:lang w:val="el-GR"/>
        </w:rPr>
      </w:pPr>
    </w:p>
    <w:p w14:paraId="471728AE" w14:textId="2C589BF8" w:rsidR="00BE6F4C" w:rsidRPr="00EF2032" w:rsidDel="00893E05" w:rsidRDefault="00722D14" w:rsidP="00D9565A">
      <w:pPr>
        <w:pStyle w:val="aff"/>
        <w:ind w:left="0"/>
        <w:rPr>
          <w:rFonts w:cs="Tahoma"/>
          <w:szCs w:val="22"/>
          <w:lang w:val="el-GR"/>
        </w:rPr>
      </w:pPr>
      <w:r w:rsidRPr="00EF2032">
        <w:rPr>
          <w:rFonts w:cs="Tahoma"/>
          <w:szCs w:val="22"/>
          <w:lang w:val="el-GR"/>
        </w:rPr>
        <w:t>Στην περίπτωση ένωσης οικονομικών φορέων</w:t>
      </w:r>
      <w:r w:rsidR="00BE6F4C" w:rsidRPr="00EF2032" w:rsidDel="00893E05">
        <w:rPr>
          <w:rFonts w:cs="Tahoma"/>
          <w:szCs w:val="22"/>
          <w:lang w:val="el-GR"/>
        </w:rPr>
        <w:t xml:space="preserve"> </w:t>
      </w:r>
      <w:r w:rsidRPr="00EF2032">
        <w:rPr>
          <w:rFonts w:cs="Tahoma"/>
          <w:szCs w:val="22"/>
          <w:lang w:val="el-GR"/>
        </w:rPr>
        <w:t>η καταλληλότητα άσκησης επαγγελματικής δραστηριότητας απαιτείται να καλύπτεται σωρευτικά από τα μέλη της ένωσης.</w:t>
      </w:r>
    </w:p>
    <w:p w14:paraId="4DB8D1A1" w14:textId="26DA5DB7" w:rsidR="008338F0" w:rsidRPr="00FF172C" w:rsidRDefault="00C412CE" w:rsidP="00EC6683">
      <w:pPr>
        <w:pStyle w:val="3"/>
      </w:pPr>
      <w:bookmarkStart w:id="84" w:name="_Toc74566826"/>
      <w:bookmarkStart w:id="85" w:name="_Ref496541309"/>
      <w:bookmarkStart w:id="86" w:name="_Ref496541508"/>
      <w:bookmarkStart w:id="87" w:name="_Toc75439389"/>
      <w:bookmarkEnd w:id="84"/>
      <w:r w:rsidRPr="005114B1">
        <w:t xml:space="preserve"> </w:t>
      </w:r>
      <w:r w:rsidR="00BF270D" w:rsidRPr="00FF172C">
        <w:t xml:space="preserve"> </w:t>
      </w:r>
      <w:bookmarkStart w:id="88" w:name="_Toc80088627"/>
      <w:r w:rsidR="003355E7" w:rsidRPr="00FF172C">
        <w:t>Οικονομική και χρηματοοικονομική επάρκεια</w:t>
      </w:r>
      <w:bookmarkEnd w:id="85"/>
      <w:bookmarkEnd w:id="86"/>
      <w:bookmarkEnd w:id="87"/>
      <w:bookmarkEnd w:id="88"/>
    </w:p>
    <w:p w14:paraId="464EDF3C" w14:textId="1400DA66" w:rsidR="00E83D26" w:rsidRPr="00EF2032" w:rsidRDefault="002970EE" w:rsidP="007154BC">
      <w:pPr>
        <w:rPr>
          <w:b/>
          <w:bCs/>
          <w:color w:val="5B9BD5"/>
          <w:lang w:val="el-GR" w:eastAsia="en-US"/>
        </w:rPr>
      </w:pPr>
      <w:r w:rsidRPr="00EF2032">
        <w:rPr>
          <w:b/>
          <w:bCs/>
          <w:lang w:val="el-GR"/>
        </w:rPr>
        <w:t>2.2.5.1</w:t>
      </w:r>
      <w:r w:rsidRPr="00EF2032">
        <w:rPr>
          <w:b/>
          <w:bCs/>
          <w:lang w:val="el-GR"/>
        </w:rPr>
        <w:tab/>
      </w:r>
      <w:r w:rsidR="00F86B7A" w:rsidRPr="00EF2032">
        <w:rPr>
          <w:lang w:val="el-GR"/>
        </w:rPr>
        <w:t xml:space="preserve">Οι οικονομικοί φορείς που συμμετέχουν στη διαδικασία σύναψης της παρούσας απαιτείται να έχουν </w:t>
      </w:r>
      <w:r w:rsidR="00E17EA6" w:rsidRPr="00EF2032">
        <w:rPr>
          <w:lang w:val="el-GR"/>
        </w:rPr>
        <w:t xml:space="preserve">μέσο γενικό ετήσιο κύκλο εργασιών για τις τρεις </w:t>
      </w:r>
      <w:r w:rsidR="00966FED" w:rsidRPr="00EF2032">
        <w:rPr>
          <w:lang w:val="el-GR"/>
        </w:rPr>
        <w:t xml:space="preserve">(3) </w:t>
      </w:r>
      <w:r w:rsidR="00E17EA6" w:rsidRPr="00EF2032">
        <w:rPr>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00F86B7A" w:rsidRPr="00EF2032">
        <w:rPr>
          <w:lang w:val="el-GR"/>
        </w:rPr>
        <w:t xml:space="preserve"> (201</w:t>
      </w:r>
      <w:r w:rsidR="00DE03FC" w:rsidRPr="00EF2032">
        <w:rPr>
          <w:lang w:val="el-GR"/>
        </w:rPr>
        <w:t>7</w:t>
      </w:r>
      <w:r w:rsidR="00F86B7A" w:rsidRPr="00EF2032">
        <w:rPr>
          <w:lang w:val="el-GR"/>
        </w:rPr>
        <w:t>-201</w:t>
      </w:r>
      <w:r w:rsidR="00DE03FC" w:rsidRPr="00EF2032">
        <w:rPr>
          <w:lang w:val="el-GR"/>
        </w:rPr>
        <w:t>8</w:t>
      </w:r>
      <w:r w:rsidR="00F86B7A" w:rsidRPr="00EF2032">
        <w:rPr>
          <w:lang w:val="el-GR"/>
        </w:rPr>
        <w:t>-201</w:t>
      </w:r>
      <w:r w:rsidR="00DE03FC" w:rsidRPr="00EF2032">
        <w:rPr>
          <w:lang w:val="el-GR"/>
        </w:rPr>
        <w:t>9</w:t>
      </w:r>
      <w:r w:rsidR="00F86B7A" w:rsidRPr="00EF2032">
        <w:rPr>
          <w:lang w:val="el-GR"/>
        </w:rPr>
        <w:t xml:space="preserve">) </w:t>
      </w:r>
      <w:r w:rsidR="004A48F3">
        <w:rPr>
          <w:lang w:val="el-GR"/>
        </w:rPr>
        <w:t>κατ’ ελάχιστον ίσο με</w:t>
      </w:r>
      <w:r w:rsidR="00F86B7A" w:rsidRPr="00EF2032">
        <w:rPr>
          <w:lang w:val="el-GR"/>
        </w:rPr>
        <w:t xml:space="preserve"> το </w:t>
      </w:r>
      <w:r w:rsidR="00160892" w:rsidRPr="00EF2032">
        <w:rPr>
          <w:lang w:val="el-GR"/>
        </w:rPr>
        <w:t>200</w:t>
      </w:r>
      <w:r w:rsidR="00F86B7A" w:rsidRPr="00EF2032">
        <w:rPr>
          <w:lang w:val="el-GR"/>
        </w:rPr>
        <w:t>%</w:t>
      </w:r>
      <w:r w:rsidR="0069435C" w:rsidRPr="00EF2032">
        <w:rPr>
          <w:lang w:val="el-GR"/>
        </w:rPr>
        <w:t xml:space="preserve"> </w:t>
      </w:r>
      <w:r w:rsidR="00F86B7A" w:rsidRPr="00EF2032">
        <w:rPr>
          <w:lang w:val="el-GR"/>
        </w:rPr>
        <w:t xml:space="preserve"> του προϋπολογισμού του υπό ανάθεση Έργου</w:t>
      </w:r>
      <w:r w:rsidR="00160892" w:rsidRPr="00EF2032">
        <w:rPr>
          <w:lang w:val="el-GR"/>
        </w:rPr>
        <w:t xml:space="preserve"> μη περιλαμβανομένου </w:t>
      </w:r>
      <w:r w:rsidR="004A48F3">
        <w:rPr>
          <w:lang w:val="el-GR"/>
        </w:rPr>
        <w:t xml:space="preserve">του ΦΠΑ και </w:t>
      </w:r>
      <w:r w:rsidR="00160892" w:rsidRPr="00EF2032">
        <w:rPr>
          <w:lang w:val="el-GR"/>
        </w:rPr>
        <w:t>τ</w:t>
      </w:r>
      <w:r w:rsidR="004A48F3">
        <w:rPr>
          <w:lang w:val="el-GR"/>
        </w:rPr>
        <w:t>ων</w:t>
      </w:r>
      <w:r w:rsidR="00160892" w:rsidRPr="00EF2032">
        <w:rPr>
          <w:lang w:val="el-GR"/>
        </w:rPr>
        <w:t xml:space="preserve"> δικαι</w:t>
      </w:r>
      <w:r w:rsidR="004A48F3">
        <w:rPr>
          <w:lang w:val="el-GR"/>
        </w:rPr>
        <w:t>ωμάτων</w:t>
      </w:r>
      <w:r w:rsidR="00160892" w:rsidRPr="00EF2032">
        <w:rPr>
          <w:lang w:val="el-GR"/>
        </w:rPr>
        <w:t xml:space="preserve"> προαίρεσης</w:t>
      </w:r>
      <w:r w:rsidR="004A48F3">
        <w:rPr>
          <w:lang w:val="el-GR"/>
        </w:rPr>
        <w:t>.</w:t>
      </w:r>
    </w:p>
    <w:p w14:paraId="05691828" w14:textId="3D331172" w:rsidR="00722D14" w:rsidRPr="00EF2032" w:rsidRDefault="00722D14" w:rsidP="00D9565A">
      <w:pPr>
        <w:ind w:hanging="13"/>
        <w:rPr>
          <w:lang w:val="el-GR" w:eastAsia="en-US"/>
        </w:rPr>
      </w:pPr>
      <w:r w:rsidRPr="00EF2032">
        <w:rPr>
          <w:lang w:val="el-GR"/>
        </w:rPr>
        <w:t>Σε περίπτωση ένωσης οικονομικών φορέων, οι παραπάνω απαιτήσεις καλύπτονται αθροιστικά από τα μέλη της ένωσης</w:t>
      </w:r>
      <w:r w:rsidR="004A48F3">
        <w:rPr>
          <w:lang w:val="el-GR"/>
        </w:rPr>
        <w:t>.</w:t>
      </w:r>
    </w:p>
    <w:p w14:paraId="743ACF02" w14:textId="77777777" w:rsidR="00722D14" w:rsidRPr="00EF2032" w:rsidRDefault="00722D14" w:rsidP="009D2712">
      <w:pPr>
        <w:rPr>
          <w:lang w:val="el-GR" w:eastAsia="en-US"/>
        </w:rPr>
      </w:pPr>
    </w:p>
    <w:p w14:paraId="5AD6E127" w14:textId="310D3F70" w:rsidR="008338F0" w:rsidRPr="00FF172C" w:rsidRDefault="00C412CE" w:rsidP="00EC6683">
      <w:pPr>
        <w:pStyle w:val="3"/>
      </w:pPr>
      <w:bookmarkStart w:id="89" w:name="_Ref496541329"/>
      <w:bookmarkStart w:id="90" w:name="_Ref496541556"/>
      <w:bookmarkStart w:id="91" w:name="_Toc75439390"/>
      <w:r w:rsidRPr="005114B1">
        <w:t xml:space="preserve"> </w:t>
      </w:r>
      <w:r w:rsidR="00BF270D" w:rsidRPr="00FF172C">
        <w:t xml:space="preserve"> </w:t>
      </w:r>
      <w:bookmarkStart w:id="92" w:name="_Toc80088628"/>
      <w:r w:rsidR="003355E7" w:rsidRPr="00FF172C">
        <w:t>Τεχνική και επαγγελματική ικανότητα</w:t>
      </w:r>
      <w:bookmarkEnd w:id="89"/>
      <w:bookmarkEnd w:id="90"/>
      <w:bookmarkEnd w:id="91"/>
      <w:bookmarkEnd w:id="92"/>
      <w:r w:rsidR="0071303E" w:rsidRPr="00FF172C">
        <w:t xml:space="preserve"> </w:t>
      </w:r>
    </w:p>
    <w:p w14:paraId="5A0E70E3" w14:textId="394FCCA7" w:rsidR="0069435C" w:rsidRPr="00EF2032" w:rsidRDefault="00C412CE" w:rsidP="00EC6683">
      <w:pPr>
        <w:pStyle w:val="4"/>
        <w:rPr>
          <w:lang w:eastAsia="en-US"/>
        </w:rPr>
      </w:pPr>
      <w:bookmarkStart w:id="93" w:name="_Ref61980826"/>
      <w:bookmarkStart w:id="94" w:name="_Toc75439391"/>
      <w:bookmarkStart w:id="95" w:name="_Ref40965350"/>
      <w:r w:rsidRPr="00825DCB">
        <w:rPr>
          <w:lang w:eastAsia="en-US"/>
        </w:rPr>
        <w:t xml:space="preserve"> </w:t>
      </w:r>
      <w:r w:rsidR="00BF270D">
        <w:rPr>
          <w:lang w:eastAsia="en-US"/>
        </w:rPr>
        <w:t xml:space="preserve"> </w:t>
      </w:r>
      <w:r w:rsidR="0069435C" w:rsidRPr="00EF2032">
        <w:rPr>
          <w:lang w:eastAsia="en-US"/>
        </w:rPr>
        <w:t>Τεχνική Ικανότητα</w:t>
      </w:r>
      <w:bookmarkEnd w:id="93"/>
      <w:bookmarkEnd w:id="94"/>
    </w:p>
    <w:p w14:paraId="50915B61" w14:textId="77777777" w:rsidR="0069435C" w:rsidRPr="00EF2032" w:rsidRDefault="0069435C" w:rsidP="0069435C">
      <w:pPr>
        <w:rPr>
          <w:rFonts w:cs="Tahoma"/>
          <w:bCs/>
          <w:szCs w:val="22"/>
          <w:lang w:val="el-GR"/>
        </w:rPr>
      </w:pPr>
      <w:r w:rsidRPr="00EF2032">
        <w:rPr>
          <w:rFonts w:cs="Tahoma"/>
          <w:bCs/>
          <w:szCs w:val="22"/>
          <w:lang w:val="el-GR"/>
        </w:rPr>
        <w:t xml:space="preserve">Οι οικονομικοί φορείς που συμμετέχουν στη διαδικασία σύναψης της παρούσας απαιτείται να </w:t>
      </w:r>
      <w:bookmarkStart w:id="96" w:name="_Hlk55900233"/>
      <w:r w:rsidRPr="00EF2032">
        <w:rPr>
          <w:rFonts w:cs="Tahoma"/>
          <w:bCs/>
          <w:szCs w:val="22"/>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3D3EE97" w14:textId="59AA93AD" w:rsidR="0069435C" w:rsidRPr="00EF2032" w:rsidRDefault="0069435C" w:rsidP="0069435C">
      <w:pPr>
        <w:rPr>
          <w:lang w:val="el-GR"/>
        </w:rPr>
      </w:pPr>
      <w:r w:rsidRPr="00EF2032">
        <w:rPr>
          <w:rFonts w:cs="Tahoma"/>
          <w:bCs/>
          <w:szCs w:val="22"/>
          <w:lang w:val="el-GR"/>
        </w:rPr>
        <w:t xml:space="preserve">Συγκεκριμένα απαιτείται </w:t>
      </w:r>
      <w:r w:rsidRPr="00EF2032">
        <w:rPr>
          <w:rFonts w:cs="Tahoma"/>
          <w:lang w:val="el-GR"/>
        </w:rPr>
        <w:t xml:space="preserve">κατά τα τελευταία </w:t>
      </w:r>
      <w:r w:rsidRPr="00EF2032">
        <w:rPr>
          <w:rFonts w:cs="Tahoma"/>
          <w:b/>
          <w:lang w:val="el-GR"/>
        </w:rPr>
        <w:t>τρία (3) έτη</w:t>
      </w:r>
      <w:r w:rsidRPr="00EF2032">
        <w:rPr>
          <w:rFonts w:cs="Tahoma"/>
          <w:lang w:val="el-GR"/>
        </w:rPr>
        <w:t xml:space="preserve"> να έχουν</w:t>
      </w:r>
      <w:r w:rsidRPr="00EF2032">
        <w:rPr>
          <w:rFonts w:cs="Tahoma"/>
          <w:bCs/>
          <w:szCs w:val="22"/>
          <w:lang w:val="el-GR"/>
        </w:rPr>
        <w:t xml:space="preserve"> ολοκληρώσει επιτυχώς </w:t>
      </w:r>
      <w:bookmarkEnd w:id="96"/>
      <w:r w:rsidR="004A48F3">
        <w:rPr>
          <w:lang w:val="el-GR"/>
        </w:rPr>
        <w:t xml:space="preserve">: </w:t>
      </w:r>
    </w:p>
    <w:p w14:paraId="14E1F2D7" w14:textId="7FF033D4" w:rsidR="00160892" w:rsidRPr="00EF2032" w:rsidRDefault="00160892" w:rsidP="00671CDE">
      <w:pPr>
        <w:pStyle w:val="aff"/>
        <w:numPr>
          <w:ilvl w:val="0"/>
          <w:numId w:val="70"/>
        </w:numPr>
        <w:ind w:left="993" w:hanging="633"/>
        <w:rPr>
          <w:lang w:val="el-GR"/>
        </w:rPr>
      </w:pPr>
      <w:r w:rsidRPr="00EF2032">
        <w:rPr>
          <w:lang w:val="el-GR"/>
        </w:rPr>
        <w:t xml:space="preserve">Ένα έργο που να περιλαμβάνει την </w:t>
      </w:r>
      <w:r w:rsidRPr="00EF2032">
        <w:rPr>
          <w:b/>
          <w:bCs/>
          <w:lang w:val="el-GR"/>
        </w:rPr>
        <w:t>υλοποίηση μηχανισμού διαλειτουργικότητας</w:t>
      </w:r>
      <w:r w:rsidRPr="00EF2032">
        <w:rPr>
          <w:lang w:val="el-GR"/>
        </w:rPr>
        <w:t xml:space="preserve"> μεταξύ διαφορετικών πληροφοριακών συστημάτων με χρήση υπηρεσιών Διαδικτύου (Web Services) συμβατικού τιμήματος </w:t>
      </w:r>
      <w:r w:rsidRPr="00EF2032">
        <w:rPr>
          <w:b/>
          <w:bCs/>
          <w:lang w:val="el-GR"/>
        </w:rPr>
        <w:t>μεγαλύτερου ή ίσου με το 50%</w:t>
      </w:r>
      <w:r w:rsidRPr="00EF2032">
        <w:rPr>
          <w:lang w:val="el-GR"/>
        </w:rPr>
        <w:t xml:space="preserve"> του προϋπολογισμού της παρούσας διακήρυξης (χωρίς </w:t>
      </w:r>
      <w:r w:rsidR="004A48F3">
        <w:rPr>
          <w:lang w:val="el-GR"/>
        </w:rPr>
        <w:t xml:space="preserve">ΦΠΑ και </w:t>
      </w:r>
      <w:r w:rsidRPr="00EF2032">
        <w:rPr>
          <w:lang w:val="el-GR"/>
        </w:rPr>
        <w:t>δικαιώματα προαίρεσης).</w:t>
      </w:r>
    </w:p>
    <w:p w14:paraId="3B2DEC83" w14:textId="02A3E1F9" w:rsidR="00160892" w:rsidRPr="00EF2032" w:rsidRDefault="00160892" w:rsidP="00671CDE">
      <w:pPr>
        <w:pStyle w:val="aff"/>
        <w:numPr>
          <w:ilvl w:val="0"/>
          <w:numId w:val="70"/>
        </w:numPr>
        <w:ind w:left="993" w:hanging="633"/>
        <w:rPr>
          <w:lang w:val="el-GR"/>
        </w:rPr>
      </w:pPr>
      <w:r w:rsidRPr="00EF2032">
        <w:rPr>
          <w:lang w:val="el-GR"/>
        </w:rPr>
        <w:t xml:space="preserve">Ένα έργο </w:t>
      </w:r>
      <w:r w:rsidRPr="00EF2032">
        <w:rPr>
          <w:b/>
          <w:bCs/>
          <w:lang w:val="el-GR"/>
        </w:rPr>
        <w:t>απλούστευσης / ανασχεδιασμού για ψηφιοποίηση</w:t>
      </w:r>
      <w:r w:rsidRPr="00EF2032">
        <w:rPr>
          <w:lang w:val="el-GR"/>
        </w:rPr>
        <w:t xml:space="preserve"> τουλάχιστον τριάντα (30) εξωστρεφών διοικητικών διαδικασιών (ενδεικτικά: -ηλεκτρονικά μητρώα, ηλεκτρονικές πλατφόρμες υποβολής αιτήσεων, διαχείρισης αιτημάτων κλπ.) για την εξ’ αποστάσεως εξυπηρέτηση πολιτών και επιχειρήσεων το οποίο θα πρέπει να έχει συμβατικό τίμημα </w:t>
      </w:r>
      <w:r w:rsidRPr="00EF2032">
        <w:rPr>
          <w:b/>
          <w:bCs/>
          <w:lang w:val="el-GR"/>
        </w:rPr>
        <w:t>ίσο ή μεγαλύτερο με το 100%</w:t>
      </w:r>
      <w:r w:rsidRPr="00EF2032">
        <w:rPr>
          <w:lang w:val="el-GR"/>
        </w:rPr>
        <w:t xml:space="preserve"> του προϋπολογισμού της παρούσας (χωρίς </w:t>
      </w:r>
      <w:r w:rsidR="004A48F3">
        <w:rPr>
          <w:lang w:val="el-GR"/>
        </w:rPr>
        <w:t xml:space="preserve">ΦΠΑ και </w:t>
      </w:r>
      <w:r w:rsidRPr="00EF2032">
        <w:rPr>
          <w:lang w:val="el-GR"/>
        </w:rPr>
        <w:t>δικαιώματα προαίρεσης).</w:t>
      </w:r>
    </w:p>
    <w:p w14:paraId="6BD71F3A" w14:textId="1EAAAF17" w:rsidR="00160892" w:rsidRPr="00EF2032" w:rsidRDefault="00160892" w:rsidP="00671CDE">
      <w:pPr>
        <w:pStyle w:val="aff"/>
        <w:numPr>
          <w:ilvl w:val="0"/>
          <w:numId w:val="70"/>
        </w:numPr>
        <w:ind w:left="993" w:hanging="633"/>
        <w:rPr>
          <w:lang w:val="el-GR"/>
        </w:rPr>
      </w:pPr>
      <w:r w:rsidRPr="00EF2032">
        <w:rPr>
          <w:lang w:val="el-GR"/>
        </w:rPr>
        <w:t xml:space="preserve">Ένα έργο </w:t>
      </w:r>
      <w:r w:rsidRPr="00EF2032">
        <w:rPr>
          <w:b/>
          <w:bCs/>
          <w:lang w:val="el-GR"/>
        </w:rPr>
        <w:t>σχεδιασμού και ανάπτυξης διαδικτυακού τόπου ηλεκτρονικών υπηρεσιών</w:t>
      </w:r>
      <w:r w:rsidRPr="00EF2032">
        <w:rPr>
          <w:lang w:val="el-GR"/>
        </w:rPr>
        <w:t xml:space="preserve"> με εφαρμογή μεθοδολογίας «</w:t>
      </w:r>
      <w:r w:rsidRPr="00EF2032">
        <w:rPr>
          <w:lang w:val="en-US"/>
        </w:rPr>
        <w:t>design</w:t>
      </w:r>
      <w:r w:rsidRPr="00EF2032">
        <w:rPr>
          <w:lang w:val="el-GR"/>
        </w:rPr>
        <w:t xml:space="preserve"> </w:t>
      </w:r>
      <w:r w:rsidRPr="00EF2032">
        <w:rPr>
          <w:lang w:val="en-US"/>
        </w:rPr>
        <w:t>thinking</w:t>
      </w:r>
      <w:r w:rsidRPr="00EF2032">
        <w:rPr>
          <w:lang w:val="el-GR"/>
        </w:rPr>
        <w:t>» το οποίο να περιλαμβάνει σχεδιασμό και υλοποίηση προφίλ χρηστών (</w:t>
      </w:r>
      <w:r w:rsidRPr="00EF2032">
        <w:rPr>
          <w:lang w:val="en-US"/>
        </w:rPr>
        <w:t>personas</w:t>
      </w:r>
      <w:r w:rsidRPr="00EF2032">
        <w:rPr>
          <w:lang w:val="el-GR"/>
        </w:rPr>
        <w:t>)</w:t>
      </w:r>
      <w:r w:rsidR="004A48F3">
        <w:rPr>
          <w:lang w:val="el-GR"/>
        </w:rPr>
        <w:t xml:space="preserve">, </w:t>
      </w:r>
      <w:r w:rsidRPr="00EF2032">
        <w:rPr>
          <w:lang w:val="el-GR"/>
        </w:rPr>
        <w:t>καθώς και διαδρομών χρηστών (</w:t>
      </w:r>
      <w:r w:rsidRPr="00EF2032">
        <w:rPr>
          <w:lang w:val="en-US"/>
        </w:rPr>
        <w:t>journeys</w:t>
      </w:r>
      <w:r w:rsidRPr="00EF2032">
        <w:rPr>
          <w:lang w:val="el-GR"/>
        </w:rPr>
        <w:t>) με σκοπό την ενδυνάμωση της συμμετοχής συναλλασσόμενων.</w:t>
      </w:r>
    </w:p>
    <w:p w14:paraId="36D5D268" w14:textId="77777777" w:rsidR="00160892" w:rsidRPr="00EF2032" w:rsidRDefault="00160892" w:rsidP="00E01677">
      <w:pPr>
        <w:pBdr>
          <w:top w:val="nil"/>
          <w:left w:val="nil"/>
          <w:bottom w:val="nil"/>
          <w:right w:val="nil"/>
          <w:between w:val="nil"/>
        </w:pBdr>
        <w:spacing w:line="264" w:lineRule="auto"/>
        <w:ind w:left="360"/>
        <w:rPr>
          <w:rFonts w:cs="Tahoma"/>
          <w:color w:val="000000"/>
          <w:szCs w:val="22"/>
          <w:shd w:val="clear" w:color="auto" w:fill="FFFFFF"/>
          <w:lang w:val="el-GR"/>
        </w:rPr>
      </w:pPr>
    </w:p>
    <w:p w14:paraId="43F5ADA2" w14:textId="150BBEC1" w:rsidR="00160892" w:rsidRPr="00EF2032" w:rsidRDefault="00160892" w:rsidP="00DE77D8">
      <w:pPr>
        <w:pBdr>
          <w:top w:val="nil"/>
          <w:left w:val="nil"/>
          <w:bottom w:val="nil"/>
          <w:right w:val="nil"/>
          <w:between w:val="nil"/>
        </w:pBdr>
        <w:spacing w:line="264" w:lineRule="auto"/>
        <w:rPr>
          <w:rFonts w:cs="Tahoma"/>
          <w:color w:val="000000"/>
          <w:szCs w:val="22"/>
          <w:shd w:val="clear" w:color="auto" w:fill="FFFFFF"/>
          <w:lang w:val="el-GR"/>
        </w:rPr>
      </w:pPr>
      <w:r w:rsidRPr="00EF2032">
        <w:rPr>
          <w:rFonts w:cs="Tahoma"/>
          <w:color w:val="000000"/>
          <w:szCs w:val="22"/>
          <w:shd w:val="clear" w:color="auto" w:fill="FFFFFF"/>
          <w:lang w:val="el-GR"/>
        </w:rPr>
        <w:t>Σε περίπτωση που κάποια από τα ανωτέρω έργα (</w:t>
      </w:r>
      <w:r w:rsidR="009900B8">
        <w:rPr>
          <w:rFonts w:cs="Tahoma"/>
          <w:color w:val="000000"/>
          <w:szCs w:val="22"/>
          <w:shd w:val="clear" w:color="auto" w:fill="FFFFFF"/>
          <w:lang w:val="el-GR"/>
        </w:rPr>
        <w:t>α</w:t>
      </w:r>
      <w:r w:rsidR="009900B8" w:rsidRPr="00EF2032">
        <w:rPr>
          <w:rFonts w:cs="Tahoma"/>
          <w:color w:val="000000"/>
          <w:szCs w:val="22"/>
          <w:shd w:val="clear" w:color="auto" w:fill="FFFFFF"/>
          <w:lang w:val="el-GR"/>
        </w:rPr>
        <w:t>, β και γ</w:t>
      </w:r>
      <w:r w:rsidRPr="00EF2032">
        <w:rPr>
          <w:rFonts w:cs="Tahoma"/>
          <w:color w:val="000000"/>
          <w:szCs w:val="22"/>
          <w:shd w:val="clear" w:color="auto" w:fill="FFFFFF"/>
          <w:lang w:val="el-GR"/>
        </w:rPr>
        <w:t>) έχουν υλοποιηθεί από τον υποψήφιο (ή τον δανείζοντα εμπειρία) ως μέλος ένωσης, προσμετράται μόνο το τίμημα που αντιστοιχεί στο ποσοστό συμμετοχής του.</w:t>
      </w:r>
    </w:p>
    <w:p w14:paraId="4312EF20" w14:textId="7EA1AAD5" w:rsidR="00160892" w:rsidRPr="00EF2032" w:rsidRDefault="00160892" w:rsidP="00DE77D8">
      <w:pPr>
        <w:pBdr>
          <w:top w:val="nil"/>
          <w:left w:val="nil"/>
          <w:bottom w:val="nil"/>
          <w:right w:val="nil"/>
          <w:between w:val="nil"/>
        </w:pBdr>
        <w:spacing w:line="264" w:lineRule="auto"/>
        <w:rPr>
          <w:rFonts w:cs="Tahoma"/>
          <w:color w:val="000000"/>
          <w:szCs w:val="22"/>
          <w:shd w:val="clear" w:color="auto" w:fill="FFFFFF"/>
          <w:lang w:val="el-GR"/>
        </w:rPr>
      </w:pPr>
      <w:r w:rsidRPr="00EF2032">
        <w:rPr>
          <w:rFonts w:cs="Tahoma"/>
          <w:color w:val="000000"/>
          <w:szCs w:val="22"/>
          <w:shd w:val="clear" w:color="auto" w:fill="FFFFFF"/>
          <w:lang w:val="el-GR"/>
        </w:rPr>
        <w:t xml:space="preserve">Διευκρινίζεται ότι είναι δυνατή η επίκληση μίας σύμβασης για την κάλυψη περισσοτέρων του ενός αντικειμένου που περιγράφεται στα σημεία </w:t>
      </w:r>
      <w:r w:rsidR="009900B8">
        <w:rPr>
          <w:rFonts w:cs="Tahoma"/>
          <w:color w:val="000000"/>
          <w:szCs w:val="22"/>
          <w:shd w:val="clear" w:color="auto" w:fill="FFFFFF"/>
          <w:lang w:val="el-GR"/>
        </w:rPr>
        <w:t>α</w:t>
      </w:r>
      <w:r w:rsidR="009900B8" w:rsidRPr="00EF2032">
        <w:rPr>
          <w:rFonts w:cs="Tahoma"/>
          <w:color w:val="000000"/>
          <w:szCs w:val="22"/>
          <w:shd w:val="clear" w:color="auto" w:fill="FFFFFF"/>
          <w:lang w:val="el-GR"/>
        </w:rPr>
        <w:t>, β και γ</w:t>
      </w:r>
      <w:r w:rsidRPr="00EF2032">
        <w:rPr>
          <w:rFonts w:cs="Tahoma"/>
          <w:color w:val="000000"/>
          <w:szCs w:val="22"/>
          <w:shd w:val="clear" w:color="auto" w:fill="FFFFFF"/>
          <w:lang w:val="el-GR"/>
        </w:rPr>
        <w:t xml:space="preserve">, αρκεί να καλύπτει αθροιστικά όλες τις απαιτήσεις αυτών. </w:t>
      </w:r>
    </w:p>
    <w:p w14:paraId="59E31F23" w14:textId="77777777" w:rsidR="007A2205" w:rsidRPr="00EF2032" w:rsidRDefault="007A2205" w:rsidP="007A2205">
      <w:pPr>
        <w:rPr>
          <w:lang w:val="el-GR"/>
        </w:rPr>
      </w:pPr>
      <w:bookmarkStart w:id="97" w:name="_Ref61862075"/>
      <w:r w:rsidRPr="00305483">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bookmarkEnd w:id="97"/>
    </w:p>
    <w:p w14:paraId="652EECBE" w14:textId="77777777" w:rsidR="00CC2818" w:rsidRPr="00EF2032" w:rsidRDefault="00CC2818" w:rsidP="008E43C4">
      <w:pPr>
        <w:ind w:left="360"/>
        <w:rPr>
          <w:rFonts w:cs="Tahoma"/>
          <w:bCs/>
          <w:szCs w:val="22"/>
          <w:lang w:val="el-GR"/>
        </w:rPr>
      </w:pPr>
    </w:p>
    <w:p w14:paraId="7BAEAA9E" w14:textId="2FA69403" w:rsidR="00CC2818" w:rsidRPr="00FF172C" w:rsidRDefault="00C412CE" w:rsidP="00EC6683">
      <w:pPr>
        <w:pStyle w:val="4"/>
      </w:pPr>
      <w:bookmarkStart w:id="98" w:name="_Toc75439392"/>
      <w:bookmarkStart w:id="99" w:name="_Ref75527997"/>
      <w:bookmarkStart w:id="100" w:name="_Ref75528006"/>
      <w:bookmarkStart w:id="101" w:name="_Ref75885969"/>
      <w:bookmarkEnd w:id="95"/>
      <w:r w:rsidRPr="005114B1">
        <w:t xml:space="preserve"> </w:t>
      </w:r>
      <w:r w:rsidR="00BF270D" w:rsidRPr="00FF172C">
        <w:t xml:space="preserve"> </w:t>
      </w:r>
      <w:r w:rsidR="00CC2818" w:rsidRPr="00FF172C">
        <w:t>Επαγγελματική Ικανότητα – Ομάδα Έργου</w:t>
      </w:r>
      <w:bookmarkEnd w:id="98"/>
      <w:bookmarkEnd w:id="99"/>
      <w:bookmarkEnd w:id="100"/>
      <w:bookmarkEnd w:id="101"/>
    </w:p>
    <w:p w14:paraId="66CB5DEA" w14:textId="105C9C27" w:rsidR="00CC2818" w:rsidRPr="00EF2032" w:rsidRDefault="008B41C9" w:rsidP="00CC2818">
      <w:pPr>
        <w:rPr>
          <w:lang w:val="el-GR"/>
        </w:rPr>
      </w:pPr>
      <w:bookmarkStart w:id="102" w:name="_Ref40965313"/>
      <w:r w:rsidRPr="00EF2032">
        <w:rPr>
          <w:lang w:val="el-GR"/>
        </w:rPr>
        <w:t>Ο</w:t>
      </w:r>
      <w:r w:rsidR="00F86B7A" w:rsidRPr="00EF2032">
        <w:rPr>
          <w:lang w:val="el-GR"/>
        </w:rPr>
        <w:t>ι οικονομικοί φορείς που συμμετέχουν στη διαδικασία σύναψης της παρούσας απαιτείται</w:t>
      </w:r>
      <w:r w:rsidR="00E1337D" w:rsidRPr="00EF2032">
        <w:rPr>
          <w:lang w:val="el-GR"/>
        </w:rPr>
        <w:t xml:space="preserve"> </w:t>
      </w:r>
      <w:r w:rsidR="00F86B7A" w:rsidRPr="00EF2032">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EF2032">
        <w:rPr>
          <w:lang w:val="el-GR"/>
        </w:rPr>
        <w:t xml:space="preserve"> </w:t>
      </w:r>
    </w:p>
    <w:p w14:paraId="252EDC69" w14:textId="15E6FE48" w:rsidR="00160892" w:rsidRPr="00EF2032" w:rsidRDefault="00160892" w:rsidP="00671CDE">
      <w:pPr>
        <w:pStyle w:val="Body"/>
        <w:numPr>
          <w:ilvl w:val="0"/>
          <w:numId w:val="47"/>
        </w:numPr>
        <w:jc w:val="both"/>
        <w:rPr>
          <w:rFonts w:ascii="Tahoma" w:hAnsi="Tahoma" w:cs="Tahoma"/>
        </w:rPr>
      </w:pPr>
      <w:r w:rsidRPr="00EF2032">
        <w:rPr>
          <w:rFonts w:ascii="Tahoma" w:hAnsi="Tahoma" w:cs="Tahoma"/>
          <w:b/>
          <w:bCs/>
        </w:rPr>
        <w:t>Έναν</w:t>
      </w:r>
      <w:r w:rsidRPr="00EF2032">
        <w:rPr>
          <w:rFonts w:ascii="Tahoma" w:hAnsi="Tahoma" w:cs="Tahoma"/>
        </w:rPr>
        <w:t xml:space="preserve"> </w:t>
      </w:r>
      <w:r w:rsidRPr="00EF2032">
        <w:rPr>
          <w:rFonts w:ascii="Tahoma" w:hAnsi="Tahoma" w:cs="Tahoma"/>
          <w:b/>
          <w:bCs/>
        </w:rPr>
        <w:t>Υπεύθυνο Έργου</w:t>
      </w:r>
      <w:r w:rsidRPr="00EF2032">
        <w:rPr>
          <w:rFonts w:ascii="Tahoma" w:hAnsi="Tahoma" w:cs="Tahoma"/>
        </w:rPr>
        <w:t xml:space="preserve"> </w:t>
      </w:r>
      <w:r w:rsidRPr="00EF2032">
        <w:rPr>
          <w:rFonts w:ascii="Tahoma" w:eastAsia="Tahoma" w:hAnsi="Tahoma" w:cs="Calibri"/>
          <w:color w:val="auto"/>
          <w:szCs w:val="24"/>
          <w:bdr w:val="none" w:sz="0" w:space="0" w:color="auto"/>
          <w:lang w:eastAsia="zh-CN"/>
        </w:rPr>
        <w:t xml:space="preserve">ο οποίος να διαθέτει τίτλο σπουδών πανεπιστημιακής  εκπαίδευσης καθώς και μεταπτυχιακό, </w:t>
      </w:r>
      <w:r w:rsidR="0045208B">
        <w:rPr>
          <w:rFonts w:ascii="Tahoma" w:eastAsia="Tahoma" w:hAnsi="Tahoma" w:cs="Calibri"/>
          <w:color w:val="auto"/>
          <w:szCs w:val="24"/>
          <w:bdr w:val="none" w:sz="0" w:space="0" w:color="auto"/>
          <w:lang w:eastAsia="zh-CN"/>
        </w:rPr>
        <w:t xml:space="preserve">με </w:t>
      </w:r>
      <w:r w:rsidRPr="00EF2032">
        <w:rPr>
          <w:rFonts w:ascii="Tahoma" w:eastAsia="Tahoma" w:hAnsi="Tahoma" w:cs="Calibri"/>
          <w:color w:val="auto"/>
          <w:szCs w:val="24"/>
          <w:bdr w:val="none" w:sz="0" w:space="0" w:color="auto"/>
          <w:lang w:eastAsia="zh-CN"/>
        </w:rPr>
        <w:t xml:space="preserve">τουλάχιστον 20ετή γενική επαγγελματική εμπειρία στον χώρο των συμβουλευτικών υπηρεσιών ή ΤΠΕ, 15 έτη εκ των οποίων σε Διαχείριση Έργων. </w:t>
      </w:r>
      <w:r w:rsidRPr="00EF2032">
        <w:rPr>
          <w:rFonts w:ascii="Tahoma" w:hAnsi="Tahoma" w:cs="Tahoma"/>
        </w:rPr>
        <w:t>Το προτεινόμενο στέλεχος πρέπει να έχει διατελέσει Υπεύθυνος Έργου, σε τουλάχιστον 3 έργα αντίστοιχου προϋπολογισμού με το παρόν.</w:t>
      </w:r>
    </w:p>
    <w:p w14:paraId="11CA7912" w14:textId="77777777" w:rsidR="00160892" w:rsidRPr="00EF2032" w:rsidRDefault="00160892" w:rsidP="00671CDE">
      <w:pPr>
        <w:pStyle w:val="aff"/>
        <w:numPr>
          <w:ilvl w:val="0"/>
          <w:numId w:val="47"/>
        </w:numPr>
        <w:spacing w:before="120"/>
        <w:rPr>
          <w:lang w:val="el-GR"/>
        </w:rPr>
      </w:pPr>
      <w:r w:rsidRPr="00EF2032">
        <w:rPr>
          <w:b/>
          <w:bCs/>
          <w:lang w:val="el-GR"/>
        </w:rPr>
        <w:t>Έναν Αναπληρωτή Υπεύθυνο Έργου,</w:t>
      </w:r>
      <w:r w:rsidRPr="00EF2032">
        <w:rPr>
          <w:lang w:val="el-GR"/>
        </w:rPr>
        <w:t xml:space="preserve"> ο οποίος να διαθέτει τίτλο σπουδών πανεπιστημιακής εκπαίδευσης καθώς και μεταπτυχιακό, τουλάχιστον 15ετή γενική επαγγελματική εμπειρία στον χώρο των συμβουλευτικών υπηρεσιών ή ΤΠΕ, 5 έτη εκ των οποίων σε Διαχείριση Έργων. Το προτεινόμενο στέλεχος θα πρέπει να έχει διατελέσει Υπεύθυνος Έργου σε τουλάχιστον ένα έργο ανασχεδιασμού ή ψηφιακού μετασχηματισμού.</w:t>
      </w:r>
      <w:r w:rsidRPr="00EF2032" w:rsidDel="004F5582">
        <w:rPr>
          <w:lang w:val="el-GR"/>
        </w:rPr>
        <w:t xml:space="preserve"> </w:t>
      </w:r>
    </w:p>
    <w:p w14:paraId="1F93619C" w14:textId="77777777" w:rsidR="00160892" w:rsidRPr="00EF2032" w:rsidRDefault="00160892" w:rsidP="00671CDE">
      <w:pPr>
        <w:pStyle w:val="aff"/>
        <w:numPr>
          <w:ilvl w:val="0"/>
          <w:numId w:val="47"/>
        </w:numPr>
        <w:spacing w:before="120"/>
        <w:rPr>
          <w:lang w:val="el-GR"/>
        </w:rPr>
      </w:pPr>
      <w:r w:rsidRPr="00EF2032">
        <w:rPr>
          <w:b/>
          <w:bCs/>
          <w:lang w:val="el-GR"/>
        </w:rPr>
        <w:t>Δύο Επιχειρησιακούς Συμβούλους – αναλυτές επιχειρησιακών διαδικασιών</w:t>
      </w:r>
      <w:r w:rsidRPr="00EF2032">
        <w:rPr>
          <w:lang w:val="el-GR"/>
        </w:rPr>
        <w:t>, καθένας εκ των οποίων να διαθέτει τίτλο σπουδών πανεπιστημιακής εκπαίδευσης και τουλάχιστον 5ετή επαγγελματική εμπειρία σε ανάλυση και μοντελοποίηση επιχειρησιακών διαδικασιών.</w:t>
      </w:r>
      <w:r w:rsidRPr="00EF2032" w:rsidDel="004F5582">
        <w:rPr>
          <w:lang w:val="el-GR"/>
        </w:rPr>
        <w:t xml:space="preserve"> </w:t>
      </w:r>
    </w:p>
    <w:p w14:paraId="74146EBE" w14:textId="77777777" w:rsidR="00160892" w:rsidRPr="00EF2032" w:rsidRDefault="00160892" w:rsidP="00671CDE">
      <w:pPr>
        <w:pStyle w:val="aff"/>
        <w:numPr>
          <w:ilvl w:val="0"/>
          <w:numId w:val="47"/>
        </w:numPr>
        <w:spacing w:before="120"/>
        <w:rPr>
          <w:lang w:val="el-GR"/>
        </w:rPr>
      </w:pPr>
      <w:r w:rsidRPr="00EF2032">
        <w:rPr>
          <w:b/>
          <w:bCs/>
          <w:lang w:val="el-GR"/>
        </w:rPr>
        <w:t>Έναν ειδικό σχεδιαστή Εμπειρίας Χρήστη (</w:t>
      </w:r>
      <w:r w:rsidRPr="00EF2032">
        <w:rPr>
          <w:b/>
          <w:bCs/>
          <w:lang w:val="en-US"/>
        </w:rPr>
        <w:t>UX</w:t>
      </w:r>
      <w:r w:rsidRPr="00EF2032">
        <w:rPr>
          <w:b/>
          <w:bCs/>
          <w:lang w:val="el-GR"/>
        </w:rPr>
        <w:t xml:space="preserve"> </w:t>
      </w:r>
      <w:r w:rsidRPr="00EF2032">
        <w:rPr>
          <w:b/>
          <w:bCs/>
          <w:lang w:val="en-US"/>
        </w:rPr>
        <w:t>Designer</w:t>
      </w:r>
      <w:r w:rsidRPr="00EF2032">
        <w:rPr>
          <w:b/>
          <w:bCs/>
          <w:lang w:val="el-GR"/>
        </w:rPr>
        <w:t xml:space="preserve">), </w:t>
      </w:r>
      <w:r w:rsidRPr="00EF2032">
        <w:rPr>
          <w:lang w:val="el-GR"/>
        </w:rPr>
        <w:t>ο οποίος να διαθέτει τίτλο σπουδών πανεπιστημιακής εκπαίδευσης και τουλάχιστον 5ετή επαγγελματική εμπειρία στο σχεδιασμό και υλοποίηση της εμπειρίας χρήστη (UX).</w:t>
      </w:r>
    </w:p>
    <w:p w14:paraId="4EE95D64" w14:textId="77777777" w:rsidR="00160892" w:rsidRPr="00EF2032" w:rsidRDefault="00160892" w:rsidP="00671CDE">
      <w:pPr>
        <w:pStyle w:val="aff"/>
        <w:numPr>
          <w:ilvl w:val="0"/>
          <w:numId w:val="47"/>
        </w:numPr>
        <w:spacing w:before="120"/>
        <w:rPr>
          <w:lang w:val="el-GR"/>
        </w:rPr>
      </w:pPr>
      <w:r w:rsidRPr="00EF2032">
        <w:rPr>
          <w:b/>
          <w:bCs/>
          <w:lang w:val="el-GR"/>
        </w:rPr>
        <w:t xml:space="preserve">Έναν Υπεύθυνο Σχεδιασμού και Ανάπτυξης Συστημάτων Πληροφορικής </w:t>
      </w:r>
      <w:r w:rsidRPr="00EF2032">
        <w:rPr>
          <w:lang w:val="el-GR"/>
        </w:rPr>
        <w:t>ο οποίος να διαθέτει  τίτλο σπουδών πανεπιστημιακής εκπαίδευσης σε αντικείμενο συναφές με Τεχνολογίες Πληροφορικής και Επικοινωνιών και τουλάχιστον 15ετή επαγγελματική εμπειρία σε ανάπτυξη πληροφοριακών συστημάτων. Το προτεινόμενο στέλεχος θα πρέπει κατά την τελευταία πενταετία να έχει συμμετάσχει με αντίστοιχο ρόλο σε έργο ανάπτυξης πληροφοριακών συστημάτων.</w:t>
      </w:r>
      <w:r w:rsidRPr="00EF2032" w:rsidDel="004F5582">
        <w:rPr>
          <w:lang w:val="el-GR"/>
        </w:rPr>
        <w:t xml:space="preserve"> </w:t>
      </w:r>
    </w:p>
    <w:p w14:paraId="69B0B498" w14:textId="77777777" w:rsidR="00160892" w:rsidRPr="00EF2032" w:rsidRDefault="00160892" w:rsidP="00671CDE">
      <w:pPr>
        <w:pStyle w:val="aff"/>
        <w:numPr>
          <w:ilvl w:val="0"/>
          <w:numId w:val="47"/>
        </w:numPr>
        <w:spacing w:before="120"/>
        <w:rPr>
          <w:lang w:val="el-GR"/>
        </w:rPr>
      </w:pPr>
      <w:r w:rsidRPr="00EF2032">
        <w:rPr>
          <w:b/>
          <w:bCs/>
          <w:lang w:val="el-GR"/>
        </w:rPr>
        <w:t>Δύο στελέχη Σχεδιασμού και Ανάπτυξης Συστημάτων Πληροφορικής ,</w:t>
      </w:r>
      <w:r w:rsidRPr="00EF2032">
        <w:rPr>
          <w:lang w:val="el-GR"/>
        </w:rPr>
        <w:t xml:space="preserve"> ο οποίοι να διαθέτουν τίτλο σπουδών πανεπιστημιακής εκπαίδευσης σε αντικείμενο συναφές με Τεχνολογίες Πληροφορικής και Επικοινωνιών και τουλάχιστον 8ετή εμπειρία σε έργα σχεδιασμού και ανάπτυξης λογισμικού και εμπειρία σε εκτέλεση δημοσίων συμβάσεων.   </w:t>
      </w:r>
    </w:p>
    <w:p w14:paraId="3B0D214E" w14:textId="77777777" w:rsidR="00160892" w:rsidRPr="00EF2032" w:rsidRDefault="00160892" w:rsidP="00671CDE">
      <w:pPr>
        <w:pStyle w:val="aff"/>
        <w:numPr>
          <w:ilvl w:val="0"/>
          <w:numId w:val="47"/>
        </w:numPr>
        <w:suppressAutoHyphens w:val="0"/>
        <w:spacing w:before="120" w:after="0"/>
        <w:rPr>
          <w:rFonts w:ascii="Times New Roman" w:hAnsi="Times New Roman" w:cs="Times New Roman"/>
          <w:sz w:val="24"/>
          <w:lang w:val="el-GR" w:eastAsia="en-GB"/>
        </w:rPr>
      </w:pPr>
      <w:r w:rsidRPr="00EF2032">
        <w:rPr>
          <w:rFonts w:cs="Tahoma"/>
          <w:b/>
          <w:bCs/>
          <w:color w:val="222222"/>
          <w:szCs w:val="22"/>
          <w:shd w:val="clear" w:color="auto" w:fill="FFFFFF"/>
          <w:lang w:val="el-GR" w:eastAsia="en-GB"/>
        </w:rPr>
        <w:t>Έναν Εμπειρογνώμονα Ηλεκτρονικής Διακυβέρνησης</w:t>
      </w:r>
      <w:r w:rsidRPr="00EF2032">
        <w:rPr>
          <w:rFonts w:cs="Tahoma"/>
          <w:color w:val="222222"/>
          <w:szCs w:val="22"/>
          <w:shd w:val="clear" w:color="auto" w:fill="FFFFFF"/>
          <w:lang w:val="el-GR" w:eastAsia="en-GB"/>
        </w:rPr>
        <w:t xml:space="preserve"> (</w:t>
      </w:r>
      <w:r w:rsidRPr="00EF2032">
        <w:rPr>
          <w:rFonts w:cs="Tahoma"/>
          <w:color w:val="222222"/>
          <w:szCs w:val="22"/>
          <w:shd w:val="clear" w:color="auto" w:fill="FFFFFF"/>
          <w:lang w:eastAsia="en-GB"/>
        </w:rPr>
        <w:t>subject</w:t>
      </w:r>
      <w:r w:rsidRPr="00EF2032">
        <w:rPr>
          <w:rFonts w:cs="Tahoma"/>
          <w:color w:val="222222"/>
          <w:szCs w:val="22"/>
          <w:shd w:val="clear" w:color="auto" w:fill="FFFFFF"/>
          <w:lang w:val="el-GR" w:eastAsia="en-GB"/>
        </w:rPr>
        <w:t xml:space="preserve"> </w:t>
      </w:r>
      <w:r w:rsidRPr="00EF2032">
        <w:rPr>
          <w:rFonts w:cs="Tahoma"/>
          <w:color w:val="222222"/>
          <w:szCs w:val="22"/>
          <w:shd w:val="clear" w:color="auto" w:fill="FFFFFF"/>
          <w:lang w:eastAsia="en-GB"/>
        </w:rPr>
        <w:t>matter</w:t>
      </w:r>
      <w:r w:rsidRPr="00EF2032">
        <w:rPr>
          <w:rFonts w:cs="Tahoma"/>
          <w:color w:val="222222"/>
          <w:szCs w:val="22"/>
          <w:shd w:val="clear" w:color="auto" w:fill="FFFFFF"/>
          <w:lang w:val="el-GR" w:eastAsia="en-GB"/>
        </w:rPr>
        <w:t xml:space="preserve"> </w:t>
      </w:r>
      <w:r w:rsidRPr="00EF2032">
        <w:rPr>
          <w:rFonts w:cs="Tahoma"/>
          <w:color w:val="222222"/>
          <w:szCs w:val="22"/>
          <w:shd w:val="clear" w:color="auto" w:fill="FFFFFF"/>
          <w:lang w:eastAsia="en-GB"/>
        </w:rPr>
        <w:t>expert</w:t>
      </w:r>
      <w:r w:rsidRPr="00EF2032">
        <w:rPr>
          <w:rFonts w:cs="Tahoma"/>
          <w:color w:val="222222"/>
          <w:szCs w:val="22"/>
          <w:shd w:val="clear" w:color="auto" w:fill="FFFFFF"/>
          <w:lang w:val="el-GR" w:eastAsia="en-GB"/>
        </w:rPr>
        <w:t xml:space="preserve"> </w:t>
      </w:r>
      <w:r w:rsidRPr="00EF2032">
        <w:rPr>
          <w:rFonts w:cs="Tahoma"/>
          <w:color w:val="222222"/>
          <w:szCs w:val="22"/>
          <w:shd w:val="clear" w:color="auto" w:fill="FFFFFF"/>
          <w:lang w:eastAsia="en-GB"/>
        </w:rPr>
        <w:t>e</w:t>
      </w:r>
      <w:r w:rsidRPr="00EF2032">
        <w:rPr>
          <w:rFonts w:cs="Tahoma"/>
          <w:color w:val="222222"/>
          <w:szCs w:val="22"/>
          <w:shd w:val="clear" w:color="auto" w:fill="FFFFFF"/>
          <w:lang w:val="el-GR" w:eastAsia="en-GB"/>
        </w:rPr>
        <w:t>-</w:t>
      </w:r>
      <w:r w:rsidRPr="00EF2032">
        <w:rPr>
          <w:rFonts w:cs="Tahoma"/>
          <w:color w:val="222222"/>
          <w:szCs w:val="22"/>
          <w:shd w:val="clear" w:color="auto" w:fill="FFFFFF"/>
          <w:lang w:eastAsia="en-GB"/>
        </w:rPr>
        <w:t>government</w:t>
      </w:r>
      <w:r w:rsidRPr="00EF2032">
        <w:rPr>
          <w:rFonts w:cs="Tahoma"/>
          <w:color w:val="222222"/>
          <w:szCs w:val="22"/>
          <w:shd w:val="clear" w:color="auto" w:fill="FFFFFF"/>
          <w:lang w:val="el-GR" w:eastAsia="en-GB"/>
        </w:rPr>
        <w:t xml:space="preserve">) ο οποίος να διαθέτει τίτλο σπουδών πανεπιστημιακής εκπαίδευσης και τουλάχιστον 10ετή επαγγελματική εμπειρία στις ΤΠΕ με συμμετοχή σε έργα ψηφιακών υπηρεσιών προς πολίτες και έργα ψηφιακού μετασχηματισμού οργανισμών του δημοσίου. </w:t>
      </w:r>
    </w:p>
    <w:p w14:paraId="01C3915F" w14:textId="77777777" w:rsidR="00160892" w:rsidRPr="00EF2032" w:rsidRDefault="00160892" w:rsidP="00671CDE">
      <w:pPr>
        <w:pStyle w:val="aff"/>
        <w:numPr>
          <w:ilvl w:val="0"/>
          <w:numId w:val="47"/>
        </w:numPr>
        <w:suppressAutoHyphens w:val="0"/>
        <w:spacing w:after="0"/>
        <w:rPr>
          <w:rFonts w:cs="Tahoma"/>
          <w:color w:val="222222"/>
          <w:szCs w:val="22"/>
          <w:shd w:val="clear" w:color="auto" w:fill="FFFFFF"/>
          <w:lang w:val="el-GR" w:eastAsia="en-GB"/>
        </w:rPr>
      </w:pPr>
      <w:r w:rsidRPr="00EF2032">
        <w:rPr>
          <w:rFonts w:cs="Tahoma"/>
          <w:b/>
          <w:bCs/>
          <w:color w:val="222222"/>
          <w:szCs w:val="22"/>
          <w:shd w:val="clear" w:color="auto" w:fill="FFFFFF"/>
          <w:lang w:val="el-GR" w:eastAsia="en-GB"/>
        </w:rPr>
        <w:t>Έναν Εμπειρογνώμονα Στρατηγικής</w:t>
      </w:r>
      <w:r w:rsidRPr="00EF2032">
        <w:rPr>
          <w:rFonts w:cs="Tahoma"/>
          <w:color w:val="222222"/>
          <w:szCs w:val="22"/>
          <w:shd w:val="clear" w:color="auto" w:fill="FFFFFF"/>
          <w:lang w:val="el-GR" w:eastAsia="en-GB"/>
        </w:rPr>
        <w:t>, ο οποίος να διαθέτει τίτλο σπουδών πανεπιστημιακής εκπαίδευσης και τουλάχιστον οκταετή εμπειρία στο χώρο της συμβουλευτικής της διοίκησης (</w:t>
      </w:r>
      <w:r w:rsidRPr="00EF2032">
        <w:rPr>
          <w:rFonts w:cs="Tahoma"/>
          <w:color w:val="222222"/>
          <w:szCs w:val="22"/>
          <w:shd w:val="clear" w:color="auto" w:fill="FFFFFF"/>
          <w:lang w:val="en-US" w:eastAsia="en-GB"/>
        </w:rPr>
        <w:t>management</w:t>
      </w:r>
      <w:r w:rsidRPr="00EF2032">
        <w:rPr>
          <w:rFonts w:cs="Tahoma"/>
          <w:color w:val="222222"/>
          <w:szCs w:val="22"/>
          <w:shd w:val="clear" w:color="auto" w:fill="FFFFFF"/>
          <w:lang w:val="el-GR" w:eastAsia="en-GB"/>
        </w:rPr>
        <w:t xml:space="preserve"> </w:t>
      </w:r>
      <w:r w:rsidRPr="00EF2032">
        <w:rPr>
          <w:rFonts w:cs="Tahoma"/>
          <w:color w:val="222222"/>
          <w:szCs w:val="22"/>
          <w:shd w:val="clear" w:color="auto" w:fill="FFFFFF"/>
          <w:lang w:val="en-US" w:eastAsia="en-GB"/>
        </w:rPr>
        <w:t>consulting</w:t>
      </w:r>
      <w:r w:rsidRPr="00EF2032">
        <w:rPr>
          <w:rFonts w:cs="Tahoma"/>
          <w:color w:val="222222"/>
          <w:szCs w:val="22"/>
          <w:shd w:val="clear" w:color="auto" w:fill="FFFFFF"/>
          <w:lang w:val="el-GR" w:eastAsia="en-GB"/>
        </w:rPr>
        <w:t>) σε θέματα υποστήριξης διάχυσης αποτελεσμάτων και ευαισθητοποίησης επί δημοσίων πολιτικών.</w:t>
      </w:r>
    </w:p>
    <w:p w14:paraId="46AC896E" w14:textId="77777777" w:rsidR="00160892" w:rsidRPr="00EF2032" w:rsidRDefault="00160892" w:rsidP="00160892">
      <w:pPr>
        <w:suppressAutoHyphens w:val="0"/>
        <w:spacing w:after="0"/>
        <w:rPr>
          <w:rFonts w:cs="Tahoma"/>
          <w:color w:val="222222"/>
          <w:szCs w:val="22"/>
          <w:shd w:val="clear" w:color="auto" w:fill="FFFFFF"/>
          <w:lang w:val="el-GR" w:eastAsia="en-GB"/>
        </w:rPr>
      </w:pPr>
    </w:p>
    <w:p w14:paraId="64212956" w14:textId="1ECD5590" w:rsidR="00160892" w:rsidRPr="00EF2032" w:rsidRDefault="00160892" w:rsidP="00160892">
      <w:pPr>
        <w:suppressAutoHyphens w:val="0"/>
        <w:spacing w:after="0"/>
        <w:rPr>
          <w:rFonts w:cs="Tahoma"/>
          <w:color w:val="222222"/>
          <w:szCs w:val="22"/>
          <w:shd w:val="clear" w:color="auto" w:fill="FFFFFF"/>
          <w:lang w:val="el-GR" w:eastAsia="en-GB"/>
        </w:rPr>
      </w:pPr>
      <w:r w:rsidRPr="00EF2032">
        <w:rPr>
          <w:rFonts w:cs="Tahoma"/>
          <w:color w:val="000000"/>
          <w:szCs w:val="22"/>
          <w:lang w:val="el-GR"/>
        </w:rPr>
        <w:t>Σε περίπτωση ένωσης οικονομικών φορέων, οι παραπάνω ελάχιστες απαιτήσεις των κεφαλαίων</w:t>
      </w:r>
      <w:r w:rsidR="00CA6876" w:rsidRPr="00EF2032">
        <w:rPr>
          <w:rFonts w:cs="Tahoma"/>
          <w:color w:val="000000"/>
          <w:szCs w:val="22"/>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_Ref496541309 \r \h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2.2.5</w:t>
      </w:r>
      <w:r w:rsidR="00CA6876" w:rsidRPr="00EF2032">
        <w:rPr>
          <w:b/>
          <w:bCs/>
          <w:color w:val="0000FF"/>
          <w:lang w:val="el-GR"/>
        </w:rPr>
        <w:fldChar w:fldCharType="end"/>
      </w:r>
      <w:r w:rsidR="00CA6876" w:rsidRPr="00EF2032">
        <w:rPr>
          <w:b/>
          <w:bCs/>
          <w:color w:val="0000FF"/>
          <w:lang w:val="el-GR"/>
        </w:rPr>
        <w:fldChar w:fldCharType="begin"/>
      </w:r>
      <w:r w:rsidR="00CA6876" w:rsidRPr="00EF2032">
        <w:rPr>
          <w:b/>
          <w:bCs/>
          <w:color w:val="0000FF"/>
          <w:lang w:val="el-GR"/>
        </w:rPr>
        <w:instrText xml:space="preserve"> REF _Ref496541309 \h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Οικονομική και χρηματοοικονομική </w:t>
      </w:r>
      <w:r w:rsidR="003C5152" w:rsidRPr="003C5152">
        <w:rPr>
          <w:lang w:val="el-GR"/>
        </w:rPr>
        <w:t>επάρκεια</w:t>
      </w:r>
      <w:r w:rsidR="00CA6876" w:rsidRPr="00EF2032">
        <w:rPr>
          <w:b/>
          <w:bCs/>
          <w:color w:val="0000FF"/>
          <w:lang w:val="el-GR"/>
        </w:rPr>
        <w:fldChar w:fldCharType="end"/>
      </w:r>
      <w:r w:rsidR="00CA6876" w:rsidRPr="00EF2032">
        <w:rPr>
          <w:rFonts w:cs="Tahoma"/>
          <w:color w:val="000000"/>
          <w:szCs w:val="22"/>
          <w:lang w:val="el-GR"/>
        </w:rPr>
        <w:t xml:space="preserve"> και </w:t>
      </w:r>
      <w:r w:rsidR="00CA6876" w:rsidRPr="00EF2032">
        <w:rPr>
          <w:b/>
          <w:bCs/>
          <w:color w:val="0000FF"/>
          <w:lang w:val="el-GR"/>
        </w:rPr>
        <w:fldChar w:fldCharType="begin"/>
      </w:r>
      <w:r w:rsidR="00CA6876" w:rsidRPr="00EF2032">
        <w:rPr>
          <w:b/>
          <w:bCs/>
          <w:color w:val="0000FF"/>
          <w:lang w:val="el-GR"/>
        </w:rPr>
        <w:instrText xml:space="preserve"> REF _Ref496541329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2.2.6</w:t>
      </w:r>
      <w:r w:rsidR="00CA6876" w:rsidRPr="00EF2032">
        <w:rPr>
          <w:b/>
          <w:bCs/>
          <w:color w:val="0000FF"/>
          <w:lang w:val="el-GR"/>
        </w:rPr>
        <w:fldChar w:fldCharType="end"/>
      </w:r>
      <w:r w:rsidR="00CA6876" w:rsidRPr="00EF2032">
        <w:rPr>
          <w:b/>
          <w:bCs/>
          <w:color w:val="0000FF"/>
          <w:lang w:val="el-GR"/>
        </w:rPr>
        <w:fldChar w:fldCharType="begin"/>
      </w:r>
      <w:r w:rsidR="00CA6876" w:rsidRPr="00EF2032">
        <w:rPr>
          <w:b/>
          <w:bCs/>
          <w:color w:val="0000FF"/>
          <w:lang w:val="el-GR"/>
        </w:rPr>
        <w:instrText xml:space="preserve"> REF _Ref496541329 \h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Τεχνική και επαγγελματική </w:t>
      </w:r>
      <w:r w:rsidR="003C5152" w:rsidRPr="003C5152">
        <w:rPr>
          <w:lang w:val="el-GR"/>
        </w:rPr>
        <w:t>ικανότητα</w:t>
      </w:r>
      <w:r w:rsidR="00CA6876" w:rsidRPr="00EF2032">
        <w:rPr>
          <w:b/>
          <w:bCs/>
          <w:color w:val="0000FF"/>
          <w:lang w:val="el-GR"/>
        </w:rPr>
        <w:fldChar w:fldCharType="end"/>
      </w:r>
      <w:r w:rsidRPr="00EF2032">
        <w:rPr>
          <w:rFonts w:cs="Tahoma"/>
          <w:color w:val="000000"/>
          <w:szCs w:val="22"/>
          <w:lang w:val="el-GR"/>
        </w:rPr>
        <w:t xml:space="preserve"> μπορεί να καλύπτονται </w:t>
      </w:r>
      <w:r w:rsidRPr="00EF2032">
        <w:rPr>
          <w:rFonts w:cs="Tahoma"/>
          <w:b/>
          <w:bCs/>
          <w:color w:val="000000"/>
          <w:szCs w:val="22"/>
          <w:lang w:val="el-GR"/>
        </w:rPr>
        <w:t>αθροιστικά</w:t>
      </w:r>
      <w:r w:rsidRPr="00EF2032">
        <w:rPr>
          <w:rFonts w:cs="Tahoma"/>
          <w:color w:val="000000"/>
          <w:szCs w:val="22"/>
          <w:lang w:val="el-GR"/>
        </w:rPr>
        <w:t xml:space="preserve"> από τα μέλη της ένωσης.</w:t>
      </w:r>
    </w:p>
    <w:bookmarkEnd w:id="102"/>
    <w:p w14:paraId="431D8920" w14:textId="77777777" w:rsidR="0071303E" w:rsidRPr="00EF2032" w:rsidRDefault="0071303E" w:rsidP="00B8545D">
      <w:pPr>
        <w:rPr>
          <w:rFonts w:cs="Tahoma"/>
          <w:szCs w:val="22"/>
          <w:lang w:val="el-GR"/>
        </w:rPr>
      </w:pPr>
    </w:p>
    <w:p w14:paraId="5F226D3C" w14:textId="3358F95C" w:rsidR="008338F0" w:rsidRPr="00FF172C" w:rsidRDefault="00C412CE" w:rsidP="00EC6683">
      <w:pPr>
        <w:pStyle w:val="3"/>
      </w:pPr>
      <w:bookmarkStart w:id="103" w:name="_Ref496541343"/>
      <w:bookmarkStart w:id="104" w:name="_Ref496541651"/>
      <w:bookmarkStart w:id="105" w:name="_Toc75439393"/>
      <w:bookmarkStart w:id="106" w:name="_Ref75516221"/>
      <w:bookmarkStart w:id="107" w:name="_Ref75516326"/>
      <w:bookmarkStart w:id="108" w:name="_Ref75516572"/>
      <w:r w:rsidRPr="005114B1">
        <w:t xml:space="preserve"> </w:t>
      </w:r>
      <w:r w:rsidR="00BF270D" w:rsidRPr="00FF172C">
        <w:t xml:space="preserve"> </w:t>
      </w:r>
      <w:bookmarkStart w:id="109" w:name="_Toc80088629"/>
      <w:r w:rsidR="003355E7" w:rsidRPr="00FF172C">
        <w:t>Πρότυπα διασφάλισης ποιότητας</w:t>
      </w:r>
      <w:bookmarkEnd w:id="109"/>
      <w:r w:rsidR="003355E7" w:rsidRPr="00FF172C">
        <w:t xml:space="preserve"> </w:t>
      </w:r>
      <w:bookmarkEnd w:id="103"/>
      <w:bookmarkEnd w:id="104"/>
      <w:bookmarkEnd w:id="105"/>
      <w:bookmarkEnd w:id="106"/>
      <w:bookmarkEnd w:id="107"/>
      <w:bookmarkEnd w:id="108"/>
    </w:p>
    <w:p w14:paraId="5281D702" w14:textId="77777777" w:rsidR="00DE77D8" w:rsidRPr="00DE77D8" w:rsidRDefault="00DE77D8" w:rsidP="00DE77D8">
      <w:pPr>
        <w:rPr>
          <w:bCs/>
          <w:lang w:val="el-GR"/>
        </w:rPr>
      </w:pPr>
      <w:r w:rsidRPr="00DE77D8">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στα πεδία εφαρμογής α) σχεδιασμού, ανάπτυξης,  εγκατάστασης και συντήρησης ολοκληρωμένων πληροφοριακών συστημάτων β) ασφάλειας πληροφοριών σύμφωνα με τα παρακάτω Διεθνή Πρότυπα Διασφάλισης Ποιότητας</w:t>
      </w:r>
      <w:r w:rsidRPr="00DE77D8">
        <w:rPr>
          <w:bCs/>
          <w:lang w:val="el-GR"/>
        </w:rPr>
        <w:t xml:space="preserve"> :</w:t>
      </w:r>
    </w:p>
    <w:p w14:paraId="5A224A68" w14:textId="77777777" w:rsidR="00DE77D8" w:rsidRPr="00DE77D8" w:rsidRDefault="00DE77D8" w:rsidP="00671CDE">
      <w:pPr>
        <w:pStyle w:val="aff"/>
        <w:numPr>
          <w:ilvl w:val="0"/>
          <w:numId w:val="71"/>
        </w:numPr>
        <w:rPr>
          <w:lang w:val="el-GR"/>
        </w:rPr>
      </w:pPr>
      <w:r w:rsidRPr="00DE77D8">
        <w:rPr>
          <w:lang w:val="el-GR"/>
        </w:rPr>
        <w:t>Ι</w:t>
      </w:r>
      <w:r w:rsidRPr="000F60D9">
        <w:t>SO</w:t>
      </w:r>
      <w:r w:rsidRPr="00DE77D8">
        <w:rPr>
          <w:lang w:val="el-GR"/>
        </w:rPr>
        <w:t xml:space="preserve"> 9001:2015 ή ισοδύναμο ή μεταγενέστερης έκδοσής του στα πεδία εφαρμογής του σχεδιασμού, ανάπτυξης, εγκατάστασης και συντήρησης ολοκληρωμένων πληροφοριακών συστημάτων, </w:t>
      </w:r>
    </w:p>
    <w:p w14:paraId="708D5A16" w14:textId="77777777" w:rsidR="00DE77D8" w:rsidRPr="00DE77D8" w:rsidRDefault="00DE77D8" w:rsidP="00671CDE">
      <w:pPr>
        <w:pStyle w:val="aff"/>
        <w:numPr>
          <w:ilvl w:val="0"/>
          <w:numId w:val="71"/>
        </w:numPr>
        <w:rPr>
          <w:lang w:val="el-GR"/>
        </w:rPr>
      </w:pPr>
      <w:r w:rsidRPr="00B13907">
        <w:t>ISO</w:t>
      </w:r>
      <w:r w:rsidRPr="00DE77D8">
        <w:rPr>
          <w:lang w:val="el-GR"/>
        </w:rPr>
        <w:t xml:space="preserve"> 27001:2013 ή ισοδύναμο ή μεταγενέστερης έκδοσής του στο πεδίο εφαρμογής της ασφάλειας πληροφοριών </w:t>
      </w:r>
    </w:p>
    <w:p w14:paraId="79C5E3D1" w14:textId="77777777" w:rsidR="00DE77D8" w:rsidRPr="00DE77D8" w:rsidRDefault="00DE77D8" w:rsidP="00DE77D8">
      <w:pPr>
        <w:rPr>
          <w:lang w:val="el-GR"/>
        </w:rPr>
      </w:pPr>
      <w:r w:rsidRPr="00DE77D8">
        <w:rPr>
          <w:bCs/>
          <w:lang w:val="el-GR"/>
        </w:rPr>
        <w:t xml:space="preserve">Οι ενώσεις </w:t>
      </w:r>
      <w:r w:rsidRPr="00DE77D8">
        <w:rPr>
          <w:lang w:val="el-GR"/>
        </w:rPr>
        <w:t>οικονομικών φορέων μπορούν να στηρίζονται στις ικανότητες των συμμετεχόντων στην ένωση για την κάλυψη των ανωτέρω.</w:t>
      </w:r>
    </w:p>
    <w:p w14:paraId="30343E76" w14:textId="77777777" w:rsidR="00F97F62" w:rsidRPr="00EF2032" w:rsidRDefault="00F97F62" w:rsidP="003329FF">
      <w:pPr>
        <w:rPr>
          <w:lang w:val="el-GR"/>
        </w:rPr>
      </w:pPr>
    </w:p>
    <w:p w14:paraId="20F69138" w14:textId="77777777" w:rsidR="00C70B7E" w:rsidRPr="00EF2032" w:rsidRDefault="00C70B7E" w:rsidP="00C70B7E">
      <w:pPr>
        <w:rPr>
          <w:lang w:val="el-GR"/>
        </w:rPr>
      </w:pPr>
      <w:r w:rsidRPr="00EF2032">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4E2C629" w14:textId="77777777" w:rsidR="002F5250" w:rsidRPr="00EF2032" w:rsidRDefault="002F5250" w:rsidP="00B8545D">
      <w:pPr>
        <w:rPr>
          <w:rFonts w:cs="Tahoma"/>
          <w:bCs/>
          <w:szCs w:val="22"/>
          <w:lang w:val="el-GR"/>
        </w:rPr>
      </w:pPr>
    </w:p>
    <w:p w14:paraId="6322DF6D" w14:textId="43B12246" w:rsidR="008338F0" w:rsidRPr="00FF172C" w:rsidRDefault="00C412CE" w:rsidP="00EC6683">
      <w:pPr>
        <w:pStyle w:val="3"/>
      </w:pPr>
      <w:bookmarkStart w:id="110" w:name="_Ref496541185"/>
      <w:bookmarkStart w:id="111" w:name="_Ref496541244"/>
      <w:bookmarkStart w:id="112" w:name="_Ref496541410"/>
      <w:bookmarkStart w:id="113" w:name="_Ref496541700"/>
      <w:bookmarkStart w:id="114" w:name="_Ref74505980"/>
      <w:bookmarkStart w:id="115" w:name="_Toc75439394"/>
      <w:r w:rsidRPr="00C412CE">
        <w:t xml:space="preserve"> </w:t>
      </w:r>
      <w:r w:rsidR="00BF270D" w:rsidRPr="00FF172C">
        <w:t xml:space="preserve"> </w:t>
      </w:r>
      <w:bookmarkStart w:id="116" w:name="_Toc80088630"/>
      <w:r w:rsidR="003355E7" w:rsidRPr="00FF172C">
        <w:t>Στήριξη στην ικανότητα τρίτων</w:t>
      </w:r>
      <w:bookmarkEnd w:id="110"/>
      <w:bookmarkEnd w:id="111"/>
      <w:bookmarkEnd w:id="112"/>
      <w:bookmarkEnd w:id="113"/>
      <w:r w:rsidR="003355E7" w:rsidRPr="00FF172C">
        <w:t xml:space="preserve"> </w:t>
      </w:r>
      <w:r w:rsidR="0049631E" w:rsidRPr="00FF172C">
        <w:t>– Υπεργολαβία</w:t>
      </w:r>
      <w:bookmarkEnd w:id="114"/>
      <w:bookmarkEnd w:id="115"/>
      <w:bookmarkEnd w:id="116"/>
    </w:p>
    <w:p w14:paraId="25E95F67" w14:textId="56BBD2DE" w:rsidR="0049631E" w:rsidRPr="00EF2032" w:rsidRDefault="00C412CE" w:rsidP="00EC6683">
      <w:pPr>
        <w:pStyle w:val="4"/>
      </w:pPr>
      <w:bookmarkStart w:id="117" w:name="_Toc75439395"/>
      <w:r w:rsidRPr="00C412CE">
        <w:t xml:space="preserve"> </w:t>
      </w:r>
      <w:r w:rsidR="00BF270D">
        <w:t xml:space="preserve"> </w:t>
      </w:r>
      <w:r w:rsidR="0049631E" w:rsidRPr="00EF2032">
        <w:t>Στήριξη στην ικανότητα τρίτων</w:t>
      </w:r>
      <w:bookmarkEnd w:id="117"/>
    </w:p>
    <w:p w14:paraId="4BE23B81" w14:textId="72683D41" w:rsidR="008338F0" w:rsidRPr="00EF2032" w:rsidRDefault="003355E7">
      <w:pPr>
        <w:rPr>
          <w:rFonts w:cs="Tahoma"/>
          <w:szCs w:val="22"/>
          <w:lang w:val="el-GR"/>
        </w:rPr>
      </w:pPr>
      <w:r w:rsidRPr="001B64EE">
        <w:rPr>
          <w:rFonts w:cs="Tahoma"/>
          <w:szCs w:val="22"/>
          <w:lang w:val="el-GR"/>
        </w:rPr>
        <w:t>Οι οικονομικοί φορείς μπορούν, όσον αφορά τα κριτήρια της οικονομικής και χρηματοοικονομικής επάρκειας (της παραγράφου</w:t>
      </w:r>
      <w:r w:rsidR="00CA6876" w:rsidRPr="001B64EE">
        <w:rPr>
          <w:rFonts w:cs="Tahoma"/>
          <w:szCs w:val="22"/>
          <w:lang w:val="el-GR"/>
        </w:rPr>
        <w:t xml:space="preserve"> </w:t>
      </w:r>
      <w:r w:rsidR="00CA6876" w:rsidRPr="001B64EE">
        <w:rPr>
          <w:b/>
          <w:bCs/>
          <w:color w:val="0000FF"/>
          <w:lang w:val="el-GR"/>
        </w:rPr>
        <w:fldChar w:fldCharType="begin"/>
      </w:r>
      <w:r w:rsidR="00CA6876" w:rsidRPr="001B64EE">
        <w:rPr>
          <w:b/>
          <w:bCs/>
          <w:color w:val="0000FF"/>
          <w:lang w:val="el-GR"/>
        </w:rPr>
        <w:instrText xml:space="preserve"> REF _Ref496541309 \r \h  \* MERGEFORMAT </w:instrText>
      </w:r>
      <w:r w:rsidR="00CA6876" w:rsidRPr="001B64EE">
        <w:rPr>
          <w:b/>
          <w:bCs/>
          <w:color w:val="0000FF"/>
          <w:lang w:val="el-GR"/>
        </w:rPr>
      </w:r>
      <w:r w:rsidR="00CA6876" w:rsidRPr="001B64EE">
        <w:rPr>
          <w:b/>
          <w:bCs/>
          <w:color w:val="0000FF"/>
          <w:lang w:val="el-GR"/>
        </w:rPr>
        <w:fldChar w:fldCharType="separate"/>
      </w:r>
      <w:r w:rsidR="003C5152">
        <w:rPr>
          <w:b/>
          <w:bCs/>
          <w:color w:val="0000FF"/>
          <w:lang w:val="el-GR"/>
        </w:rPr>
        <w:t>2.2.5</w:t>
      </w:r>
      <w:r w:rsidR="00CA6876" w:rsidRPr="001B64EE">
        <w:rPr>
          <w:b/>
          <w:bCs/>
          <w:color w:val="0000FF"/>
          <w:lang w:val="el-GR"/>
        </w:rPr>
        <w:fldChar w:fldCharType="end"/>
      </w:r>
      <w:r w:rsidR="00CA6876" w:rsidRPr="001B64EE">
        <w:rPr>
          <w:b/>
          <w:bCs/>
          <w:color w:val="0000FF"/>
          <w:lang w:val="el-GR"/>
        </w:rPr>
        <w:fldChar w:fldCharType="begin"/>
      </w:r>
      <w:r w:rsidR="00CA6876" w:rsidRPr="001B64EE">
        <w:rPr>
          <w:b/>
          <w:bCs/>
          <w:color w:val="0000FF"/>
          <w:lang w:val="el-GR"/>
        </w:rPr>
        <w:instrText xml:space="preserve"> REF _Ref496541309 \h  \* MERGEFORMAT </w:instrText>
      </w:r>
      <w:r w:rsidR="00CA6876" w:rsidRPr="001B64EE">
        <w:rPr>
          <w:b/>
          <w:bCs/>
          <w:color w:val="0000FF"/>
          <w:lang w:val="el-GR"/>
        </w:rPr>
      </w:r>
      <w:r w:rsidR="00CA6876" w:rsidRPr="001B64EE">
        <w:rPr>
          <w:b/>
          <w:bCs/>
          <w:color w:val="0000FF"/>
          <w:lang w:val="el-GR"/>
        </w:rPr>
        <w:fldChar w:fldCharType="separate"/>
      </w:r>
      <w:r w:rsidR="003C5152" w:rsidRPr="003C5152">
        <w:rPr>
          <w:b/>
          <w:bCs/>
          <w:color w:val="0000FF"/>
          <w:lang w:val="el-GR"/>
        </w:rPr>
        <w:t xml:space="preserve">  Οικονομική και χρηματοοικονομική </w:t>
      </w:r>
      <w:r w:rsidR="003C5152" w:rsidRPr="003C5152">
        <w:rPr>
          <w:lang w:val="el-GR"/>
        </w:rPr>
        <w:t>επάρκεια</w:t>
      </w:r>
      <w:r w:rsidR="00CA6876" w:rsidRPr="001B64EE">
        <w:rPr>
          <w:b/>
          <w:bCs/>
          <w:color w:val="0000FF"/>
          <w:lang w:val="el-GR"/>
        </w:rPr>
        <w:fldChar w:fldCharType="end"/>
      </w:r>
      <w:r w:rsidRPr="001B64EE">
        <w:rPr>
          <w:rFonts w:cs="Tahoma"/>
          <w:szCs w:val="22"/>
          <w:lang w:val="el-GR"/>
        </w:rPr>
        <w:t>) και τα σχετικά</w:t>
      </w:r>
      <w:r w:rsidRPr="00EF2032">
        <w:rPr>
          <w:rFonts w:cs="Tahoma"/>
          <w:szCs w:val="22"/>
          <w:lang w:val="el-GR"/>
        </w:rPr>
        <w:t xml:space="preserve"> με την τεχνική και επαγγελματική ικανότητα (της παραγράφου</w:t>
      </w:r>
      <w:r w:rsidR="00CA6876" w:rsidRPr="00EF2032">
        <w:rPr>
          <w:rFonts w:cs="Tahoma"/>
          <w:szCs w:val="22"/>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_Ref496541329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2.2.6</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_Ref496541329 \h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Τεχνική και επαγγελματική </w:t>
      </w:r>
      <w:r w:rsidR="003C5152" w:rsidRPr="003C5152">
        <w:rPr>
          <w:lang w:val="el-GR"/>
        </w:rPr>
        <w:t>ικανότητα</w:t>
      </w:r>
      <w:r w:rsidR="00CA6876" w:rsidRPr="00EF2032">
        <w:rPr>
          <w:b/>
          <w:bCs/>
          <w:color w:val="0000FF"/>
          <w:lang w:val="el-GR"/>
        </w:rPr>
        <w:fldChar w:fldCharType="end"/>
      </w:r>
      <w:r w:rsidRPr="00EF2032">
        <w:rPr>
          <w:rFonts w:cs="Tahoma"/>
          <w:szCs w:val="22"/>
          <w:lang w:val="el-GR"/>
        </w:rPr>
        <w:t>), να στηρίζονται στις ικανότητες άλλων φορέων, ασχέτως της νομικής φύσης των δεσμών τους με αυτούς</w:t>
      </w:r>
      <w:r w:rsidR="00250B80" w:rsidRPr="00EF2032">
        <w:rPr>
          <w:rFonts w:cs="Tahoma"/>
          <w:szCs w:val="22"/>
          <w:lang w:val="el-GR"/>
        </w:rPr>
        <w:t>.</w:t>
      </w:r>
      <w:r w:rsidRPr="00EF2032">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7777777" w:rsidR="008338F0" w:rsidRPr="00EF2032" w:rsidRDefault="003355E7">
      <w:pPr>
        <w:rPr>
          <w:rFonts w:cs="Tahoma"/>
          <w:szCs w:val="22"/>
          <w:lang w:val="el-GR"/>
        </w:rPr>
      </w:pPr>
      <w:r w:rsidRPr="00EF2032">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A82E395" w14:textId="77777777" w:rsidR="008338F0" w:rsidRPr="00EF2032" w:rsidRDefault="003355E7">
      <w:pPr>
        <w:rPr>
          <w:rFonts w:cs="Tahoma"/>
          <w:szCs w:val="22"/>
          <w:lang w:val="el-GR"/>
        </w:rPr>
      </w:pPr>
      <w:r w:rsidRPr="00EF2032">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EF2032">
        <w:rPr>
          <w:rFonts w:cs="Tahoma"/>
          <w:szCs w:val="22"/>
          <w:lang w:val="el-GR"/>
        </w:rPr>
        <w:t xml:space="preserve"> </w:t>
      </w:r>
      <w:r w:rsidRPr="00EF2032">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Pr="00EF2032" w:rsidRDefault="00695491" w:rsidP="00695491">
      <w:pPr>
        <w:rPr>
          <w:rFonts w:cs="Tahoma"/>
          <w:szCs w:val="22"/>
          <w:lang w:val="el-GR"/>
        </w:rPr>
      </w:pPr>
      <w:bookmarkStart w:id="118" w:name="_Hlk35854368"/>
      <w:r w:rsidRPr="00EF2032">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EF2032" w:rsidRDefault="00695491" w:rsidP="00695491">
      <w:pPr>
        <w:rPr>
          <w:rFonts w:cs="Tahoma"/>
          <w:szCs w:val="22"/>
          <w:lang w:val="el-GR"/>
        </w:rPr>
      </w:pPr>
      <w:r w:rsidRPr="00EF2032">
        <w:rPr>
          <w:rFonts w:cs="Tahoma"/>
          <w:szCs w:val="22"/>
          <w:lang w:val="el-GR"/>
        </w:rPr>
        <w:t>Επισημαίνεται ότι σε περίπτωση που ο υποψήφιος Ανάδοχος αποτελεί Ένωση / Κοινοπραξία:</w:t>
      </w:r>
    </w:p>
    <w:p w14:paraId="6F066B55" w14:textId="77777777" w:rsidR="00695491" w:rsidRPr="00EF2032" w:rsidRDefault="00695491" w:rsidP="00671CDE">
      <w:pPr>
        <w:numPr>
          <w:ilvl w:val="0"/>
          <w:numId w:val="17"/>
        </w:numPr>
        <w:suppressAutoHyphens w:val="0"/>
        <w:rPr>
          <w:rFonts w:cs="Tahoma"/>
          <w:szCs w:val="22"/>
          <w:lang w:val="el-GR"/>
        </w:rPr>
      </w:pPr>
      <w:r w:rsidRPr="00EF2032">
        <w:rPr>
          <w:rFonts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4508933" w14:textId="0C49622D" w:rsidR="00695491" w:rsidRPr="00EF2032" w:rsidRDefault="00695491" w:rsidP="00695491">
      <w:pPr>
        <w:rPr>
          <w:rFonts w:cs="Tahoma"/>
          <w:szCs w:val="22"/>
          <w:lang w:val="el-GR"/>
        </w:rPr>
      </w:pPr>
      <w:r w:rsidRPr="00EF2032">
        <w:rPr>
          <w:rFonts w:cs="Tahoma"/>
          <w:szCs w:val="22"/>
          <w:lang w:val="el-GR"/>
        </w:rPr>
        <w:t>επιτρέπεται η μερική κάλυψη των προϋποθέσεων από τα Μέλη της, αρκεί όμως συνολικά-αθροιστικά να καλύπτονται όλες.</w:t>
      </w:r>
    </w:p>
    <w:bookmarkEnd w:id="118"/>
    <w:p w14:paraId="4A6EC9E4" w14:textId="0C09E09D" w:rsidR="00C70B7E" w:rsidRPr="00EF2032" w:rsidRDefault="00C70B7E" w:rsidP="00C70B7E">
      <w:pPr>
        <w:rPr>
          <w:bCs/>
          <w:lang w:val="el-GR" w:eastAsia="ar-SA"/>
        </w:rPr>
      </w:pPr>
      <w:r w:rsidRPr="00EF2032">
        <w:rPr>
          <w:bCs/>
          <w:lang w:val="el-GR" w:eastAsia="ar-S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w:t>
      </w:r>
      <w:r w:rsidR="00CA6876" w:rsidRPr="00EF2032">
        <w:rPr>
          <w:bCs/>
          <w:lang w:val="el-GR" w:eastAsia="ar-SA"/>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αποκλεισμού</w:t>
      </w:r>
      <w:r w:rsidR="00CA6876" w:rsidRPr="00EF2032">
        <w:rPr>
          <w:b/>
          <w:bCs/>
          <w:color w:val="0000FF"/>
          <w:lang w:val="el-GR"/>
        </w:rPr>
        <w:fldChar w:fldCharType="end"/>
      </w:r>
      <w:r w:rsidRPr="002C2AE6">
        <w:rPr>
          <w:b/>
          <w:bCs/>
          <w:color w:val="0000FF"/>
          <w:lang w:val="el-GR"/>
        </w:rPr>
        <w:t>.</w:t>
      </w:r>
      <w:r w:rsidRPr="00EF2032">
        <w:rPr>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EF2032">
        <w:rPr>
          <w:bCs/>
          <w:color w:val="000000"/>
          <w:lang w:val="el-GR" w:eastAsia="ar-SA"/>
        </w:rPr>
        <w:t xml:space="preserve"> </w:t>
      </w:r>
      <w:r w:rsidRPr="00EF2032">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9976A42" w14:textId="77777777" w:rsidR="00111D5A" w:rsidRPr="00EF2032" w:rsidRDefault="00111D5A" w:rsidP="0049631E">
      <w:pPr>
        <w:rPr>
          <w:bCs/>
          <w:lang w:val="el-GR"/>
        </w:rPr>
      </w:pPr>
    </w:p>
    <w:p w14:paraId="2B33FBD6" w14:textId="3C3E8688" w:rsidR="00111D5A" w:rsidRPr="00EF2032" w:rsidRDefault="00C412CE" w:rsidP="00EC6683">
      <w:pPr>
        <w:pStyle w:val="4"/>
      </w:pPr>
      <w:bookmarkStart w:id="119" w:name="_Toc75439396"/>
      <w:r w:rsidRPr="005114B1">
        <w:t xml:space="preserve"> </w:t>
      </w:r>
      <w:r w:rsidR="00BF270D">
        <w:t xml:space="preserve"> </w:t>
      </w:r>
      <w:r w:rsidR="00111D5A" w:rsidRPr="00EF2032">
        <w:t>Υπεργολαβία</w:t>
      </w:r>
      <w:bookmarkEnd w:id="119"/>
      <w:r w:rsidR="00111D5A" w:rsidRPr="00EF2032">
        <w:t xml:space="preserve"> </w:t>
      </w:r>
    </w:p>
    <w:p w14:paraId="454883C5" w14:textId="211C445D" w:rsidR="0049631E" w:rsidRPr="00EF2032" w:rsidRDefault="0049631E" w:rsidP="0049631E">
      <w:pPr>
        <w:rPr>
          <w:lang w:val="el-GR"/>
        </w:rPr>
      </w:pPr>
      <w:r w:rsidRPr="00EF2032">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EF2032">
        <w:rPr>
          <w:bCs/>
          <w:lang w:val="en-US"/>
        </w:rPr>
        <w:t>o</w:t>
      </w:r>
      <w:r w:rsidRPr="00EF2032">
        <w:rPr>
          <w:bCs/>
          <w:lang w:val="el-GR"/>
        </w:rPr>
        <w:t xml:space="preserve"> προσφέρων αναφέρει στην προσφορά του</w:t>
      </w:r>
      <w:r w:rsidR="00111D5A" w:rsidRPr="00EF2032">
        <w:rPr>
          <w:bCs/>
          <w:lang w:val="el-GR"/>
        </w:rPr>
        <w:t>,</w:t>
      </w:r>
      <w:r w:rsidRPr="00EF2032">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w:t>
      </w:r>
      <w:r w:rsidR="00CA6876" w:rsidRPr="00EF2032">
        <w:rPr>
          <w:bCs/>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αποκλεισμού</w:t>
      </w:r>
      <w:r w:rsidR="00CA6876" w:rsidRPr="00EF2032">
        <w:rPr>
          <w:b/>
          <w:bCs/>
          <w:color w:val="0000FF"/>
          <w:lang w:val="el-GR"/>
        </w:rPr>
        <w:fldChar w:fldCharType="end"/>
      </w:r>
      <w:r w:rsidR="00CA6876" w:rsidRPr="00EF2032">
        <w:rPr>
          <w:bCs/>
          <w:lang w:val="el-GR"/>
        </w:rPr>
        <w:t xml:space="preserve"> </w:t>
      </w:r>
      <w:r w:rsidRPr="00EF2032">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w:t>
      </w:r>
      <w:r w:rsidR="00CA6876" w:rsidRPr="00EF2032">
        <w:rPr>
          <w:bCs/>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αποκλεισμού</w:t>
      </w:r>
      <w:r w:rsidR="00CA6876" w:rsidRPr="00EF2032">
        <w:rPr>
          <w:b/>
          <w:bCs/>
          <w:color w:val="0000FF"/>
          <w:lang w:val="el-GR"/>
        </w:rPr>
        <w:fldChar w:fldCharType="end"/>
      </w:r>
      <w:r w:rsidR="00DE77D8" w:rsidRPr="002C2AE6">
        <w:rPr>
          <w:b/>
          <w:bCs/>
          <w:color w:val="0000FF"/>
          <w:lang w:val="el-GR"/>
        </w:rPr>
        <w:t>.</w:t>
      </w:r>
    </w:p>
    <w:p w14:paraId="7F317EAA" w14:textId="77777777" w:rsidR="00C70B7E" w:rsidRPr="00EF2032" w:rsidRDefault="00C70B7E">
      <w:pPr>
        <w:rPr>
          <w:rFonts w:cs="Tahoma"/>
          <w:szCs w:val="22"/>
          <w:lang w:val="el-GR"/>
        </w:rPr>
      </w:pPr>
    </w:p>
    <w:p w14:paraId="2B448660" w14:textId="0FCCF0E5" w:rsidR="008338F0" w:rsidRPr="00FF172C" w:rsidRDefault="00C412CE" w:rsidP="00EC6683">
      <w:pPr>
        <w:pStyle w:val="3"/>
      </w:pPr>
      <w:bookmarkStart w:id="120" w:name="_Toc75439397"/>
      <w:bookmarkStart w:id="121" w:name="_Ref75509459"/>
      <w:bookmarkStart w:id="122" w:name="_Ref75509468"/>
      <w:r w:rsidRPr="005114B1">
        <w:t xml:space="preserve"> </w:t>
      </w:r>
      <w:r w:rsidR="00BF270D" w:rsidRPr="00FF172C">
        <w:t xml:space="preserve"> </w:t>
      </w:r>
      <w:bookmarkStart w:id="123" w:name="_Toc80088631"/>
      <w:r w:rsidR="003355E7" w:rsidRPr="00FF172C">
        <w:t>Κανόνες απόδειξης ποιοτικής επιλογής</w:t>
      </w:r>
      <w:bookmarkEnd w:id="120"/>
      <w:bookmarkEnd w:id="121"/>
      <w:bookmarkEnd w:id="122"/>
      <w:bookmarkEnd w:id="123"/>
    </w:p>
    <w:p w14:paraId="30E3D7BB" w14:textId="275DB816" w:rsidR="00A817FC" w:rsidRPr="00EF2032" w:rsidRDefault="00A817FC" w:rsidP="00A817FC">
      <w:pPr>
        <w:rPr>
          <w:bCs/>
          <w:lang w:val="el-GR" w:eastAsia="ar-SA"/>
        </w:rPr>
      </w:pPr>
      <w:r w:rsidRPr="00EF2032">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sidR="00CA6876" w:rsidRPr="00EF2032">
        <w:rPr>
          <w:bCs/>
          <w:lang w:val="el-GR" w:eastAsia="ar-SA"/>
        </w:rPr>
        <w:t xml:space="preserve">  </w:t>
      </w:r>
      <w:r w:rsidR="00CA6876" w:rsidRPr="00EF2032">
        <w:rPr>
          <w:rFonts w:cs="Tahoma"/>
          <w:szCs w:val="22"/>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_Ref496541397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2.2.1</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_Ref496541397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Δικαιούμενοι </w:t>
      </w:r>
      <w:r w:rsidR="003C5152" w:rsidRPr="003C5152">
        <w:rPr>
          <w:lang w:val="el-GR"/>
        </w:rPr>
        <w:t>συμμετοχής</w:t>
      </w:r>
      <w:r w:rsidR="00CA6876" w:rsidRPr="00EF2032">
        <w:rPr>
          <w:b/>
          <w:bCs/>
          <w:color w:val="0000FF"/>
          <w:lang w:val="el-GR"/>
        </w:rPr>
        <w:fldChar w:fldCharType="end"/>
      </w:r>
      <w:r w:rsidR="00CA6876" w:rsidRPr="00EF2032">
        <w:rPr>
          <w:rFonts w:cs="Tahoma"/>
          <w:szCs w:val="22"/>
          <w:lang w:val="el-GR"/>
        </w:rPr>
        <w:t xml:space="preserve">  έως   </w:t>
      </w:r>
      <w:r w:rsidR="00CA6876" w:rsidRPr="00EF2032">
        <w:rPr>
          <w:b/>
          <w:bCs/>
          <w:color w:val="0000FF"/>
          <w:lang w:val="el-GR"/>
        </w:rPr>
        <w:fldChar w:fldCharType="begin"/>
      </w:r>
      <w:r w:rsidR="00CA6876" w:rsidRPr="00EF2032">
        <w:rPr>
          <w:b/>
          <w:bCs/>
          <w:color w:val="0000FF"/>
          <w:lang w:val="el-GR"/>
        </w:rPr>
        <w:instrText xml:space="preserve"> REF _Ref74505980 \r \h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2.2.8</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_Ref74505980 \h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Στήριξη στην ικανότητα τρίτων – </w:t>
      </w:r>
      <w:r w:rsidR="003C5152" w:rsidRPr="003C5152">
        <w:rPr>
          <w:lang w:val="el-GR"/>
        </w:rPr>
        <w:t>Υπεργολαβία</w:t>
      </w:r>
      <w:r w:rsidR="00CA6876" w:rsidRPr="00EF2032">
        <w:rPr>
          <w:b/>
          <w:bCs/>
          <w:color w:val="0000FF"/>
          <w:lang w:val="el-GR"/>
        </w:rPr>
        <w:fldChar w:fldCharType="end"/>
      </w:r>
      <w:r w:rsidRPr="00EF2032">
        <w:rPr>
          <w:bCs/>
          <w:lang w:val="el-GR" w:eastAsia="ar-SA"/>
        </w:rPr>
        <w:t>, κρίνονται κατά την υποβολή της προσφοράς δια του ΕΕΕΣ κατά τα οριζόμενα στην παράγραφο</w:t>
      </w:r>
      <w:r w:rsidR="00CA6876" w:rsidRPr="00EF2032">
        <w:rPr>
          <w:bCs/>
          <w:lang w:val="el-GR" w:eastAsia="ar-SA"/>
        </w:rPr>
        <w:t xml:space="preserve">  </w:t>
      </w:r>
      <w:r w:rsidR="00CA6876" w:rsidRPr="00EF2032">
        <w:rPr>
          <w:b/>
          <w:bCs/>
          <w:color w:val="0000FF"/>
          <w:lang w:val="el-GR"/>
        </w:rPr>
        <w:fldChar w:fldCharType="begin"/>
      </w:r>
      <w:r w:rsidR="00CA6876" w:rsidRPr="00EF2032">
        <w:rPr>
          <w:b/>
          <w:bCs/>
          <w:color w:val="0000FF"/>
          <w:lang w:val="el-GR"/>
        </w:rPr>
        <w:instrText xml:space="preserve"> REF _Ref74505997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2.2.9.1</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_Ref74505997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Προκαταρκτική απόδειξη κατά την υποβολή </w:t>
      </w:r>
      <w:r w:rsidR="003C5152" w:rsidRPr="003C5152">
        <w:rPr>
          <w:lang w:val="el-GR"/>
        </w:rPr>
        <w:t>προσφορών</w:t>
      </w:r>
      <w:r w:rsidR="00CA6876" w:rsidRPr="00EF2032">
        <w:rPr>
          <w:b/>
          <w:bCs/>
          <w:color w:val="0000FF"/>
          <w:lang w:val="el-GR"/>
        </w:rPr>
        <w:fldChar w:fldCharType="end"/>
      </w:r>
      <w:r w:rsidRPr="00EF2032">
        <w:rPr>
          <w:bCs/>
          <w:lang w:val="el-GR" w:eastAsia="ar-SA"/>
        </w:rPr>
        <w:t xml:space="preserve">, κατά την υποβολή των δικαιολογητικών της παραγράφου </w:t>
      </w:r>
      <w:r w:rsidR="00CA6876" w:rsidRPr="00EF2032">
        <w:rPr>
          <w:b/>
          <w:bCs/>
          <w:color w:val="0000FF"/>
          <w:lang w:val="el-GR"/>
        </w:rPr>
        <w:fldChar w:fldCharType="begin"/>
      </w:r>
      <w:r w:rsidR="00CA6876" w:rsidRPr="00EF2032">
        <w:rPr>
          <w:b/>
          <w:bCs/>
          <w:color w:val="0000FF"/>
          <w:lang w:val="el-GR"/>
        </w:rPr>
        <w:instrText xml:space="preserve"> REF _Ref40957856 \r \h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2.2.9.2</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_Ref40957856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Αποδεικτικά μέσα - Δικαιολογητικά προσωρινού αναδόχου</w:t>
      </w:r>
      <w:r w:rsidR="00CA6876" w:rsidRPr="00EF2032">
        <w:rPr>
          <w:b/>
          <w:bCs/>
          <w:color w:val="0000FF"/>
          <w:lang w:val="el-GR"/>
        </w:rPr>
        <w:fldChar w:fldCharType="end"/>
      </w:r>
      <w:r w:rsidR="00CA6876" w:rsidRPr="00EF2032">
        <w:rPr>
          <w:bCs/>
          <w:lang w:val="el-GR" w:eastAsia="ar-SA"/>
        </w:rPr>
        <w:t xml:space="preserve"> </w:t>
      </w:r>
      <w:r w:rsidR="00E72FB5" w:rsidRPr="00EF2032">
        <w:rPr>
          <w:bCs/>
          <w:lang w:val="el-GR" w:eastAsia="ar-SA"/>
        </w:rPr>
        <w:t xml:space="preserve"> </w:t>
      </w:r>
      <w:r w:rsidRPr="00EF2032">
        <w:rPr>
          <w:bCs/>
          <w:lang w:val="el-GR" w:eastAsia="ar-SA"/>
        </w:rPr>
        <w:t xml:space="preserve">και κατά τη σύναψη της σύμβασης δια της υπεύθυνης δήλωσης, της περ. δ΄ της παρ. 3 του άρθρου 105 του ν. 4412/2016. </w:t>
      </w:r>
    </w:p>
    <w:p w14:paraId="194642CF" w14:textId="56F0AF5F" w:rsidR="00E72FB5" w:rsidRPr="00EF2032" w:rsidRDefault="00E72FB5" w:rsidP="00E72FB5">
      <w:pPr>
        <w:rPr>
          <w:bCs/>
          <w:lang w:val="el-GR" w:eastAsia="ar-SA"/>
        </w:rPr>
      </w:pPr>
      <w:r w:rsidRPr="00EF2032">
        <w:rPr>
          <w:bCs/>
          <w:lang w:val="el-GR" w:eastAsia="ar-SA"/>
        </w:rPr>
        <w:t xml:space="preserve">Στην περίπτωση που ο οικονομικός φορέας στηρίζεται στις ικανότητες άλλων φορέων, σύμφωνα με </w:t>
      </w:r>
      <w:r w:rsidRPr="00EF2032">
        <w:rPr>
          <w:lang w:val="el-GR" w:eastAsia="ar-SA"/>
        </w:rPr>
        <w:t>την παράγραφο</w:t>
      </w:r>
      <w:r w:rsidR="00CA6876" w:rsidRPr="00EF2032">
        <w:rPr>
          <w:lang w:val="el-GR" w:eastAsia="ar-SA"/>
        </w:rPr>
        <w:t xml:space="preserve"> </w:t>
      </w:r>
      <w:r w:rsidR="00CA6876" w:rsidRPr="00EF2032">
        <w:rPr>
          <w:b/>
          <w:bCs/>
          <w:color w:val="0000FF"/>
          <w:lang w:val="el-GR"/>
        </w:rPr>
        <w:fldChar w:fldCharType="begin"/>
      </w:r>
      <w:r w:rsidR="00CA6876" w:rsidRPr="00EF2032">
        <w:rPr>
          <w:b/>
          <w:bCs/>
          <w:color w:val="0000FF"/>
          <w:lang w:val="el-GR"/>
        </w:rPr>
        <w:instrText xml:space="preserve"> REF _Ref74505980 \r \h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2.2.8</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_Ref74505980 \h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Στήριξη στην ικανότητα τρίτων – </w:t>
      </w:r>
      <w:r w:rsidR="003C5152" w:rsidRPr="003C5152">
        <w:rPr>
          <w:lang w:val="el-GR"/>
        </w:rPr>
        <w:t>Υπεργολαβία</w:t>
      </w:r>
      <w:r w:rsidR="00CA6876" w:rsidRPr="00EF2032">
        <w:rPr>
          <w:b/>
          <w:bCs/>
          <w:color w:val="0000FF"/>
          <w:lang w:val="el-GR"/>
        </w:rPr>
        <w:fldChar w:fldCharType="end"/>
      </w:r>
      <w:r w:rsidRPr="00EF2032">
        <w:rPr>
          <w:lang w:val="el-GR" w:eastAsia="ar-SA"/>
        </w:rPr>
        <w:t xml:space="preserve"> </w:t>
      </w:r>
      <w:r w:rsidRPr="00EF2032">
        <w:rPr>
          <w:bCs/>
          <w:lang w:val="el-GR" w:eastAsia="ar-SA"/>
        </w:rPr>
        <w:t>της παρούσας, οι φορείς στην ικανότητα των οποίων στηρίζεται υποχρεούνται να  αποδεικνύουν, κατά τα οριζόμενα στις παραγράφους</w:t>
      </w:r>
      <w:r w:rsidR="00817E4A" w:rsidRPr="00EF2032">
        <w:rPr>
          <w:bCs/>
          <w:lang w:val="el-GR" w:eastAsia="ar-SA"/>
        </w:rPr>
        <w:t xml:space="preserve">  </w:t>
      </w:r>
      <w:r w:rsidR="00817E4A" w:rsidRPr="00EF2032">
        <w:rPr>
          <w:b/>
          <w:bCs/>
          <w:color w:val="0000FF"/>
          <w:lang w:val="el-GR"/>
        </w:rPr>
        <w:fldChar w:fldCharType="begin"/>
      </w:r>
      <w:r w:rsidR="00817E4A" w:rsidRPr="00EF2032">
        <w:rPr>
          <w:b/>
          <w:bCs/>
          <w:color w:val="0000FF"/>
          <w:lang w:val="el-GR"/>
        </w:rPr>
        <w:instrText xml:space="preserve"> REF _Ref74505997 \r \h </w:instrText>
      </w:r>
      <w:r w:rsidR="00FB4DF9" w:rsidRPr="00EF2032">
        <w:rPr>
          <w:b/>
          <w:bCs/>
          <w:color w:val="0000FF"/>
          <w:lang w:val="el-GR"/>
        </w:rPr>
        <w:instrText xml:space="preserve"> \* MERGEFORMAT </w:instrText>
      </w:r>
      <w:r w:rsidR="00817E4A" w:rsidRPr="00EF2032">
        <w:rPr>
          <w:b/>
          <w:bCs/>
          <w:color w:val="0000FF"/>
          <w:lang w:val="el-GR"/>
        </w:rPr>
      </w:r>
      <w:r w:rsidR="00817E4A" w:rsidRPr="00EF2032">
        <w:rPr>
          <w:b/>
          <w:bCs/>
          <w:color w:val="0000FF"/>
          <w:lang w:val="el-GR"/>
        </w:rPr>
        <w:fldChar w:fldCharType="separate"/>
      </w:r>
      <w:r w:rsidR="003C5152">
        <w:rPr>
          <w:b/>
          <w:bCs/>
          <w:color w:val="0000FF"/>
          <w:lang w:val="el-GR"/>
        </w:rPr>
        <w:t>2.2.9.1</w:t>
      </w:r>
      <w:r w:rsidR="00817E4A" w:rsidRPr="00EF2032">
        <w:rPr>
          <w:b/>
          <w:bCs/>
          <w:color w:val="0000FF"/>
          <w:lang w:val="el-GR"/>
        </w:rPr>
        <w:fldChar w:fldCharType="end"/>
      </w:r>
      <w:r w:rsidR="00817E4A" w:rsidRPr="00EF2032">
        <w:rPr>
          <w:b/>
          <w:bCs/>
          <w:color w:val="0000FF"/>
          <w:lang w:val="el-GR"/>
        </w:rPr>
        <w:t xml:space="preserve"> </w:t>
      </w:r>
      <w:r w:rsidR="00817E4A" w:rsidRPr="00EF2032">
        <w:rPr>
          <w:b/>
          <w:bCs/>
          <w:color w:val="0000FF"/>
          <w:lang w:val="el-GR"/>
        </w:rPr>
        <w:fldChar w:fldCharType="begin"/>
      </w:r>
      <w:r w:rsidR="00817E4A" w:rsidRPr="00EF2032">
        <w:rPr>
          <w:b/>
          <w:bCs/>
          <w:color w:val="0000FF"/>
          <w:lang w:val="el-GR"/>
        </w:rPr>
        <w:instrText xml:space="preserve"> REF _Ref74505997 \h </w:instrText>
      </w:r>
      <w:r w:rsidR="00FB4DF9" w:rsidRPr="00EF2032">
        <w:rPr>
          <w:b/>
          <w:bCs/>
          <w:color w:val="0000FF"/>
          <w:lang w:val="el-GR"/>
        </w:rPr>
        <w:instrText xml:space="preserve"> \* MERGEFORMAT </w:instrText>
      </w:r>
      <w:r w:rsidR="00817E4A" w:rsidRPr="00EF2032">
        <w:rPr>
          <w:b/>
          <w:bCs/>
          <w:color w:val="0000FF"/>
          <w:lang w:val="el-GR"/>
        </w:rPr>
      </w:r>
      <w:r w:rsidR="00817E4A" w:rsidRPr="00EF2032">
        <w:rPr>
          <w:b/>
          <w:bCs/>
          <w:color w:val="0000FF"/>
          <w:lang w:val="el-GR"/>
        </w:rPr>
        <w:fldChar w:fldCharType="separate"/>
      </w:r>
      <w:r w:rsidR="003C5152" w:rsidRPr="003C5152">
        <w:rPr>
          <w:b/>
          <w:bCs/>
          <w:color w:val="0000FF"/>
          <w:lang w:val="el-GR"/>
        </w:rPr>
        <w:t xml:space="preserve">  Προκαταρκτική απόδειξη κατά την υποβολή </w:t>
      </w:r>
      <w:r w:rsidR="003C5152" w:rsidRPr="003C5152">
        <w:rPr>
          <w:lang w:val="el-GR"/>
        </w:rPr>
        <w:t>προσφορών</w:t>
      </w:r>
      <w:r w:rsidR="00817E4A" w:rsidRPr="00EF2032">
        <w:rPr>
          <w:b/>
          <w:bCs/>
          <w:color w:val="0000FF"/>
          <w:lang w:val="el-GR"/>
        </w:rPr>
        <w:fldChar w:fldCharType="end"/>
      </w:r>
      <w:r w:rsidR="00817E4A" w:rsidRPr="00EF2032">
        <w:rPr>
          <w:bCs/>
          <w:lang w:val="el-GR" w:eastAsia="ar-SA"/>
        </w:rPr>
        <w:t xml:space="preserve"> </w:t>
      </w:r>
      <w:r w:rsidRPr="00EF2032">
        <w:rPr>
          <w:bCs/>
          <w:lang w:val="el-GR" w:eastAsia="ar-SA"/>
        </w:rPr>
        <w:t xml:space="preserve">  και</w:t>
      </w:r>
      <w:r w:rsidR="00817E4A" w:rsidRPr="00EF2032">
        <w:rPr>
          <w:bCs/>
          <w:lang w:val="el-GR" w:eastAsia="ar-SA"/>
        </w:rPr>
        <w:t xml:space="preserve">  </w:t>
      </w:r>
      <w:bookmarkStart w:id="124" w:name="_Hlk80080463"/>
      <w:r w:rsidR="00817E4A" w:rsidRPr="00EF2032">
        <w:rPr>
          <w:b/>
          <w:bCs/>
          <w:color w:val="0000FF"/>
          <w:lang w:val="el-GR"/>
        </w:rPr>
        <w:fldChar w:fldCharType="begin"/>
      </w:r>
      <w:r w:rsidR="00817E4A" w:rsidRPr="00EF2032">
        <w:rPr>
          <w:b/>
          <w:bCs/>
          <w:color w:val="0000FF"/>
          <w:lang w:val="el-GR"/>
        </w:rPr>
        <w:instrText xml:space="preserve"> REF _Ref40957856 \r \h  \* MERGEFORMAT </w:instrText>
      </w:r>
      <w:r w:rsidR="00817E4A" w:rsidRPr="00EF2032">
        <w:rPr>
          <w:b/>
          <w:bCs/>
          <w:color w:val="0000FF"/>
          <w:lang w:val="el-GR"/>
        </w:rPr>
      </w:r>
      <w:r w:rsidR="00817E4A" w:rsidRPr="00EF2032">
        <w:rPr>
          <w:b/>
          <w:bCs/>
          <w:color w:val="0000FF"/>
          <w:lang w:val="el-GR"/>
        </w:rPr>
        <w:fldChar w:fldCharType="separate"/>
      </w:r>
      <w:r w:rsidR="003C5152">
        <w:rPr>
          <w:b/>
          <w:bCs/>
          <w:color w:val="0000FF"/>
          <w:lang w:val="el-GR"/>
        </w:rPr>
        <w:t>2.2.9.2</w:t>
      </w:r>
      <w:r w:rsidR="00817E4A" w:rsidRPr="00EF2032">
        <w:rPr>
          <w:b/>
          <w:bCs/>
          <w:color w:val="0000FF"/>
          <w:lang w:val="el-GR"/>
        </w:rPr>
        <w:fldChar w:fldCharType="end"/>
      </w:r>
      <w:r w:rsidR="00817E4A" w:rsidRPr="00EF2032">
        <w:rPr>
          <w:b/>
          <w:bCs/>
          <w:color w:val="0000FF"/>
          <w:lang w:val="el-GR"/>
        </w:rPr>
        <w:t xml:space="preserve">  </w:t>
      </w:r>
      <w:bookmarkEnd w:id="124"/>
      <w:r w:rsidR="00817E4A" w:rsidRPr="00EF2032">
        <w:rPr>
          <w:b/>
          <w:bCs/>
          <w:color w:val="0000FF"/>
          <w:lang w:val="el-GR"/>
        </w:rPr>
        <w:fldChar w:fldCharType="begin"/>
      </w:r>
      <w:r w:rsidR="00817E4A" w:rsidRPr="00EF2032">
        <w:rPr>
          <w:b/>
          <w:bCs/>
          <w:color w:val="0000FF"/>
          <w:lang w:val="el-GR"/>
        </w:rPr>
        <w:instrText xml:space="preserve"> REF _Ref40957856 \h </w:instrText>
      </w:r>
      <w:r w:rsidR="00FB4DF9" w:rsidRPr="00EF2032">
        <w:rPr>
          <w:b/>
          <w:bCs/>
          <w:color w:val="0000FF"/>
          <w:lang w:val="el-GR"/>
        </w:rPr>
        <w:instrText xml:space="preserve"> \* MERGEFORMAT </w:instrText>
      </w:r>
      <w:r w:rsidR="00817E4A" w:rsidRPr="00EF2032">
        <w:rPr>
          <w:b/>
          <w:bCs/>
          <w:color w:val="0000FF"/>
          <w:lang w:val="el-GR"/>
        </w:rPr>
      </w:r>
      <w:r w:rsidR="00817E4A" w:rsidRPr="00EF2032">
        <w:rPr>
          <w:b/>
          <w:bCs/>
          <w:color w:val="0000FF"/>
          <w:lang w:val="el-GR"/>
        </w:rPr>
        <w:fldChar w:fldCharType="separate"/>
      </w:r>
      <w:r w:rsidR="003C5152" w:rsidRPr="003C5152">
        <w:rPr>
          <w:b/>
          <w:bCs/>
          <w:color w:val="0000FF"/>
          <w:lang w:val="el-GR"/>
        </w:rPr>
        <w:t>Αποδεικτικά μέσα - Δικαιολογητικά προσωρινού αναδόχου</w:t>
      </w:r>
      <w:r w:rsidR="00817E4A" w:rsidRPr="00EF2032">
        <w:rPr>
          <w:b/>
          <w:bCs/>
          <w:color w:val="0000FF"/>
          <w:lang w:val="el-GR"/>
        </w:rPr>
        <w:fldChar w:fldCharType="end"/>
      </w:r>
      <w:r w:rsidRPr="00EF2032">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EF2032">
        <w:rPr>
          <w:lang w:val="el-GR" w:eastAsia="ar-SA"/>
        </w:rPr>
        <w:t xml:space="preserve">της παραγράφου </w:t>
      </w:r>
      <w:r w:rsidR="00CA6876" w:rsidRPr="00EF2032">
        <w:rPr>
          <w:lang w:val="el-GR" w:eastAsia="ar-SA"/>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w:t>
      </w:r>
      <w:r w:rsidR="003C5152" w:rsidRPr="003C5152">
        <w:rPr>
          <w:lang w:val="el-GR"/>
        </w:rPr>
        <w:t>αποκλεισμού</w:t>
      </w:r>
      <w:r w:rsidR="00CA6876" w:rsidRPr="00EF2032">
        <w:rPr>
          <w:b/>
          <w:bCs/>
          <w:color w:val="0000FF"/>
          <w:lang w:val="el-GR"/>
        </w:rPr>
        <w:fldChar w:fldCharType="end"/>
      </w:r>
      <w:r w:rsidR="00CA6876" w:rsidRPr="00EF2032">
        <w:rPr>
          <w:lang w:val="el-GR" w:eastAsia="ar-SA"/>
        </w:rPr>
        <w:t xml:space="preserve">  </w:t>
      </w:r>
      <w:r w:rsidRPr="00EF2032">
        <w:rPr>
          <w:bCs/>
          <w:lang w:val="el-GR" w:eastAsia="ar-SA"/>
        </w:rPr>
        <w:t>της παρούσας και ότι πληρούν τα σχετικά κριτήρια επιλογής κατά περίπτωση (παράγραφοι</w:t>
      </w:r>
      <w:r w:rsidR="00BE15B1" w:rsidRPr="00EF2032">
        <w:rPr>
          <w:bCs/>
          <w:lang w:val="el-GR" w:eastAsia="ar-SA"/>
        </w:rPr>
        <w:t xml:space="preserve"> </w:t>
      </w:r>
      <w:r w:rsidR="00BE15B1" w:rsidRPr="00EF2032">
        <w:rPr>
          <w:b/>
          <w:bCs/>
          <w:color w:val="0000FF"/>
          <w:lang w:val="el-GR"/>
        </w:rPr>
        <w:fldChar w:fldCharType="begin"/>
      </w:r>
      <w:r w:rsidR="00BE15B1" w:rsidRPr="00EF2032">
        <w:rPr>
          <w:b/>
          <w:bCs/>
          <w:color w:val="0000FF"/>
          <w:lang w:val="el-GR"/>
        </w:rPr>
        <w:instrText xml:space="preserve"> REF _Ref496541309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2.2.5</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_Ref496541309 \h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 xml:space="preserve">  Οικονομική και χρηματοοικονομική </w:t>
      </w:r>
      <w:r w:rsidR="003C5152" w:rsidRPr="003C5152">
        <w:rPr>
          <w:lang w:val="el-GR"/>
        </w:rPr>
        <w:t>επάρκεια</w:t>
      </w:r>
      <w:r w:rsidR="00BE15B1" w:rsidRPr="00EF2032">
        <w:rPr>
          <w:b/>
          <w:bCs/>
          <w:color w:val="0000FF"/>
          <w:lang w:val="el-GR"/>
        </w:rPr>
        <w:fldChar w:fldCharType="end"/>
      </w:r>
      <w:r w:rsidR="00BE15B1" w:rsidRPr="00EF2032">
        <w:rPr>
          <w:bCs/>
          <w:lang w:val="el-GR" w:eastAsia="ar-SA"/>
        </w:rPr>
        <w:t xml:space="preserve">,   </w:t>
      </w:r>
      <w:r w:rsidR="00BE15B1" w:rsidRPr="00EF2032">
        <w:rPr>
          <w:b/>
          <w:bCs/>
          <w:color w:val="0000FF"/>
          <w:lang w:val="el-GR"/>
        </w:rPr>
        <w:fldChar w:fldCharType="begin"/>
      </w:r>
      <w:r w:rsidR="00BE15B1" w:rsidRPr="00EF2032">
        <w:rPr>
          <w:b/>
          <w:bCs/>
          <w:color w:val="0000FF"/>
          <w:lang w:val="el-GR"/>
        </w:rPr>
        <w:instrText xml:space="preserve"> REF _Ref496541329 \r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2.2.6</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_Ref496541329 \h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 xml:space="preserve">  Τεχνική και επαγγελματική </w:t>
      </w:r>
      <w:r w:rsidR="003C5152" w:rsidRPr="003C5152">
        <w:rPr>
          <w:lang w:val="el-GR"/>
        </w:rPr>
        <w:t>ικανότητα</w:t>
      </w:r>
      <w:r w:rsidR="00BE15B1" w:rsidRPr="00EF2032">
        <w:rPr>
          <w:b/>
          <w:bCs/>
          <w:color w:val="0000FF"/>
          <w:lang w:val="el-GR"/>
        </w:rPr>
        <w:fldChar w:fldCharType="end"/>
      </w:r>
      <w:r w:rsidRPr="00DE77D8">
        <w:rPr>
          <w:bCs/>
          <w:lang w:val="el-GR" w:eastAsia="ar-SA"/>
        </w:rPr>
        <w:t>).</w:t>
      </w:r>
    </w:p>
    <w:p w14:paraId="377DCABA" w14:textId="488D8189" w:rsidR="00E72FB5" w:rsidRPr="00EF2032" w:rsidRDefault="00E72FB5" w:rsidP="00E72FB5">
      <w:pPr>
        <w:rPr>
          <w:bCs/>
          <w:lang w:val="el-GR" w:eastAsia="ar-SA"/>
        </w:rPr>
      </w:pPr>
      <w:r w:rsidRPr="00EF2032">
        <w:rPr>
          <w:bCs/>
          <w:lang w:val="el-GR" w:eastAsia="ar-SA"/>
        </w:rPr>
        <w:t xml:space="preserve">Στην περίπτωση που </w:t>
      </w:r>
      <w:r w:rsidRPr="00EF2032">
        <w:rPr>
          <w:bCs/>
          <w:lang w:val="en-US" w:eastAsia="ar-SA"/>
        </w:rPr>
        <w:t>o</w:t>
      </w:r>
      <w:r w:rsidRPr="00EF2032">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817E4A" w:rsidRPr="00EF2032">
        <w:rPr>
          <w:bCs/>
          <w:lang w:val="el-GR" w:eastAsia="ar-SA"/>
        </w:rPr>
        <w:t xml:space="preserve"> </w:t>
      </w:r>
      <w:r w:rsidR="00817E4A" w:rsidRPr="00EF2032">
        <w:rPr>
          <w:b/>
          <w:bCs/>
          <w:color w:val="0000FF"/>
          <w:lang w:val="el-GR"/>
        </w:rPr>
        <w:fldChar w:fldCharType="begin"/>
      </w:r>
      <w:r w:rsidR="00817E4A" w:rsidRPr="00EF2032">
        <w:rPr>
          <w:b/>
          <w:bCs/>
          <w:color w:val="0000FF"/>
          <w:lang w:val="el-GR"/>
        </w:rPr>
        <w:instrText xml:space="preserve"> REF _Ref74505997 \r \h </w:instrText>
      </w:r>
      <w:r w:rsidR="00FB4DF9" w:rsidRPr="00EF2032">
        <w:rPr>
          <w:b/>
          <w:bCs/>
          <w:color w:val="0000FF"/>
          <w:lang w:val="el-GR"/>
        </w:rPr>
        <w:instrText xml:space="preserve"> \* MERGEFORMAT </w:instrText>
      </w:r>
      <w:r w:rsidR="00817E4A" w:rsidRPr="00EF2032">
        <w:rPr>
          <w:b/>
          <w:bCs/>
          <w:color w:val="0000FF"/>
          <w:lang w:val="el-GR"/>
        </w:rPr>
      </w:r>
      <w:r w:rsidR="00817E4A" w:rsidRPr="00EF2032">
        <w:rPr>
          <w:b/>
          <w:bCs/>
          <w:color w:val="0000FF"/>
          <w:lang w:val="el-GR"/>
        </w:rPr>
        <w:fldChar w:fldCharType="separate"/>
      </w:r>
      <w:r w:rsidR="003C5152">
        <w:rPr>
          <w:b/>
          <w:bCs/>
          <w:color w:val="0000FF"/>
          <w:lang w:val="el-GR"/>
        </w:rPr>
        <w:t>2.2.9.1</w:t>
      </w:r>
      <w:r w:rsidR="00817E4A" w:rsidRPr="00EF2032">
        <w:rPr>
          <w:b/>
          <w:bCs/>
          <w:color w:val="0000FF"/>
          <w:lang w:val="el-GR"/>
        </w:rPr>
        <w:fldChar w:fldCharType="end"/>
      </w:r>
      <w:r w:rsidR="00817E4A" w:rsidRPr="00EF2032">
        <w:rPr>
          <w:b/>
          <w:bCs/>
          <w:color w:val="0000FF"/>
          <w:lang w:val="el-GR"/>
        </w:rPr>
        <w:t xml:space="preserve"> </w:t>
      </w:r>
      <w:r w:rsidR="00817E4A" w:rsidRPr="00EF2032">
        <w:rPr>
          <w:b/>
          <w:bCs/>
          <w:color w:val="0000FF"/>
          <w:lang w:val="el-GR"/>
        </w:rPr>
        <w:fldChar w:fldCharType="begin"/>
      </w:r>
      <w:r w:rsidR="00817E4A" w:rsidRPr="00EF2032">
        <w:rPr>
          <w:b/>
          <w:bCs/>
          <w:color w:val="0000FF"/>
          <w:lang w:val="el-GR"/>
        </w:rPr>
        <w:instrText xml:space="preserve"> REF _Ref74505997 \h </w:instrText>
      </w:r>
      <w:r w:rsidR="00FB4DF9" w:rsidRPr="00EF2032">
        <w:rPr>
          <w:b/>
          <w:bCs/>
          <w:color w:val="0000FF"/>
          <w:lang w:val="el-GR"/>
        </w:rPr>
        <w:instrText xml:space="preserve"> \* MERGEFORMAT </w:instrText>
      </w:r>
      <w:r w:rsidR="00817E4A" w:rsidRPr="00EF2032">
        <w:rPr>
          <w:b/>
          <w:bCs/>
          <w:color w:val="0000FF"/>
          <w:lang w:val="el-GR"/>
        </w:rPr>
      </w:r>
      <w:r w:rsidR="00817E4A" w:rsidRPr="00EF2032">
        <w:rPr>
          <w:b/>
          <w:bCs/>
          <w:color w:val="0000FF"/>
          <w:lang w:val="el-GR"/>
        </w:rPr>
        <w:fldChar w:fldCharType="separate"/>
      </w:r>
      <w:r w:rsidR="003C5152" w:rsidRPr="003C5152">
        <w:rPr>
          <w:b/>
          <w:bCs/>
          <w:color w:val="0000FF"/>
          <w:lang w:val="el-GR"/>
        </w:rPr>
        <w:t xml:space="preserve">  Προκαταρκτική απόδειξη κατά την υποβολή </w:t>
      </w:r>
      <w:r w:rsidR="003C5152" w:rsidRPr="003C5152">
        <w:rPr>
          <w:lang w:val="el-GR"/>
        </w:rPr>
        <w:t>προσφορών</w:t>
      </w:r>
      <w:r w:rsidR="00817E4A" w:rsidRPr="00EF2032">
        <w:rPr>
          <w:b/>
          <w:bCs/>
          <w:color w:val="0000FF"/>
          <w:lang w:val="el-GR"/>
        </w:rPr>
        <w:fldChar w:fldCharType="end"/>
      </w:r>
      <w:r w:rsidR="00817E4A" w:rsidRPr="00EF2032">
        <w:rPr>
          <w:b/>
          <w:bCs/>
          <w:color w:val="0000FF"/>
          <w:lang w:val="el-GR"/>
        </w:rPr>
        <w:t xml:space="preserve"> </w:t>
      </w:r>
      <w:r w:rsidR="00817E4A" w:rsidRPr="00EF2032">
        <w:rPr>
          <w:bCs/>
          <w:lang w:val="el-GR" w:eastAsia="ar-SA"/>
        </w:rPr>
        <w:t xml:space="preserve">  </w:t>
      </w:r>
      <w:r w:rsidRPr="00EF2032">
        <w:rPr>
          <w:bCs/>
          <w:lang w:val="el-GR" w:eastAsia="ar-SA"/>
        </w:rPr>
        <w:t xml:space="preserve"> και</w:t>
      </w:r>
      <w:r w:rsidR="00817E4A" w:rsidRPr="00EF2032">
        <w:rPr>
          <w:bCs/>
          <w:lang w:val="el-GR" w:eastAsia="ar-SA"/>
        </w:rPr>
        <w:t xml:space="preserve">  </w:t>
      </w:r>
      <w:r w:rsidR="00817E4A" w:rsidRPr="00EF2032">
        <w:rPr>
          <w:b/>
          <w:bCs/>
          <w:color w:val="0000FF"/>
          <w:lang w:val="el-GR"/>
        </w:rPr>
        <w:fldChar w:fldCharType="begin"/>
      </w:r>
      <w:r w:rsidR="00817E4A" w:rsidRPr="00EF2032">
        <w:rPr>
          <w:b/>
          <w:bCs/>
          <w:color w:val="0000FF"/>
          <w:lang w:val="el-GR"/>
        </w:rPr>
        <w:instrText xml:space="preserve"> REF _Ref40957856 \r \h  \* MERGEFORMAT </w:instrText>
      </w:r>
      <w:r w:rsidR="00817E4A" w:rsidRPr="00EF2032">
        <w:rPr>
          <w:b/>
          <w:bCs/>
          <w:color w:val="0000FF"/>
          <w:lang w:val="el-GR"/>
        </w:rPr>
      </w:r>
      <w:r w:rsidR="00817E4A" w:rsidRPr="00EF2032">
        <w:rPr>
          <w:b/>
          <w:bCs/>
          <w:color w:val="0000FF"/>
          <w:lang w:val="el-GR"/>
        </w:rPr>
        <w:fldChar w:fldCharType="separate"/>
      </w:r>
      <w:r w:rsidR="003C5152">
        <w:rPr>
          <w:b/>
          <w:bCs/>
          <w:color w:val="0000FF"/>
          <w:lang w:val="el-GR"/>
        </w:rPr>
        <w:t>2.2.9.2</w:t>
      </w:r>
      <w:r w:rsidR="00817E4A" w:rsidRPr="00EF2032">
        <w:rPr>
          <w:b/>
          <w:bCs/>
          <w:color w:val="0000FF"/>
          <w:lang w:val="el-GR"/>
        </w:rPr>
        <w:fldChar w:fldCharType="end"/>
      </w:r>
      <w:r w:rsidR="00817E4A" w:rsidRPr="00EF2032">
        <w:rPr>
          <w:b/>
          <w:bCs/>
          <w:color w:val="0000FF"/>
          <w:lang w:val="el-GR"/>
        </w:rPr>
        <w:t xml:space="preserve">  </w:t>
      </w:r>
      <w:r w:rsidR="00817E4A" w:rsidRPr="00EF2032">
        <w:rPr>
          <w:b/>
          <w:bCs/>
          <w:color w:val="0000FF"/>
          <w:lang w:val="el-GR"/>
        </w:rPr>
        <w:fldChar w:fldCharType="begin"/>
      </w:r>
      <w:r w:rsidR="00817E4A" w:rsidRPr="00EF2032">
        <w:rPr>
          <w:b/>
          <w:bCs/>
          <w:color w:val="0000FF"/>
          <w:lang w:val="el-GR"/>
        </w:rPr>
        <w:instrText xml:space="preserve"> REF _Ref40957856 \h </w:instrText>
      </w:r>
      <w:r w:rsidR="00FB4DF9" w:rsidRPr="00EF2032">
        <w:rPr>
          <w:b/>
          <w:bCs/>
          <w:color w:val="0000FF"/>
          <w:lang w:val="el-GR"/>
        </w:rPr>
        <w:instrText xml:space="preserve"> \* MERGEFORMAT </w:instrText>
      </w:r>
      <w:r w:rsidR="00817E4A" w:rsidRPr="00EF2032">
        <w:rPr>
          <w:b/>
          <w:bCs/>
          <w:color w:val="0000FF"/>
          <w:lang w:val="el-GR"/>
        </w:rPr>
      </w:r>
      <w:r w:rsidR="00817E4A" w:rsidRPr="00EF2032">
        <w:rPr>
          <w:b/>
          <w:bCs/>
          <w:color w:val="0000FF"/>
          <w:lang w:val="el-GR"/>
        </w:rPr>
        <w:fldChar w:fldCharType="separate"/>
      </w:r>
      <w:r w:rsidR="003C5152" w:rsidRPr="003C5152">
        <w:rPr>
          <w:b/>
          <w:bCs/>
          <w:color w:val="0000FF"/>
          <w:lang w:val="el-GR"/>
        </w:rPr>
        <w:t>Αποδεικτικά μέσα - Δικαιολογητικά προσωρινού αναδόχου</w:t>
      </w:r>
      <w:r w:rsidR="00817E4A" w:rsidRPr="00EF2032">
        <w:rPr>
          <w:b/>
          <w:bCs/>
          <w:color w:val="0000FF"/>
          <w:lang w:val="el-GR"/>
        </w:rPr>
        <w:fldChar w:fldCharType="end"/>
      </w:r>
      <w:r w:rsidR="00817E4A" w:rsidRPr="00EF2032">
        <w:rPr>
          <w:bCs/>
          <w:lang w:val="el-GR" w:eastAsia="ar-SA"/>
        </w:rPr>
        <w:t xml:space="preserve">  </w:t>
      </w:r>
      <w:r w:rsidRPr="00EF2032">
        <w:rPr>
          <w:bCs/>
          <w:lang w:val="el-GR" w:eastAsia="ar-SA"/>
        </w:rPr>
        <w:t xml:space="preserve"> , ότι δεν συντρέχουν οι λόγοι αποκλεισμού της παραγράφου</w:t>
      </w:r>
      <w:r w:rsidR="00CA6876" w:rsidRPr="00EF2032">
        <w:rPr>
          <w:bCs/>
          <w:lang w:val="el-GR" w:eastAsia="ar-SA"/>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w:t>
      </w:r>
      <w:r w:rsidR="003C5152" w:rsidRPr="003C5152">
        <w:rPr>
          <w:lang w:val="el-GR"/>
        </w:rPr>
        <w:t>αποκλεισμού</w:t>
      </w:r>
      <w:r w:rsidR="00CA6876" w:rsidRPr="00EF2032">
        <w:rPr>
          <w:b/>
          <w:bCs/>
          <w:color w:val="0000FF"/>
          <w:lang w:val="el-GR"/>
        </w:rPr>
        <w:fldChar w:fldCharType="end"/>
      </w:r>
      <w:r w:rsidR="005D0380" w:rsidRPr="00EF2032">
        <w:rPr>
          <w:lang w:val="el-GR" w:eastAsia="ar-SA"/>
        </w:rPr>
        <w:t xml:space="preserve"> </w:t>
      </w:r>
      <w:r w:rsidRPr="00EF2032">
        <w:rPr>
          <w:bCs/>
          <w:lang w:val="el-GR" w:eastAsia="ar-SA"/>
        </w:rPr>
        <w:t xml:space="preserve">της παρούσας. </w:t>
      </w:r>
    </w:p>
    <w:p w14:paraId="6FD71F01" w14:textId="1BC60E4E" w:rsidR="00E72FB5" w:rsidRPr="00EF2032" w:rsidRDefault="00E72FB5" w:rsidP="00E72FB5">
      <w:pPr>
        <w:suppressAutoHyphens w:val="0"/>
        <w:spacing w:after="160" w:line="259" w:lineRule="auto"/>
        <w:rPr>
          <w:rFonts w:eastAsia="Calibri" w:cs="Times New Roman"/>
          <w:szCs w:val="22"/>
          <w:lang w:val="el-GR" w:eastAsia="en-US"/>
        </w:rPr>
      </w:pPr>
      <w:r w:rsidRPr="00EF2032">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26C107C0" w14:textId="77777777" w:rsidR="00A817FC" w:rsidRPr="00EF2032" w:rsidRDefault="00A817FC" w:rsidP="009D2712">
      <w:pPr>
        <w:rPr>
          <w:lang w:val="el-GR"/>
        </w:rPr>
      </w:pPr>
    </w:p>
    <w:p w14:paraId="7EE3C7DE" w14:textId="292CD0FB" w:rsidR="008338F0" w:rsidRPr="00FF172C" w:rsidRDefault="00C412CE" w:rsidP="00EC6683">
      <w:pPr>
        <w:pStyle w:val="4"/>
      </w:pPr>
      <w:bookmarkStart w:id="125" w:name="_Ref74505997"/>
      <w:bookmarkStart w:id="126" w:name="_Toc75439398"/>
      <w:r w:rsidRPr="00C412CE">
        <w:t xml:space="preserve"> </w:t>
      </w:r>
      <w:r w:rsidR="00BF270D" w:rsidRPr="00FF172C">
        <w:t xml:space="preserve"> </w:t>
      </w:r>
      <w:r w:rsidR="003355E7" w:rsidRPr="00FF172C">
        <w:t>Προκαταρκτική απόδειξη κατά την υποβολή προσφορών</w:t>
      </w:r>
      <w:bookmarkEnd w:id="125"/>
      <w:bookmarkEnd w:id="126"/>
      <w:r w:rsidR="003355E7" w:rsidRPr="00FF172C">
        <w:t xml:space="preserve"> </w:t>
      </w:r>
    </w:p>
    <w:p w14:paraId="13550719" w14:textId="0A7315BC" w:rsidR="00F64037" w:rsidRPr="00EF2032" w:rsidRDefault="003355E7">
      <w:pPr>
        <w:rPr>
          <w:lang w:val="el-GR"/>
        </w:rPr>
      </w:pPr>
      <w:r w:rsidRPr="00EF2032">
        <w:rPr>
          <w:rFonts w:cs="Tahoma"/>
          <w:szCs w:val="22"/>
          <w:lang w:val="el-GR"/>
        </w:rPr>
        <w:t>Προς προκαταρκτική απόδειξη ότι οι προσφέροντες οικονομικοί φορείς: α) δεν βρίσκονται σε μία από τις καταστάσεις της παραγράφου</w:t>
      </w:r>
      <w:r w:rsidR="00CA6876" w:rsidRPr="00EF2032">
        <w:rPr>
          <w:rFonts w:cs="Tahoma"/>
          <w:szCs w:val="22"/>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αποκλεισμού</w:t>
      </w:r>
      <w:r w:rsidR="00CA6876" w:rsidRPr="00EF2032">
        <w:rPr>
          <w:b/>
          <w:bCs/>
          <w:color w:val="0000FF"/>
          <w:lang w:val="el-GR"/>
        </w:rPr>
        <w:fldChar w:fldCharType="end"/>
      </w:r>
      <w:r w:rsidR="00FD25A2" w:rsidRPr="00EF2032">
        <w:rPr>
          <w:rFonts w:cs="Tahoma"/>
          <w:szCs w:val="22"/>
          <w:lang w:val="el-GR"/>
        </w:rPr>
        <w:t>»</w:t>
      </w:r>
      <w:r w:rsidR="00FC2B8A" w:rsidRPr="00EF2032">
        <w:rPr>
          <w:rFonts w:cs="Tahoma"/>
          <w:szCs w:val="22"/>
          <w:lang w:val="el-GR"/>
        </w:rPr>
        <w:t xml:space="preserve"> </w:t>
      </w:r>
      <w:r w:rsidRPr="00EF2032">
        <w:rPr>
          <w:rFonts w:cs="Tahoma"/>
          <w:szCs w:val="22"/>
          <w:lang w:val="el-GR"/>
        </w:rPr>
        <w:t xml:space="preserve">και β) πληρούν τα </w:t>
      </w:r>
      <w:r w:rsidR="00FD25A2" w:rsidRPr="00EF2032">
        <w:rPr>
          <w:rFonts w:cs="Tahoma"/>
          <w:szCs w:val="22"/>
          <w:lang w:val="el-GR"/>
        </w:rPr>
        <w:t>«Κ</w:t>
      </w:r>
      <w:r w:rsidRPr="00EF2032">
        <w:rPr>
          <w:rFonts w:cs="Tahoma"/>
          <w:szCs w:val="22"/>
          <w:lang w:val="el-GR"/>
        </w:rPr>
        <w:t xml:space="preserve">ριτήρια </w:t>
      </w:r>
      <w:r w:rsidR="00FD25A2" w:rsidRPr="00EF2032">
        <w:rPr>
          <w:rFonts w:cs="Tahoma"/>
          <w:szCs w:val="22"/>
          <w:lang w:val="el-GR"/>
        </w:rPr>
        <w:t>Ποι</w:t>
      </w:r>
      <w:r w:rsidR="0071303E" w:rsidRPr="00EF2032">
        <w:rPr>
          <w:rFonts w:cs="Tahoma"/>
          <w:szCs w:val="22"/>
          <w:lang w:val="el-GR"/>
        </w:rPr>
        <w:t>ο</w:t>
      </w:r>
      <w:r w:rsidR="00FD25A2" w:rsidRPr="00EF2032">
        <w:rPr>
          <w:rFonts w:cs="Tahoma"/>
          <w:szCs w:val="22"/>
          <w:lang w:val="el-GR"/>
        </w:rPr>
        <w:t>τικής Ε</w:t>
      </w:r>
      <w:r w:rsidRPr="00EF2032">
        <w:rPr>
          <w:rFonts w:cs="Tahoma"/>
          <w:szCs w:val="22"/>
          <w:lang w:val="el-GR"/>
        </w:rPr>
        <w:t>πιλογής</w:t>
      </w:r>
      <w:r w:rsidR="00FD25A2" w:rsidRPr="00EF2032">
        <w:rPr>
          <w:rFonts w:cs="Tahoma"/>
          <w:szCs w:val="22"/>
          <w:lang w:val="el-GR"/>
        </w:rPr>
        <w:t>»</w:t>
      </w:r>
      <w:r w:rsidRPr="00EF2032">
        <w:rPr>
          <w:rFonts w:cs="Tahoma"/>
          <w:szCs w:val="22"/>
          <w:lang w:val="el-GR"/>
        </w:rPr>
        <w:t xml:space="preserve"> των </w:t>
      </w:r>
      <w:r w:rsidRPr="00343B32">
        <w:rPr>
          <w:rFonts w:cs="Tahoma"/>
          <w:szCs w:val="22"/>
          <w:lang w:val="el-GR"/>
        </w:rPr>
        <w:t>παραγράφων</w:t>
      </w:r>
      <w:r w:rsidR="00343B32">
        <w:rPr>
          <w:rFonts w:cs="Tahoma"/>
          <w:szCs w:val="22"/>
          <w:lang w:val="el-GR"/>
        </w:rPr>
        <w:t xml:space="preserve"> </w:t>
      </w:r>
      <w:r w:rsidR="0044485C" w:rsidRPr="001B64EE">
        <w:rPr>
          <w:b/>
          <w:bCs/>
          <w:color w:val="0000FF"/>
          <w:lang w:val="el-GR"/>
        </w:rPr>
        <w:fldChar w:fldCharType="begin"/>
      </w:r>
      <w:r w:rsidR="0044485C" w:rsidRPr="001B64EE">
        <w:rPr>
          <w:b/>
          <w:bCs/>
          <w:color w:val="0000FF"/>
          <w:lang w:val="el-GR"/>
        </w:rPr>
        <w:instrText xml:space="preserve"> REF _Ref74510337 \r \h  \* MERGEFORMAT </w:instrText>
      </w:r>
      <w:r w:rsidR="0044485C" w:rsidRPr="001B64EE">
        <w:rPr>
          <w:b/>
          <w:bCs/>
          <w:color w:val="0000FF"/>
          <w:lang w:val="el-GR"/>
        </w:rPr>
      </w:r>
      <w:r w:rsidR="0044485C" w:rsidRPr="001B64EE">
        <w:rPr>
          <w:b/>
          <w:bCs/>
          <w:color w:val="0000FF"/>
          <w:lang w:val="el-GR"/>
        </w:rPr>
        <w:fldChar w:fldCharType="separate"/>
      </w:r>
      <w:r w:rsidR="003C5152">
        <w:rPr>
          <w:b/>
          <w:bCs/>
          <w:color w:val="0000FF"/>
          <w:lang w:val="el-GR"/>
        </w:rPr>
        <w:t>2.2.4</w:t>
      </w:r>
      <w:r w:rsidR="0044485C" w:rsidRPr="001B64EE">
        <w:rPr>
          <w:b/>
          <w:bCs/>
          <w:color w:val="0000FF"/>
          <w:lang w:val="el-GR"/>
        </w:rPr>
        <w:fldChar w:fldCharType="end"/>
      </w:r>
      <w:r w:rsidR="001B64EE" w:rsidRPr="001B64EE">
        <w:rPr>
          <w:b/>
          <w:bCs/>
          <w:color w:val="0000FF"/>
          <w:lang w:val="el-GR"/>
        </w:rPr>
        <w:t>,</w:t>
      </w:r>
      <w:r w:rsidR="0044485C" w:rsidRPr="0044485C">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_Ref496541309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2.2.5</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_Ref496541329 \r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2.2.6</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_Ref75516221 \r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2.2.7</w:t>
      </w:r>
      <w:r w:rsidR="00BE15B1" w:rsidRPr="00EF2032">
        <w:rPr>
          <w:b/>
          <w:bCs/>
          <w:color w:val="0000FF"/>
          <w:lang w:val="el-GR"/>
        </w:rPr>
        <w:fldChar w:fldCharType="end"/>
      </w:r>
      <w:r w:rsidRPr="00EF2032">
        <w:rPr>
          <w:b/>
          <w:bCs/>
          <w:color w:val="0000FF"/>
          <w:lang w:val="el-GR"/>
        </w:rPr>
        <w:t xml:space="preserve"> </w:t>
      </w:r>
      <w:r w:rsidR="00BE15B1" w:rsidRPr="00EF2032">
        <w:rPr>
          <w:rFonts w:cs="Tahoma"/>
          <w:szCs w:val="22"/>
          <w:lang w:val="el-GR"/>
        </w:rPr>
        <w:t xml:space="preserve"> </w:t>
      </w:r>
      <w:r w:rsidRPr="00EF2032">
        <w:rPr>
          <w:rFonts w:cs="Tahoma"/>
          <w:szCs w:val="22"/>
          <w:lang w:val="el-GR"/>
        </w:rPr>
        <w:t xml:space="preserve"> της παρούσης,</w:t>
      </w:r>
      <w:r w:rsidRPr="00EF2032">
        <w:rPr>
          <w:rFonts w:eastAsia="SimSun" w:cs="Tahoma"/>
          <w:szCs w:val="22"/>
          <w:lang w:val="el-GR"/>
        </w:rPr>
        <w:t xml:space="preserve"> </w:t>
      </w:r>
      <w:r w:rsidRPr="00EF2032">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EF2032">
        <w:rPr>
          <w:rFonts w:cs="Tahoma"/>
          <w:szCs w:val="22"/>
          <w:lang w:val="el-GR"/>
        </w:rPr>
        <w:fldChar w:fldCharType="begin"/>
      </w:r>
      <w:r w:rsidR="00AE32CA" w:rsidRPr="00EF2032">
        <w:rPr>
          <w:rFonts w:cs="Tahoma"/>
          <w:szCs w:val="22"/>
          <w:lang w:val="el-GR"/>
        </w:rPr>
        <w:instrText xml:space="preserve"> REF _Ref510086970 \h </w:instrText>
      </w:r>
      <w:r w:rsidR="00DF02B0" w:rsidRPr="00EF2032">
        <w:rPr>
          <w:rFonts w:cs="Tahoma"/>
          <w:szCs w:val="22"/>
          <w:lang w:val="el-GR"/>
        </w:rPr>
        <w:instrText xml:space="preserve"> \* MERGEFORMAT </w:instrText>
      </w:r>
      <w:r w:rsidR="00AE32CA" w:rsidRPr="00EF2032">
        <w:rPr>
          <w:rFonts w:cs="Tahoma"/>
          <w:szCs w:val="22"/>
          <w:lang w:val="el-GR"/>
        </w:rPr>
      </w:r>
      <w:r w:rsidR="00AE32CA" w:rsidRPr="00EF2032">
        <w:rPr>
          <w:rFonts w:cs="Tahoma"/>
          <w:szCs w:val="22"/>
          <w:lang w:val="el-GR"/>
        </w:rPr>
        <w:fldChar w:fldCharType="separate"/>
      </w:r>
      <w:r w:rsidR="003C5152" w:rsidRPr="003C5152">
        <w:rPr>
          <w:rFonts w:cs="Tahoma"/>
          <w:szCs w:val="22"/>
          <w:lang w:val="el-GR"/>
        </w:rPr>
        <w:t>ΕΥΡΩΠΑΙΚΟ ΕΝΙΑΙΟ ΕΓΓΡΑΦΟ ΣΥΜΒΑΣΗΣ (ΕΕΕΣ)</w:t>
      </w:r>
      <w:r w:rsidR="00AE32CA" w:rsidRPr="00EF2032">
        <w:rPr>
          <w:rFonts w:cs="Tahoma"/>
          <w:szCs w:val="22"/>
          <w:lang w:val="el-GR"/>
        </w:rPr>
        <w:fldChar w:fldCharType="end"/>
      </w:r>
      <w:r w:rsidR="00E11251"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_Ref75513954 \h </w:instrText>
      </w:r>
      <w:r w:rsidR="00FB4DF9"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ΙΙI – ΕΥΡΩΠΑΙΚΟ ΕΝΙΑΙΟ ΕΓΓΡΑΦΟ ΣΥΜΒΑΣΗΣ (ΕΕΕΣ)</w:t>
      </w:r>
      <w:r w:rsidR="00E11251" w:rsidRPr="00EF2032">
        <w:rPr>
          <w:b/>
          <w:bCs/>
          <w:color w:val="0000FF"/>
          <w:lang w:val="el-GR"/>
        </w:rPr>
        <w:fldChar w:fldCharType="end"/>
      </w:r>
      <w:r w:rsidR="00E11251" w:rsidRPr="00EF2032">
        <w:rPr>
          <w:b/>
          <w:bCs/>
          <w:color w:val="0000FF"/>
          <w:lang w:val="el-GR"/>
        </w:rPr>
        <w:t xml:space="preserve"> </w:t>
      </w:r>
      <w:r w:rsidRPr="00EF2032">
        <w:rPr>
          <w:rFonts w:cs="Tahoma"/>
          <w:i/>
          <w:color w:val="5B9BD5"/>
          <w:szCs w:val="22"/>
          <w:lang w:val="el-GR"/>
        </w:rPr>
        <w:t>,</w:t>
      </w:r>
      <w:r w:rsidRPr="00EF2032">
        <w:rPr>
          <w:rFonts w:cs="Tahoma"/>
          <w:szCs w:val="22"/>
          <w:lang w:val="el-GR"/>
        </w:rPr>
        <w:t xml:space="preserve"> </w:t>
      </w:r>
      <w:r w:rsidR="00F64037" w:rsidRPr="00EF2032">
        <w:rPr>
          <w:rFonts w:cs="Tahoma"/>
          <w:szCs w:val="22"/>
          <w:lang w:val="el-GR"/>
        </w:rPr>
        <w:t>το οποίο ισοδυναμεί  με</w:t>
      </w:r>
      <w:r w:rsidRPr="00EF2032">
        <w:rPr>
          <w:rFonts w:cs="Tahoma"/>
          <w:szCs w:val="22"/>
          <w:lang w:val="el-GR"/>
        </w:rPr>
        <w:t xml:space="preserve"> ενημερωμένη υπεύθυνη δήλωση, με τις συνέπειες του ν. 1599/1986. </w:t>
      </w:r>
      <w:r w:rsidR="00B739BB" w:rsidRPr="00EF2032">
        <w:rPr>
          <w:rFonts w:cs="Tahoma"/>
          <w:szCs w:val="22"/>
          <w:lang w:val="el-GR"/>
        </w:rPr>
        <w:t xml:space="preserve">Το ΕΕΕΣ </w:t>
      </w:r>
      <w:r w:rsidR="00F64037" w:rsidRPr="00EF2032">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sidRPr="00EF2032">
        <w:rPr>
          <w:rStyle w:val="WW-FootnoteReference10"/>
          <w:lang w:val="el-GR"/>
        </w:rPr>
        <w:footnoteReference w:id="6"/>
      </w:r>
      <w:r w:rsidR="00F64037" w:rsidRPr="00EF2032">
        <w:rPr>
          <w:lang w:val="el-GR"/>
        </w:rPr>
        <w:t>.</w:t>
      </w:r>
    </w:p>
    <w:p w14:paraId="44E80001" w14:textId="77777777" w:rsidR="00F64037" w:rsidRPr="00EF2032" w:rsidRDefault="00F64037" w:rsidP="00B739BB">
      <w:pPr>
        <w:rPr>
          <w:rFonts w:cs="Tahoma"/>
          <w:szCs w:val="22"/>
          <w:lang w:val="el-GR"/>
        </w:rPr>
      </w:pPr>
    </w:p>
    <w:p w14:paraId="613A1333" w14:textId="77777777" w:rsidR="00B739BB" w:rsidRPr="00EF2032" w:rsidRDefault="00B739BB" w:rsidP="00B739BB">
      <w:pPr>
        <w:rPr>
          <w:rFonts w:cs="Tahoma"/>
          <w:i/>
          <w:color w:val="5B9BD5"/>
          <w:szCs w:val="22"/>
          <w:u w:val="single"/>
          <w:lang w:val="el-GR"/>
        </w:rPr>
      </w:pPr>
      <w:r w:rsidRPr="00EF2032">
        <w:rPr>
          <w:rFonts w:cs="Tahoma"/>
          <w:szCs w:val="22"/>
          <w:u w:val="single"/>
          <w:lang w:val="el-GR"/>
        </w:rPr>
        <w:t>Επισημαίνεται ότι οι προσφέροντες για το μέρος IV Κριτήρια επιλογής του ΕΕΕΣ συμπληρώνουν μόνο την</w:t>
      </w:r>
      <w:r w:rsidRPr="00EF2032">
        <w:rPr>
          <w:rFonts w:cs="Tahoma"/>
          <w:b/>
          <w:bCs/>
          <w:szCs w:val="22"/>
          <w:u w:val="single"/>
          <w:lang w:val="el-GR"/>
        </w:rPr>
        <w:t xml:space="preserve"> ενότητα α «Γενική ένδειξη για όλα τα κριτήρια επιλογής».</w:t>
      </w:r>
      <w:r w:rsidRPr="00EF2032">
        <w:rPr>
          <w:rFonts w:cs="Tahoma"/>
          <w:i/>
          <w:color w:val="5B9BD5"/>
          <w:szCs w:val="22"/>
          <w:u w:val="single"/>
          <w:lang w:val="el-GR"/>
        </w:rPr>
        <w:t xml:space="preserve"> </w:t>
      </w:r>
    </w:p>
    <w:p w14:paraId="439CAF02" w14:textId="31D45264" w:rsidR="00F64037" w:rsidRPr="00EF2032" w:rsidRDefault="00F64037" w:rsidP="00F64037">
      <w:pPr>
        <w:rPr>
          <w:lang w:val="el-GR"/>
        </w:rPr>
      </w:pPr>
      <w:r w:rsidRPr="00EF2032">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EF2032">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1F23A011" w14:textId="2A0C547C" w:rsidR="00F64037" w:rsidRPr="00EF2032" w:rsidRDefault="00F64037" w:rsidP="00F64037">
      <w:pPr>
        <w:rPr>
          <w:lang w:val="el-GR"/>
        </w:rPr>
      </w:pPr>
      <w:r w:rsidRPr="00EF2032">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w:t>
      </w:r>
      <w:r w:rsidR="00CA6876" w:rsidRPr="00EF2032">
        <w:rPr>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αποκλεισμού</w:t>
      </w:r>
      <w:r w:rsidR="00CA6876" w:rsidRPr="00EF2032">
        <w:rPr>
          <w:b/>
          <w:bCs/>
          <w:color w:val="0000FF"/>
          <w:lang w:val="el-GR"/>
        </w:rPr>
        <w:fldChar w:fldCharType="end"/>
      </w:r>
      <w:r w:rsidR="00CA6876" w:rsidRPr="00EF2032">
        <w:rPr>
          <w:lang w:val="el-GR"/>
        </w:rPr>
        <w:t xml:space="preserve"> </w:t>
      </w:r>
      <w:r w:rsidRPr="00EF2032">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4C06665" w14:textId="77777777" w:rsidR="00F64037" w:rsidRPr="00EF2032" w:rsidRDefault="00F64037" w:rsidP="00F64037">
      <w:pPr>
        <w:rPr>
          <w:lang w:val="el-GR"/>
        </w:rPr>
      </w:pPr>
      <w:r w:rsidRPr="00EF2032">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4250FB3" w14:textId="4701FF9D" w:rsidR="00F64037" w:rsidRPr="00EF2032" w:rsidRDefault="00F64037" w:rsidP="00F64037">
      <w:pPr>
        <w:rPr>
          <w:lang w:val="el-GR" w:eastAsia="ar-SA"/>
        </w:rPr>
      </w:pPr>
      <w:r w:rsidRPr="00EF2032">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EF2032">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30" w:history="1"/>
      <w:hyperlink r:id="rId31" w:history="1"/>
    </w:p>
    <w:p w14:paraId="2CD82C28" w14:textId="2BA54B1B" w:rsidR="00F64037" w:rsidRPr="00EF2032" w:rsidRDefault="00F64037" w:rsidP="00F64037">
      <w:pPr>
        <w:suppressAutoHyphens w:val="0"/>
        <w:spacing w:line="259" w:lineRule="auto"/>
        <w:rPr>
          <w:rFonts w:eastAsia="Calibri" w:cs="Times New Roman"/>
          <w:szCs w:val="22"/>
          <w:lang w:val="el-GR" w:eastAsia="en-US"/>
        </w:rPr>
      </w:pPr>
      <w:r w:rsidRPr="00EF2032">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αποκλεισμού</w:t>
      </w:r>
      <w:r w:rsidR="00CA6876" w:rsidRPr="00EF2032">
        <w:rPr>
          <w:b/>
          <w:bCs/>
          <w:color w:val="0000FF"/>
          <w:lang w:val="el-GR"/>
        </w:rPr>
        <w:fldChar w:fldCharType="end"/>
      </w:r>
      <w:r w:rsidR="00CA6876" w:rsidRPr="00EF2032">
        <w:rPr>
          <w:rFonts w:cs="Tahoma"/>
          <w:szCs w:val="22"/>
          <w:lang w:val="el-GR"/>
        </w:rPr>
        <w:t xml:space="preserve"> </w:t>
      </w:r>
      <w:r w:rsidRPr="00EF2032">
        <w:rPr>
          <w:rFonts w:eastAsia="Calibri" w:cs="Times New Roman"/>
          <w:szCs w:val="22"/>
          <w:lang w:val="el-GR" w:eastAsia="en-US"/>
        </w:rPr>
        <w:t>της παρούσης και ταυτόχρονα να επικαλεσθεί και τυχόν ληφθέντα μέτρα προς αποκατάσταση της αξιοπιστίας του.</w:t>
      </w:r>
    </w:p>
    <w:p w14:paraId="7C22C41C" w14:textId="3518A05C" w:rsidR="00F64037" w:rsidRPr="00EF2032" w:rsidRDefault="00F64037" w:rsidP="00F64037">
      <w:pPr>
        <w:suppressAutoHyphens w:val="0"/>
        <w:spacing w:after="160" w:line="259" w:lineRule="auto"/>
        <w:rPr>
          <w:rFonts w:eastAsia="Calibri" w:cs="Times New Roman"/>
          <w:szCs w:val="22"/>
          <w:lang w:val="el-GR" w:eastAsia="en-US"/>
        </w:rPr>
      </w:pPr>
      <w:r w:rsidRPr="00EF2032">
        <w:rPr>
          <w:rFonts w:eastAsia="Calibri" w:cs="Times New Roman"/>
          <w:szCs w:val="22"/>
          <w:lang w:val="el-GR"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534E1D" w:rsidRPr="001B64EE">
        <w:rPr>
          <w:rFonts w:eastAsia="Calibri" w:cs="Times New Roman"/>
          <w:szCs w:val="22"/>
          <w:lang w:val="el-GR" w:eastAsia="en-US"/>
        </w:rPr>
        <w:t xml:space="preserve">2.2.3.4 </w:t>
      </w:r>
      <w:r w:rsidRPr="00EF2032">
        <w:rPr>
          <w:rFonts w:eastAsia="Calibri" w:cs="Times New Roman"/>
          <w:szCs w:val="22"/>
          <w:lang w:val="el-GR" w:eastAsia="en-US"/>
        </w:rPr>
        <w:t>της παρούσης, αναλύεται στο σχετικό πεδίο που προβάλλει κατόπιν θετικής απάντησης</w:t>
      </w:r>
      <w:r w:rsidRPr="00EF2032">
        <w:rPr>
          <w:rFonts w:eastAsia="Calibri" w:cs="Times New Roman"/>
          <w:szCs w:val="22"/>
          <w:vertAlign w:val="superscript"/>
          <w:lang w:val="el-GR" w:eastAsia="en-US"/>
        </w:rPr>
        <w:footnoteReference w:id="7"/>
      </w:r>
      <w:r w:rsidRPr="00EF2032">
        <w:rPr>
          <w:rFonts w:eastAsia="Calibri" w:cs="Times New Roman"/>
          <w:szCs w:val="22"/>
          <w:lang w:val="el-GR" w:eastAsia="en-US"/>
        </w:rPr>
        <w:t>.</w:t>
      </w:r>
    </w:p>
    <w:p w14:paraId="5CCA4E3F" w14:textId="2E324E22" w:rsidR="00F64037" w:rsidRPr="00EF2032" w:rsidRDefault="00F64037" w:rsidP="00F64037">
      <w:pPr>
        <w:rPr>
          <w:lang w:val="el-GR"/>
        </w:rPr>
      </w:pPr>
      <w:r w:rsidRPr="00EF2032">
        <w:rPr>
          <w:rFonts w:eastAsia="Calibri" w:cs="Times New Roman"/>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137B5DA" w14:textId="77777777" w:rsidR="00F64037" w:rsidRPr="00EF2032" w:rsidRDefault="00F64037" w:rsidP="00B739BB">
      <w:pPr>
        <w:rPr>
          <w:rFonts w:cs="Tahoma"/>
          <w:iCs/>
          <w:color w:val="5B9BD5"/>
          <w:szCs w:val="22"/>
          <w:lang w:val="el-GR"/>
        </w:rPr>
      </w:pPr>
    </w:p>
    <w:p w14:paraId="2CA793A9" w14:textId="347CBC41" w:rsidR="00C0210C" w:rsidRPr="00FF172C" w:rsidRDefault="00C0210C" w:rsidP="00EC6683">
      <w:pPr>
        <w:pStyle w:val="4"/>
      </w:pPr>
      <w:bookmarkStart w:id="127" w:name="_Toc74566838"/>
      <w:bookmarkStart w:id="128" w:name="_Toc74566839"/>
      <w:bookmarkStart w:id="129" w:name="_Toc74566840"/>
      <w:bookmarkStart w:id="130" w:name="_Toc74566841"/>
      <w:bookmarkStart w:id="131" w:name="_Toc74566842"/>
      <w:bookmarkStart w:id="132" w:name="_Toc74566843"/>
      <w:bookmarkStart w:id="133" w:name="_Toc74566844"/>
      <w:bookmarkStart w:id="134" w:name="_Toc74566845"/>
      <w:bookmarkStart w:id="135" w:name="_Toc74566846"/>
      <w:bookmarkStart w:id="136" w:name="_Toc74566847"/>
      <w:bookmarkStart w:id="137" w:name="_Toc74566848"/>
      <w:bookmarkStart w:id="138" w:name="_Toc74566849"/>
      <w:bookmarkStart w:id="139" w:name="_Hlk35420523"/>
      <w:bookmarkStart w:id="140" w:name="_Ref40957856"/>
      <w:bookmarkStart w:id="141" w:name="_Toc75439399"/>
      <w:bookmarkEnd w:id="127"/>
      <w:bookmarkEnd w:id="128"/>
      <w:bookmarkEnd w:id="129"/>
      <w:bookmarkEnd w:id="130"/>
      <w:bookmarkEnd w:id="131"/>
      <w:bookmarkEnd w:id="132"/>
      <w:bookmarkEnd w:id="133"/>
      <w:bookmarkEnd w:id="134"/>
      <w:bookmarkEnd w:id="135"/>
      <w:bookmarkEnd w:id="136"/>
      <w:bookmarkEnd w:id="137"/>
      <w:bookmarkEnd w:id="138"/>
      <w:r w:rsidRPr="00FF172C">
        <w:t>Αποδεικτικά μέσα</w:t>
      </w:r>
      <w:bookmarkEnd w:id="139"/>
      <w:r w:rsidR="006C241C">
        <w:t xml:space="preserve"> </w:t>
      </w:r>
      <w:r w:rsidRPr="00FF172C">
        <w:t>- Δικαιολογητικά προσωρινού αναδόχου</w:t>
      </w:r>
      <w:bookmarkEnd w:id="140"/>
      <w:bookmarkEnd w:id="141"/>
    </w:p>
    <w:p w14:paraId="1444FF5A" w14:textId="23F0B41D" w:rsidR="008338F0" w:rsidRPr="00EF2032" w:rsidRDefault="003355E7">
      <w:pPr>
        <w:rPr>
          <w:rFonts w:cs="Tahoma"/>
          <w:bCs/>
          <w:szCs w:val="22"/>
          <w:lang w:val="el-GR"/>
        </w:rPr>
      </w:pPr>
      <w:r w:rsidRPr="00EF2032">
        <w:rPr>
          <w:rFonts w:cs="Tahoma"/>
          <w:b/>
          <w:bCs/>
          <w:szCs w:val="22"/>
          <w:lang w:val="el-GR"/>
        </w:rPr>
        <w:t>Α</w:t>
      </w:r>
      <w:r w:rsidRPr="00EF2032">
        <w:rPr>
          <w:rFonts w:cs="Tahoma"/>
          <w:bCs/>
          <w:szCs w:val="22"/>
          <w:lang w:val="el-GR"/>
        </w:rPr>
        <w:t xml:space="preserve">. </w:t>
      </w:r>
      <w:r w:rsidR="00B9111A" w:rsidRPr="00EF2032">
        <w:rPr>
          <w:rFonts w:cs="Tahoma"/>
          <w:bCs/>
          <w:szCs w:val="22"/>
          <w:lang w:val="el-GR"/>
        </w:rPr>
        <w:t xml:space="preserve">Για την απόδειξη της μη συνδρομής λόγων αποκλεισμού κατ’ άρθρο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αποκλεισμού</w:t>
      </w:r>
      <w:r w:rsidR="00CA6876" w:rsidRPr="00EF2032">
        <w:rPr>
          <w:b/>
          <w:bCs/>
          <w:color w:val="0000FF"/>
          <w:lang w:val="el-GR"/>
        </w:rPr>
        <w:fldChar w:fldCharType="end"/>
      </w:r>
      <w:r w:rsidR="00CA6876" w:rsidRPr="00EF2032">
        <w:rPr>
          <w:rFonts w:cs="Tahoma"/>
          <w:szCs w:val="22"/>
          <w:lang w:val="el-GR"/>
        </w:rPr>
        <w:t xml:space="preserve"> </w:t>
      </w:r>
      <w:r w:rsidR="00B9111A" w:rsidRPr="00EF2032">
        <w:rPr>
          <w:rFonts w:cs="Tahoma"/>
          <w:bCs/>
          <w:szCs w:val="22"/>
          <w:lang w:val="el-GR"/>
        </w:rPr>
        <w:t>και της πλήρωσης των κριτηρίων ποιοτικής επιλογής κατά τις παραγράφους</w:t>
      </w:r>
      <w:r w:rsidR="00BE15B1" w:rsidRPr="00EF2032">
        <w:rPr>
          <w:rFonts w:cs="Tahoma"/>
          <w:bCs/>
          <w:szCs w:val="22"/>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_Ref74510337 \r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2.2.4</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_Ref496541309 \r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2.2.5</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_Ref496541329 \r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2.2.6</w:t>
      </w:r>
      <w:r w:rsidR="00BE15B1" w:rsidRPr="00EF2032">
        <w:rPr>
          <w:b/>
          <w:bCs/>
          <w:color w:val="0000FF"/>
          <w:lang w:val="el-GR"/>
        </w:rPr>
        <w:fldChar w:fldCharType="end"/>
      </w:r>
      <w:r w:rsidR="00BE15B1" w:rsidRPr="00EF2032">
        <w:rPr>
          <w:b/>
          <w:bCs/>
          <w:color w:val="0000FF"/>
          <w:lang w:val="el-GR"/>
        </w:rPr>
        <w:t xml:space="preserve"> και </w:t>
      </w:r>
      <w:r w:rsidR="00BE15B1" w:rsidRPr="00EF2032">
        <w:rPr>
          <w:b/>
          <w:bCs/>
          <w:color w:val="0000FF"/>
          <w:lang w:val="el-GR"/>
        </w:rPr>
        <w:fldChar w:fldCharType="begin"/>
      </w:r>
      <w:r w:rsidR="00BE15B1" w:rsidRPr="00EF2032">
        <w:rPr>
          <w:b/>
          <w:bCs/>
          <w:color w:val="0000FF"/>
          <w:lang w:val="el-GR"/>
        </w:rPr>
        <w:instrText xml:space="preserve"> REF _Ref75516326 \r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2.2.7</w:t>
      </w:r>
      <w:r w:rsidR="00BE15B1" w:rsidRPr="00EF2032">
        <w:rPr>
          <w:b/>
          <w:bCs/>
          <w:color w:val="0000FF"/>
          <w:lang w:val="el-GR"/>
        </w:rPr>
        <w:fldChar w:fldCharType="end"/>
      </w:r>
      <w:r w:rsidR="00B9111A" w:rsidRPr="00EF2032">
        <w:rPr>
          <w:rFonts w:cs="Tahoma"/>
          <w:bCs/>
          <w:szCs w:val="22"/>
          <w:lang w:val="el-GR"/>
        </w:rPr>
        <w:t>, οι οικονομικοί φορείς προσκομίζουν τα δικαιολογητικά του παρόντος. Η προσκόμιση των εν λόγω δικαιολογητικών γίνεται κατά τα οριζόμενα στην παράγραφο</w:t>
      </w:r>
      <w:r w:rsidR="00BE15B1" w:rsidRPr="00EF2032">
        <w:rPr>
          <w:rFonts w:cs="Tahoma"/>
          <w:bCs/>
          <w:szCs w:val="22"/>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_Ref67613215 \r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3.2</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_Ref67613215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Πρόσκληση υποβολής δικαιολογητικών προσωρινού αναδόχου - Δικαιολογητικά προσωρινού αναδόχου</w:t>
      </w:r>
      <w:r w:rsidR="00BE15B1" w:rsidRPr="00EF2032">
        <w:rPr>
          <w:b/>
          <w:bCs/>
          <w:color w:val="0000FF"/>
          <w:lang w:val="el-GR"/>
        </w:rPr>
        <w:fldChar w:fldCharType="end"/>
      </w:r>
      <w:r w:rsidR="00B9111A" w:rsidRPr="00EF2032">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EF2032">
        <w:rPr>
          <w:rFonts w:cs="Tahoma"/>
          <w:bCs/>
          <w:szCs w:val="22"/>
          <w:lang w:val="el-GR"/>
        </w:rPr>
        <w:t>.</w:t>
      </w:r>
    </w:p>
    <w:p w14:paraId="7356C9EC" w14:textId="77777777" w:rsidR="00B9111A" w:rsidRPr="00EF2032" w:rsidRDefault="00B9111A" w:rsidP="00B9111A">
      <w:pPr>
        <w:rPr>
          <w:bCs/>
          <w:lang w:val="el-GR"/>
        </w:rPr>
      </w:pPr>
      <w:r w:rsidRPr="00EF2032">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5C8B281" w14:textId="5AE7F45B" w:rsidR="00B9111A" w:rsidRPr="00EF2032" w:rsidRDefault="00B9111A">
      <w:pPr>
        <w:rPr>
          <w:bCs/>
          <w:lang w:val="el-GR"/>
        </w:rPr>
      </w:pPr>
      <w:r w:rsidRPr="00EF2032">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59B16A4" w14:textId="256B1DBE" w:rsidR="00B9111A" w:rsidRPr="00EF2032" w:rsidRDefault="00B9111A" w:rsidP="00B9111A">
      <w:pPr>
        <w:rPr>
          <w:bCs/>
          <w:lang w:val="el-GR"/>
        </w:rPr>
      </w:pPr>
      <w:r w:rsidRPr="00EF2032">
        <w:rPr>
          <w:bCs/>
          <w:lang w:val="el-GR"/>
        </w:rPr>
        <w:t>Τα δικαιολογητικά του παρόντος υποβάλλονται και γίνονται αποδεκτά σύμφωνα με την παράγραφο</w:t>
      </w:r>
      <w:r w:rsidR="00090636">
        <w:rPr>
          <w:bCs/>
          <w:lang w:val="el-GR"/>
        </w:rPr>
        <w:t xml:space="preserve"> </w:t>
      </w:r>
      <w:r w:rsidR="00925E1C">
        <w:rPr>
          <w:b/>
          <w:color w:val="0033CC"/>
          <w:lang w:val="el-GR"/>
        </w:rPr>
        <w:t>2.4.2.5</w:t>
      </w:r>
      <w:r w:rsidR="00090636">
        <w:rPr>
          <w:bCs/>
          <w:lang w:val="el-GR"/>
        </w:rPr>
        <w:t xml:space="preserve"> </w:t>
      </w:r>
      <w:r w:rsidRPr="00EF2032">
        <w:rPr>
          <w:bCs/>
          <w:lang w:val="el-GR"/>
        </w:rPr>
        <w:t xml:space="preserve">και </w:t>
      </w:r>
      <w:r w:rsidR="00BE15B1" w:rsidRPr="00EF2032">
        <w:rPr>
          <w:b/>
          <w:bCs/>
          <w:color w:val="0000FF"/>
          <w:lang w:val="el-GR"/>
        </w:rPr>
        <w:fldChar w:fldCharType="begin"/>
      </w:r>
      <w:r w:rsidR="00BE15B1" w:rsidRPr="00EF2032">
        <w:rPr>
          <w:b/>
          <w:bCs/>
          <w:color w:val="0000FF"/>
          <w:lang w:val="el-GR"/>
        </w:rPr>
        <w:instrText xml:space="preserve"> REF _Ref67613215 \r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3.2</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_Ref67613215 \h </w:instrText>
      </w:r>
      <w:r w:rsidR="00FB4DF9"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Πρόσκληση υποβολής δικαιολογητικών προσωρινού αναδόχου - Δικαιολογητικά προσωρινού αναδόχου</w:t>
      </w:r>
      <w:r w:rsidR="00BE15B1" w:rsidRPr="00EF2032">
        <w:rPr>
          <w:b/>
          <w:bCs/>
          <w:color w:val="0000FF"/>
          <w:lang w:val="el-GR"/>
        </w:rPr>
        <w:fldChar w:fldCharType="end"/>
      </w:r>
      <w:r w:rsidR="00BE15B1" w:rsidRPr="00EF2032">
        <w:rPr>
          <w:bCs/>
          <w:lang w:val="el-GR"/>
        </w:rPr>
        <w:t xml:space="preserve">  </w:t>
      </w:r>
      <w:r w:rsidRPr="00EF2032">
        <w:rPr>
          <w:bCs/>
          <w:lang w:val="el-GR"/>
        </w:rPr>
        <w:t>της παρούσας.</w:t>
      </w:r>
    </w:p>
    <w:p w14:paraId="1DE28B61" w14:textId="13AA1E7C" w:rsidR="00B9111A" w:rsidRPr="00EF2032" w:rsidRDefault="005772EB" w:rsidP="00B9111A">
      <w:pPr>
        <w:rPr>
          <w:b/>
          <w:bCs/>
          <w:lang w:val="el-GR"/>
        </w:rPr>
      </w:pPr>
      <w:r w:rsidRPr="00EF2032">
        <w:rPr>
          <w:lang w:val="el-GR"/>
        </w:rPr>
        <w:t>Τ</w:t>
      </w:r>
      <w:r w:rsidR="00B9111A" w:rsidRPr="00EF2032">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w:t>
      </w:r>
      <w:r w:rsidR="00817E4A" w:rsidRPr="00EF2032">
        <w:rPr>
          <w:lang w:val="el-GR"/>
        </w:rPr>
        <w:t xml:space="preserve"> </w:t>
      </w:r>
      <w:r w:rsidR="00817E4A" w:rsidRPr="00EF2032">
        <w:rPr>
          <w:b/>
          <w:bCs/>
          <w:color w:val="0000FF"/>
          <w:lang w:val="el-GR"/>
        </w:rPr>
        <w:fldChar w:fldCharType="begin"/>
      </w:r>
      <w:r w:rsidR="00817E4A" w:rsidRPr="00EF2032">
        <w:rPr>
          <w:b/>
          <w:bCs/>
          <w:color w:val="0000FF"/>
          <w:lang w:val="el-GR"/>
        </w:rPr>
        <w:instrText xml:space="preserve"> REF _Ref75518624 \r \h  \* MERGEFORMAT </w:instrText>
      </w:r>
      <w:r w:rsidR="00817E4A" w:rsidRPr="00EF2032">
        <w:rPr>
          <w:b/>
          <w:bCs/>
          <w:color w:val="0000FF"/>
          <w:lang w:val="el-GR"/>
        </w:rPr>
      </w:r>
      <w:r w:rsidR="00817E4A" w:rsidRPr="00EF2032">
        <w:rPr>
          <w:b/>
          <w:bCs/>
          <w:color w:val="0000FF"/>
          <w:lang w:val="el-GR"/>
        </w:rPr>
        <w:fldChar w:fldCharType="separate"/>
      </w:r>
      <w:r w:rsidR="003C5152">
        <w:rPr>
          <w:b/>
          <w:bCs/>
          <w:color w:val="0000FF"/>
          <w:lang w:val="el-GR"/>
        </w:rPr>
        <w:t>2.1.4</w:t>
      </w:r>
      <w:r w:rsidR="00817E4A" w:rsidRPr="00EF2032">
        <w:rPr>
          <w:b/>
          <w:bCs/>
          <w:color w:val="0000FF"/>
          <w:lang w:val="el-GR"/>
        </w:rPr>
        <w:fldChar w:fldCharType="end"/>
      </w:r>
      <w:r w:rsidR="00817E4A" w:rsidRPr="00EF2032">
        <w:rPr>
          <w:b/>
          <w:bCs/>
          <w:color w:val="0000FF"/>
          <w:lang w:val="el-GR"/>
        </w:rPr>
        <w:t xml:space="preserve">  </w:t>
      </w:r>
      <w:r w:rsidR="00817E4A" w:rsidRPr="00EF2032">
        <w:rPr>
          <w:b/>
          <w:bCs/>
          <w:color w:val="0000FF"/>
          <w:lang w:val="el-GR"/>
        </w:rPr>
        <w:fldChar w:fldCharType="begin"/>
      </w:r>
      <w:r w:rsidR="00817E4A" w:rsidRPr="00EF2032">
        <w:rPr>
          <w:b/>
          <w:bCs/>
          <w:color w:val="0000FF"/>
          <w:lang w:val="el-GR"/>
        </w:rPr>
        <w:instrText xml:space="preserve"> REF _Ref75518631 \h  \* MERGEFORMAT </w:instrText>
      </w:r>
      <w:r w:rsidR="00817E4A" w:rsidRPr="00EF2032">
        <w:rPr>
          <w:b/>
          <w:bCs/>
          <w:color w:val="0000FF"/>
          <w:lang w:val="el-GR"/>
        </w:rPr>
      </w:r>
      <w:r w:rsidR="00817E4A" w:rsidRPr="00EF2032">
        <w:rPr>
          <w:b/>
          <w:bCs/>
          <w:color w:val="0000FF"/>
          <w:lang w:val="el-GR"/>
        </w:rPr>
        <w:fldChar w:fldCharType="separate"/>
      </w:r>
      <w:r w:rsidR="003C5152" w:rsidRPr="003C5152">
        <w:rPr>
          <w:b/>
          <w:bCs/>
          <w:color w:val="0000FF"/>
          <w:lang w:val="el-GR"/>
        </w:rPr>
        <w:t xml:space="preserve">  Γλώσσα</w:t>
      </w:r>
      <w:r w:rsidR="00817E4A" w:rsidRPr="00EF2032">
        <w:rPr>
          <w:b/>
          <w:bCs/>
          <w:color w:val="0000FF"/>
          <w:lang w:val="el-GR"/>
        </w:rPr>
        <w:fldChar w:fldCharType="end"/>
      </w:r>
      <w:r w:rsidR="00B9111A" w:rsidRPr="00EF2032">
        <w:rPr>
          <w:lang w:val="el-GR"/>
        </w:rPr>
        <w:t>.</w:t>
      </w:r>
    </w:p>
    <w:p w14:paraId="4E062B46" w14:textId="6090A11A" w:rsidR="00B9111A" w:rsidRPr="00EF2032" w:rsidRDefault="00B9111A" w:rsidP="00B9111A">
      <w:pPr>
        <w:rPr>
          <w:lang w:val="el-GR"/>
        </w:rPr>
      </w:pPr>
      <w:r w:rsidRPr="00EF2032">
        <w:rPr>
          <w:b/>
          <w:bCs/>
          <w:lang w:val="el-GR"/>
        </w:rPr>
        <w:t>Β.</w:t>
      </w:r>
      <w:r w:rsidRPr="00EF2032">
        <w:rPr>
          <w:b/>
          <w:lang w:val="el-GR"/>
        </w:rPr>
        <w:t>1.</w:t>
      </w:r>
      <w:r w:rsidRPr="00EF2032">
        <w:rPr>
          <w:lang w:val="el-GR"/>
        </w:rPr>
        <w:t xml:space="preserve"> Για την απόδειξη της μη συνδρομής των λόγων αποκλεισμού της παραγράφου</w:t>
      </w:r>
      <w:r w:rsidR="00CA6876" w:rsidRPr="00EF2032">
        <w:rPr>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FB4DF9"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αποκλεισμού</w:t>
      </w:r>
      <w:r w:rsidR="00CA6876" w:rsidRPr="00EF2032">
        <w:rPr>
          <w:b/>
          <w:bCs/>
          <w:color w:val="0000FF"/>
          <w:lang w:val="el-GR"/>
        </w:rPr>
        <w:fldChar w:fldCharType="end"/>
      </w:r>
      <w:r w:rsidRPr="00EF2032">
        <w:rPr>
          <w:lang w:val="el-GR"/>
        </w:rPr>
        <w:t xml:space="preserve"> οι προσφέροντες οικονομικοί φορείς προσκομίζουν αντίστοιχα τα δικαιολογητικά που αναφέρονται παρακάτω:</w:t>
      </w:r>
    </w:p>
    <w:p w14:paraId="599D6FD5" w14:textId="3C431DC2" w:rsidR="00925E1C" w:rsidRPr="00EF2032" w:rsidRDefault="00C27CEC" w:rsidP="00925E1C">
      <w:pPr>
        <w:rPr>
          <w:color w:val="000000"/>
          <w:lang w:val="el-GR"/>
        </w:rPr>
      </w:pPr>
      <w:r w:rsidRPr="00EF2032">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147F7E" w:rsidRPr="00147F7E">
        <w:rPr>
          <w:b/>
          <w:bCs/>
          <w:color w:val="0000FF"/>
          <w:lang w:val="el-GR"/>
        </w:rPr>
        <w:t xml:space="preserve">2.2.3.1 </w:t>
      </w:r>
      <w:r w:rsidR="00925E1C" w:rsidRPr="00EF2032">
        <w:rPr>
          <w:color w:val="000000"/>
          <w:lang w:val="el-GR"/>
        </w:rPr>
        <w:t xml:space="preserve">και </w:t>
      </w:r>
      <w:r w:rsidR="00147F7E" w:rsidRPr="00147F7E">
        <w:rPr>
          <w:b/>
          <w:bCs/>
          <w:color w:val="0000FF"/>
          <w:lang w:val="el-GR"/>
        </w:rPr>
        <w:t>2.2.3.2</w:t>
      </w:r>
      <w:r w:rsidR="00147F7E" w:rsidRPr="00147F7E">
        <w:rPr>
          <w:color w:val="000000"/>
          <w:lang w:val="el-GR"/>
        </w:rPr>
        <w:t xml:space="preserve"> </w:t>
      </w:r>
      <w:r w:rsidR="00147F7E" w:rsidRPr="00147F7E">
        <w:rPr>
          <w:b/>
          <w:bCs/>
          <w:color w:val="0000FF"/>
          <w:lang w:val="el-GR"/>
        </w:rPr>
        <w:t xml:space="preserve"> </w:t>
      </w:r>
      <w:r w:rsidRPr="00EF2032">
        <w:rPr>
          <w:color w:val="000000"/>
          <w:lang w:val="el-GR"/>
        </w:rPr>
        <w:t>περ. α’ και β’, καθώς και στην περ. β΄ της παραγράφου</w:t>
      </w:r>
      <w:r w:rsidR="00817E4A" w:rsidRPr="00EF2032">
        <w:rPr>
          <w:color w:val="000000"/>
          <w:lang w:val="el-GR"/>
        </w:rPr>
        <w:t xml:space="preserve"> </w:t>
      </w:r>
      <w:r w:rsidR="00D140C4" w:rsidRPr="00147F7E">
        <w:rPr>
          <w:b/>
          <w:bCs/>
          <w:color w:val="0000FF"/>
          <w:lang w:val="el-GR"/>
        </w:rPr>
        <w:t>2.2.3.</w:t>
      </w:r>
      <w:r w:rsidR="00D140C4" w:rsidRPr="00D140C4">
        <w:rPr>
          <w:b/>
          <w:bCs/>
          <w:color w:val="0000FF"/>
          <w:lang w:val="el-GR"/>
        </w:rPr>
        <w:t>3</w:t>
      </w:r>
      <w:r w:rsidR="00D140C4" w:rsidRPr="00147F7E">
        <w:rPr>
          <w:color w:val="000000"/>
          <w:lang w:val="el-GR"/>
        </w:rPr>
        <w:t xml:space="preserve"> </w:t>
      </w:r>
      <w:r w:rsidR="00D140C4" w:rsidRPr="00147F7E">
        <w:rPr>
          <w:b/>
          <w:bCs/>
          <w:color w:val="0000FF"/>
          <w:lang w:val="el-GR"/>
        </w:rPr>
        <w:t xml:space="preserve"> </w:t>
      </w:r>
      <w:r w:rsidRPr="00EF2032">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w:t>
      </w:r>
      <w:r w:rsidR="00925E1C" w:rsidRPr="00EF2032">
        <w:rPr>
          <w:color w:val="000000"/>
          <w:lang w:val="el-GR"/>
        </w:rPr>
        <w:t xml:space="preserve">καλύπτουν όλες τις περιπτώσεις που αναφέρονται στις παραγράφους </w:t>
      </w:r>
      <w:r w:rsidR="00D140C4" w:rsidRPr="00147F7E">
        <w:rPr>
          <w:b/>
          <w:bCs/>
          <w:color w:val="0000FF"/>
          <w:lang w:val="el-GR"/>
        </w:rPr>
        <w:t xml:space="preserve">2.2.3.1 </w:t>
      </w:r>
      <w:r w:rsidR="00D140C4" w:rsidRPr="00EF2032">
        <w:rPr>
          <w:color w:val="000000"/>
          <w:lang w:val="el-GR"/>
        </w:rPr>
        <w:t xml:space="preserve">και </w:t>
      </w:r>
      <w:r w:rsidR="00D140C4" w:rsidRPr="00147F7E">
        <w:rPr>
          <w:b/>
          <w:bCs/>
          <w:color w:val="0000FF"/>
          <w:lang w:val="el-GR"/>
        </w:rPr>
        <w:t>2.2.3.2</w:t>
      </w:r>
      <w:r w:rsidR="00D140C4" w:rsidRPr="00147F7E">
        <w:rPr>
          <w:color w:val="000000"/>
          <w:lang w:val="el-GR"/>
        </w:rPr>
        <w:t xml:space="preserve"> </w:t>
      </w:r>
      <w:r w:rsidR="00D140C4" w:rsidRPr="00147F7E">
        <w:rPr>
          <w:b/>
          <w:bCs/>
          <w:color w:val="0000FF"/>
          <w:lang w:val="el-GR"/>
        </w:rPr>
        <w:t xml:space="preserve"> </w:t>
      </w:r>
      <w:r w:rsidR="00925E1C" w:rsidRPr="00EF2032">
        <w:rPr>
          <w:color w:val="000000"/>
          <w:lang w:val="el-GR"/>
        </w:rPr>
        <w:t xml:space="preserve"> α’ και β’, καθώς και στην περ. β΄ της παραγράφου </w:t>
      </w:r>
      <w:r w:rsidR="00D140C4" w:rsidRPr="00147F7E">
        <w:rPr>
          <w:b/>
          <w:bCs/>
          <w:color w:val="0000FF"/>
          <w:lang w:val="el-GR"/>
        </w:rPr>
        <w:t>2.2.3.</w:t>
      </w:r>
      <w:r w:rsidR="00D140C4" w:rsidRPr="00D140C4">
        <w:rPr>
          <w:b/>
          <w:bCs/>
          <w:color w:val="0000FF"/>
          <w:lang w:val="el-GR"/>
        </w:rPr>
        <w:t>3</w:t>
      </w:r>
      <w:r w:rsidR="00D140C4" w:rsidRPr="00147F7E">
        <w:rPr>
          <w:color w:val="000000"/>
          <w:lang w:val="el-GR"/>
        </w:rPr>
        <w:t xml:space="preserve"> </w:t>
      </w:r>
      <w:r w:rsidR="00D140C4" w:rsidRPr="00147F7E">
        <w:rPr>
          <w:b/>
          <w:bCs/>
          <w:color w:val="0000FF"/>
          <w:lang w:val="el-GR"/>
        </w:rPr>
        <w:t xml:space="preserve"> </w:t>
      </w:r>
      <w:r w:rsidR="00925E1C" w:rsidRPr="00EF2032">
        <w:rPr>
          <w:b/>
          <w:bCs/>
          <w:color w:val="0000FF"/>
          <w:lang w:val="el-GR"/>
        </w:rPr>
        <w:t>.</w:t>
      </w:r>
      <w:r w:rsidR="00925E1C" w:rsidRPr="00EF2032">
        <w:rPr>
          <w:color w:val="000000"/>
          <w:lang w:val="el-GR"/>
        </w:rPr>
        <w:t xml:space="preserve"> Οι επίσημες δηλώσεις καθίστανται διαθέσιμες μέσω του επιγραμμικού αποθετηρίου πιστοποιητικών (</w:t>
      </w:r>
      <w:r w:rsidR="00925E1C" w:rsidRPr="00EF2032">
        <w:rPr>
          <w:color w:val="000000"/>
          <w:lang w:val="en-US"/>
        </w:rPr>
        <w:t>e</w:t>
      </w:r>
      <w:r w:rsidR="00925E1C" w:rsidRPr="00EF2032">
        <w:rPr>
          <w:color w:val="000000"/>
          <w:lang w:val="el-GR"/>
        </w:rPr>
        <w:t>-</w:t>
      </w:r>
      <w:r w:rsidR="00925E1C" w:rsidRPr="00EF2032">
        <w:rPr>
          <w:color w:val="000000"/>
          <w:lang w:val="en-US"/>
        </w:rPr>
        <w:t>Certis</w:t>
      </w:r>
      <w:r w:rsidR="00925E1C" w:rsidRPr="00EF2032">
        <w:rPr>
          <w:color w:val="000000"/>
          <w:lang w:val="el-GR"/>
        </w:rPr>
        <w:t>) του άρθρου 81 του ν. 4412/2016.</w:t>
      </w:r>
    </w:p>
    <w:p w14:paraId="07697352" w14:textId="07D8215D" w:rsidR="00C27CEC" w:rsidRPr="00EF2032" w:rsidRDefault="00C27CEC" w:rsidP="00C27CEC">
      <w:pPr>
        <w:rPr>
          <w:lang w:val="el-GR"/>
        </w:rPr>
      </w:pPr>
      <w:r w:rsidRPr="00EF2032">
        <w:rPr>
          <w:color w:val="000000"/>
          <w:lang w:val="el-GR"/>
        </w:rPr>
        <w:t>Ειδικότερα οι οικονομικοί φορείς προσκομίζουν:</w:t>
      </w:r>
    </w:p>
    <w:p w14:paraId="4D5C2CC9" w14:textId="27A4E065" w:rsidR="00925E1C" w:rsidRPr="00EF2032" w:rsidRDefault="00925E1C" w:rsidP="00925E1C">
      <w:pPr>
        <w:rPr>
          <w:color w:val="000000"/>
          <w:lang w:val="el-GR"/>
        </w:rPr>
      </w:pPr>
      <w:r w:rsidRPr="00EF2032">
        <w:rPr>
          <w:b/>
          <w:bCs/>
          <w:lang w:val="el-GR"/>
        </w:rPr>
        <w:t>α)</w:t>
      </w:r>
      <w:r w:rsidRPr="00EF2032">
        <w:rPr>
          <w:lang w:val="el-GR"/>
        </w:rPr>
        <w:t xml:space="preserve"> για την παράγραφο </w:t>
      </w:r>
      <w:r w:rsidR="00D140C4" w:rsidRPr="00147F7E">
        <w:rPr>
          <w:b/>
          <w:bCs/>
          <w:color w:val="0000FF"/>
          <w:lang w:val="el-GR"/>
        </w:rPr>
        <w:t>2.2.3.2</w:t>
      </w:r>
      <w:r w:rsidR="00D140C4" w:rsidRPr="00147F7E">
        <w:rPr>
          <w:color w:val="000000"/>
          <w:lang w:val="el-GR"/>
        </w:rPr>
        <w:t xml:space="preserve"> </w:t>
      </w:r>
      <w:r w:rsidRPr="00EF2032">
        <w:rPr>
          <w:b/>
          <w:bCs/>
          <w:lang w:val="el-GR"/>
        </w:rPr>
        <w:t xml:space="preserve"> </w:t>
      </w:r>
      <w:r w:rsidRPr="00EF2032">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EF2032">
        <w:rPr>
          <w:color w:val="000000"/>
          <w:lang w:val="el-GR"/>
        </w:rPr>
        <w:t xml:space="preserve">που να έχει εκδοθεί έως τρεις (3) μήνες πριν από την υποβολή του. </w:t>
      </w:r>
    </w:p>
    <w:p w14:paraId="642EEC51" w14:textId="077DDF2D" w:rsidR="00925E1C" w:rsidRPr="00EF2032" w:rsidRDefault="00925E1C" w:rsidP="00925E1C">
      <w:pPr>
        <w:rPr>
          <w:color w:val="000000"/>
          <w:lang w:val="el-GR"/>
        </w:rPr>
      </w:pPr>
      <w:r w:rsidRPr="00EF203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D140C4" w:rsidRPr="00147F7E">
        <w:rPr>
          <w:b/>
          <w:bCs/>
          <w:color w:val="0000FF"/>
          <w:lang w:val="el-GR"/>
        </w:rPr>
        <w:t>2.2.3.</w:t>
      </w:r>
      <w:r w:rsidR="00D140C4" w:rsidRPr="00D140C4">
        <w:rPr>
          <w:b/>
          <w:bCs/>
          <w:color w:val="0000FF"/>
          <w:lang w:val="el-GR"/>
        </w:rPr>
        <w:t>1</w:t>
      </w:r>
      <w:r w:rsidRPr="00EF2032">
        <w:rPr>
          <w:color w:val="000000"/>
          <w:lang w:val="el-GR"/>
        </w:rPr>
        <w:t>,</w:t>
      </w:r>
    </w:p>
    <w:p w14:paraId="772CBC55" w14:textId="03FB1A05" w:rsidR="00925E1C" w:rsidRPr="00EF2032" w:rsidRDefault="00925E1C" w:rsidP="00925E1C">
      <w:pPr>
        <w:rPr>
          <w:color w:val="000000"/>
          <w:lang w:val="el-GR"/>
        </w:rPr>
      </w:pPr>
      <w:r w:rsidRPr="00EF2032">
        <w:rPr>
          <w:b/>
          <w:bCs/>
          <w:color w:val="000000"/>
          <w:lang w:val="el-GR"/>
        </w:rPr>
        <w:t>β)</w:t>
      </w:r>
      <w:r w:rsidRPr="00EF2032">
        <w:rPr>
          <w:color w:val="000000"/>
          <w:lang w:val="el-GR"/>
        </w:rPr>
        <w:t xml:space="preserve"> για την παράγραφο </w:t>
      </w:r>
      <w:r w:rsidR="00D140C4" w:rsidRPr="00147F7E">
        <w:rPr>
          <w:b/>
          <w:bCs/>
          <w:color w:val="0000FF"/>
          <w:lang w:val="el-GR"/>
        </w:rPr>
        <w:t>2.2.3.2</w:t>
      </w:r>
      <w:r w:rsidR="00D140C4" w:rsidRPr="00147F7E">
        <w:rPr>
          <w:color w:val="000000"/>
          <w:lang w:val="el-GR"/>
        </w:rPr>
        <w:t xml:space="preserve"> </w:t>
      </w:r>
      <w:r w:rsidR="00D140C4" w:rsidRPr="00147F7E">
        <w:rPr>
          <w:b/>
          <w:bCs/>
          <w:color w:val="0000FF"/>
          <w:lang w:val="el-GR"/>
        </w:rPr>
        <w:t xml:space="preserve"> </w:t>
      </w:r>
      <w:r w:rsidR="00D140C4" w:rsidRPr="00EF2032">
        <w:rPr>
          <w:color w:val="000000"/>
          <w:lang w:val="el-GR"/>
        </w:rPr>
        <w:t xml:space="preserve"> </w:t>
      </w:r>
      <w:r w:rsidRPr="00EF2032">
        <w:rPr>
          <w:b/>
          <w:bCs/>
          <w:color w:val="000000"/>
          <w:lang w:val="el-GR"/>
        </w:rPr>
        <w:t xml:space="preserve"> </w:t>
      </w:r>
      <w:r w:rsidRPr="00EF203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EF2032">
        <w:rPr>
          <w:rStyle w:val="0"/>
          <w:color w:val="000000"/>
          <w:lang w:val="el-GR"/>
        </w:rPr>
        <w:footnoteReference w:id="8"/>
      </w:r>
    </w:p>
    <w:p w14:paraId="684AC5CA" w14:textId="77777777" w:rsidR="00C27CEC" w:rsidRPr="00EF2032" w:rsidRDefault="00C27CEC" w:rsidP="00C27CEC">
      <w:pPr>
        <w:rPr>
          <w:b/>
          <w:bCs/>
          <w:color w:val="000000"/>
          <w:lang w:val="el-GR"/>
        </w:rPr>
      </w:pPr>
      <w:r w:rsidRPr="00EF2032">
        <w:rPr>
          <w:color w:val="000000"/>
          <w:lang w:val="el-GR"/>
        </w:rPr>
        <w:t>Ιδίως οι οικονομικοί φορείς που είναι εγκατεστημένοι στην Ελλάδα προσκομίζουν:</w:t>
      </w:r>
    </w:p>
    <w:p w14:paraId="0F96405F" w14:textId="0408C9D1" w:rsidR="00B9111A" w:rsidRPr="00EF2032" w:rsidRDefault="00C27CEC" w:rsidP="00C27CEC">
      <w:pPr>
        <w:rPr>
          <w:b/>
          <w:lang w:val="el-GR"/>
        </w:rPr>
      </w:pPr>
      <w:r w:rsidRPr="00EF2032">
        <w:rPr>
          <w:b/>
          <w:bCs/>
          <w:color w:val="000000"/>
          <w:lang w:val="en-US"/>
        </w:rPr>
        <w:t>i</w:t>
      </w:r>
      <w:r w:rsidRPr="00EF2032">
        <w:rPr>
          <w:b/>
          <w:bCs/>
          <w:color w:val="000000"/>
          <w:lang w:val="el-GR"/>
        </w:rPr>
        <w:t xml:space="preserve">) </w:t>
      </w:r>
      <w:r w:rsidRPr="00EF2032">
        <w:rPr>
          <w:color w:val="000000"/>
          <w:lang w:val="el-GR"/>
        </w:rPr>
        <w:t xml:space="preserve">Για την απόδειξη της εκπλήρωσης των φορολογικών υποχρεώσεων της παραγράφου </w:t>
      </w:r>
      <w:r w:rsidR="00D140C4" w:rsidRPr="00147F7E">
        <w:rPr>
          <w:b/>
          <w:bCs/>
          <w:color w:val="0000FF"/>
          <w:lang w:val="el-GR"/>
        </w:rPr>
        <w:t>2.2.3.2</w:t>
      </w:r>
      <w:r w:rsidR="00D140C4" w:rsidRPr="00147F7E">
        <w:rPr>
          <w:color w:val="000000"/>
          <w:lang w:val="el-GR"/>
        </w:rPr>
        <w:t xml:space="preserve"> </w:t>
      </w:r>
      <w:r w:rsidRPr="00EF2032">
        <w:rPr>
          <w:color w:val="000000"/>
          <w:lang w:val="el-GR"/>
        </w:rPr>
        <w:t>περίπτωση α’ αποδεικτικό ενημερότητας εκδιδόμενο από την Α.Α.Δ.Ε..</w:t>
      </w:r>
    </w:p>
    <w:p w14:paraId="70019038" w14:textId="1318B8CA" w:rsidR="00C27CEC" w:rsidRPr="00EF2032" w:rsidRDefault="00C27CEC" w:rsidP="00C27CEC">
      <w:pPr>
        <w:rPr>
          <w:color w:val="000000"/>
          <w:lang w:val="el-GR"/>
        </w:rPr>
      </w:pPr>
      <w:r w:rsidRPr="00EF2032">
        <w:rPr>
          <w:b/>
          <w:bCs/>
          <w:color w:val="000000"/>
          <w:lang w:val="en-US"/>
        </w:rPr>
        <w:t>ii</w:t>
      </w:r>
      <w:r w:rsidRPr="00EF2032">
        <w:rPr>
          <w:b/>
          <w:bCs/>
          <w:color w:val="000000"/>
          <w:lang w:val="el-GR"/>
        </w:rPr>
        <w:t xml:space="preserve">) </w:t>
      </w:r>
      <w:r w:rsidRPr="00EF2032">
        <w:rPr>
          <w:color w:val="000000"/>
          <w:lang w:val="el-GR"/>
        </w:rPr>
        <w:t xml:space="preserve">Για την απόδειξη της εκπλήρωσης των υποχρεώσεων προς τους οργανισμούς κοινωνικής ασφάλισης της παραγράφου </w:t>
      </w:r>
      <w:r w:rsidR="0001675D" w:rsidRPr="002C2AE6">
        <w:rPr>
          <w:b/>
          <w:bCs/>
          <w:color w:val="0033CC"/>
          <w:lang w:val="el-GR"/>
        </w:rPr>
        <w:t>2.2.3.2</w:t>
      </w:r>
      <w:r w:rsidR="008E444E" w:rsidRPr="00EF2032">
        <w:rPr>
          <w:color w:val="000000"/>
          <w:lang w:val="el-GR"/>
        </w:rPr>
        <w:t xml:space="preserve"> </w:t>
      </w:r>
      <w:r w:rsidR="00D140C4" w:rsidRPr="00D140C4">
        <w:rPr>
          <w:color w:val="000000"/>
          <w:lang w:val="el-GR"/>
        </w:rPr>
        <w:t xml:space="preserve"> </w:t>
      </w:r>
      <w:r w:rsidRPr="00EF2032">
        <w:rPr>
          <w:color w:val="000000"/>
          <w:lang w:val="el-GR"/>
        </w:rPr>
        <w:t xml:space="preserve"> περίπτωση α’ πιστοποιητικό εκδιδόμενο από τον </w:t>
      </w:r>
      <w:r w:rsidRPr="00EF2032">
        <w:rPr>
          <w:color w:val="000000"/>
          <w:lang w:val="en-US"/>
        </w:rPr>
        <w:t>e</w:t>
      </w:r>
      <w:r w:rsidRPr="00EF2032">
        <w:rPr>
          <w:color w:val="000000"/>
          <w:lang w:val="el-GR"/>
        </w:rPr>
        <w:t xml:space="preserve">-ΕΦΚΑ. </w:t>
      </w:r>
      <w:r w:rsidR="008E444E" w:rsidRPr="00EF2032">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52FFFD96" w14:textId="3675CE9D" w:rsidR="00925E1C" w:rsidRPr="00EF2032" w:rsidRDefault="00925E1C" w:rsidP="00925E1C">
      <w:pPr>
        <w:rPr>
          <w:color w:val="000000"/>
          <w:lang w:val="el-GR"/>
        </w:rPr>
      </w:pPr>
      <w:r w:rsidRPr="00EF2032">
        <w:rPr>
          <w:b/>
          <w:bCs/>
          <w:color w:val="000000"/>
          <w:lang w:val="en-US"/>
        </w:rPr>
        <w:t>iii</w:t>
      </w:r>
      <w:r w:rsidRPr="00EF2032">
        <w:rPr>
          <w:b/>
          <w:bCs/>
          <w:color w:val="000000"/>
          <w:lang w:val="el-GR"/>
        </w:rPr>
        <w:t xml:space="preserve">) </w:t>
      </w:r>
      <w:r w:rsidRPr="00EF2032">
        <w:rPr>
          <w:color w:val="000000"/>
          <w:lang w:val="el-GR"/>
        </w:rPr>
        <w:t xml:space="preserve">Για την παράγραφο </w:t>
      </w:r>
      <w:r w:rsidR="00D140C4" w:rsidRPr="00147F7E">
        <w:rPr>
          <w:b/>
          <w:bCs/>
          <w:color w:val="0000FF"/>
          <w:lang w:val="el-GR"/>
        </w:rPr>
        <w:t>2.2.3.2</w:t>
      </w:r>
      <w:r w:rsidR="00D140C4" w:rsidRPr="00147F7E">
        <w:rPr>
          <w:color w:val="000000"/>
          <w:lang w:val="el-GR"/>
        </w:rPr>
        <w:t xml:space="preserve"> </w:t>
      </w:r>
      <w:r w:rsidR="00D140C4" w:rsidRPr="00D140C4">
        <w:rPr>
          <w:color w:val="000000"/>
          <w:lang w:val="el-GR"/>
        </w:rPr>
        <w:t xml:space="preserve">  </w:t>
      </w:r>
      <w:r w:rsidRPr="00EF2032">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41B050BD" w14:textId="6576A159" w:rsidR="00925E1C" w:rsidRPr="00EF2032" w:rsidRDefault="00925E1C" w:rsidP="00925E1C">
      <w:pPr>
        <w:rPr>
          <w:color w:val="000000"/>
          <w:lang w:val="el-GR"/>
        </w:rPr>
      </w:pPr>
      <w:r w:rsidRPr="00EF2032">
        <w:rPr>
          <w:b/>
          <w:bCs/>
          <w:lang w:val="el-GR"/>
        </w:rPr>
        <w:t xml:space="preserve">γ) </w:t>
      </w:r>
      <w:r w:rsidRPr="00EF2032">
        <w:rPr>
          <w:color w:val="000000"/>
          <w:lang w:val="el-GR"/>
        </w:rPr>
        <w:t xml:space="preserve">για την παράγραφο </w:t>
      </w:r>
      <w:r w:rsidR="00D140C4" w:rsidRPr="00147F7E">
        <w:rPr>
          <w:b/>
          <w:bCs/>
          <w:color w:val="0000FF"/>
          <w:lang w:val="el-GR"/>
        </w:rPr>
        <w:t>2.2.3.</w:t>
      </w:r>
      <w:r w:rsidR="00D140C4" w:rsidRPr="00D140C4">
        <w:rPr>
          <w:b/>
          <w:bCs/>
          <w:color w:val="0000FF"/>
          <w:lang w:val="el-GR"/>
        </w:rPr>
        <w:t>3</w:t>
      </w:r>
      <w:r w:rsidR="00D140C4" w:rsidRPr="00147F7E">
        <w:rPr>
          <w:color w:val="000000"/>
          <w:lang w:val="el-GR"/>
        </w:rPr>
        <w:t xml:space="preserve"> </w:t>
      </w:r>
      <w:r w:rsidR="00D140C4" w:rsidRPr="00EF2032">
        <w:rPr>
          <w:color w:val="000000"/>
          <w:lang w:val="el-GR"/>
        </w:rPr>
        <w:t xml:space="preserve"> </w:t>
      </w:r>
      <w:r w:rsidRPr="00EF2032">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F66506F" w14:textId="77777777" w:rsidR="008E444E" w:rsidRPr="00EF2032" w:rsidRDefault="008E444E" w:rsidP="008E444E">
      <w:pPr>
        <w:rPr>
          <w:b/>
          <w:bCs/>
          <w:color w:val="000000"/>
          <w:lang w:val="el-GR"/>
        </w:rPr>
      </w:pPr>
      <w:r w:rsidRPr="00EF2032">
        <w:rPr>
          <w:color w:val="000000"/>
          <w:lang w:val="el-GR"/>
        </w:rPr>
        <w:t>Ιδίως οι οικονομικοί φορείς που είναι εγκατεστημένοι στην Ελλάδα προσκομίζουν:</w:t>
      </w:r>
    </w:p>
    <w:p w14:paraId="33287B3B" w14:textId="77777777" w:rsidR="008E444E" w:rsidRPr="00EF2032" w:rsidRDefault="008E444E" w:rsidP="008E444E">
      <w:pPr>
        <w:rPr>
          <w:b/>
          <w:lang w:val="el-GR"/>
        </w:rPr>
      </w:pPr>
      <w:bookmarkStart w:id="142" w:name="_Hlk69240569"/>
      <w:r w:rsidRPr="00EF2032">
        <w:rPr>
          <w:b/>
          <w:bCs/>
          <w:lang w:val="en-US"/>
        </w:rPr>
        <w:t>i</w:t>
      </w:r>
      <w:r w:rsidRPr="00EF2032">
        <w:rPr>
          <w:b/>
          <w:bCs/>
          <w:lang w:val="el-GR"/>
        </w:rPr>
        <w:t>)</w:t>
      </w:r>
      <w:r w:rsidRPr="00EF2032">
        <w:rPr>
          <w:bCs/>
          <w:lang w:val="el-GR"/>
        </w:rPr>
        <w:t xml:space="preserve"> Ενιαίο Πιστοποιητικό Δικαστικής Φερεγγυότητας</w:t>
      </w:r>
      <w:bookmarkEnd w:id="142"/>
      <w:r w:rsidRPr="00EF2032">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30C5629" w14:textId="77777777" w:rsidR="008E444E" w:rsidRPr="00EF2032" w:rsidRDefault="008E444E" w:rsidP="008E444E">
      <w:pPr>
        <w:rPr>
          <w:b/>
          <w:bCs/>
          <w:color w:val="000000"/>
          <w:lang w:val="el-GR"/>
        </w:rPr>
      </w:pPr>
      <w:r w:rsidRPr="00EF2032">
        <w:rPr>
          <w:b/>
          <w:lang w:val="en-US"/>
        </w:rPr>
        <w:t>ii</w:t>
      </w:r>
      <w:r w:rsidRPr="00EF2032">
        <w:rPr>
          <w:b/>
          <w:lang w:val="el-GR"/>
        </w:rPr>
        <w:t xml:space="preserve">) </w:t>
      </w:r>
      <w:r w:rsidRPr="00EF2032">
        <w:rPr>
          <w:bCs/>
          <w:lang w:val="el-GR"/>
        </w:rPr>
        <w:t>Π</w:t>
      </w:r>
      <w:r w:rsidRPr="00EF2032">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7B52208F" w14:textId="77777777" w:rsidR="008E444E" w:rsidRPr="00EF2032" w:rsidRDefault="008E444E" w:rsidP="008E444E">
      <w:pPr>
        <w:rPr>
          <w:bCs/>
          <w:color w:val="000000"/>
          <w:lang w:val="el-GR"/>
        </w:rPr>
      </w:pPr>
      <w:r w:rsidRPr="00EF2032">
        <w:rPr>
          <w:b/>
          <w:bCs/>
          <w:color w:val="000000"/>
          <w:lang w:val="en-US"/>
        </w:rPr>
        <w:t>iii</w:t>
      </w:r>
      <w:r w:rsidRPr="00EF2032">
        <w:rPr>
          <w:b/>
          <w:bCs/>
          <w:color w:val="000000"/>
          <w:lang w:val="el-GR"/>
        </w:rPr>
        <w:t xml:space="preserve">) </w:t>
      </w:r>
      <w:r w:rsidRPr="00EF2032">
        <w:rPr>
          <w:color w:val="000000"/>
          <w:lang w:val="el-GR"/>
        </w:rPr>
        <w:t xml:space="preserve">Εκτύπωση της καρτέλας “Στοιχεία Μητρώου/ Επιχείρησης” </w:t>
      </w:r>
      <w:r w:rsidRPr="00EF2032">
        <w:rPr>
          <w:bCs/>
          <w:lang w:val="el-GR"/>
        </w:rPr>
        <w:t>από την ηλεκτρονική πλατφόρμα της Ανεξάρτητης Αρχής Δημοσίων Εσόδων</w:t>
      </w:r>
      <w:r w:rsidRPr="00EF2032">
        <w:rPr>
          <w:color w:val="000000"/>
          <w:lang w:val="el-GR"/>
        </w:rPr>
        <w:t xml:space="preserve">, όπως αυτά εμφανίζονται στο taxisnet, από την οποία να προκύπτει η </w:t>
      </w:r>
      <w:r w:rsidRPr="00EF2032">
        <w:rPr>
          <w:bCs/>
          <w:color w:val="000000"/>
          <w:lang w:val="el-GR"/>
        </w:rPr>
        <w:t>μη αναστολή της επιχειρηματικής δραστηριότητάς τους.</w:t>
      </w:r>
    </w:p>
    <w:p w14:paraId="18B7FA99" w14:textId="77777777" w:rsidR="008E444E" w:rsidRPr="00EF2032" w:rsidRDefault="008E444E" w:rsidP="008E444E">
      <w:pPr>
        <w:rPr>
          <w:b/>
          <w:color w:val="000000"/>
          <w:lang w:val="el-GR"/>
        </w:rPr>
      </w:pPr>
      <w:r w:rsidRPr="00EF2032">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2560A77" w14:textId="3EF58FA1" w:rsidR="00614898" w:rsidRPr="00EF2032" w:rsidRDefault="00614898" w:rsidP="00614898">
      <w:pPr>
        <w:rPr>
          <w:color w:val="000000"/>
          <w:lang w:val="el-GR"/>
        </w:rPr>
      </w:pPr>
      <w:r w:rsidRPr="00EF2032">
        <w:rPr>
          <w:b/>
          <w:color w:val="000000"/>
          <w:lang w:val="el-GR"/>
        </w:rPr>
        <w:t>δ)</w:t>
      </w:r>
      <w:r w:rsidRPr="00EF2032">
        <w:rPr>
          <w:color w:val="000000"/>
          <w:lang w:val="el-GR"/>
        </w:rPr>
        <w:t xml:space="preserve"> Για τις λοιπές περιπτώσεις της παραγράφου</w:t>
      </w:r>
      <w:r w:rsidR="00D140C4" w:rsidRPr="00D140C4">
        <w:rPr>
          <w:color w:val="000000"/>
          <w:lang w:val="el-GR"/>
        </w:rPr>
        <w:t xml:space="preserve">  </w:t>
      </w:r>
      <w:r w:rsidR="00D140C4" w:rsidRPr="00147F7E">
        <w:rPr>
          <w:b/>
          <w:bCs/>
          <w:color w:val="0000FF"/>
          <w:lang w:val="el-GR"/>
        </w:rPr>
        <w:t>2.2.3.</w:t>
      </w:r>
      <w:r w:rsidR="00D140C4" w:rsidRPr="00D140C4">
        <w:rPr>
          <w:b/>
          <w:bCs/>
          <w:color w:val="0000FF"/>
          <w:lang w:val="el-GR"/>
        </w:rPr>
        <w:t>3</w:t>
      </w:r>
      <w:r w:rsidRPr="00EF203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9DC6D64" w14:textId="2FCD9FEF" w:rsidR="00614898" w:rsidRPr="00EF2032" w:rsidRDefault="00614898" w:rsidP="00614898">
      <w:pPr>
        <w:tabs>
          <w:tab w:val="left" w:pos="1980"/>
        </w:tabs>
        <w:rPr>
          <w:color w:val="000000"/>
          <w:lang w:val="el-GR"/>
        </w:rPr>
      </w:pPr>
      <w:r w:rsidRPr="00EF2032">
        <w:rPr>
          <w:b/>
          <w:bCs/>
          <w:color w:val="000000"/>
          <w:lang w:val="el-GR"/>
        </w:rPr>
        <w:t>ε)</w:t>
      </w:r>
      <w:r w:rsidRPr="00EF2032">
        <w:rPr>
          <w:color w:val="000000"/>
          <w:lang w:val="el-GR"/>
        </w:rPr>
        <w:t xml:space="preserve"> </w:t>
      </w:r>
      <w:r w:rsidRPr="00EF2032">
        <w:rPr>
          <w:lang w:val="el-GR"/>
        </w:rPr>
        <w:t xml:space="preserve">για την παράγραφο </w:t>
      </w:r>
      <w:r w:rsidR="0001675D" w:rsidRPr="0001675D">
        <w:rPr>
          <w:b/>
          <w:bCs/>
          <w:color w:val="0033CC"/>
          <w:lang w:val="el-GR"/>
        </w:rPr>
        <w:t>2.2.3.8</w:t>
      </w:r>
      <w:r w:rsidRPr="0001675D">
        <w:rPr>
          <w:color w:val="0033CC"/>
          <w:lang w:val="el-GR"/>
        </w:rPr>
        <w:t xml:space="preserve"> </w:t>
      </w:r>
      <w:r w:rsidRPr="00EF2032">
        <w:rPr>
          <w:lang w:val="el-GR"/>
        </w:rPr>
        <w:t>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EF2032">
        <w:rPr>
          <w:color w:val="000000"/>
          <w:lang w:val="el-GR"/>
        </w:rPr>
        <w:t>.</w:t>
      </w:r>
    </w:p>
    <w:p w14:paraId="44D5C18A" w14:textId="5BC49FF5" w:rsidR="00614898" w:rsidRPr="00EF2032" w:rsidRDefault="00614898" w:rsidP="00614898">
      <w:pPr>
        <w:tabs>
          <w:tab w:val="left" w:pos="1980"/>
        </w:tabs>
        <w:rPr>
          <w:color w:val="000000"/>
          <w:lang w:val="el-GR"/>
        </w:rPr>
      </w:pPr>
      <w:r w:rsidRPr="00EF2032">
        <w:rPr>
          <w:b/>
          <w:color w:val="000000"/>
          <w:lang w:val="el-GR"/>
        </w:rPr>
        <w:t>στ)</w:t>
      </w:r>
      <w:r w:rsidRPr="00EF2032">
        <w:rPr>
          <w:color w:val="000000"/>
          <w:lang w:val="el-GR"/>
        </w:rPr>
        <w:t xml:space="preserve"> για την παράγραφο </w:t>
      </w:r>
      <w:r w:rsidR="0001675D" w:rsidRPr="0001675D">
        <w:rPr>
          <w:b/>
          <w:bCs/>
          <w:color w:val="0033CC"/>
          <w:lang w:val="el-GR"/>
        </w:rPr>
        <w:t>2.2.3.4</w:t>
      </w:r>
      <w:r w:rsidRPr="0001675D">
        <w:rPr>
          <w:color w:val="0033CC"/>
          <w:lang w:val="el-GR"/>
        </w:rPr>
        <w:t xml:space="preserve">  </w:t>
      </w:r>
      <w:r w:rsidRPr="00EF2032">
        <w:rPr>
          <w:color w:val="000000"/>
          <w:lang w:val="el-GR"/>
        </w:rPr>
        <w:t>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EF2032">
        <w:rPr>
          <w:lang w:val="el-GR"/>
        </w:rPr>
        <w:t xml:space="preserve"> </w:t>
      </w:r>
      <w:r w:rsidRPr="00EF2032">
        <w:rPr>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00925E1C" w:rsidRPr="0001675D">
        <w:rPr>
          <w:b/>
          <w:bCs/>
          <w:color w:val="0033CC"/>
          <w:lang w:val="el-GR"/>
        </w:rPr>
        <w:t>2.2.3.4</w:t>
      </w:r>
      <w:r w:rsidR="00925E1C" w:rsidRPr="0001675D">
        <w:rPr>
          <w:color w:val="0033CC"/>
          <w:lang w:val="el-GR"/>
        </w:rPr>
        <w:t xml:space="preserve"> </w:t>
      </w:r>
      <w:r w:rsidRPr="00EF2032">
        <w:rPr>
          <w:color w:val="000000"/>
          <w:lang w:val="el-GR"/>
        </w:rPr>
        <w:t xml:space="preserve"> της παρούσας ανωτέρω).  </w:t>
      </w:r>
    </w:p>
    <w:p w14:paraId="2A5B198A" w14:textId="77777777" w:rsidR="00614898" w:rsidRPr="00EF2032" w:rsidRDefault="00614898" w:rsidP="00614898">
      <w:pPr>
        <w:tabs>
          <w:tab w:val="left" w:pos="1980"/>
        </w:tabs>
        <w:rPr>
          <w:color w:val="000000"/>
          <w:lang w:val="el-GR"/>
        </w:rPr>
      </w:pPr>
      <w:r w:rsidRPr="00EF2032">
        <w:rPr>
          <w:color w:val="000000"/>
          <w:lang w:val="el-GR"/>
        </w:rPr>
        <w:t>Συγκεκριμένα, προσκομίζονται:</w:t>
      </w:r>
    </w:p>
    <w:p w14:paraId="03EF87C5" w14:textId="18F6EE0F" w:rsidR="00614898" w:rsidRPr="00EF2032" w:rsidRDefault="00614898" w:rsidP="00614898">
      <w:pPr>
        <w:tabs>
          <w:tab w:val="left" w:pos="1980"/>
        </w:tabs>
        <w:rPr>
          <w:color w:val="000000"/>
          <w:lang w:val="el-GR"/>
        </w:rPr>
      </w:pPr>
      <w:r w:rsidRPr="00EF2032">
        <w:rPr>
          <w:b/>
          <w:bCs/>
          <w:color w:val="000000"/>
          <w:lang w:val="en-US"/>
        </w:rPr>
        <w:t>i</w:t>
      </w:r>
      <w:r w:rsidRPr="00EF2032">
        <w:rPr>
          <w:b/>
          <w:bCs/>
          <w:color w:val="000000"/>
          <w:lang w:val="el-GR"/>
        </w:rPr>
        <w:t xml:space="preserve">) </w:t>
      </w:r>
      <w:r w:rsidRPr="00EF2032">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00D140C4" w:rsidRPr="00147F7E">
        <w:rPr>
          <w:b/>
          <w:bCs/>
          <w:color w:val="0000FF"/>
          <w:lang w:val="el-GR"/>
        </w:rPr>
        <w:t>2.2.3.</w:t>
      </w:r>
      <w:r w:rsidR="00D140C4" w:rsidRPr="00D140C4">
        <w:rPr>
          <w:b/>
          <w:bCs/>
          <w:color w:val="0000FF"/>
          <w:lang w:val="el-GR"/>
        </w:rPr>
        <w:t>4</w:t>
      </w:r>
      <w:r w:rsidR="00D140C4" w:rsidRPr="00147F7E">
        <w:rPr>
          <w:color w:val="000000"/>
          <w:lang w:val="el-GR"/>
        </w:rPr>
        <w:t xml:space="preserve"> </w:t>
      </w:r>
      <w:r w:rsidR="00D140C4" w:rsidRPr="00EF2032">
        <w:rPr>
          <w:color w:val="000000"/>
          <w:lang w:val="el-GR"/>
        </w:rPr>
        <w:t xml:space="preserve"> </w:t>
      </w:r>
      <w:r w:rsidRPr="00EF2032">
        <w:rPr>
          <w:color w:val="000000"/>
          <w:lang w:val="el-GR"/>
        </w:rPr>
        <w:t xml:space="preserve"> βεβαίωση του αρμοδίου Χρηματιστηρίου. </w:t>
      </w:r>
    </w:p>
    <w:p w14:paraId="173852BB" w14:textId="217EB170" w:rsidR="00614898" w:rsidRPr="00EF2032" w:rsidRDefault="00614898" w:rsidP="00614898">
      <w:pPr>
        <w:tabs>
          <w:tab w:val="left" w:pos="1980"/>
        </w:tabs>
        <w:rPr>
          <w:color w:val="000000"/>
          <w:lang w:val="el-GR"/>
        </w:rPr>
      </w:pPr>
      <w:r w:rsidRPr="00EF2032">
        <w:rPr>
          <w:b/>
          <w:bCs/>
          <w:color w:val="000000"/>
          <w:lang w:val="en-US"/>
        </w:rPr>
        <w:t>ii</w:t>
      </w:r>
      <w:r w:rsidRPr="00EF2032">
        <w:rPr>
          <w:b/>
          <w:bCs/>
          <w:color w:val="000000"/>
          <w:lang w:val="el-GR"/>
        </w:rPr>
        <w:t xml:space="preserve">) </w:t>
      </w:r>
      <w:r w:rsidRPr="00EF2032">
        <w:rPr>
          <w:color w:val="000000"/>
          <w:lang w:val="el-GR"/>
        </w:rPr>
        <w:t xml:space="preserve">Όσον αφορά την εξαίρεση της περ. β) της παραγράφου </w:t>
      </w:r>
      <w:r w:rsidR="00D140C4" w:rsidRPr="00147F7E">
        <w:rPr>
          <w:b/>
          <w:bCs/>
          <w:color w:val="0000FF"/>
          <w:lang w:val="el-GR"/>
        </w:rPr>
        <w:t>2.2.3.</w:t>
      </w:r>
      <w:r w:rsidR="00D140C4" w:rsidRPr="00D140C4">
        <w:rPr>
          <w:b/>
          <w:bCs/>
          <w:color w:val="0000FF"/>
          <w:lang w:val="el-GR"/>
        </w:rPr>
        <w:t>4</w:t>
      </w:r>
      <w:r w:rsidR="00D140C4" w:rsidRPr="00147F7E">
        <w:rPr>
          <w:color w:val="000000"/>
          <w:lang w:val="el-GR"/>
        </w:rPr>
        <w:t xml:space="preserve"> </w:t>
      </w:r>
      <w:r w:rsidRPr="00EF2032">
        <w:rPr>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D140C4" w:rsidRPr="00147F7E">
        <w:rPr>
          <w:b/>
          <w:bCs/>
          <w:color w:val="0000FF"/>
          <w:lang w:val="el-GR"/>
        </w:rPr>
        <w:t>2.2.3.</w:t>
      </w:r>
      <w:r w:rsidR="00D140C4" w:rsidRPr="00D140C4">
        <w:rPr>
          <w:b/>
          <w:bCs/>
          <w:color w:val="0000FF"/>
          <w:lang w:val="el-GR"/>
        </w:rPr>
        <w:t>4</w:t>
      </w:r>
      <w:r w:rsidRPr="00EF2032">
        <w:rPr>
          <w:color w:val="000000"/>
          <w:lang w:val="el-GR"/>
        </w:rPr>
        <w:t>.</w:t>
      </w:r>
    </w:p>
    <w:p w14:paraId="66CA9251" w14:textId="77777777" w:rsidR="00614898" w:rsidRPr="00EF2032" w:rsidRDefault="00614898" w:rsidP="00614898">
      <w:pPr>
        <w:tabs>
          <w:tab w:val="left" w:pos="1980"/>
        </w:tabs>
        <w:rPr>
          <w:color w:val="000000"/>
          <w:lang w:val="el-GR"/>
        </w:rPr>
      </w:pPr>
      <w:r w:rsidRPr="00EF2032">
        <w:rPr>
          <w:b/>
          <w:bCs/>
          <w:color w:val="000000"/>
          <w:lang w:val="en-US"/>
        </w:rPr>
        <w:t>iii</w:t>
      </w:r>
      <w:r w:rsidRPr="00EF2032">
        <w:rPr>
          <w:b/>
          <w:bCs/>
          <w:color w:val="000000"/>
          <w:lang w:val="el-GR"/>
        </w:rPr>
        <w:t>)</w:t>
      </w:r>
      <w:r w:rsidRPr="00EF2032">
        <w:rPr>
          <w:color w:val="000000"/>
          <w:lang w:val="el-GR"/>
        </w:rPr>
        <w:t xml:space="preserve"> Δικαιολογητικά ονομαστικοποίησης μετοχών του προσωρινού αναδόχου:</w:t>
      </w:r>
    </w:p>
    <w:p w14:paraId="045C2B16" w14:textId="77777777" w:rsidR="00614898" w:rsidRPr="00EF2032" w:rsidRDefault="00614898" w:rsidP="00614898">
      <w:pPr>
        <w:tabs>
          <w:tab w:val="left" w:pos="1980"/>
        </w:tabs>
        <w:rPr>
          <w:color w:val="000000"/>
          <w:lang w:val="el-GR"/>
        </w:rPr>
      </w:pPr>
      <w:r w:rsidRPr="00EF2032">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5EED8F8E" w14:textId="77777777" w:rsidR="00614898" w:rsidRPr="00EF2032" w:rsidRDefault="00614898" w:rsidP="00614898">
      <w:pPr>
        <w:tabs>
          <w:tab w:val="left" w:pos="1980"/>
        </w:tabs>
        <w:rPr>
          <w:color w:val="000000"/>
          <w:lang w:val="el-GR"/>
        </w:rPr>
      </w:pPr>
      <w:r w:rsidRPr="00EF203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AA92D00" w14:textId="77777777" w:rsidR="00614898" w:rsidRPr="00EF2032" w:rsidRDefault="00614898" w:rsidP="00614898">
      <w:pPr>
        <w:tabs>
          <w:tab w:val="left" w:pos="1980"/>
        </w:tabs>
        <w:rPr>
          <w:color w:val="000000"/>
          <w:lang w:val="el-GR"/>
        </w:rPr>
      </w:pPr>
      <w:r w:rsidRPr="00EF2032">
        <w:rPr>
          <w:color w:val="000000"/>
          <w:lang w:val="el-GR"/>
        </w:rPr>
        <w:t>Ειδικότερα:</w:t>
      </w:r>
    </w:p>
    <w:p w14:paraId="273040DA" w14:textId="77777777" w:rsidR="00614898" w:rsidRPr="00EF2032" w:rsidRDefault="00614898" w:rsidP="00614898">
      <w:pPr>
        <w:tabs>
          <w:tab w:val="left" w:pos="1980"/>
        </w:tabs>
        <w:rPr>
          <w:color w:val="000000"/>
          <w:lang w:val="el-GR"/>
        </w:rPr>
      </w:pPr>
      <w:r w:rsidRPr="00EF2032">
        <w:rPr>
          <w:b/>
          <w:color w:val="000000"/>
          <w:lang w:val="el-GR"/>
        </w:rPr>
        <w:t xml:space="preserve">- </w:t>
      </w:r>
      <w:r w:rsidRPr="00EF2032">
        <w:rPr>
          <w:color w:val="000000"/>
          <w:lang w:val="el-GR"/>
        </w:rPr>
        <w:t xml:space="preserve">Όσον αφορά στις </w:t>
      </w:r>
      <w:r w:rsidRPr="00EF2032">
        <w:rPr>
          <w:b/>
          <w:color w:val="000000"/>
          <w:lang w:val="el-GR"/>
        </w:rPr>
        <w:t>εγκατεστημένες στην Ελλάδα ανώνυμες εταιρείες</w:t>
      </w:r>
      <w:r w:rsidRPr="00EF2032">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134BB99" w14:textId="77777777" w:rsidR="00614898" w:rsidRPr="00EF2032" w:rsidRDefault="00614898" w:rsidP="00614898">
      <w:pPr>
        <w:tabs>
          <w:tab w:val="left" w:pos="1980"/>
        </w:tabs>
        <w:rPr>
          <w:color w:val="000000"/>
          <w:lang w:val="el-GR"/>
        </w:rPr>
      </w:pPr>
      <w:r w:rsidRPr="00EF2032">
        <w:rPr>
          <w:b/>
          <w:color w:val="000000"/>
          <w:lang w:val="el-GR"/>
        </w:rPr>
        <w:t xml:space="preserve">- </w:t>
      </w:r>
      <w:r w:rsidRPr="00EF2032">
        <w:rPr>
          <w:color w:val="000000"/>
          <w:lang w:val="el-GR"/>
        </w:rPr>
        <w:t xml:space="preserve">Όσον αφορά στις </w:t>
      </w:r>
      <w:r w:rsidRPr="00EF2032">
        <w:rPr>
          <w:b/>
          <w:color w:val="000000"/>
          <w:lang w:val="el-GR"/>
        </w:rPr>
        <w:t>αλλοδαπές ανώνυμες εταιρίες ή αλλοδαπά νομικά πρόσωπα που αντιστοιχούν σε ανώνυμες εταιρείες</w:t>
      </w:r>
      <w:r w:rsidRPr="00EF2032">
        <w:rPr>
          <w:color w:val="000000"/>
          <w:lang w:val="el-GR"/>
        </w:rPr>
        <w:t>:</w:t>
      </w:r>
    </w:p>
    <w:p w14:paraId="5F0D8C3C" w14:textId="77777777" w:rsidR="00614898" w:rsidRPr="00EF2032" w:rsidRDefault="00614898" w:rsidP="00614898">
      <w:pPr>
        <w:tabs>
          <w:tab w:val="left" w:pos="1980"/>
        </w:tabs>
        <w:rPr>
          <w:b/>
          <w:color w:val="000000"/>
          <w:lang w:val="el-GR"/>
        </w:rPr>
      </w:pPr>
      <w:r w:rsidRPr="00EF2032">
        <w:rPr>
          <w:b/>
          <w:color w:val="000000"/>
          <w:lang w:val="el-GR"/>
        </w:rPr>
        <w:t>Α) εφόσον έχουν κατά το δίκαιο της έδρας τους ονομαστικές μετοχές,  προσκομίζουν :</w:t>
      </w:r>
    </w:p>
    <w:p w14:paraId="25C9C7B8" w14:textId="77777777" w:rsidR="00614898" w:rsidRPr="00EF2032" w:rsidRDefault="00614898" w:rsidP="00614898">
      <w:pPr>
        <w:tabs>
          <w:tab w:val="left" w:pos="1980"/>
        </w:tabs>
        <w:rPr>
          <w:color w:val="000000"/>
          <w:lang w:val="el-GR"/>
        </w:rPr>
      </w:pPr>
      <w:r w:rsidRPr="00EF2032">
        <w:rPr>
          <w:color w:val="000000"/>
          <w:lang w:val="en-US"/>
        </w:rPr>
        <w:t>i</w:t>
      </w:r>
      <w:r w:rsidRPr="00EF2032">
        <w:rPr>
          <w:color w:val="000000"/>
          <w:lang w:val="el-GR"/>
        </w:rPr>
        <w:t>) Πιστοποιητικό αρμόδιας αρχής του κράτους της έδρας, από το οποίο να προκύπτει ότι οι μετοχές τους είναι ονομαστικές</w:t>
      </w:r>
    </w:p>
    <w:p w14:paraId="48FFAEB1" w14:textId="77777777" w:rsidR="00614898" w:rsidRPr="00EF2032" w:rsidRDefault="00614898" w:rsidP="00614898">
      <w:pPr>
        <w:tabs>
          <w:tab w:val="left" w:pos="1980"/>
        </w:tabs>
        <w:rPr>
          <w:color w:val="000000"/>
          <w:lang w:val="el-GR"/>
        </w:rPr>
      </w:pPr>
      <w:r w:rsidRPr="00EF2032">
        <w:rPr>
          <w:color w:val="000000"/>
          <w:lang w:val="en-US"/>
        </w:rPr>
        <w:t>ii</w:t>
      </w:r>
      <w:r w:rsidRPr="00EF2032">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13DD95C5" w14:textId="547B10EB" w:rsidR="00614898" w:rsidRPr="00EF2032" w:rsidRDefault="00614898" w:rsidP="00614898">
      <w:pPr>
        <w:tabs>
          <w:tab w:val="left" w:pos="1980"/>
        </w:tabs>
        <w:rPr>
          <w:color w:val="000000"/>
          <w:lang w:val="el-GR"/>
        </w:rPr>
      </w:pPr>
      <w:r w:rsidRPr="00EF2032">
        <w:rPr>
          <w:color w:val="000000"/>
          <w:lang w:val="en-US"/>
        </w:rPr>
        <w:t>iii</w:t>
      </w:r>
      <w:r w:rsidRPr="00EF2032">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36C75566" w14:textId="77777777" w:rsidR="00614898" w:rsidRPr="00EF2032" w:rsidRDefault="00614898" w:rsidP="00614898">
      <w:pPr>
        <w:tabs>
          <w:tab w:val="left" w:pos="1980"/>
        </w:tabs>
        <w:rPr>
          <w:b/>
          <w:color w:val="000000"/>
          <w:lang w:val="el-GR"/>
        </w:rPr>
      </w:pPr>
      <w:r w:rsidRPr="00EF2032">
        <w:rPr>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1823F1B0" w14:textId="77777777" w:rsidR="00614898" w:rsidRPr="00EF2032" w:rsidRDefault="00614898" w:rsidP="00614898">
      <w:pPr>
        <w:tabs>
          <w:tab w:val="left" w:pos="1980"/>
        </w:tabs>
        <w:rPr>
          <w:color w:val="000000"/>
          <w:lang w:val="el-GR"/>
        </w:rPr>
      </w:pPr>
      <w:r w:rsidRPr="00EF2032">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35FBB94A" w14:textId="77777777" w:rsidR="00614898" w:rsidRPr="00EF2032" w:rsidRDefault="00614898" w:rsidP="00614898">
      <w:pPr>
        <w:tabs>
          <w:tab w:val="left" w:pos="1980"/>
        </w:tabs>
        <w:rPr>
          <w:color w:val="000000"/>
          <w:lang w:val="el-GR"/>
        </w:rPr>
      </w:pPr>
      <w:r w:rsidRPr="00EF2032">
        <w:rPr>
          <w:color w:val="000000"/>
          <w:lang w:val="el-GR"/>
        </w:rPr>
        <w:t>ii) έγκυρη και ενημερωμένη κατάσταση προσώπων που κατέχουν τουλάχιστον 1% των μετοχών ή δικαιωμάτων ψήφου,</w:t>
      </w:r>
    </w:p>
    <w:p w14:paraId="1500293F" w14:textId="77777777" w:rsidR="00614898" w:rsidRPr="00EF2032" w:rsidRDefault="00614898" w:rsidP="00614898">
      <w:pPr>
        <w:tabs>
          <w:tab w:val="left" w:pos="1980"/>
        </w:tabs>
        <w:rPr>
          <w:color w:val="000000"/>
          <w:lang w:val="el-GR"/>
        </w:rPr>
      </w:pPr>
      <w:r w:rsidRPr="00EF2032">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23B15CD" w14:textId="77777777" w:rsidR="00614898" w:rsidRPr="00EF2032" w:rsidRDefault="00614898" w:rsidP="00614898">
      <w:pPr>
        <w:tabs>
          <w:tab w:val="left" w:pos="1980"/>
        </w:tabs>
        <w:rPr>
          <w:color w:val="000000"/>
          <w:lang w:val="el-GR"/>
        </w:rPr>
      </w:pPr>
      <w:r w:rsidRPr="00EF2032">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6FC030FC" w14:textId="0E05D49D" w:rsidR="00614898" w:rsidRPr="00EF2032" w:rsidRDefault="00614898" w:rsidP="00614898">
      <w:pPr>
        <w:rPr>
          <w:b/>
          <w:color w:val="000000"/>
          <w:lang w:val="el-GR"/>
        </w:rPr>
      </w:pPr>
      <w:r w:rsidRPr="00EF2032">
        <w:rPr>
          <w:color w:val="000000"/>
          <w:lang w:val="el-GR"/>
        </w:rPr>
        <w:t>Ελλείψεις στα δικαιολογητικά ονομαστικοποίησης των μετοχών συμπληρώνονται κατά την παράγραφο</w:t>
      </w:r>
      <w:r w:rsidR="00817E4A" w:rsidRPr="00EF2032">
        <w:rPr>
          <w:color w:val="000000"/>
          <w:lang w:val="el-GR"/>
        </w:rPr>
        <w:t xml:space="preserve"> </w:t>
      </w:r>
      <w:r w:rsidR="00817E4A" w:rsidRPr="00EF2032">
        <w:rPr>
          <w:b/>
          <w:bCs/>
          <w:color w:val="0000FF"/>
          <w:lang w:val="el-GR"/>
        </w:rPr>
        <w:fldChar w:fldCharType="begin"/>
      </w:r>
      <w:r w:rsidR="00817E4A" w:rsidRPr="00EF2032">
        <w:rPr>
          <w:b/>
          <w:bCs/>
          <w:color w:val="0000FF"/>
          <w:lang w:val="el-GR"/>
        </w:rPr>
        <w:instrText xml:space="preserve"> REF _Ref40981105 \r \h </w:instrText>
      </w:r>
      <w:r w:rsidR="00835DDC" w:rsidRPr="00EF2032">
        <w:rPr>
          <w:b/>
          <w:bCs/>
          <w:color w:val="0000FF"/>
          <w:lang w:val="el-GR"/>
        </w:rPr>
        <w:instrText xml:space="preserve"> \* MERGEFORMAT </w:instrText>
      </w:r>
      <w:r w:rsidR="00817E4A" w:rsidRPr="00EF2032">
        <w:rPr>
          <w:b/>
          <w:bCs/>
          <w:color w:val="0000FF"/>
          <w:lang w:val="el-GR"/>
        </w:rPr>
      </w:r>
      <w:r w:rsidR="00817E4A" w:rsidRPr="00EF2032">
        <w:rPr>
          <w:b/>
          <w:bCs/>
          <w:color w:val="0000FF"/>
          <w:lang w:val="el-GR"/>
        </w:rPr>
        <w:fldChar w:fldCharType="separate"/>
      </w:r>
      <w:r w:rsidR="003C5152">
        <w:rPr>
          <w:b/>
          <w:bCs/>
          <w:color w:val="0000FF"/>
          <w:lang w:val="el-GR"/>
        </w:rPr>
        <w:t>3.1.2</w:t>
      </w:r>
      <w:r w:rsidR="00817E4A" w:rsidRPr="00EF2032">
        <w:rPr>
          <w:b/>
          <w:bCs/>
          <w:color w:val="0000FF"/>
          <w:lang w:val="el-GR"/>
        </w:rPr>
        <w:fldChar w:fldCharType="end"/>
      </w:r>
      <w:r w:rsidR="00817E4A" w:rsidRPr="00EF2032">
        <w:rPr>
          <w:b/>
          <w:bCs/>
          <w:color w:val="0000FF"/>
          <w:lang w:val="el-GR"/>
        </w:rPr>
        <w:t xml:space="preserve">  </w:t>
      </w:r>
      <w:r w:rsidR="00817E4A" w:rsidRPr="00EF2032">
        <w:rPr>
          <w:b/>
          <w:bCs/>
          <w:color w:val="0000FF"/>
          <w:lang w:val="el-GR"/>
        </w:rPr>
        <w:fldChar w:fldCharType="begin"/>
      </w:r>
      <w:r w:rsidR="00817E4A" w:rsidRPr="00EF2032">
        <w:rPr>
          <w:b/>
          <w:bCs/>
          <w:color w:val="0000FF"/>
          <w:lang w:val="el-GR"/>
        </w:rPr>
        <w:instrText xml:space="preserve"> REF _Ref40981105 \h </w:instrText>
      </w:r>
      <w:r w:rsidR="00835DDC" w:rsidRPr="00EF2032">
        <w:rPr>
          <w:b/>
          <w:bCs/>
          <w:color w:val="0000FF"/>
          <w:lang w:val="el-GR"/>
        </w:rPr>
        <w:instrText xml:space="preserve"> \* MERGEFORMAT </w:instrText>
      </w:r>
      <w:r w:rsidR="00817E4A" w:rsidRPr="00EF2032">
        <w:rPr>
          <w:b/>
          <w:bCs/>
          <w:color w:val="0000FF"/>
          <w:lang w:val="el-GR"/>
        </w:rPr>
      </w:r>
      <w:r w:rsidR="00817E4A" w:rsidRPr="00EF2032">
        <w:rPr>
          <w:b/>
          <w:bCs/>
          <w:color w:val="0000FF"/>
          <w:lang w:val="el-GR"/>
        </w:rPr>
        <w:fldChar w:fldCharType="separate"/>
      </w:r>
      <w:r w:rsidR="003C5152" w:rsidRPr="003C5152">
        <w:rPr>
          <w:b/>
          <w:bCs/>
          <w:color w:val="0000FF"/>
          <w:lang w:val="el-GR"/>
        </w:rPr>
        <w:t>Αξιολόγηση προσφορών</w:t>
      </w:r>
      <w:r w:rsidR="00817E4A" w:rsidRPr="00EF2032">
        <w:rPr>
          <w:b/>
          <w:bCs/>
          <w:color w:val="0000FF"/>
          <w:lang w:val="el-GR"/>
        </w:rPr>
        <w:fldChar w:fldCharType="end"/>
      </w:r>
      <w:r w:rsidRPr="00EF2032">
        <w:rPr>
          <w:color w:val="000000"/>
          <w:lang w:val="el-GR"/>
        </w:rPr>
        <w:t xml:space="preserve"> της παρούσας</w:t>
      </w:r>
      <w:r w:rsidRPr="00EF2032">
        <w:rPr>
          <w:b/>
          <w:color w:val="000000"/>
          <w:lang w:val="el-GR"/>
        </w:rPr>
        <w:t>.</w:t>
      </w:r>
    </w:p>
    <w:p w14:paraId="3B2439BE" w14:textId="6E031D75" w:rsidR="00614898" w:rsidRPr="00EF2032" w:rsidRDefault="00614898" w:rsidP="00614898">
      <w:pPr>
        <w:rPr>
          <w:color w:val="000000"/>
          <w:lang w:val="el-GR"/>
        </w:rPr>
      </w:pPr>
      <w:r w:rsidRPr="00EF2032">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EF2032">
        <w:rPr>
          <w:b/>
          <w:color w:val="000000"/>
          <w:lang w:val="el-GR"/>
        </w:rPr>
        <w:t xml:space="preserve"> </w:t>
      </w:r>
      <w:r w:rsidR="00C131D0" w:rsidRPr="00EF2032">
        <w:rPr>
          <w:color w:val="000000"/>
          <w:lang w:val="el-GR"/>
        </w:rPr>
        <w:t xml:space="preserve">Επιπλέον ο </w:t>
      </w:r>
      <w:r w:rsidRPr="00EF203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EF2032">
        <w:rPr>
          <w:color w:val="000000"/>
          <w:lang w:val="el-GR"/>
        </w:rPr>
        <w:cr/>
      </w:r>
    </w:p>
    <w:p w14:paraId="09E33C4D" w14:textId="77777777" w:rsidR="004D042A" w:rsidRPr="00EF2032" w:rsidRDefault="004D042A">
      <w:pPr>
        <w:rPr>
          <w:rFonts w:cs="Tahoma"/>
          <w:b/>
          <w:bCs/>
          <w:szCs w:val="22"/>
          <w:lang w:val="el-GR"/>
        </w:rPr>
      </w:pPr>
    </w:p>
    <w:p w14:paraId="3648F093" w14:textId="567B1C8D" w:rsidR="00A61AA7" w:rsidRPr="00EF2032" w:rsidRDefault="003355E7" w:rsidP="00A61AA7">
      <w:pPr>
        <w:rPr>
          <w:rFonts w:cs="Tahoma"/>
          <w:b/>
          <w:szCs w:val="22"/>
          <w:lang w:val="el-GR"/>
        </w:rPr>
      </w:pPr>
      <w:r w:rsidRPr="001B64EE">
        <w:rPr>
          <w:rFonts w:cs="Tahoma"/>
          <w:b/>
          <w:bCs/>
          <w:szCs w:val="22"/>
          <w:lang w:val="en-US"/>
        </w:rPr>
        <w:t>B</w:t>
      </w:r>
      <w:r w:rsidRPr="001B64EE">
        <w:rPr>
          <w:rFonts w:cs="Tahoma"/>
          <w:b/>
          <w:bCs/>
          <w:szCs w:val="22"/>
          <w:lang w:val="el-GR"/>
        </w:rPr>
        <w:t>.2.</w:t>
      </w:r>
      <w:r w:rsidRPr="001B64EE">
        <w:rPr>
          <w:rFonts w:cs="Tahoma"/>
          <w:b/>
          <w:szCs w:val="22"/>
          <w:lang w:val="el-GR"/>
        </w:rPr>
        <w:t xml:space="preserve"> Για την απόδειξη της απαίτησης της </w:t>
      </w:r>
      <w:r w:rsidR="00432F83" w:rsidRPr="001B64EE">
        <w:rPr>
          <w:b/>
          <w:bCs/>
          <w:color w:val="0000FF"/>
          <w:lang w:val="el-GR"/>
        </w:rPr>
        <w:fldChar w:fldCharType="begin"/>
      </w:r>
      <w:r w:rsidR="00432F83" w:rsidRPr="001B64EE">
        <w:rPr>
          <w:b/>
          <w:bCs/>
          <w:color w:val="0000FF"/>
          <w:lang w:val="el-GR"/>
        </w:rPr>
        <w:instrText xml:space="preserve"> REF _Ref74510337 \n \h  \* MERGEFORMAT </w:instrText>
      </w:r>
      <w:r w:rsidR="00432F83" w:rsidRPr="001B64EE">
        <w:rPr>
          <w:b/>
          <w:bCs/>
          <w:color w:val="0000FF"/>
          <w:lang w:val="el-GR"/>
        </w:rPr>
      </w:r>
      <w:r w:rsidR="00432F83" w:rsidRPr="001B64EE">
        <w:rPr>
          <w:b/>
          <w:bCs/>
          <w:color w:val="0000FF"/>
          <w:lang w:val="el-GR"/>
        </w:rPr>
        <w:fldChar w:fldCharType="separate"/>
      </w:r>
      <w:r w:rsidR="003C5152">
        <w:rPr>
          <w:b/>
          <w:bCs/>
          <w:color w:val="0000FF"/>
          <w:lang w:val="el-GR"/>
        </w:rPr>
        <w:t>2.2.4</w:t>
      </w:r>
      <w:r w:rsidR="00432F83" w:rsidRPr="001B64EE">
        <w:rPr>
          <w:b/>
          <w:bCs/>
          <w:color w:val="0000FF"/>
          <w:lang w:val="el-GR"/>
        </w:rPr>
        <w:fldChar w:fldCharType="end"/>
      </w:r>
      <w:r w:rsidR="00432F83" w:rsidRPr="001B64EE">
        <w:rPr>
          <w:rFonts w:cs="Tahoma"/>
          <w:b/>
          <w:szCs w:val="22"/>
          <w:lang w:val="el-GR"/>
        </w:rPr>
        <w:t xml:space="preserve"> </w:t>
      </w:r>
      <w:r w:rsidRPr="001B64EE">
        <w:rPr>
          <w:rFonts w:cs="Tahoma"/>
          <w:b/>
          <w:szCs w:val="22"/>
          <w:lang w:val="el-GR"/>
        </w:rPr>
        <w:t xml:space="preserve">(απόδειξη καταλληλόλητας για την άσκηση επαγγελματικής δραστηριότητας) </w:t>
      </w:r>
      <w:bookmarkStart w:id="143" w:name="_Hlk67663604"/>
      <w:r w:rsidR="00A61AA7" w:rsidRPr="001B64EE">
        <w:rPr>
          <w:rFonts w:cs="Tahoma"/>
          <w:b/>
          <w:szCs w:val="22"/>
          <w:lang w:val="el-GR"/>
        </w:rPr>
        <w:t xml:space="preserve">οι οικονομικοί φορείς </w:t>
      </w:r>
      <w:bookmarkEnd w:id="143"/>
      <w:r w:rsidR="00A61AA7" w:rsidRPr="001B64EE">
        <w:rPr>
          <w:rFonts w:cs="Tahoma"/>
          <w:b/>
          <w:szCs w:val="22"/>
          <w:lang w:val="el-GR"/>
        </w:rPr>
        <w:t>προσκομίζουν τα αναφερόμενα στον κατωτέρω πίνακα:</w:t>
      </w:r>
    </w:p>
    <w:p w14:paraId="6D8D1369" w14:textId="5D211DFC" w:rsidR="008338F0" w:rsidRPr="00EF2032" w:rsidRDefault="008338F0">
      <w:pPr>
        <w:rPr>
          <w:rFonts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E5495" w14:paraId="5EFC988D" w14:textId="77777777" w:rsidTr="009C5EA6">
        <w:trPr>
          <w:trHeight w:val="711"/>
        </w:trPr>
        <w:tc>
          <w:tcPr>
            <w:tcW w:w="675" w:type="dxa"/>
            <w:shd w:val="clear" w:color="auto" w:fill="D9D9D9"/>
          </w:tcPr>
          <w:p w14:paraId="582EA13F" w14:textId="77777777" w:rsidR="00D56132" w:rsidRPr="00EF2032" w:rsidRDefault="00D56132" w:rsidP="009C5EA6">
            <w:pPr>
              <w:rPr>
                <w:rFonts w:cs="Tahoma"/>
                <w:b/>
                <w:szCs w:val="22"/>
              </w:rPr>
            </w:pPr>
            <w:r w:rsidRPr="00EF2032">
              <w:rPr>
                <w:rFonts w:cs="Tahoma"/>
                <w:b/>
                <w:szCs w:val="22"/>
                <w:lang w:val="el-GR"/>
              </w:rPr>
              <w:t>1</w:t>
            </w:r>
            <w:r w:rsidRPr="00EF2032">
              <w:rPr>
                <w:rFonts w:cs="Tahoma"/>
                <w:b/>
                <w:szCs w:val="22"/>
              </w:rPr>
              <w:t>.</w:t>
            </w:r>
          </w:p>
        </w:tc>
        <w:tc>
          <w:tcPr>
            <w:tcW w:w="9180" w:type="dxa"/>
            <w:shd w:val="clear" w:color="auto" w:fill="D9D9D9"/>
          </w:tcPr>
          <w:p w14:paraId="0FECE2B4" w14:textId="30CD592D" w:rsidR="00915C7C" w:rsidRPr="00EF2032" w:rsidRDefault="00D56132" w:rsidP="00915C7C">
            <w:pPr>
              <w:pStyle w:val="Tabletext"/>
              <w:jc w:val="both"/>
              <w:rPr>
                <w:rFonts w:cs="Tahoma"/>
                <w:b/>
                <w:bCs/>
                <w:sz w:val="22"/>
                <w:szCs w:val="22"/>
              </w:rPr>
            </w:pPr>
            <w:r w:rsidRPr="00EF2032">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68405D">
              <w:rPr>
                <w:rFonts w:cs="Tahoma"/>
                <w:b/>
                <w:bCs/>
                <w:sz w:val="22"/>
                <w:szCs w:val="22"/>
              </w:rPr>
              <w:t xml:space="preserve">σύμφωνα με τα </w:t>
            </w:r>
            <w:r w:rsidR="003D6BCE" w:rsidRPr="003D6BCE">
              <w:rPr>
                <w:rFonts w:cs="Tahoma"/>
                <w:b/>
                <w:szCs w:val="22"/>
              </w:rPr>
              <w:t xml:space="preserve">αναφερόμενα </w:t>
            </w:r>
            <w:r w:rsidR="0068405D">
              <w:rPr>
                <w:rFonts w:cs="Tahoma"/>
                <w:b/>
                <w:bCs/>
                <w:sz w:val="22"/>
                <w:szCs w:val="22"/>
              </w:rPr>
              <w:t xml:space="preserve">στην </w:t>
            </w:r>
            <w:r w:rsidR="0068405D" w:rsidRPr="0068405D">
              <w:rPr>
                <w:rFonts w:cs="Tahoma"/>
                <w:b/>
                <w:bCs/>
                <w:sz w:val="22"/>
                <w:szCs w:val="22"/>
              </w:rPr>
              <w:t>παρ</w:t>
            </w:r>
            <w:r w:rsidR="00631F69">
              <w:rPr>
                <w:rFonts w:cs="Tahoma"/>
                <w:b/>
                <w:bCs/>
                <w:sz w:val="22"/>
                <w:szCs w:val="22"/>
              </w:rPr>
              <w:t>.</w:t>
            </w:r>
            <w:r w:rsidR="0068405D" w:rsidRPr="00EF2032">
              <w:rPr>
                <w:rFonts w:cs="Tahoma"/>
                <w:b/>
                <w:bCs/>
                <w:i/>
                <w:iCs/>
                <w:color w:val="5B9BD5"/>
                <w:sz w:val="22"/>
                <w:szCs w:val="22"/>
              </w:rPr>
              <w:t xml:space="preserve"> </w:t>
            </w:r>
            <w:r w:rsidR="00E97919" w:rsidRPr="00EF2032">
              <w:rPr>
                <w:rFonts w:cs="Tahoma"/>
                <w:b/>
                <w:szCs w:val="22"/>
              </w:rPr>
              <w:t xml:space="preserve"> </w:t>
            </w:r>
            <w:r w:rsidR="00E97919" w:rsidRPr="00432F83">
              <w:rPr>
                <w:b/>
                <w:bCs/>
                <w:color w:val="0000FF"/>
              </w:rPr>
              <w:fldChar w:fldCharType="begin"/>
            </w:r>
            <w:r w:rsidR="00E97919" w:rsidRPr="00432F83">
              <w:rPr>
                <w:b/>
                <w:bCs/>
                <w:color w:val="0000FF"/>
              </w:rPr>
              <w:instrText xml:space="preserve"> REF _Ref74510337 \n \h </w:instrText>
            </w:r>
            <w:r w:rsidR="00E97919">
              <w:rPr>
                <w:b/>
                <w:bCs/>
                <w:color w:val="0000FF"/>
              </w:rPr>
              <w:instrText xml:space="preserve"> \* MERGEFORMAT </w:instrText>
            </w:r>
            <w:r w:rsidR="00E97919" w:rsidRPr="00432F83">
              <w:rPr>
                <w:b/>
                <w:bCs/>
                <w:color w:val="0000FF"/>
              </w:rPr>
            </w:r>
            <w:r w:rsidR="00E97919" w:rsidRPr="00432F83">
              <w:rPr>
                <w:b/>
                <w:bCs/>
                <w:color w:val="0000FF"/>
              </w:rPr>
              <w:fldChar w:fldCharType="separate"/>
            </w:r>
            <w:r w:rsidR="003C5152">
              <w:rPr>
                <w:b/>
                <w:bCs/>
                <w:color w:val="0000FF"/>
              </w:rPr>
              <w:t>2.2.4</w:t>
            </w:r>
            <w:r w:rsidR="00E97919" w:rsidRPr="00432F83">
              <w:rPr>
                <w:b/>
                <w:bCs/>
                <w:color w:val="0000FF"/>
              </w:rPr>
              <w:fldChar w:fldCharType="end"/>
            </w:r>
          </w:p>
          <w:p w14:paraId="0DC1CDB0" w14:textId="5AB2D423" w:rsidR="00D56132" w:rsidRPr="00EF2032" w:rsidRDefault="00D56132" w:rsidP="00915C7C">
            <w:pPr>
              <w:autoSpaceDE w:val="0"/>
              <w:autoSpaceDN w:val="0"/>
              <w:adjustRightInd w:val="0"/>
              <w:rPr>
                <w:rFonts w:cs="Tahoma"/>
                <w:szCs w:val="22"/>
                <w:lang w:val="el-GR" w:eastAsia="el-GR"/>
              </w:rPr>
            </w:pPr>
            <w:r w:rsidRPr="00EF2032">
              <w:rPr>
                <w:rFonts w:cs="Tahoma"/>
                <w:szCs w:val="22"/>
                <w:lang w:val="el-GR"/>
              </w:rPr>
              <w:t xml:space="preserve">Οι οικονομικοί φορείς οφείλουν να αποδείξουν το ανωτέρω κριτήριο ποιοτικής επιλογής </w:t>
            </w:r>
            <w:r w:rsidR="00755711" w:rsidRPr="00EF2032">
              <w:rPr>
                <w:rFonts w:cs="Tahoma"/>
                <w:szCs w:val="22"/>
                <w:lang w:val="el-GR"/>
              </w:rPr>
              <w:t>υποβάλλοντας</w:t>
            </w:r>
            <w:r w:rsidRPr="00EF2032">
              <w:rPr>
                <w:rFonts w:cs="Tahoma"/>
                <w:szCs w:val="22"/>
                <w:lang w:val="el-GR"/>
              </w:rPr>
              <w:t xml:space="preserve"> τα ακόλουθα στοιχεία τεκμηρίωσης:</w:t>
            </w:r>
          </w:p>
        </w:tc>
      </w:tr>
      <w:tr w:rsidR="00D56132" w:rsidRPr="000E5495" w14:paraId="48778A85" w14:textId="77777777" w:rsidTr="009C5EA6">
        <w:trPr>
          <w:trHeight w:val="1480"/>
        </w:trPr>
        <w:tc>
          <w:tcPr>
            <w:tcW w:w="675" w:type="dxa"/>
          </w:tcPr>
          <w:p w14:paraId="1B753B3B" w14:textId="77777777" w:rsidR="00D56132" w:rsidRPr="00EF2032" w:rsidRDefault="00D56132" w:rsidP="009C5EA6">
            <w:pPr>
              <w:rPr>
                <w:rFonts w:cs="Tahoma"/>
                <w:szCs w:val="22"/>
                <w:lang w:val="el-GR"/>
              </w:rPr>
            </w:pPr>
            <w:r w:rsidRPr="00EF2032">
              <w:rPr>
                <w:rFonts w:cs="Tahoma"/>
                <w:szCs w:val="22"/>
                <w:lang w:val="el-GR"/>
              </w:rPr>
              <w:t>1.1</w:t>
            </w:r>
          </w:p>
        </w:tc>
        <w:tc>
          <w:tcPr>
            <w:tcW w:w="9180" w:type="dxa"/>
          </w:tcPr>
          <w:p w14:paraId="5D4516AB" w14:textId="7B4F809B" w:rsidR="00872F65" w:rsidRPr="00EF2032" w:rsidRDefault="00872F65" w:rsidP="00872F65">
            <w:pPr>
              <w:autoSpaceDE w:val="0"/>
              <w:autoSpaceDN w:val="0"/>
              <w:adjustRightInd w:val="0"/>
              <w:spacing w:after="0"/>
              <w:rPr>
                <w:rFonts w:cs="Tahoma"/>
                <w:szCs w:val="22"/>
                <w:lang w:val="el-GR"/>
              </w:rPr>
            </w:pPr>
            <w:r w:rsidRPr="00EF2032">
              <w:rPr>
                <w:rFonts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E8392DC" w14:textId="77777777" w:rsidR="00872F65" w:rsidRPr="00EF2032" w:rsidRDefault="00872F65" w:rsidP="00872F65">
            <w:pPr>
              <w:autoSpaceDE w:val="0"/>
              <w:autoSpaceDN w:val="0"/>
              <w:adjustRightInd w:val="0"/>
              <w:spacing w:after="0"/>
              <w:rPr>
                <w:rFonts w:cs="Tahoma"/>
                <w:szCs w:val="22"/>
                <w:lang w:val="el-GR"/>
              </w:rPr>
            </w:pPr>
            <w:r w:rsidRPr="00EF2032">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B6E1062" w14:textId="23F6AE5B" w:rsidR="00D05C7B" w:rsidRPr="00EF2032" w:rsidRDefault="00D05C7B" w:rsidP="00282306">
            <w:pPr>
              <w:autoSpaceDE w:val="0"/>
              <w:autoSpaceDN w:val="0"/>
              <w:adjustRightInd w:val="0"/>
              <w:spacing w:after="0"/>
              <w:rPr>
                <w:rFonts w:cs="Tahoma"/>
                <w:szCs w:val="22"/>
                <w:lang w:val="el-GR" w:eastAsia="el-GR"/>
              </w:rPr>
            </w:pPr>
          </w:p>
        </w:tc>
      </w:tr>
    </w:tbl>
    <w:p w14:paraId="39FEC0E0" w14:textId="77777777" w:rsidR="0041248A" w:rsidRPr="00EF2032" w:rsidRDefault="0041248A">
      <w:pPr>
        <w:rPr>
          <w:rFonts w:cs="Tahoma"/>
          <w:b/>
          <w:szCs w:val="22"/>
          <w:lang w:val="el-GR"/>
        </w:rPr>
      </w:pPr>
    </w:p>
    <w:p w14:paraId="6D5EBFD9" w14:textId="43A8F42F" w:rsidR="00282306" w:rsidRPr="00EF2032" w:rsidRDefault="00282306" w:rsidP="00282306">
      <w:pPr>
        <w:rPr>
          <w:rFonts w:cs="Tahoma"/>
          <w:bCs/>
          <w:szCs w:val="22"/>
          <w:lang w:val="el-GR"/>
        </w:rPr>
      </w:pPr>
      <w:bookmarkStart w:id="144" w:name="_Hlk35424944"/>
      <w:r w:rsidRPr="00EF2032">
        <w:rPr>
          <w:rFonts w:cs="Tahoma"/>
          <w:bCs/>
          <w:szCs w:val="22"/>
          <w:lang w:val="el-GR"/>
        </w:rPr>
        <w:t>Επισημαίνεται ότι, τα δικαιολογητικά που αφορούν στην απόδειξη της απαίτησης της</w:t>
      </w:r>
      <w:r w:rsidR="004207A7" w:rsidRPr="00EF2032">
        <w:rPr>
          <w:rFonts w:cs="Tahoma"/>
          <w:bCs/>
          <w:szCs w:val="22"/>
          <w:lang w:val="el-GR"/>
        </w:rPr>
        <w:t xml:space="preserve">  </w:t>
      </w:r>
      <w:r w:rsidR="004207A7" w:rsidRPr="00EF2032">
        <w:rPr>
          <w:b/>
          <w:bCs/>
          <w:color w:val="0000FF"/>
          <w:lang w:val="el-GR"/>
        </w:rPr>
        <w:fldChar w:fldCharType="begin"/>
      </w:r>
      <w:r w:rsidR="004207A7" w:rsidRPr="00EF2032">
        <w:rPr>
          <w:b/>
          <w:bCs/>
          <w:color w:val="0000FF"/>
          <w:lang w:val="el-GR"/>
        </w:rPr>
        <w:instrText xml:space="preserve"> REF _Ref74510337 \r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Pr>
          <w:b/>
          <w:bCs/>
          <w:color w:val="0000FF"/>
          <w:lang w:val="el-GR"/>
        </w:rPr>
        <w:t>2.2.4</w:t>
      </w:r>
      <w:r w:rsidR="004207A7" w:rsidRPr="00EF2032">
        <w:rPr>
          <w:b/>
          <w:bCs/>
          <w:color w:val="0000FF"/>
          <w:lang w:val="el-GR"/>
        </w:rPr>
        <w:fldChar w:fldCharType="end"/>
      </w:r>
      <w:r w:rsidR="004207A7" w:rsidRPr="00EF2032">
        <w:rPr>
          <w:b/>
          <w:bCs/>
          <w:color w:val="0000FF"/>
          <w:lang w:val="el-GR"/>
        </w:rPr>
        <w:t xml:space="preserve"> </w:t>
      </w:r>
      <w:r w:rsidR="004207A7" w:rsidRPr="00EF2032">
        <w:rPr>
          <w:b/>
          <w:bCs/>
          <w:color w:val="0000FF"/>
          <w:lang w:val="el-GR"/>
        </w:rPr>
        <w:fldChar w:fldCharType="begin"/>
      </w:r>
      <w:r w:rsidR="004207A7" w:rsidRPr="00EF2032">
        <w:rPr>
          <w:b/>
          <w:bCs/>
          <w:color w:val="0000FF"/>
          <w:lang w:val="el-GR"/>
        </w:rPr>
        <w:instrText xml:space="preserve"> REF _Ref74510337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sidRPr="003C5152">
        <w:rPr>
          <w:b/>
          <w:bCs/>
          <w:color w:val="0000FF"/>
          <w:lang w:val="el-GR"/>
        </w:rPr>
        <w:t xml:space="preserve">  </w:t>
      </w:r>
      <w:r w:rsidR="003C5152" w:rsidRPr="003C5152" w:rsidDel="00893E05">
        <w:rPr>
          <w:b/>
          <w:bCs/>
          <w:color w:val="0000FF"/>
          <w:lang w:val="el-GR"/>
        </w:rPr>
        <w:t xml:space="preserve">Καταλληλόλητα άσκησης επαγγελματικής </w:t>
      </w:r>
      <w:r w:rsidR="003C5152" w:rsidRPr="003C5152" w:rsidDel="00893E05">
        <w:rPr>
          <w:lang w:val="el-GR"/>
        </w:rPr>
        <w:t>δραστηριότητας</w:t>
      </w:r>
      <w:r w:rsidR="004207A7" w:rsidRPr="00EF2032">
        <w:rPr>
          <w:b/>
          <w:bCs/>
          <w:color w:val="0000FF"/>
          <w:lang w:val="el-GR"/>
        </w:rPr>
        <w:fldChar w:fldCharType="end"/>
      </w:r>
      <w:r w:rsidRPr="00EF2032">
        <w:rPr>
          <w:rFonts w:cs="Tahoma"/>
          <w:bCs/>
          <w:szCs w:val="22"/>
          <w:lang w:val="el-GR"/>
        </w:rPr>
        <w:t>)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44"/>
    <w:p w14:paraId="6F0FE1B8" w14:textId="77777777" w:rsidR="00270326" w:rsidRPr="00EF2032" w:rsidRDefault="00270326">
      <w:pPr>
        <w:rPr>
          <w:rFonts w:cs="Tahoma"/>
          <w:szCs w:val="22"/>
          <w:lang w:val="el-GR"/>
        </w:rPr>
      </w:pPr>
    </w:p>
    <w:p w14:paraId="4F534B66" w14:textId="55AD0221" w:rsidR="00270326" w:rsidRPr="00EF2032" w:rsidRDefault="003355E7">
      <w:pPr>
        <w:rPr>
          <w:rFonts w:cs="Tahoma"/>
          <w:b/>
          <w:szCs w:val="22"/>
          <w:lang w:val="el-GR"/>
        </w:rPr>
      </w:pPr>
      <w:r w:rsidRPr="00EF2032">
        <w:rPr>
          <w:rFonts w:cs="Tahoma"/>
          <w:b/>
          <w:bCs/>
          <w:szCs w:val="22"/>
          <w:lang w:val="el-GR"/>
        </w:rPr>
        <w:t>Β.3.</w:t>
      </w:r>
      <w:r w:rsidRPr="00EF2032">
        <w:rPr>
          <w:rFonts w:cs="Tahoma"/>
          <w:b/>
          <w:szCs w:val="22"/>
          <w:lang w:val="el-GR"/>
        </w:rPr>
        <w:t xml:space="preserve"> Για την απόδειξη της οικονομικής και χρηματοοικονομικής επάρκειας της παραγράφου</w:t>
      </w:r>
      <w:r w:rsidR="00BE15B1" w:rsidRPr="00EF2032">
        <w:rPr>
          <w:rFonts w:cs="Tahoma"/>
          <w:b/>
          <w:szCs w:val="22"/>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_Ref496541309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2.2.5</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_Ref496541309 \h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 xml:space="preserve">  Οικονομική και χρηματοοικονομική </w:t>
      </w:r>
      <w:r w:rsidR="003C5152" w:rsidRPr="003C5152">
        <w:rPr>
          <w:lang w:val="el-GR"/>
        </w:rPr>
        <w:t>επάρκεια</w:t>
      </w:r>
      <w:r w:rsidR="00BE15B1" w:rsidRPr="00EF2032">
        <w:rPr>
          <w:b/>
          <w:bCs/>
          <w:color w:val="0000FF"/>
          <w:lang w:val="el-GR"/>
        </w:rPr>
        <w:fldChar w:fldCharType="end"/>
      </w:r>
      <w:r w:rsidR="00BE15B1" w:rsidRPr="00EF2032">
        <w:rPr>
          <w:rFonts w:cs="Tahoma"/>
          <w:b/>
          <w:szCs w:val="22"/>
          <w:lang w:val="el-GR"/>
        </w:rPr>
        <w:t xml:space="preserve">  </w:t>
      </w:r>
      <w:r w:rsidRPr="00EF2032">
        <w:rPr>
          <w:rFonts w:cs="Tahoma"/>
          <w:b/>
          <w:szCs w:val="22"/>
          <w:lang w:val="el-GR"/>
        </w:rPr>
        <w:t xml:space="preserve">  </w:t>
      </w:r>
      <w:bookmarkStart w:id="145" w:name="_Hlk67663592"/>
      <w:r w:rsidRPr="00EF2032">
        <w:rPr>
          <w:rFonts w:cs="Tahoma"/>
          <w:b/>
          <w:szCs w:val="22"/>
          <w:lang w:val="el-GR"/>
        </w:rPr>
        <w:t xml:space="preserve">οι οικονομικοί φορείς προσκομίζουν </w:t>
      </w:r>
      <w:r w:rsidR="003822A5" w:rsidRPr="00EF2032">
        <w:rPr>
          <w:rFonts w:cs="Tahoma"/>
          <w:b/>
          <w:szCs w:val="22"/>
          <w:lang w:val="el-GR"/>
        </w:rPr>
        <w:t>τα αναφερόμενα στον κατωτέρω πίνακα</w:t>
      </w:r>
      <w:r w:rsidR="00E1337D" w:rsidRPr="00EF2032">
        <w:rPr>
          <w:rFonts w:cs="Tahoma"/>
          <w:b/>
          <w:szCs w:val="22"/>
          <w:lang w:val="el-GR"/>
        </w:rPr>
        <w:t xml:space="preserve"> </w:t>
      </w:r>
      <w:r w:rsidRPr="00EF2032">
        <w:rPr>
          <w:rFonts w:cs="Tahoma"/>
          <w:b/>
          <w:szCs w:val="22"/>
          <w:lang w:val="el-GR"/>
        </w:rPr>
        <w:t xml:space="preserve"> </w:t>
      </w:r>
      <w:r w:rsidR="00270326" w:rsidRPr="00EF2032">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E5495" w14:paraId="3B9B52D3" w14:textId="77777777" w:rsidTr="009C5EA6">
        <w:trPr>
          <w:trHeight w:val="711"/>
        </w:trPr>
        <w:tc>
          <w:tcPr>
            <w:tcW w:w="675" w:type="dxa"/>
            <w:shd w:val="clear" w:color="auto" w:fill="D9D9D9"/>
          </w:tcPr>
          <w:bookmarkEnd w:id="145"/>
          <w:p w14:paraId="49807620" w14:textId="77777777" w:rsidR="00D56132" w:rsidRPr="00EF2032" w:rsidRDefault="00C40FB9" w:rsidP="009C5EA6">
            <w:pPr>
              <w:rPr>
                <w:rFonts w:cs="Tahoma"/>
                <w:b/>
                <w:szCs w:val="22"/>
              </w:rPr>
            </w:pPr>
            <w:r w:rsidRPr="00EF2032">
              <w:rPr>
                <w:rFonts w:cs="Tahoma"/>
                <w:b/>
                <w:szCs w:val="22"/>
                <w:lang w:val="el-GR"/>
              </w:rPr>
              <w:t>2</w:t>
            </w:r>
            <w:r w:rsidR="00D56132" w:rsidRPr="00EF2032">
              <w:rPr>
                <w:rFonts w:cs="Tahoma"/>
                <w:b/>
                <w:szCs w:val="22"/>
              </w:rPr>
              <w:t>.</w:t>
            </w:r>
          </w:p>
        </w:tc>
        <w:tc>
          <w:tcPr>
            <w:tcW w:w="9180" w:type="dxa"/>
            <w:shd w:val="clear" w:color="auto" w:fill="D9D9D9"/>
          </w:tcPr>
          <w:p w14:paraId="25062928" w14:textId="12E4DE61" w:rsidR="00915C7C" w:rsidRPr="0068405D" w:rsidRDefault="00D56132" w:rsidP="0068405D">
            <w:pPr>
              <w:autoSpaceDE w:val="0"/>
              <w:autoSpaceDN w:val="0"/>
              <w:adjustRightInd w:val="0"/>
              <w:rPr>
                <w:rFonts w:cs="Tahoma"/>
                <w:szCs w:val="22"/>
                <w:lang w:val="el-GR"/>
              </w:rPr>
            </w:pPr>
            <w:r w:rsidRPr="00EF2032">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EF2032">
              <w:rPr>
                <w:rFonts w:cs="Tahoma"/>
                <w:b/>
                <w:szCs w:val="22"/>
                <w:lang w:val="el-GR" w:eastAsia="el-GR"/>
              </w:rPr>
              <w:t xml:space="preserve"> μέσο</w:t>
            </w:r>
            <w:r w:rsidRPr="00EF2032">
              <w:rPr>
                <w:rFonts w:cs="Tahoma"/>
                <w:b/>
                <w:szCs w:val="22"/>
                <w:lang w:val="el-GR" w:eastAsia="el-GR"/>
              </w:rPr>
              <w:t xml:space="preserve"> γενικό ετήσιο κύκλο εργασιών για τις τρεις τελευταίες οικονομικές χρήσεις </w:t>
            </w:r>
            <w:r w:rsidRPr="001B64EE">
              <w:rPr>
                <w:rFonts w:cs="Tahoma"/>
                <w:b/>
                <w:szCs w:val="22"/>
                <w:lang w:val="el-GR" w:eastAsia="el-GR"/>
              </w:rPr>
              <w:t xml:space="preserve">ή, τις οικονομικές χρήσεις κατά τις οποίες ο οικονομικός φορέας δραστηριοποιείται, αν είναι λιγότερες από τρεις </w:t>
            </w:r>
            <w:r w:rsidRPr="00305483">
              <w:rPr>
                <w:rFonts w:cs="Tahoma"/>
                <w:b/>
                <w:szCs w:val="22"/>
                <w:lang w:val="el-GR" w:eastAsia="el-GR"/>
              </w:rPr>
              <w:t>(201</w:t>
            </w:r>
            <w:r w:rsidR="00966FED" w:rsidRPr="00305483">
              <w:rPr>
                <w:rFonts w:cs="Tahoma"/>
                <w:b/>
                <w:szCs w:val="22"/>
                <w:lang w:val="el-GR" w:eastAsia="el-GR"/>
              </w:rPr>
              <w:t>7</w:t>
            </w:r>
            <w:r w:rsidRPr="00305483">
              <w:rPr>
                <w:rFonts w:cs="Tahoma"/>
                <w:b/>
                <w:szCs w:val="22"/>
                <w:lang w:val="el-GR" w:eastAsia="el-GR"/>
              </w:rPr>
              <w:t>-201</w:t>
            </w:r>
            <w:r w:rsidR="00966FED" w:rsidRPr="00305483">
              <w:rPr>
                <w:rFonts w:cs="Tahoma"/>
                <w:b/>
                <w:szCs w:val="22"/>
                <w:lang w:val="el-GR" w:eastAsia="el-GR"/>
              </w:rPr>
              <w:t>8</w:t>
            </w:r>
            <w:r w:rsidRPr="00305483">
              <w:rPr>
                <w:rFonts w:cs="Tahoma"/>
                <w:b/>
                <w:szCs w:val="22"/>
                <w:lang w:val="el-GR" w:eastAsia="el-GR"/>
              </w:rPr>
              <w:t>-201</w:t>
            </w:r>
            <w:r w:rsidR="00966FED" w:rsidRPr="00305483">
              <w:rPr>
                <w:rFonts w:cs="Tahoma"/>
                <w:b/>
                <w:szCs w:val="22"/>
                <w:lang w:val="el-GR" w:eastAsia="el-GR"/>
              </w:rPr>
              <w:t>9</w:t>
            </w:r>
            <w:r w:rsidRPr="001B64EE">
              <w:rPr>
                <w:rFonts w:cs="Tahoma"/>
                <w:b/>
                <w:szCs w:val="22"/>
                <w:lang w:val="el-GR" w:eastAsia="el-GR"/>
              </w:rPr>
              <w:t>)</w:t>
            </w:r>
            <w:r w:rsidR="00916110" w:rsidRPr="001B64EE">
              <w:rPr>
                <w:rFonts w:cs="Tahoma"/>
                <w:b/>
                <w:szCs w:val="22"/>
                <w:lang w:val="el-GR" w:eastAsia="el-GR"/>
              </w:rPr>
              <w:t xml:space="preserve">, </w:t>
            </w:r>
            <w:r w:rsidR="0068405D" w:rsidRPr="001B64EE">
              <w:rPr>
                <w:rFonts w:cs="Tahoma"/>
                <w:b/>
                <w:szCs w:val="22"/>
                <w:lang w:val="el-GR" w:eastAsia="el-GR"/>
              </w:rPr>
              <w:t xml:space="preserve"> </w:t>
            </w:r>
            <w:r w:rsidR="0068405D" w:rsidRPr="001B64EE">
              <w:rPr>
                <w:rFonts w:cs="Tahoma"/>
                <w:b/>
                <w:bCs/>
                <w:szCs w:val="22"/>
                <w:lang w:val="el-GR"/>
              </w:rPr>
              <w:t xml:space="preserve">σύμφωνα με τα </w:t>
            </w:r>
            <w:r w:rsidR="00A73DF0" w:rsidRPr="001B64EE">
              <w:rPr>
                <w:rFonts w:cs="Tahoma"/>
                <w:b/>
                <w:bCs/>
                <w:szCs w:val="22"/>
                <w:lang w:val="el-GR"/>
              </w:rPr>
              <w:t xml:space="preserve">αναφερόμενα </w:t>
            </w:r>
            <w:r w:rsidR="0068405D" w:rsidRPr="001B64EE">
              <w:rPr>
                <w:rFonts w:cs="Tahoma"/>
                <w:b/>
                <w:bCs/>
                <w:szCs w:val="22"/>
                <w:lang w:val="el-GR"/>
              </w:rPr>
              <w:t xml:space="preserve">στην </w:t>
            </w:r>
            <w:r w:rsidR="0068405D" w:rsidRPr="001B64EE">
              <w:rPr>
                <w:rFonts w:cs="Tahoma"/>
                <w:b/>
                <w:bCs/>
                <w:i/>
                <w:iCs/>
                <w:color w:val="5B9BD5"/>
                <w:szCs w:val="22"/>
                <w:lang w:val="el-GR"/>
              </w:rPr>
              <w:t xml:space="preserve"> </w:t>
            </w:r>
            <w:r w:rsidR="0068405D" w:rsidRPr="001B64EE">
              <w:rPr>
                <w:rFonts w:cs="Tahoma"/>
                <w:b/>
                <w:bCs/>
                <w:szCs w:val="22"/>
                <w:lang w:val="el-GR"/>
              </w:rPr>
              <w:t>παρ</w:t>
            </w:r>
            <w:r w:rsidR="00915C7C" w:rsidRPr="001B64EE">
              <w:rPr>
                <w:rFonts w:cs="Tahoma"/>
                <w:b/>
                <w:bCs/>
                <w:i/>
                <w:iCs/>
                <w:color w:val="5B9BD5"/>
                <w:szCs w:val="22"/>
                <w:lang w:val="el-GR"/>
              </w:rPr>
              <w:t>.</w:t>
            </w:r>
            <w:r w:rsidR="00BE15B1" w:rsidRPr="001B64EE">
              <w:rPr>
                <w:rFonts w:cs="Tahoma"/>
                <w:b/>
                <w:bCs/>
                <w:i/>
                <w:iCs/>
                <w:color w:val="5B9BD5"/>
                <w:szCs w:val="22"/>
                <w:lang w:val="el-GR"/>
              </w:rPr>
              <w:t xml:space="preserve">  </w:t>
            </w:r>
            <w:r w:rsidR="00BE15B1" w:rsidRPr="001B64EE">
              <w:rPr>
                <w:b/>
                <w:bCs/>
                <w:color w:val="0000FF"/>
              </w:rPr>
              <w:fldChar w:fldCharType="begin"/>
            </w:r>
            <w:r w:rsidR="00BE15B1" w:rsidRPr="001B64EE">
              <w:rPr>
                <w:b/>
                <w:bCs/>
                <w:color w:val="0000FF"/>
                <w:lang w:val="el-GR"/>
              </w:rPr>
              <w:instrText xml:space="preserve"> </w:instrText>
            </w:r>
            <w:r w:rsidR="00BE15B1" w:rsidRPr="001B64EE">
              <w:rPr>
                <w:b/>
                <w:bCs/>
                <w:color w:val="0000FF"/>
              </w:rPr>
              <w:instrText>REF</w:instrText>
            </w:r>
            <w:r w:rsidR="00BE15B1" w:rsidRPr="001B64EE">
              <w:rPr>
                <w:b/>
                <w:bCs/>
                <w:color w:val="0000FF"/>
                <w:lang w:val="el-GR"/>
              </w:rPr>
              <w:instrText xml:space="preserve"> _</w:instrText>
            </w:r>
            <w:r w:rsidR="00BE15B1" w:rsidRPr="001B64EE">
              <w:rPr>
                <w:b/>
                <w:bCs/>
                <w:color w:val="0000FF"/>
              </w:rPr>
              <w:instrText>Ref</w:instrText>
            </w:r>
            <w:r w:rsidR="00BE15B1" w:rsidRPr="001B64EE">
              <w:rPr>
                <w:b/>
                <w:bCs/>
                <w:color w:val="0000FF"/>
                <w:lang w:val="el-GR"/>
              </w:rPr>
              <w:instrText>496541309 \</w:instrText>
            </w:r>
            <w:r w:rsidR="00BE15B1" w:rsidRPr="001B64EE">
              <w:rPr>
                <w:b/>
                <w:bCs/>
                <w:color w:val="0000FF"/>
              </w:rPr>
              <w:instrText>r</w:instrText>
            </w:r>
            <w:r w:rsidR="00BE15B1" w:rsidRPr="001B64EE">
              <w:rPr>
                <w:b/>
                <w:bCs/>
                <w:color w:val="0000FF"/>
                <w:lang w:val="el-GR"/>
              </w:rPr>
              <w:instrText xml:space="preserve"> \</w:instrText>
            </w:r>
            <w:r w:rsidR="00BE15B1" w:rsidRPr="001B64EE">
              <w:rPr>
                <w:b/>
                <w:bCs/>
                <w:color w:val="0000FF"/>
              </w:rPr>
              <w:instrText>h</w:instrText>
            </w:r>
            <w:r w:rsidR="00BE15B1" w:rsidRPr="001B64EE">
              <w:rPr>
                <w:b/>
                <w:bCs/>
                <w:color w:val="0000FF"/>
                <w:lang w:val="el-GR"/>
              </w:rPr>
              <w:instrText xml:space="preserve"> </w:instrText>
            </w:r>
            <w:r w:rsidR="00835DDC" w:rsidRPr="001B64EE">
              <w:rPr>
                <w:b/>
                <w:bCs/>
                <w:color w:val="0000FF"/>
                <w:lang w:val="el-GR"/>
              </w:rPr>
              <w:instrText xml:space="preserve"> \* </w:instrText>
            </w:r>
            <w:r w:rsidR="00835DDC" w:rsidRPr="001B64EE">
              <w:rPr>
                <w:b/>
                <w:bCs/>
                <w:color w:val="0000FF"/>
              </w:rPr>
              <w:instrText>MERGEFORMAT</w:instrText>
            </w:r>
            <w:r w:rsidR="00835DDC" w:rsidRPr="001B64EE">
              <w:rPr>
                <w:b/>
                <w:bCs/>
                <w:color w:val="0000FF"/>
                <w:lang w:val="el-GR"/>
              </w:rPr>
              <w:instrText xml:space="preserve"> </w:instrText>
            </w:r>
            <w:r w:rsidR="00BE15B1" w:rsidRPr="001B64EE">
              <w:rPr>
                <w:b/>
                <w:bCs/>
                <w:color w:val="0000FF"/>
              </w:rPr>
            </w:r>
            <w:r w:rsidR="00BE15B1" w:rsidRPr="001B64EE">
              <w:rPr>
                <w:b/>
                <w:bCs/>
                <w:color w:val="0000FF"/>
              </w:rPr>
              <w:fldChar w:fldCharType="separate"/>
            </w:r>
            <w:r w:rsidR="003C5152" w:rsidRPr="003C5152">
              <w:rPr>
                <w:b/>
                <w:bCs/>
                <w:color w:val="0000FF"/>
                <w:lang w:val="el-GR"/>
              </w:rPr>
              <w:t>2.2.5</w:t>
            </w:r>
            <w:r w:rsidR="00BE15B1" w:rsidRPr="001B64EE">
              <w:rPr>
                <w:b/>
                <w:bCs/>
                <w:color w:val="0000FF"/>
              </w:rPr>
              <w:fldChar w:fldCharType="end"/>
            </w:r>
          </w:p>
          <w:p w14:paraId="7865A3D1" w14:textId="77777777" w:rsidR="00915C7C" w:rsidRPr="00EF2032" w:rsidRDefault="00915C7C" w:rsidP="009C5EA6">
            <w:pPr>
              <w:autoSpaceDE w:val="0"/>
              <w:autoSpaceDN w:val="0"/>
              <w:adjustRightInd w:val="0"/>
              <w:rPr>
                <w:rFonts w:cs="Tahoma"/>
                <w:szCs w:val="22"/>
                <w:lang w:val="el-GR"/>
              </w:rPr>
            </w:pPr>
          </w:p>
          <w:p w14:paraId="6E4A8348" w14:textId="4FA5AEFB" w:rsidR="00D56132" w:rsidRPr="00EF2032" w:rsidRDefault="00D56132" w:rsidP="009C5EA6">
            <w:pPr>
              <w:autoSpaceDE w:val="0"/>
              <w:autoSpaceDN w:val="0"/>
              <w:adjustRightInd w:val="0"/>
              <w:rPr>
                <w:rFonts w:cs="Tahoma"/>
                <w:szCs w:val="22"/>
                <w:lang w:val="el-GR" w:eastAsia="el-GR"/>
              </w:rPr>
            </w:pPr>
            <w:r w:rsidRPr="00EF2032">
              <w:rPr>
                <w:rFonts w:cs="Tahoma"/>
                <w:szCs w:val="22"/>
                <w:lang w:val="el-GR"/>
              </w:rPr>
              <w:t xml:space="preserve">Οι οικονομικοί φορείς οφείλουν να αποδείξουν το ανωτέρω κριτήριο ποιοτικής επιλογής </w:t>
            </w:r>
            <w:r w:rsidR="00755711" w:rsidRPr="00EF2032">
              <w:rPr>
                <w:rFonts w:cs="Tahoma"/>
                <w:szCs w:val="22"/>
                <w:lang w:val="el-GR"/>
              </w:rPr>
              <w:t>υποβάλλοντας</w:t>
            </w:r>
            <w:r w:rsidRPr="00EF2032">
              <w:rPr>
                <w:rFonts w:cs="Tahoma"/>
                <w:szCs w:val="22"/>
                <w:lang w:val="el-GR"/>
              </w:rPr>
              <w:t xml:space="preserve"> τα ακόλουθα στοιχεία τεκμηρίωσης:</w:t>
            </w:r>
          </w:p>
        </w:tc>
      </w:tr>
      <w:tr w:rsidR="00D56132" w:rsidRPr="000E5495"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EF2032" w:rsidRDefault="00C40FB9" w:rsidP="009C5EA6">
            <w:pPr>
              <w:rPr>
                <w:rFonts w:cs="Tahoma"/>
                <w:b/>
                <w:szCs w:val="22"/>
                <w:lang w:val="el-GR"/>
              </w:rPr>
            </w:pPr>
            <w:r w:rsidRPr="00EF2032">
              <w:rPr>
                <w:rFonts w:cs="Tahoma"/>
                <w:b/>
                <w:szCs w:val="22"/>
                <w:lang w:val="el-GR"/>
              </w:rPr>
              <w:t>2</w:t>
            </w:r>
            <w:r w:rsidR="00D56132" w:rsidRPr="00EF2032">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514365C7" w14:textId="70030756" w:rsidR="006119DB" w:rsidRPr="00EF2032" w:rsidRDefault="006119DB" w:rsidP="006119DB">
            <w:pPr>
              <w:rPr>
                <w:rFonts w:cs="Tahoma"/>
                <w:szCs w:val="22"/>
                <w:lang w:val="el-GR" w:eastAsia="en-US"/>
              </w:rPr>
            </w:pPr>
            <w:r w:rsidRPr="00EF2032">
              <w:rPr>
                <w:rFonts w:cs="Tahoma"/>
                <w:szCs w:val="22"/>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w:t>
            </w:r>
            <w:r w:rsidR="00BE15B1" w:rsidRPr="00EF2032">
              <w:rPr>
                <w:rFonts w:cs="Tahoma"/>
                <w:szCs w:val="22"/>
                <w:lang w:val="el-GR" w:eastAsia="en-US"/>
              </w:rPr>
              <w:t xml:space="preserve"> </w:t>
            </w:r>
            <w:r w:rsidR="00BE15B1" w:rsidRPr="00EF2032">
              <w:rPr>
                <w:rFonts w:cs="Tahoma"/>
                <w:szCs w:val="22"/>
                <w:lang w:val="el-GR" w:eastAsia="en-US"/>
              </w:rPr>
              <w:fldChar w:fldCharType="begin"/>
            </w:r>
            <w:r w:rsidR="00BE15B1" w:rsidRPr="00EF2032">
              <w:rPr>
                <w:rFonts w:cs="Tahoma"/>
                <w:szCs w:val="22"/>
                <w:lang w:val="el-GR" w:eastAsia="en-US"/>
              </w:rPr>
              <w:instrText xml:space="preserve"> REF _Ref496541309 \r \h </w:instrText>
            </w:r>
            <w:r w:rsidR="00835DDC" w:rsidRPr="00EF2032">
              <w:rPr>
                <w:rFonts w:cs="Tahoma"/>
                <w:szCs w:val="22"/>
                <w:lang w:val="el-GR" w:eastAsia="en-US"/>
              </w:rPr>
              <w:instrText xml:space="preserve"> \* MERGEFORMAT </w:instrText>
            </w:r>
            <w:r w:rsidR="00BE15B1" w:rsidRPr="00EF2032">
              <w:rPr>
                <w:rFonts w:cs="Tahoma"/>
                <w:szCs w:val="22"/>
                <w:lang w:val="el-GR" w:eastAsia="en-US"/>
              </w:rPr>
            </w:r>
            <w:r w:rsidR="00BE15B1" w:rsidRPr="00EF2032">
              <w:rPr>
                <w:rFonts w:cs="Tahoma"/>
                <w:szCs w:val="22"/>
                <w:lang w:val="el-GR" w:eastAsia="en-US"/>
              </w:rPr>
              <w:fldChar w:fldCharType="separate"/>
            </w:r>
            <w:r w:rsidR="003C5152" w:rsidRPr="003C5152">
              <w:rPr>
                <w:b/>
                <w:bCs/>
                <w:color w:val="0000FF"/>
                <w:lang w:val="el-GR"/>
              </w:rPr>
              <w:t>2.2.5</w:t>
            </w:r>
            <w:r w:rsidR="00BE15B1" w:rsidRPr="00EF2032">
              <w:rPr>
                <w:rFonts w:cs="Tahoma"/>
                <w:szCs w:val="22"/>
                <w:lang w:val="el-GR" w:eastAsia="en-US"/>
              </w:rPr>
              <w:fldChar w:fldCharType="end"/>
            </w:r>
            <w:r w:rsidR="00F00968" w:rsidRPr="00EF2032">
              <w:rPr>
                <w:rFonts w:cs="Tahoma"/>
                <w:szCs w:val="22"/>
                <w:lang w:val="el-GR" w:eastAsia="en-US"/>
              </w:rPr>
              <w:t>.</w:t>
            </w:r>
            <w:r w:rsidRPr="00EF2032">
              <w:rPr>
                <w:rFonts w:cs="Tahoma"/>
                <w:szCs w:val="22"/>
                <w:lang w:val="el-GR" w:eastAsia="en-US"/>
              </w:rPr>
              <w:t xml:space="preserve"> </w:t>
            </w:r>
          </w:p>
          <w:p w14:paraId="018EE68A" w14:textId="440EDDFD" w:rsidR="00540A73" w:rsidRPr="00EF2032" w:rsidRDefault="00540A73">
            <w:pPr>
              <w:rPr>
                <w:rFonts w:cs="Tahoma"/>
                <w:szCs w:val="22"/>
                <w:lang w:val="el-GR" w:eastAsia="en-US"/>
              </w:rPr>
            </w:pPr>
            <w:r w:rsidRPr="00EF2032">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37FF8B31" w14:textId="24F44DF8" w:rsidR="00D56132" w:rsidRPr="00EF2032" w:rsidRDefault="00D56132" w:rsidP="003822A5">
            <w:pPr>
              <w:autoSpaceDE w:val="0"/>
              <w:autoSpaceDN w:val="0"/>
              <w:adjustRightInd w:val="0"/>
              <w:rPr>
                <w:rFonts w:cs="Tahoma"/>
                <w:b/>
                <w:szCs w:val="22"/>
                <w:lang w:val="el-GR" w:eastAsia="el-GR"/>
              </w:rPr>
            </w:pPr>
          </w:p>
        </w:tc>
      </w:tr>
    </w:tbl>
    <w:p w14:paraId="4543E96D" w14:textId="77777777" w:rsidR="00D56132" w:rsidRPr="00EF2032" w:rsidRDefault="00D56132">
      <w:pPr>
        <w:rPr>
          <w:rFonts w:cs="Tahoma"/>
          <w:b/>
          <w:szCs w:val="22"/>
          <w:lang w:val="el-GR"/>
        </w:rPr>
      </w:pPr>
    </w:p>
    <w:p w14:paraId="595ECAB2" w14:textId="32E55B9C" w:rsidR="008338F0" w:rsidRPr="00EF2032" w:rsidRDefault="003355E7">
      <w:pPr>
        <w:rPr>
          <w:rFonts w:cs="Tahoma"/>
          <w:b/>
          <w:szCs w:val="22"/>
          <w:lang w:val="el-GR"/>
        </w:rPr>
      </w:pPr>
      <w:r w:rsidRPr="00EF2032">
        <w:rPr>
          <w:rFonts w:cs="Tahoma"/>
          <w:b/>
          <w:bCs/>
          <w:szCs w:val="22"/>
          <w:lang w:val="el-GR"/>
        </w:rPr>
        <w:t xml:space="preserve">Β.4. </w:t>
      </w:r>
      <w:r w:rsidRPr="00EF2032">
        <w:rPr>
          <w:rFonts w:cs="Tahoma"/>
          <w:b/>
          <w:szCs w:val="22"/>
          <w:lang w:val="el-GR"/>
        </w:rPr>
        <w:t>Για την απόδειξη της τεχνικής ικανότητας της παραγράφου</w:t>
      </w:r>
      <w:r w:rsidR="00BE15B1" w:rsidRPr="00EF2032">
        <w:rPr>
          <w:rFonts w:cs="Tahoma"/>
          <w:b/>
          <w:szCs w:val="22"/>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_Ref496541329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2.2.6</w:t>
      </w:r>
      <w:r w:rsidR="00BE15B1" w:rsidRPr="00EF2032">
        <w:rPr>
          <w:b/>
          <w:bCs/>
          <w:color w:val="0000FF"/>
          <w:lang w:val="el-GR"/>
        </w:rPr>
        <w:fldChar w:fldCharType="end"/>
      </w:r>
      <w:r w:rsidRPr="00EF2032">
        <w:rPr>
          <w:rFonts w:cs="Tahoma"/>
          <w:b/>
          <w:szCs w:val="22"/>
          <w:lang w:val="el-GR"/>
        </w:rPr>
        <w:t xml:space="preserve"> οι οικονομικοί φορείς προσκομίζουν</w:t>
      </w:r>
      <w:r w:rsidR="00154368" w:rsidRPr="00EF2032">
        <w:rPr>
          <w:rFonts w:cs="Tahoma"/>
          <w:b/>
          <w:szCs w:val="22"/>
          <w:lang w:val="el-GR"/>
        </w:rPr>
        <w:t xml:space="preserve"> τα αναφερόμενα στον κατωτέρω πίνακα</w:t>
      </w:r>
      <w:r w:rsidR="00E1337D" w:rsidRPr="00EF2032">
        <w:rPr>
          <w:rFonts w:cs="Tahoma"/>
          <w:b/>
          <w:szCs w:val="22"/>
          <w:lang w:val="el-GR"/>
        </w:rPr>
        <w:t xml:space="preserve"> </w:t>
      </w:r>
      <w:r w:rsidR="00814752" w:rsidRPr="00EF2032">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E5495" w14:paraId="268B702B" w14:textId="77777777" w:rsidTr="00641C65">
        <w:trPr>
          <w:trHeight w:val="758"/>
        </w:trPr>
        <w:tc>
          <w:tcPr>
            <w:tcW w:w="675" w:type="dxa"/>
            <w:shd w:val="clear" w:color="auto" w:fill="D9D9D9"/>
          </w:tcPr>
          <w:p w14:paraId="2492EF2C" w14:textId="77777777" w:rsidR="007340CA" w:rsidRPr="00EF2032" w:rsidRDefault="00C40FB9" w:rsidP="009C5EA6">
            <w:pPr>
              <w:rPr>
                <w:rFonts w:cs="Tahoma"/>
                <w:b/>
                <w:szCs w:val="22"/>
                <w:lang w:val="el-GR"/>
              </w:rPr>
            </w:pPr>
            <w:r w:rsidRPr="00EF2032">
              <w:rPr>
                <w:rFonts w:cs="Tahoma"/>
                <w:b/>
                <w:szCs w:val="22"/>
                <w:lang w:val="el-GR"/>
              </w:rPr>
              <w:t>3</w:t>
            </w:r>
          </w:p>
        </w:tc>
        <w:tc>
          <w:tcPr>
            <w:tcW w:w="9180" w:type="dxa"/>
            <w:shd w:val="clear" w:color="auto" w:fill="D9D9D9"/>
          </w:tcPr>
          <w:p w14:paraId="42611932" w14:textId="0679A028" w:rsidR="00631F69" w:rsidRDefault="007340CA" w:rsidP="00631F69">
            <w:pPr>
              <w:pStyle w:val="Tabletext"/>
              <w:jc w:val="both"/>
              <w:rPr>
                <w:rFonts w:cs="Tahoma"/>
                <w:szCs w:val="22"/>
              </w:rPr>
            </w:pPr>
            <w:r w:rsidRPr="00EF2032">
              <w:rPr>
                <w:rFonts w:cs="Tahoma"/>
                <w:b/>
                <w:bCs/>
                <w:sz w:val="22"/>
                <w:szCs w:val="22"/>
                <w:lang w:eastAsia="el-GR"/>
              </w:rPr>
              <w:t xml:space="preserve">Οι οικονομικοί φορείς που συμμετέχουν στη διαδικασία σύναψης της παρούσας απαιτείται </w:t>
            </w:r>
            <w:r w:rsidRPr="00EF2032">
              <w:rPr>
                <w:rFonts w:cs="Tahoma"/>
                <w:b/>
                <w:sz w:val="22"/>
                <w:szCs w:val="22"/>
                <w:lang w:eastAsia="el-GR"/>
              </w:rPr>
              <w:t>ν</w:t>
            </w:r>
            <w:r w:rsidRPr="00EF2032">
              <w:rPr>
                <w:rFonts w:cs="Tahoma"/>
                <w:b/>
                <w:sz w:val="22"/>
                <w:szCs w:val="22"/>
              </w:rPr>
              <w:t xml:space="preserve">α διαθέτουν </w:t>
            </w:r>
            <w:r w:rsidR="00D204CA" w:rsidRPr="00EF2032">
              <w:rPr>
                <w:rFonts w:cs="Tahoma"/>
                <w:b/>
                <w:sz w:val="22"/>
                <w:szCs w:val="22"/>
              </w:rPr>
              <w:t xml:space="preserve">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w:t>
            </w:r>
            <w:r w:rsidR="003D6BCE">
              <w:rPr>
                <w:rFonts w:cs="Tahoma"/>
                <w:b/>
                <w:bCs/>
                <w:sz w:val="22"/>
                <w:szCs w:val="22"/>
              </w:rPr>
              <w:t xml:space="preserve">σύμφωνα με τα </w:t>
            </w:r>
            <w:r w:rsidR="003D6BCE" w:rsidRPr="003D6BCE">
              <w:rPr>
                <w:rFonts w:cs="Tahoma"/>
                <w:b/>
                <w:szCs w:val="22"/>
              </w:rPr>
              <w:t xml:space="preserve">αναφερόμενα </w:t>
            </w:r>
            <w:r w:rsidR="003D6BCE">
              <w:rPr>
                <w:rFonts w:cs="Tahoma"/>
                <w:b/>
                <w:bCs/>
                <w:sz w:val="22"/>
                <w:szCs w:val="22"/>
              </w:rPr>
              <w:t xml:space="preserve">στην </w:t>
            </w:r>
            <w:r w:rsidR="00D204CA" w:rsidRPr="00EF2032">
              <w:rPr>
                <w:rFonts w:cs="Tahoma"/>
                <w:b/>
                <w:sz w:val="22"/>
                <w:szCs w:val="22"/>
              </w:rPr>
              <w:t>την παρ.</w:t>
            </w:r>
            <w:r w:rsidR="00FB28DB" w:rsidRPr="00EF2032">
              <w:rPr>
                <w:rFonts w:cs="Tahoma"/>
                <w:b/>
                <w:sz w:val="22"/>
                <w:szCs w:val="22"/>
              </w:rPr>
              <w:t xml:space="preserve"> </w:t>
            </w:r>
            <w:r w:rsidR="002A37B5" w:rsidRPr="00EF2032">
              <w:rPr>
                <w:b/>
                <w:bCs/>
                <w:color w:val="0000FF"/>
              </w:rPr>
              <w:fldChar w:fldCharType="begin"/>
            </w:r>
            <w:r w:rsidR="002A37B5" w:rsidRPr="00EF2032">
              <w:rPr>
                <w:rFonts w:cs="Calibri"/>
                <w:b/>
                <w:bCs/>
                <w:color w:val="0000FF"/>
                <w:sz w:val="22"/>
                <w:szCs w:val="24"/>
                <w:lang w:eastAsia="zh-CN"/>
              </w:rPr>
              <w:instrText xml:space="preserve"> REF _Ref40965350 \r \h </w:instrText>
            </w:r>
            <w:r w:rsidR="00FB28DB" w:rsidRPr="00EF2032">
              <w:rPr>
                <w:rFonts w:cs="Calibri"/>
                <w:b/>
                <w:bCs/>
                <w:color w:val="0000FF"/>
                <w:sz w:val="22"/>
                <w:szCs w:val="24"/>
                <w:lang w:eastAsia="zh-CN"/>
              </w:rPr>
              <w:instrText xml:space="preserve"> \* MERGEFORMAT </w:instrText>
            </w:r>
            <w:r w:rsidR="002A37B5" w:rsidRPr="00EF2032">
              <w:rPr>
                <w:b/>
                <w:bCs/>
                <w:color w:val="0000FF"/>
              </w:rPr>
            </w:r>
            <w:r w:rsidR="002A37B5" w:rsidRPr="00EF2032">
              <w:rPr>
                <w:b/>
                <w:bCs/>
                <w:color w:val="0000FF"/>
              </w:rPr>
              <w:fldChar w:fldCharType="separate"/>
            </w:r>
            <w:r w:rsidR="003C5152">
              <w:rPr>
                <w:rFonts w:cs="Calibri"/>
                <w:b/>
                <w:bCs/>
                <w:color w:val="0000FF"/>
                <w:sz w:val="22"/>
                <w:szCs w:val="24"/>
                <w:lang w:eastAsia="zh-CN"/>
              </w:rPr>
              <w:t>2.2.6.1</w:t>
            </w:r>
            <w:r w:rsidR="002A37B5" w:rsidRPr="00EF2032">
              <w:rPr>
                <w:b/>
                <w:bCs/>
                <w:color w:val="0000FF"/>
              </w:rPr>
              <w:fldChar w:fldCharType="end"/>
            </w:r>
            <w:r w:rsidR="002A37B5" w:rsidRPr="00EF2032">
              <w:rPr>
                <w:rFonts w:cs="Tahoma"/>
                <w:b/>
                <w:sz w:val="22"/>
                <w:szCs w:val="22"/>
              </w:rPr>
              <w:t>.</w:t>
            </w:r>
            <w:r w:rsidR="00FB28DB" w:rsidRPr="00EF2032">
              <w:rPr>
                <w:rFonts w:cs="Tahoma"/>
                <w:b/>
                <w:sz w:val="22"/>
                <w:szCs w:val="22"/>
              </w:rPr>
              <w:t xml:space="preserve"> </w:t>
            </w:r>
          </w:p>
          <w:p w14:paraId="568E276D" w14:textId="166F2EBF" w:rsidR="007340CA" w:rsidRPr="00EF2032" w:rsidRDefault="00154368" w:rsidP="000C5FFB">
            <w:pPr>
              <w:pStyle w:val="Tabletext"/>
              <w:jc w:val="both"/>
              <w:rPr>
                <w:rFonts w:cs="Tahoma"/>
                <w:szCs w:val="22"/>
              </w:rPr>
            </w:pPr>
            <w:r w:rsidRPr="00EF2032">
              <w:rPr>
                <w:rFonts w:cs="Tahoma"/>
                <w:szCs w:val="22"/>
              </w:rPr>
              <w:t xml:space="preserve">Οι οικονομικοί φορείς οφείλουν να αποδείξουν το ανωτέρω κριτήριο ποιοτικής επιλογής </w:t>
            </w:r>
            <w:r w:rsidR="00755711" w:rsidRPr="00EF2032">
              <w:rPr>
                <w:rFonts w:cs="Tahoma"/>
                <w:szCs w:val="22"/>
              </w:rPr>
              <w:t>υποβάλλοντας</w:t>
            </w:r>
            <w:r w:rsidRPr="00EF2032">
              <w:rPr>
                <w:rFonts w:cs="Tahoma"/>
                <w:szCs w:val="22"/>
              </w:rPr>
              <w:t xml:space="preserve"> τα ακόλουθα στοιχεία τεκμηρίωσης:</w:t>
            </w:r>
          </w:p>
        </w:tc>
      </w:tr>
      <w:tr w:rsidR="007340CA" w:rsidRPr="000E5495" w14:paraId="3CC0A17D" w14:textId="77777777" w:rsidTr="009C5EA6">
        <w:tc>
          <w:tcPr>
            <w:tcW w:w="675" w:type="dxa"/>
          </w:tcPr>
          <w:p w14:paraId="4E5AE6DB" w14:textId="77777777" w:rsidR="007340CA" w:rsidRPr="00EF2032" w:rsidRDefault="00C40FB9" w:rsidP="009C5EA6">
            <w:pPr>
              <w:rPr>
                <w:rFonts w:cs="Tahoma"/>
                <w:szCs w:val="22"/>
              </w:rPr>
            </w:pPr>
            <w:r w:rsidRPr="00EF2032">
              <w:rPr>
                <w:rFonts w:cs="Tahoma"/>
                <w:szCs w:val="22"/>
                <w:lang w:val="el-GR"/>
              </w:rPr>
              <w:t>3</w:t>
            </w:r>
            <w:r w:rsidR="007340CA" w:rsidRPr="00EF2032">
              <w:rPr>
                <w:rFonts w:cs="Tahoma"/>
                <w:szCs w:val="22"/>
              </w:rPr>
              <w:t>.1</w:t>
            </w:r>
          </w:p>
        </w:tc>
        <w:tc>
          <w:tcPr>
            <w:tcW w:w="9180" w:type="dxa"/>
          </w:tcPr>
          <w:p w14:paraId="1057331B" w14:textId="5E01C8E0" w:rsidR="007340CA" w:rsidRPr="00EF2032" w:rsidRDefault="007340CA" w:rsidP="009C5EA6">
            <w:pPr>
              <w:pStyle w:val="Tabletext"/>
              <w:jc w:val="both"/>
              <w:rPr>
                <w:rFonts w:cs="Tahoma"/>
                <w:sz w:val="22"/>
                <w:szCs w:val="22"/>
              </w:rPr>
            </w:pPr>
            <w:r w:rsidRPr="001B64EE">
              <w:rPr>
                <w:rFonts w:cs="Tahoma"/>
                <w:sz w:val="22"/>
                <w:szCs w:val="22"/>
              </w:rPr>
              <w:t>Κατάλογο των κυριότερων συναφών έργων που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817"/>
              <w:gridCol w:w="1162"/>
              <w:gridCol w:w="1171"/>
              <w:gridCol w:w="1102"/>
              <w:gridCol w:w="1385"/>
              <w:gridCol w:w="1534"/>
              <w:gridCol w:w="1418"/>
            </w:tblGrid>
            <w:tr w:rsidR="007340CA" w:rsidRPr="000E5495" w14:paraId="12A01FFD" w14:textId="77777777" w:rsidTr="007154BC">
              <w:tc>
                <w:tcPr>
                  <w:tcW w:w="268" w:type="pct"/>
                  <w:shd w:val="clear" w:color="auto" w:fill="D9D9D9"/>
                </w:tcPr>
                <w:p w14:paraId="7C505A96" w14:textId="77777777" w:rsidR="007340CA" w:rsidRPr="00EF2032" w:rsidRDefault="007340CA" w:rsidP="00641C65">
                  <w:pPr>
                    <w:tabs>
                      <w:tab w:val="left" w:pos="-2268"/>
                    </w:tabs>
                    <w:spacing w:line="276" w:lineRule="auto"/>
                    <w:jc w:val="center"/>
                    <w:rPr>
                      <w:rFonts w:cs="Tahoma"/>
                      <w:sz w:val="18"/>
                      <w:szCs w:val="18"/>
                    </w:rPr>
                  </w:pPr>
                  <w:r w:rsidRPr="00EF2032">
                    <w:rPr>
                      <w:rFonts w:cs="Tahoma"/>
                      <w:sz w:val="18"/>
                      <w:szCs w:val="18"/>
                    </w:rPr>
                    <w:t>Α/Α</w:t>
                  </w:r>
                </w:p>
              </w:tc>
              <w:tc>
                <w:tcPr>
                  <w:tcW w:w="450" w:type="pct"/>
                  <w:shd w:val="clear" w:color="auto" w:fill="D9D9D9"/>
                </w:tcPr>
                <w:p w14:paraId="31B02D25" w14:textId="77777777" w:rsidR="007340CA" w:rsidRPr="00EF2032" w:rsidRDefault="007340CA" w:rsidP="00641C65">
                  <w:pPr>
                    <w:tabs>
                      <w:tab w:val="left" w:pos="-2268"/>
                    </w:tabs>
                    <w:spacing w:line="276" w:lineRule="auto"/>
                    <w:ind w:left="-108"/>
                    <w:jc w:val="center"/>
                    <w:rPr>
                      <w:rFonts w:cs="Tahoma"/>
                      <w:sz w:val="18"/>
                      <w:szCs w:val="18"/>
                    </w:rPr>
                  </w:pPr>
                  <w:r w:rsidRPr="00EF2032">
                    <w:rPr>
                      <w:rFonts w:cs="Tahoma"/>
                      <w:sz w:val="18"/>
                      <w:szCs w:val="18"/>
                    </w:rPr>
                    <w:t>ΠΕΛΑΤΗΣ</w:t>
                  </w:r>
                </w:p>
              </w:tc>
              <w:tc>
                <w:tcPr>
                  <w:tcW w:w="640" w:type="pct"/>
                  <w:shd w:val="clear" w:color="auto" w:fill="D9D9D9"/>
                </w:tcPr>
                <w:p w14:paraId="4EC0B9A2" w14:textId="77777777" w:rsidR="007340CA" w:rsidRPr="00EF2032" w:rsidRDefault="007340CA" w:rsidP="00641C65">
                  <w:pPr>
                    <w:tabs>
                      <w:tab w:val="left" w:pos="-2268"/>
                    </w:tabs>
                    <w:spacing w:line="276" w:lineRule="auto"/>
                    <w:ind w:left="-108"/>
                    <w:jc w:val="center"/>
                    <w:rPr>
                      <w:rFonts w:cs="Tahoma"/>
                      <w:sz w:val="18"/>
                      <w:szCs w:val="18"/>
                    </w:rPr>
                  </w:pPr>
                  <w:r w:rsidRPr="00EF2032">
                    <w:rPr>
                      <w:rFonts w:cs="Tahoma"/>
                      <w:sz w:val="18"/>
                      <w:szCs w:val="18"/>
                    </w:rPr>
                    <w:t>ΣΥΝΤΟΜΗ ΠΕΡΙΓΡΑΦΗ ΤΟΥ ΕΡΓΟΥ</w:t>
                  </w:r>
                </w:p>
              </w:tc>
              <w:tc>
                <w:tcPr>
                  <w:tcW w:w="645" w:type="pct"/>
                  <w:shd w:val="clear" w:color="auto" w:fill="D9D9D9"/>
                </w:tcPr>
                <w:p w14:paraId="529E69D8" w14:textId="77777777" w:rsidR="007340CA" w:rsidRPr="00EF2032" w:rsidRDefault="007340CA" w:rsidP="00641C65">
                  <w:pPr>
                    <w:tabs>
                      <w:tab w:val="left" w:pos="-2268"/>
                    </w:tabs>
                    <w:spacing w:line="276" w:lineRule="auto"/>
                    <w:ind w:left="-108"/>
                    <w:jc w:val="center"/>
                    <w:rPr>
                      <w:rFonts w:cs="Tahoma"/>
                      <w:sz w:val="18"/>
                      <w:szCs w:val="18"/>
                    </w:rPr>
                  </w:pPr>
                  <w:r w:rsidRPr="00EF2032">
                    <w:rPr>
                      <w:rFonts w:cs="Tahoma"/>
                      <w:sz w:val="18"/>
                      <w:szCs w:val="18"/>
                    </w:rPr>
                    <w:t>ΔΙΑΡΚΕΙΑ ΕΚΤΕΛΕΣΗΣ ΕΡΓΟΥ</w:t>
                  </w:r>
                </w:p>
              </w:tc>
              <w:tc>
                <w:tcPr>
                  <w:tcW w:w="607" w:type="pct"/>
                  <w:shd w:val="clear" w:color="auto" w:fill="D9D9D9"/>
                </w:tcPr>
                <w:p w14:paraId="224F7630" w14:textId="77777777" w:rsidR="007340CA" w:rsidRPr="00EF2032" w:rsidRDefault="007340CA" w:rsidP="00641C65">
                  <w:pPr>
                    <w:tabs>
                      <w:tab w:val="left" w:pos="-2268"/>
                    </w:tabs>
                    <w:spacing w:line="276" w:lineRule="auto"/>
                    <w:ind w:left="72"/>
                    <w:jc w:val="center"/>
                    <w:rPr>
                      <w:rFonts w:cs="Tahoma"/>
                      <w:sz w:val="18"/>
                      <w:szCs w:val="18"/>
                    </w:rPr>
                  </w:pPr>
                  <w:r w:rsidRPr="00EF2032">
                    <w:rPr>
                      <w:rFonts w:cs="Tahoma"/>
                      <w:sz w:val="18"/>
                      <w:szCs w:val="18"/>
                    </w:rPr>
                    <w:t>ΠΡΟΫΠΟ-ΛΟΓΙΣΜΟΣ</w:t>
                  </w:r>
                </w:p>
              </w:tc>
              <w:tc>
                <w:tcPr>
                  <w:tcW w:w="763" w:type="pct"/>
                  <w:shd w:val="clear" w:color="auto" w:fill="D9D9D9"/>
                </w:tcPr>
                <w:p w14:paraId="5D75C66F" w14:textId="77777777" w:rsidR="007340CA" w:rsidRPr="00EF2032" w:rsidRDefault="007340CA" w:rsidP="00641C65">
                  <w:pPr>
                    <w:tabs>
                      <w:tab w:val="left" w:pos="-2268"/>
                    </w:tabs>
                    <w:spacing w:line="276" w:lineRule="auto"/>
                    <w:jc w:val="center"/>
                    <w:rPr>
                      <w:rFonts w:cs="Tahoma"/>
                      <w:sz w:val="18"/>
                      <w:szCs w:val="18"/>
                      <w:lang w:val="el-GR"/>
                    </w:rPr>
                  </w:pPr>
                  <w:r w:rsidRPr="00EF2032">
                    <w:rPr>
                      <w:rFonts w:cs="Tahoma"/>
                      <w:sz w:val="18"/>
                      <w:szCs w:val="18"/>
                      <w:lang w:val="el-GR"/>
                    </w:rPr>
                    <w:t>ΣΥΝΟΠΤΙΚΗ ΠΕΡΙΓΡΑΦΗ ΣΥΝΕΙΣΦΟΡΑΣ ΣΤΟ ΕΡΓΟ</w:t>
                  </w:r>
                </w:p>
                <w:p w14:paraId="0A4A769B" w14:textId="77777777" w:rsidR="007340CA" w:rsidRPr="00EF2032" w:rsidRDefault="007340CA" w:rsidP="00641C65">
                  <w:pPr>
                    <w:tabs>
                      <w:tab w:val="left" w:pos="-2268"/>
                    </w:tabs>
                    <w:spacing w:line="276" w:lineRule="auto"/>
                    <w:jc w:val="center"/>
                    <w:rPr>
                      <w:rFonts w:cs="Tahoma"/>
                      <w:sz w:val="18"/>
                      <w:szCs w:val="18"/>
                      <w:lang w:val="el-GR"/>
                    </w:rPr>
                  </w:pPr>
                  <w:r w:rsidRPr="00EF2032">
                    <w:rPr>
                      <w:rFonts w:cs="Tahoma"/>
                      <w:sz w:val="18"/>
                      <w:szCs w:val="18"/>
                      <w:lang w:val="el-GR"/>
                    </w:rPr>
                    <w:t>(αντικείμενο)</w:t>
                  </w:r>
                </w:p>
              </w:tc>
              <w:tc>
                <w:tcPr>
                  <w:tcW w:w="845" w:type="pct"/>
                  <w:shd w:val="clear" w:color="auto" w:fill="D9D9D9"/>
                </w:tcPr>
                <w:p w14:paraId="65B4C976" w14:textId="77777777" w:rsidR="007340CA" w:rsidRPr="00EF2032" w:rsidRDefault="007340CA" w:rsidP="00641C65">
                  <w:pPr>
                    <w:tabs>
                      <w:tab w:val="left" w:pos="-2268"/>
                    </w:tabs>
                    <w:spacing w:line="276" w:lineRule="auto"/>
                    <w:jc w:val="center"/>
                    <w:rPr>
                      <w:rFonts w:cs="Tahoma"/>
                      <w:sz w:val="18"/>
                      <w:szCs w:val="18"/>
                      <w:lang w:val="el-GR"/>
                    </w:rPr>
                  </w:pPr>
                  <w:r w:rsidRPr="00EF2032">
                    <w:rPr>
                      <w:rFonts w:cs="Tahoma"/>
                      <w:sz w:val="18"/>
                      <w:szCs w:val="18"/>
                      <w:lang w:val="el-GR"/>
                    </w:rPr>
                    <w:t>ΠΟΣΟΣΤΟ ΣΥΜΜΕΤΟΧΗΣ</w:t>
                  </w:r>
                </w:p>
                <w:p w14:paraId="63A193B3" w14:textId="77777777" w:rsidR="007340CA" w:rsidRPr="00EF2032" w:rsidRDefault="007340CA" w:rsidP="00641C65">
                  <w:pPr>
                    <w:tabs>
                      <w:tab w:val="left" w:pos="-2268"/>
                    </w:tabs>
                    <w:spacing w:line="276" w:lineRule="auto"/>
                    <w:jc w:val="center"/>
                    <w:rPr>
                      <w:rFonts w:cs="Tahoma"/>
                      <w:sz w:val="18"/>
                      <w:szCs w:val="18"/>
                      <w:lang w:val="el-GR"/>
                    </w:rPr>
                  </w:pPr>
                  <w:r w:rsidRPr="00EF2032">
                    <w:rPr>
                      <w:rFonts w:cs="Tahoma"/>
                      <w:sz w:val="18"/>
                      <w:szCs w:val="18"/>
                      <w:lang w:val="el-GR"/>
                    </w:rPr>
                    <w:t>ΣΤΟ ΕΡΓΟ</w:t>
                  </w:r>
                </w:p>
                <w:p w14:paraId="48AC2014" w14:textId="77777777" w:rsidR="007340CA" w:rsidRPr="00EF2032" w:rsidRDefault="007340CA" w:rsidP="00641C65">
                  <w:pPr>
                    <w:tabs>
                      <w:tab w:val="left" w:pos="-2268"/>
                    </w:tabs>
                    <w:spacing w:line="276" w:lineRule="auto"/>
                    <w:jc w:val="center"/>
                    <w:rPr>
                      <w:rFonts w:cs="Tahoma"/>
                      <w:sz w:val="18"/>
                      <w:szCs w:val="18"/>
                      <w:lang w:val="el-GR"/>
                    </w:rPr>
                  </w:pPr>
                  <w:r w:rsidRPr="00EF2032">
                    <w:rPr>
                      <w:rFonts w:cs="Tahoma"/>
                      <w:sz w:val="18"/>
                      <w:szCs w:val="18"/>
                      <w:lang w:val="el-GR"/>
                    </w:rPr>
                    <w:t>(προϋπολογισμός)</w:t>
                  </w:r>
                </w:p>
              </w:tc>
              <w:tc>
                <w:tcPr>
                  <w:tcW w:w="781" w:type="pct"/>
                  <w:shd w:val="clear" w:color="auto" w:fill="D9D9D9"/>
                </w:tcPr>
                <w:p w14:paraId="0E57883E" w14:textId="77777777" w:rsidR="007340CA" w:rsidRPr="00EF2032" w:rsidRDefault="007340CA" w:rsidP="00641C65">
                  <w:pPr>
                    <w:tabs>
                      <w:tab w:val="left" w:pos="-2268"/>
                    </w:tabs>
                    <w:spacing w:line="276" w:lineRule="auto"/>
                    <w:jc w:val="center"/>
                    <w:rPr>
                      <w:rFonts w:cs="Tahoma"/>
                      <w:sz w:val="18"/>
                      <w:szCs w:val="18"/>
                      <w:lang w:val="el-GR"/>
                    </w:rPr>
                  </w:pPr>
                  <w:r w:rsidRPr="00EF2032">
                    <w:rPr>
                      <w:rFonts w:cs="Tahoma"/>
                      <w:sz w:val="18"/>
                      <w:szCs w:val="18"/>
                      <w:lang w:val="el-GR"/>
                    </w:rPr>
                    <w:t>ΣΤΟΙΧΕΙΟ ΤΕΚΜΗΡΙΩΣΗΣ</w:t>
                  </w:r>
                </w:p>
                <w:p w14:paraId="4F12785B" w14:textId="77777777" w:rsidR="007340CA" w:rsidRPr="00EF2032" w:rsidRDefault="007340CA" w:rsidP="00641C65">
                  <w:pPr>
                    <w:tabs>
                      <w:tab w:val="left" w:pos="-2268"/>
                    </w:tabs>
                    <w:spacing w:line="276" w:lineRule="auto"/>
                    <w:jc w:val="center"/>
                    <w:rPr>
                      <w:rFonts w:cs="Tahoma"/>
                      <w:sz w:val="18"/>
                      <w:szCs w:val="18"/>
                      <w:lang w:val="el-GR"/>
                    </w:rPr>
                  </w:pPr>
                  <w:r w:rsidRPr="00EF2032">
                    <w:rPr>
                      <w:rFonts w:cs="Tahoma"/>
                      <w:sz w:val="18"/>
                      <w:szCs w:val="18"/>
                      <w:lang w:val="el-GR"/>
                    </w:rPr>
                    <w:t>(τύπος &amp; ημ/νία)</w:t>
                  </w:r>
                </w:p>
              </w:tc>
            </w:tr>
            <w:tr w:rsidR="007340CA" w:rsidRPr="00EF2032" w14:paraId="56254F6A" w14:textId="77777777" w:rsidTr="007154BC">
              <w:tc>
                <w:tcPr>
                  <w:tcW w:w="268" w:type="pct"/>
                </w:tcPr>
                <w:p w14:paraId="23F7FA17" w14:textId="5C945925" w:rsidR="007340CA" w:rsidRPr="00EF2032" w:rsidRDefault="00F97F62" w:rsidP="009C5EA6">
                  <w:pPr>
                    <w:tabs>
                      <w:tab w:val="left" w:pos="-2268"/>
                    </w:tabs>
                    <w:spacing w:line="276" w:lineRule="auto"/>
                    <w:rPr>
                      <w:rFonts w:cs="Tahoma"/>
                      <w:b/>
                      <w:szCs w:val="22"/>
                      <w:lang w:val="el-GR"/>
                    </w:rPr>
                  </w:pPr>
                  <w:r w:rsidRPr="00EF2032">
                    <w:rPr>
                      <w:rFonts w:cs="Tahoma"/>
                      <w:b/>
                      <w:szCs w:val="22"/>
                      <w:lang w:val="el-GR"/>
                    </w:rPr>
                    <w:t>1.</w:t>
                  </w:r>
                </w:p>
              </w:tc>
              <w:tc>
                <w:tcPr>
                  <w:tcW w:w="450" w:type="pct"/>
                </w:tcPr>
                <w:p w14:paraId="7B41FB46" w14:textId="77777777" w:rsidR="007340CA" w:rsidRPr="00EF2032" w:rsidRDefault="007340CA" w:rsidP="009C5EA6">
                  <w:pPr>
                    <w:tabs>
                      <w:tab w:val="left" w:pos="-2268"/>
                    </w:tabs>
                    <w:spacing w:line="276" w:lineRule="auto"/>
                    <w:ind w:left="-108"/>
                    <w:rPr>
                      <w:rFonts w:cs="Tahoma"/>
                      <w:b/>
                      <w:szCs w:val="22"/>
                      <w:lang w:val="el-GR"/>
                    </w:rPr>
                  </w:pPr>
                </w:p>
              </w:tc>
              <w:tc>
                <w:tcPr>
                  <w:tcW w:w="640" w:type="pct"/>
                </w:tcPr>
                <w:p w14:paraId="2D51B21A" w14:textId="77777777" w:rsidR="007340CA" w:rsidRPr="00EF2032" w:rsidRDefault="007340CA" w:rsidP="009C5EA6">
                  <w:pPr>
                    <w:tabs>
                      <w:tab w:val="left" w:pos="-2268"/>
                    </w:tabs>
                    <w:spacing w:line="276" w:lineRule="auto"/>
                    <w:ind w:left="-108"/>
                    <w:rPr>
                      <w:rFonts w:cs="Tahoma"/>
                      <w:b/>
                      <w:szCs w:val="22"/>
                      <w:lang w:val="el-GR"/>
                    </w:rPr>
                  </w:pPr>
                </w:p>
              </w:tc>
              <w:tc>
                <w:tcPr>
                  <w:tcW w:w="645" w:type="pct"/>
                </w:tcPr>
                <w:p w14:paraId="322A6B15" w14:textId="77777777" w:rsidR="007340CA" w:rsidRPr="00EF2032" w:rsidRDefault="007340CA" w:rsidP="009C5EA6">
                  <w:pPr>
                    <w:tabs>
                      <w:tab w:val="left" w:pos="-2268"/>
                    </w:tabs>
                    <w:spacing w:line="276" w:lineRule="auto"/>
                    <w:ind w:left="-108"/>
                    <w:rPr>
                      <w:rFonts w:cs="Tahoma"/>
                      <w:b/>
                      <w:szCs w:val="22"/>
                      <w:lang w:val="el-GR"/>
                    </w:rPr>
                  </w:pPr>
                </w:p>
              </w:tc>
              <w:tc>
                <w:tcPr>
                  <w:tcW w:w="607" w:type="pct"/>
                </w:tcPr>
                <w:p w14:paraId="205AE417" w14:textId="77777777" w:rsidR="007340CA" w:rsidRPr="00EF2032" w:rsidRDefault="007340CA" w:rsidP="009C5EA6">
                  <w:pPr>
                    <w:tabs>
                      <w:tab w:val="left" w:pos="-2268"/>
                    </w:tabs>
                    <w:spacing w:line="276" w:lineRule="auto"/>
                    <w:ind w:left="72"/>
                    <w:rPr>
                      <w:rFonts w:cs="Tahoma"/>
                      <w:b/>
                      <w:szCs w:val="22"/>
                      <w:lang w:val="el-GR"/>
                    </w:rPr>
                  </w:pPr>
                </w:p>
              </w:tc>
              <w:tc>
                <w:tcPr>
                  <w:tcW w:w="763" w:type="pct"/>
                </w:tcPr>
                <w:p w14:paraId="59ED0991" w14:textId="77777777" w:rsidR="007340CA" w:rsidRPr="00EF2032" w:rsidRDefault="007340CA" w:rsidP="009C5EA6">
                  <w:pPr>
                    <w:tabs>
                      <w:tab w:val="left" w:pos="-2268"/>
                    </w:tabs>
                    <w:spacing w:line="276" w:lineRule="auto"/>
                    <w:rPr>
                      <w:rFonts w:cs="Tahoma"/>
                      <w:b/>
                      <w:szCs w:val="22"/>
                      <w:lang w:val="el-GR"/>
                    </w:rPr>
                  </w:pPr>
                </w:p>
              </w:tc>
              <w:tc>
                <w:tcPr>
                  <w:tcW w:w="845" w:type="pct"/>
                </w:tcPr>
                <w:p w14:paraId="7594D6E4" w14:textId="77777777" w:rsidR="007340CA" w:rsidRPr="00EF2032" w:rsidRDefault="007340CA" w:rsidP="009C5EA6">
                  <w:pPr>
                    <w:tabs>
                      <w:tab w:val="left" w:pos="-2268"/>
                    </w:tabs>
                    <w:spacing w:line="276" w:lineRule="auto"/>
                    <w:rPr>
                      <w:rFonts w:cs="Tahoma"/>
                      <w:b/>
                      <w:szCs w:val="22"/>
                      <w:lang w:val="el-GR"/>
                    </w:rPr>
                  </w:pPr>
                </w:p>
              </w:tc>
              <w:tc>
                <w:tcPr>
                  <w:tcW w:w="781" w:type="pct"/>
                </w:tcPr>
                <w:p w14:paraId="6A04D326" w14:textId="77777777" w:rsidR="007340CA" w:rsidRPr="00EF2032" w:rsidRDefault="007340CA" w:rsidP="009C5EA6">
                  <w:pPr>
                    <w:tabs>
                      <w:tab w:val="left" w:pos="-2268"/>
                    </w:tabs>
                    <w:spacing w:line="276" w:lineRule="auto"/>
                    <w:rPr>
                      <w:rFonts w:cs="Tahoma"/>
                      <w:b/>
                      <w:szCs w:val="22"/>
                      <w:lang w:val="el-GR"/>
                    </w:rPr>
                  </w:pPr>
                </w:p>
              </w:tc>
            </w:tr>
            <w:tr w:rsidR="00F97F62" w:rsidRPr="00EF2032" w14:paraId="6EC9416C" w14:textId="77777777" w:rsidTr="007154BC">
              <w:tc>
                <w:tcPr>
                  <w:tcW w:w="268" w:type="pct"/>
                </w:tcPr>
                <w:p w14:paraId="118D7B20" w14:textId="56A4D99C" w:rsidR="00F97F62" w:rsidRPr="00EF2032" w:rsidRDefault="00F97F62" w:rsidP="009C5EA6">
                  <w:pPr>
                    <w:tabs>
                      <w:tab w:val="left" w:pos="-2268"/>
                    </w:tabs>
                    <w:spacing w:line="276" w:lineRule="auto"/>
                    <w:rPr>
                      <w:rFonts w:cs="Tahoma"/>
                      <w:b/>
                      <w:szCs w:val="22"/>
                      <w:lang w:val="el-GR"/>
                    </w:rPr>
                  </w:pPr>
                  <w:r w:rsidRPr="00EF2032">
                    <w:rPr>
                      <w:rFonts w:cs="Tahoma"/>
                      <w:b/>
                      <w:szCs w:val="22"/>
                      <w:lang w:val="el-GR"/>
                    </w:rPr>
                    <w:t>2.</w:t>
                  </w:r>
                </w:p>
              </w:tc>
              <w:tc>
                <w:tcPr>
                  <w:tcW w:w="450" w:type="pct"/>
                </w:tcPr>
                <w:p w14:paraId="7BB9264E" w14:textId="77777777" w:rsidR="00F97F62" w:rsidRPr="00EF2032" w:rsidRDefault="00F97F62" w:rsidP="009C5EA6">
                  <w:pPr>
                    <w:tabs>
                      <w:tab w:val="left" w:pos="-2268"/>
                    </w:tabs>
                    <w:spacing w:line="276" w:lineRule="auto"/>
                    <w:ind w:left="-108"/>
                    <w:rPr>
                      <w:rFonts w:cs="Tahoma"/>
                      <w:b/>
                      <w:szCs w:val="22"/>
                      <w:lang w:val="el-GR"/>
                    </w:rPr>
                  </w:pPr>
                </w:p>
              </w:tc>
              <w:tc>
                <w:tcPr>
                  <w:tcW w:w="640" w:type="pct"/>
                </w:tcPr>
                <w:p w14:paraId="08FF7A92" w14:textId="77777777" w:rsidR="00F97F62" w:rsidRPr="00EF2032" w:rsidRDefault="00F97F62" w:rsidP="009C5EA6">
                  <w:pPr>
                    <w:tabs>
                      <w:tab w:val="left" w:pos="-2268"/>
                    </w:tabs>
                    <w:spacing w:line="276" w:lineRule="auto"/>
                    <w:ind w:left="-108"/>
                    <w:rPr>
                      <w:rFonts w:cs="Tahoma"/>
                      <w:b/>
                      <w:szCs w:val="22"/>
                      <w:lang w:val="el-GR"/>
                    </w:rPr>
                  </w:pPr>
                </w:p>
              </w:tc>
              <w:tc>
                <w:tcPr>
                  <w:tcW w:w="645" w:type="pct"/>
                </w:tcPr>
                <w:p w14:paraId="4C0DECCF" w14:textId="77777777" w:rsidR="00F97F62" w:rsidRPr="00EF2032" w:rsidRDefault="00F97F62" w:rsidP="009C5EA6">
                  <w:pPr>
                    <w:tabs>
                      <w:tab w:val="left" w:pos="-2268"/>
                    </w:tabs>
                    <w:spacing w:line="276" w:lineRule="auto"/>
                    <w:ind w:left="-108"/>
                    <w:rPr>
                      <w:rFonts w:cs="Tahoma"/>
                      <w:b/>
                      <w:szCs w:val="22"/>
                      <w:lang w:val="el-GR"/>
                    </w:rPr>
                  </w:pPr>
                </w:p>
              </w:tc>
              <w:tc>
                <w:tcPr>
                  <w:tcW w:w="607" w:type="pct"/>
                </w:tcPr>
                <w:p w14:paraId="4D429CC3" w14:textId="77777777" w:rsidR="00F97F62" w:rsidRPr="00EF2032" w:rsidRDefault="00F97F62" w:rsidP="009C5EA6">
                  <w:pPr>
                    <w:tabs>
                      <w:tab w:val="left" w:pos="-2268"/>
                    </w:tabs>
                    <w:spacing w:line="276" w:lineRule="auto"/>
                    <w:ind w:left="72"/>
                    <w:rPr>
                      <w:rFonts w:cs="Tahoma"/>
                      <w:b/>
                      <w:szCs w:val="22"/>
                      <w:lang w:val="el-GR"/>
                    </w:rPr>
                  </w:pPr>
                </w:p>
              </w:tc>
              <w:tc>
                <w:tcPr>
                  <w:tcW w:w="763" w:type="pct"/>
                </w:tcPr>
                <w:p w14:paraId="0F84BD55" w14:textId="77777777" w:rsidR="00F97F62" w:rsidRPr="00EF2032" w:rsidRDefault="00F97F62" w:rsidP="009C5EA6">
                  <w:pPr>
                    <w:tabs>
                      <w:tab w:val="left" w:pos="-2268"/>
                    </w:tabs>
                    <w:spacing w:line="276" w:lineRule="auto"/>
                    <w:rPr>
                      <w:rFonts w:cs="Tahoma"/>
                      <w:b/>
                      <w:szCs w:val="22"/>
                      <w:lang w:val="el-GR"/>
                    </w:rPr>
                  </w:pPr>
                </w:p>
              </w:tc>
              <w:tc>
                <w:tcPr>
                  <w:tcW w:w="845" w:type="pct"/>
                </w:tcPr>
                <w:p w14:paraId="72602D35" w14:textId="77777777" w:rsidR="00F97F62" w:rsidRPr="00EF2032" w:rsidRDefault="00F97F62" w:rsidP="009C5EA6">
                  <w:pPr>
                    <w:tabs>
                      <w:tab w:val="left" w:pos="-2268"/>
                    </w:tabs>
                    <w:spacing w:line="276" w:lineRule="auto"/>
                    <w:rPr>
                      <w:rFonts w:cs="Tahoma"/>
                      <w:b/>
                      <w:szCs w:val="22"/>
                      <w:lang w:val="el-GR"/>
                    </w:rPr>
                  </w:pPr>
                </w:p>
              </w:tc>
              <w:tc>
                <w:tcPr>
                  <w:tcW w:w="781" w:type="pct"/>
                </w:tcPr>
                <w:p w14:paraId="6EB34775" w14:textId="77777777" w:rsidR="00F97F62" w:rsidRPr="00EF2032" w:rsidRDefault="00F97F62" w:rsidP="009C5EA6">
                  <w:pPr>
                    <w:tabs>
                      <w:tab w:val="left" w:pos="-2268"/>
                    </w:tabs>
                    <w:spacing w:line="276" w:lineRule="auto"/>
                    <w:rPr>
                      <w:rFonts w:cs="Tahoma"/>
                      <w:b/>
                      <w:szCs w:val="22"/>
                      <w:lang w:val="el-GR"/>
                    </w:rPr>
                  </w:pPr>
                </w:p>
              </w:tc>
            </w:tr>
            <w:tr w:rsidR="00F97F62" w:rsidRPr="00EF2032" w14:paraId="42D772ED" w14:textId="77777777" w:rsidTr="007154BC">
              <w:tc>
                <w:tcPr>
                  <w:tcW w:w="268" w:type="pct"/>
                </w:tcPr>
                <w:p w14:paraId="6EFB228D" w14:textId="7CC4EC86" w:rsidR="00F97F62" w:rsidRPr="00EF2032" w:rsidRDefault="00F97F62" w:rsidP="009C5EA6">
                  <w:pPr>
                    <w:tabs>
                      <w:tab w:val="left" w:pos="-2268"/>
                    </w:tabs>
                    <w:spacing w:line="276" w:lineRule="auto"/>
                    <w:rPr>
                      <w:rFonts w:cs="Tahoma"/>
                      <w:b/>
                      <w:szCs w:val="22"/>
                      <w:lang w:val="el-GR"/>
                    </w:rPr>
                  </w:pPr>
                  <w:r w:rsidRPr="00EF2032">
                    <w:rPr>
                      <w:rFonts w:cs="Tahoma"/>
                      <w:b/>
                      <w:szCs w:val="22"/>
                      <w:lang w:val="el-GR"/>
                    </w:rPr>
                    <w:t>..</w:t>
                  </w:r>
                </w:p>
              </w:tc>
              <w:tc>
                <w:tcPr>
                  <w:tcW w:w="450" w:type="pct"/>
                </w:tcPr>
                <w:p w14:paraId="3369683F" w14:textId="77777777" w:rsidR="00F97F62" w:rsidRPr="00EF2032" w:rsidRDefault="00F97F62" w:rsidP="009C5EA6">
                  <w:pPr>
                    <w:tabs>
                      <w:tab w:val="left" w:pos="-2268"/>
                    </w:tabs>
                    <w:spacing w:line="276" w:lineRule="auto"/>
                    <w:ind w:left="-108"/>
                    <w:rPr>
                      <w:rFonts w:cs="Tahoma"/>
                      <w:b/>
                      <w:szCs w:val="22"/>
                      <w:lang w:val="el-GR"/>
                    </w:rPr>
                  </w:pPr>
                </w:p>
              </w:tc>
              <w:tc>
                <w:tcPr>
                  <w:tcW w:w="640" w:type="pct"/>
                </w:tcPr>
                <w:p w14:paraId="6DD0F773" w14:textId="77777777" w:rsidR="00F97F62" w:rsidRPr="00EF2032" w:rsidRDefault="00F97F62" w:rsidP="009C5EA6">
                  <w:pPr>
                    <w:tabs>
                      <w:tab w:val="left" w:pos="-2268"/>
                    </w:tabs>
                    <w:spacing w:line="276" w:lineRule="auto"/>
                    <w:ind w:left="-108"/>
                    <w:rPr>
                      <w:rFonts w:cs="Tahoma"/>
                      <w:b/>
                      <w:szCs w:val="22"/>
                      <w:lang w:val="el-GR"/>
                    </w:rPr>
                  </w:pPr>
                </w:p>
              </w:tc>
              <w:tc>
                <w:tcPr>
                  <w:tcW w:w="645" w:type="pct"/>
                </w:tcPr>
                <w:p w14:paraId="04B1EA52" w14:textId="77777777" w:rsidR="00F97F62" w:rsidRPr="00EF2032" w:rsidRDefault="00F97F62" w:rsidP="009C5EA6">
                  <w:pPr>
                    <w:tabs>
                      <w:tab w:val="left" w:pos="-2268"/>
                    </w:tabs>
                    <w:spacing w:line="276" w:lineRule="auto"/>
                    <w:ind w:left="-108"/>
                    <w:rPr>
                      <w:rFonts w:cs="Tahoma"/>
                      <w:b/>
                      <w:szCs w:val="22"/>
                      <w:lang w:val="el-GR"/>
                    </w:rPr>
                  </w:pPr>
                </w:p>
              </w:tc>
              <w:tc>
                <w:tcPr>
                  <w:tcW w:w="607" w:type="pct"/>
                </w:tcPr>
                <w:p w14:paraId="387702DD" w14:textId="77777777" w:rsidR="00F97F62" w:rsidRPr="00EF2032" w:rsidRDefault="00F97F62" w:rsidP="009C5EA6">
                  <w:pPr>
                    <w:tabs>
                      <w:tab w:val="left" w:pos="-2268"/>
                    </w:tabs>
                    <w:spacing w:line="276" w:lineRule="auto"/>
                    <w:ind w:left="72"/>
                    <w:rPr>
                      <w:rFonts w:cs="Tahoma"/>
                      <w:b/>
                      <w:szCs w:val="22"/>
                      <w:lang w:val="el-GR"/>
                    </w:rPr>
                  </w:pPr>
                </w:p>
              </w:tc>
              <w:tc>
                <w:tcPr>
                  <w:tcW w:w="763" w:type="pct"/>
                </w:tcPr>
                <w:p w14:paraId="48B59F2B" w14:textId="77777777" w:rsidR="00F97F62" w:rsidRPr="00EF2032" w:rsidRDefault="00F97F62" w:rsidP="009C5EA6">
                  <w:pPr>
                    <w:tabs>
                      <w:tab w:val="left" w:pos="-2268"/>
                    </w:tabs>
                    <w:spacing w:line="276" w:lineRule="auto"/>
                    <w:rPr>
                      <w:rFonts w:cs="Tahoma"/>
                      <w:b/>
                      <w:szCs w:val="22"/>
                      <w:lang w:val="el-GR"/>
                    </w:rPr>
                  </w:pPr>
                </w:p>
              </w:tc>
              <w:tc>
                <w:tcPr>
                  <w:tcW w:w="845" w:type="pct"/>
                </w:tcPr>
                <w:p w14:paraId="7AA80803" w14:textId="77777777" w:rsidR="00F97F62" w:rsidRPr="00EF2032" w:rsidRDefault="00F97F62" w:rsidP="009C5EA6">
                  <w:pPr>
                    <w:tabs>
                      <w:tab w:val="left" w:pos="-2268"/>
                    </w:tabs>
                    <w:spacing w:line="276" w:lineRule="auto"/>
                    <w:rPr>
                      <w:rFonts w:cs="Tahoma"/>
                      <w:b/>
                      <w:szCs w:val="22"/>
                      <w:lang w:val="el-GR"/>
                    </w:rPr>
                  </w:pPr>
                </w:p>
              </w:tc>
              <w:tc>
                <w:tcPr>
                  <w:tcW w:w="781" w:type="pct"/>
                </w:tcPr>
                <w:p w14:paraId="1B4861AA" w14:textId="77777777" w:rsidR="00F97F62" w:rsidRPr="00EF2032" w:rsidRDefault="00F97F62" w:rsidP="009C5EA6">
                  <w:pPr>
                    <w:tabs>
                      <w:tab w:val="left" w:pos="-2268"/>
                    </w:tabs>
                    <w:spacing w:line="276" w:lineRule="auto"/>
                    <w:rPr>
                      <w:rFonts w:cs="Tahoma"/>
                      <w:b/>
                      <w:szCs w:val="22"/>
                      <w:lang w:val="el-GR"/>
                    </w:rPr>
                  </w:pPr>
                </w:p>
              </w:tc>
            </w:tr>
          </w:tbl>
          <w:p w14:paraId="706483F3" w14:textId="77777777" w:rsidR="007340CA" w:rsidRPr="00EF2032" w:rsidRDefault="007340CA" w:rsidP="009C5EA6">
            <w:pPr>
              <w:pStyle w:val="Tabletext"/>
              <w:spacing w:line="276" w:lineRule="auto"/>
              <w:jc w:val="both"/>
              <w:rPr>
                <w:rFonts w:cs="Tahoma"/>
                <w:sz w:val="22"/>
                <w:szCs w:val="22"/>
              </w:rPr>
            </w:pPr>
          </w:p>
          <w:p w14:paraId="5B26F770" w14:textId="77777777" w:rsidR="007340CA" w:rsidRPr="00EF2032" w:rsidRDefault="007340CA" w:rsidP="009C5EA6">
            <w:pPr>
              <w:spacing w:line="276" w:lineRule="auto"/>
              <w:rPr>
                <w:rFonts w:cs="Tahoma"/>
                <w:szCs w:val="22"/>
              </w:rPr>
            </w:pPr>
            <w:r w:rsidRPr="00EF2032">
              <w:rPr>
                <w:rFonts w:cs="Tahoma"/>
                <w:szCs w:val="22"/>
              </w:rPr>
              <w:t xml:space="preserve">όπου </w:t>
            </w:r>
            <w:r w:rsidRPr="00EF2032">
              <w:rPr>
                <w:rFonts w:cs="Tahoma"/>
                <w:b/>
                <w:szCs w:val="22"/>
              </w:rPr>
              <w:t>«ΣΤΟΙΧΕΙΟ ΤΕΚΜΗΡΙΩΣΗΣ»</w:t>
            </w:r>
            <w:r w:rsidRPr="00EF2032">
              <w:rPr>
                <w:rFonts w:cs="Tahoma"/>
                <w:szCs w:val="22"/>
              </w:rPr>
              <w:t xml:space="preserve">: </w:t>
            </w:r>
          </w:p>
          <w:p w14:paraId="00EF6EC4" w14:textId="2EC177B6" w:rsidR="007340CA" w:rsidRPr="00EF2032" w:rsidRDefault="007340CA" w:rsidP="008D5F61">
            <w:pPr>
              <w:numPr>
                <w:ilvl w:val="0"/>
                <w:numId w:val="9"/>
              </w:numPr>
              <w:suppressAutoHyphens w:val="0"/>
              <w:ind w:left="419" w:hanging="357"/>
              <w:rPr>
                <w:rFonts w:cs="Tahoma"/>
                <w:szCs w:val="22"/>
                <w:lang w:val="el-GR"/>
              </w:rPr>
            </w:pPr>
            <w:r w:rsidRPr="00EF2032">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00D17DD0" w:rsidRPr="00EF2032">
              <w:rPr>
                <w:rFonts w:cs="Tahoma"/>
                <w:szCs w:val="22"/>
                <w:lang w:val="el-GR"/>
              </w:rPr>
              <w:t xml:space="preserve">ή βεβαίωση καλής εκτέλεσης </w:t>
            </w:r>
            <w:r w:rsidRPr="00EF2032">
              <w:rPr>
                <w:rFonts w:cs="Tahoma"/>
                <w:szCs w:val="22"/>
                <w:lang w:val="el-GR"/>
              </w:rPr>
              <w:t xml:space="preserve">που συντάσσεται από την αρμόδια Δημόσια Αρχή. </w:t>
            </w:r>
          </w:p>
          <w:p w14:paraId="7C78F7F7" w14:textId="434B91E6" w:rsidR="007340CA" w:rsidRPr="00EF2032" w:rsidRDefault="007340CA" w:rsidP="008D5F61">
            <w:pPr>
              <w:numPr>
                <w:ilvl w:val="0"/>
                <w:numId w:val="9"/>
              </w:numPr>
              <w:suppressAutoHyphens w:val="0"/>
              <w:ind w:left="419" w:hanging="357"/>
              <w:rPr>
                <w:rFonts w:cs="Tahoma"/>
                <w:szCs w:val="22"/>
                <w:lang w:val="el-GR"/>
              </w:rPr>
            </w:pPr>
            <w:r w:rsidRPr="00EF2032">
              <w:rPr>
                <w:rFonts w:cs="Tahoma"/>
                <w:szCs w:val="22"/>
                <w:lang w:val="el-GR"/>
              </w:rPr>
              <w:t>Εάν ο Πελάτης είναι ιδιώτης, ως στοιχείο τεκμηρίωσης υποβάλλεται δήλωση είτε του ιδιώτη</w:t>
            </w:r>
            <w:r w:rsidR="00F525CA" w:rsidRPr="00EF2032">
              <w:rPr>
                <w:rFonts w:cs="Tahoma"/>
                <w:szCs w:val="22"/>
                <w:lang w:val="el-GR"/>
              </w:rPr>
              <w:t xml:space="preserve"> όπως εκπροσωπείται από το Νόμιμο Εκπρόσωπο</w:t>
            </w:r>
            <w:r w:rsidRPr="00EF2032">
              <w:rPr>
                <w:rFonts w:cs="Tahoma"/>
                <w:szCs w:val="22"/>
                <w:lang w:val="el-GR"/>
              </w:rPr>
              <w:t xml:space="preserve">, είτε του υποψηφίου </w:t>
            </w:r>
            <w:r w:rsidR="00D17DD0" w:rsidRPr="00EF2032">
              <w:rPr>
                <w:rFonts w:cs="Tahoma"/>
                <w:szCs w:val="22"/>
                <w:lang w:val="el-GR"/>
              </w:rPr>
              <w:t>οικονομικού φορέα.</w:t>
            </w:r>
          </w:p>
          <w:p w14:paraId="47CDC9B9" w14:textId="77777777" w:rsidR="007340CA" w:rsidRPr="00EF2032" w:rsidRDefault="007340CA" w:rsidP="009C5EA6">
            <w:pPr>
              <w:pStyle w:val="Tabletext"/>
              <w:spacing w:line="276" w:lineRule="auto"/>
              <w:jc w:val="both"/>
              <w:rPr>
                <w:rFonts w:cs="Tahoma"/>
                <w:sz w:val="22"/>
                <w:szCs w:val="22"/>
              </w:rPr>
            </w:pPr>
          </w:p>
        </w:tc>
      </w:tr>
      <w:tr w:rsidR="00135A3A" w:rsidRPr="000E5495" w14:paraId="14BA6696" w14:textId="77777777" w:rsidTr="009C5EA6">
        <w:tc>
          <w:tcPr>
            <w:tcW w:w="675" w:type="dxa"/>
          </w:tcPr>
          <w:p w14:paraId="740E998D" w14:textId="31A4F984" w:rsidR="00135A3A" w:rsidRPr="00EF2032" w:rsidRDefault="00135A3A" w:rsidP="00135A3A">
            <w:pPr>
              <w:rPr>
                <w:rFonts w:cs="Tahoma"/>
                <w:szCs w:val="22"/>
                <w:lang w:val="el-GR"/>
              </w:rPr>
            </w:pPr>
            <w:r w:rsidRPr="00EF2032">
              <w:rPr>
                <w:rFonts w:cs="Tahoma"/>
                <w:szCs w:val="22"/>
                <w:lang w:val="el-GR"/>
              </w:rPr>
              <w:t>3.2</w:t>
            </w:r>
          </w:p>
        </w:tc>
        <w:tc>
          <w:tcPr>
            <w:tcW w:w="9180" w:type="dxa"/>
          </w:tcPr>
          <w:p w14:paraId="6F25B5C0" w14:textId="61D67641" w:rsidR="00135A3A" w:rsidRPr="00EF2032" w:rsidRDefault="00135A3A" w:rsidP="00135A3A">
            <w:pPr>
              <w:pStyle w:val="Tabletext"/>
              <w:jc w:val="both"/>
              <w:rPr>
                <w:rFonts w:cs="Tahoma"/>
                <w:sz w:val="22"/>
                <w:szCs w:val="22"/>
              </w:rPr>
            </w:pPr>
            <w:r w:rsidRPr="00EF2032">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EF2032">
              <w:rPr>
                <w:rFonts w:cs="Tahoma"/>
                <w:sz w:val="22"/>
                <w:szCs w:val="22"/>
                <w:vertAlign w:val="superscript"/>
              </w:rPr>
              <w:t>α</w:t>
            </w:r>
            <w:r w:rsidRPr="00EF2032">
              <w:rPr>
                <w:rFonts w:cs="Tahoma"/>
                <w:sz w:val="22"/>
                <w:szCs w:val="22"/>
              </w:rPr>
              <w:t xml:space="preserve"> του άρθρου 12 του ν. 3688/2008.</w:t>
            </w:r>
          </w:p>
        </w:tc>
      </w:tr>
      <w:tr w:rsidR="00135A3A" w:rsidRPr="000E5495" w14:paraId="11CE7667" w14:textId="77777777" w:rsidTr="009C5EA6">
        <w:tc>
          <w:tcPr>
            <w:tcW w:w="675" w:type="dxa"/>
            <w:shd w:val="clear" w:color="auto" w:fill="D9D9D9"/>
          </w:tcPr>
          <w:p w14:paraId="450005BC" w14:textId="77777777" w:rsidR="00135A3A" w:rsidRPr="00EF2032" w:rsidRDefault="00135A3A" w:rsidP="00135A3A">
            <w:pPr>
              <w:rPr>
                <w:rFonts w:cs="Tahoma"/>
                <w:b/>
                <w:szCs w:val="22"/>
              </w:rPr>
            </w:pPr>
            <w:r w:rsidRPr="00EF2032">
              <w:rPr>
                <w:rFonts w:cs="Tahoma"/>
                <w:b/>
                <w:szCs w:val="22"/>
                <w:lang w:val="el-GR"/>
              </w:rPr>
              <w:t>4</w:t>
            </w:r>
            <w:r w:rsidRPr="00EF2032">
              <w:rPr>
                <w:rFonts w:cs="Tahoma"/>
                <w:b/>
                <w:szCs w:val="22"/>
              </w:rPr>
              <w:t>.</w:t>
            </w:r>
          </w:p>
        </w:tc>
        <w:tc>
          <w:tcPr>
            <w:tcW w:w="9180" w:type="dxa"/>
            <w:shd w:val="clear" w:color="auto" w:fill="D9D9D9"/>
          </w:tcPr>
          <w:p w14:paraId="2CE8E885" w14:textId="753EE6C9" w:rsidR="00135A3A" w:rsidRPr="0068405D" w:rsidRDefault="00135A3A" w:rsidP="000C5FFB">
            <w:pPr>
              <w:autoSpaceDE w:val="0"/>
              <w:autoSpaceDN w:val="0"/>
              <w:adjustRightInd w:val="0"/>
              <w:spacing w:after="0"/>
              <w:rPr>
                <w:rFonts w:cs="Tahoma"/>
                <w:b/>
                <w:bCs/>
                <w:szCs w:val="22"/>
                <w:lang w:val="el-GR" w:eastAsia="el-GR"/>
              </w:rPr>
            </w:pPr>
            <w:r w:rsidRPr="00EF2032">
              <w:rPr>
                <w:rFonts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w:t>
            </w:r>
            <w:r w:rsidR="00A73DF0">
              <w:rPr>
                <w:rFonts w:cs="Tahoma"/>
                <w:b/>
                <w:bCs/>
                <w:szCs w:val="22"/>
                <w:lang w:val="el-GR" w:eastAsia="el-GR"/>
              </w:rPr>
              <w:t>τα αναφερόμενα σ</w:t>
            </w:r>
            <w:r w:rsidRPr="00EF2032">
              <w:rPr>
                <w:rFonts w:cs="Tahoma"/>
                <w:b/>
                <w:bCs/>
                <w:szCs w:val="22"/>
                <w:lang w:val="el-GR" w:eastAsia="el-GR"/>
              </w:rPr>
              <w:t xml:space="preserve">την </w:t>
            </w:r>
            <w:r w:rsidRPr="00432F83">
              <w:rPr>
                <w:rFonts w:cs="Tahoma"/>
                <w:b/>
                <w:bCs/>
                <w:szCs w:val="22"/>
                <w:lang w:val="el-GR" w:eastAsia="el-GR"/>
              </w:rPr>
              <w:t xml:space="preserve">παράγραφο </w:t>
            </w:r>
            <w:r w:rsidR="00432F83">
              <w:rPr>
                <w:rFonts w:cs="Tahoma"/>
                <w:b/>
                <w:bCs/>
                <w:szCs w:val="22"/>
                <w:lang w:val="el-GR" w:eastAsia="el-GR"/>
              </w:rPr>
              <w:t xml:space="preserve"> </w:t>
            </w:r>
            <w:r w:rsidR="00432F83" w:rsidRPr="00E97919">
              <w:rPr>
                <w:rFonts w:cs="Tahoma"/>
                <w:b/>
                <w:bCs/>
                <w:color w:val="0033CC"/>
                <w:szCs w:val="22"/>
                <w:lang w:val="el-GR" w:eastAsia="el-GR"/>
              </w:rPr>
              <w:fldChar w:fldCharType="begin"/>
            </w:r>
            <w:r w:rsidR="00432F83" w:rsidRPr="00E97919">
              <w:rPr>
                <w:rFonts w:cs="Tahoma"/>
                <w:b/>
                <w:bCs/>
                <w:color w:val="0033CC"/>
                <w:szCs w:val="22"/>
                <w:lang w:val="el-GR" w:eastAsia="el-GR"/>
              </w:rPr>
              <w:instrText xml:space="preserve"> REF _Ref75885969 \n \h  \* MERGEFORMAT </w:instrText>
            </w:r>
            <w:r w:rsidR="00432F83" w:rsidRPr="00E97919">
              <w:rPr>
                <w:rFonts w:cs="Tahoma"/>
                <w:b/>
                <w:bCs/>
                <w:color w:val="0033CC"/>
                <w:szCs w:val="22"/>
                <w:lang w:val="el-GR" w:eastAsia="el-GR"/>
              </w:rPr>
            </w:r>
            <w:r w:rsidR="00432F83" w:rsidRPr="00E97919">
              <w:rPr>
                <w:rFonts w:cs="Tahoma"/>
                <w:b/>
                <w:bCs/>
                <w:color w:val="0033CC"/>
                <w:szCs w:val="22"/>
                <w:lang w:val="el-GR" w:eastAsia="el-GR"/>
              </w:rPr>
              <w:fldChar w:fldCharType="separate"/>
            </w:r>
            <w:r w:rsidR="003C5152">
              <w:rPr>
                <w:rFonts w:cs="Tahoma"/>
                <w:b/>
                <w:bCs/>
                <w:color w:val="0033CC"/>
                <w:szCs w:val="22"/>
                <w:lang w:val="el-GR" w:eastAsia="el-GR"/>
              </w:rPr>
              <w:t>2.2.6.2</w:t>
            </w:r>
            <w:r w:rsidR="00432F83" w:rsidRPr="00E97919">
              <w:rPr>
                <w:rFonts w:cs="Tahoma"/>
                <w:b/>
                <w:bCs/>
                <w:color w:val="0033CC"/>
                <w:szCs w:val="22"/>
                <w:lang w:val="el-GR" w:eastAsia="el-GR"/>
              </w:rPr>
              <w:fldChar w:fldCharType="end"/>
            </w:r>
            <w:r w:rsidR="00631F69">
              <w:rPr>
                <w:rFonts w:cs="Tahoma"/>
                <w:b/>
                <w:bCs/>
                <w:color w:val="0033CC"/>
                <w:szCs w:val="22"/>
                <w:lang w:val="el-GR" w:eastAsia="el-GR"/>
              </w:rPr>
              <w:t xml:space="preserve">. </w:t>
            </w:r>
            <w:r w:rsidRPr="00EF2032">
              <w:rPr>
                <w:rFonts w:cs="Tahoma"/>
                <w:b/>
                <w:bCs/>
                <w:szCs w:val="22"/>
                <w:lang w:val="el-GR" w:eastAsia="el-GR"/>
              </w:rPr>
              <w:t xml:space="preserve"> </w:t>
            </w:r>
          </w:p>
          <w:p w14:paraId="04B5E034" w14:textId="77777777" w:rsidR="0068405D" w:rsidRDefault="0068405D" w:rsidP="000C5FFB">
            <w:pPr>
              <w:autoSpaceDE w:val="0"/>
              <w:autoSpaceDN w:val="0"/>
              <w:adjustRightInd w:val="0"/>
              <w:jc w:val="left"/>
              <w:rPr>
                <w:rFonts w:cs="Tahoma"/>
                <w:b/>
                <w:bCs/>
                <w:szCs w:val="22"/>
                <w:lang w:val="el-GR"/>
              </w:rPr>
            </w:pPr>
          </w:p>
          <w:p w14:paraId="216744FE" w14:textId="42D872B8" w:rsidR="00135A3A" w:rsidRPr="00EF2032" w:rsidRDefault="00135A3A" w:rsidP="00135A3A">
            <w:pPr>
              <w:autoSpaceDE w:val="0"/>
              <w:autoSpaceDN w:val="0"/>
              <w:adjustRightInd w:val="0"/>
              <w:rPr>
                <w:rFonts w:cs="Tahoma"/>
                <w:szCs w:val="22"/>
                <w:lang w:val="el-GR"/>
              </w:rPr>
            </w:pPr>
            <w:r w:rsidRPr="00EF2032">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0E5495" w14:paraId="036248FC" w14:textId="77777777" w:rsidTr="009C5EA6">
        <w:trPr>
          <w:trHeight w:val="1063"/>
        </w:trPr>
        <w:tc>
          <w:tcPr>
            <w:tcW w:w="675" w:type="dxa"/>
          </w:tcPr>
          <w:p w14:paraId="38A114C0" w14:textId="77777777" w:rsidR="00135A3A" w:rsidRPr="00EF2032" w:rsidRDefault="00135A3A" w:rsidP="00135A3A">
            <w:pPr>
              <w:rPr>
                <w:rFonts w:cs="Tahoma"/>
                <w:szCs w:val="22"/>
              </w:rPr>
            </w:pPr>
            <w:r w:rsidRPr="00EF2032">
              <w:rPr>
                <w:rFonts w:cs="Tahoma"/>
                <w:szCs w:val="22"/>
                <w:lang w:val="el-GR"/>
              </w:rPr>
              <w:t>4</w:t>
            </w:r>
            <w:r w:rsidRPr="00EF2032">
              <w:rPr>
                <w:rFonts w:cs="Tahoma"/>
                <w:szCs w:val="22"/>
              </w:rPr>
              <w:t>.1</w:t>
            </w:r>
          </w:p>
        </w:tc>
        <w:tc>
          <w:tcPr>
            <w:tcW w:w="9180" w:type="dxa"/>
          </w:tcPr>
          <w:p w14:paraId="16A5E098" w14:textId="77777777" w:rsidR="00135A3A" w:rsidRPr="00EF2032" w:rsidRDefault="00135A3A" w:rsidP="00135A3A">
            <w:pPr>
              <w:spacing w:line="276" w:lineRule="auto"/>
              <w:rPr>
                <w:rFonts w:cs="Tahoma"/>
                <w:szCs w:val="22"/>
                <w:lang w:val="el-GR"/>
              </w:rPr>
            </w:pPr>
            <w:r w:rsidRPr="00EF2032">
              <w:rPr>
                <w:rFonts w:cs="Tahoma"/>
                <w:szCs w:val="22"/>
                <w:lang w:val="el-GR"/>
              </w:rPr>
              <w:t xml:space="preserve">Πίνακα των </w:t>
            </w:r>
            <w:r w:rsidRPr="00EF2032">
              <w:rPr>
                <w:rFonts w:cs="Tahoma"/>
                <w:b/>
                <w:szCs w:val="22"/>
                <w:lang w:val="el-GR"/>
              </w:rPr>
              <w:t xml:space="preserve">υπαλλήλων του Οικονομικού Φορέα </w:t>
            </w:r>
            <w:r w:rsidRPr="00EF2032">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0E5495" w14:paraId="2D75443D" w14:textId="77777777" w:rsidTr="004629AE">
              <w:trPr>
                <w:trHeight w:val="788"/>
              </w:trPr>
              <w:tc>
                <w:tcPr>
                  <w:tcW w:w="262" w:type="pct"/>
                  <w:shd w:val="clear" w:color="auto" w:fill="E0E0E0"/>
                  <w:vAlign w:val="center"/>
                </w:tcPr>
                <w:p w14:paraId="74A5EEB3" w14:textId="77777777" w:rsidR="00135A3A" w:rsidRPr="00EF2032" w:rsidRDefault="00135A3A" w:rsidP="00135A3A">
                  <w:pPr>
                    <w:spacing w:line="276" w:lineRule="auto"/>
                    <w:rPr>
                      <w:rFonts w:cs="Tahoma"/>
                      <w:szCs w:val="22"/>
                    </w:rPr>
                  </w:pPr>
                  <w:r w:rsidRPr="00EF2032">
                    <w:rPr>
                      <w:rFonts w:cs="Tahoma"/>
                      <w:szCs w:val="22"/>
                    </w:rPr>
                    <w:t>Α/Α</w:t>
                  </w:r>
                </w:p>
              </w:tc>
              <w:tc>
                <w:tcPr>
                  <w:tcW w:w="1130" w:type="pct"/>
                  <w:shd w:val="clear" w:color="auto" w:fill="E0E0E0"/>
                  <w:vAlign w:val="center"/>
                </w:tcPr>
                <w:p w14:paraId="1CC32DCF" w14:textId="77777777" w:rsidR="00135A3A" w:rsidRPr="00EF2032" w:rsidRDefault="00135A3A" w:rsidP="00135A3A">
                  <w:pPr>
                    <w:spacing w:line="276" w:lineRule="auto"/>
                    <w:rPr>
                      <w:rFonts w:cs="Tahoma"/>
                      <w:szCs w:val="22"/>
                      <w:lang w:val="el-GR"/>
                    </w:rPr>
                  </w:pPr>
                  <w:r w:rsidRPr="00EF2032">
                    <w:rPr>
                      <w:rFonts w:cs="Tahoma"/>
                      <w:szCs w:val="22"/>
                      <w:lang w:val="el-GR"/>
                    </w:rPr>
                    <w:t>Εταιρεία (σε περίπτωση Ένωσης / Κοινοπραξίας)</w:t>
                  </w:r>
                </w:p>
              </w:tc>
              <w:tc>
                <w:tcPr>
                  <w:tcW w:w="1130" w:type="pct"/>
                  <w:shd w:val="clear" w:color="auto" w:fill="E0E0E0"/>
                  <w:vAlign w:val="center"/>
                </w:tcPr>
                <w:p w14:paraId="06C11D84" w14:textId="77777777" w:rsidR="00135A3A" w:rsidRPr="00EF2032" w:rsidRDefault="00135A3A" w:rsidP="00135A3A">
                  <w:pPr>
                    <w:spacing w:line="276" w:lineRule="auto"/>
                    <w:rPr>
                      <w:rFonts w:cs="Tahoma"/>
                      <w:szCs w:val="22"/>
                      <w:lang w:val="el-GR"/>
                    </w:rPr>
                  </w:pPr>
                  <w:r w:rsidRPr="00EF2032">
                    <w:rPr>
                      <w:rFonts w:cs="Tahoma"/>
                      <w:szCs w:val="22"/>
                      <w:lang w:val="el-GR"/>
                    </w:rPr>
                    <w:t>Ονοματεπώνυμο Μέλους Ομάδας Έργου</w:t>
                  </w:r>
                </w:p>
              </w:tc>
              <w:tc>
                <w:tcPr>
                  <w:tcW w:w="1132" w:type="pct"/>
                  <w:shd w:val="clear" w:color="auto" w:fill="E0E0E0"/>
                  <w:vAlign w:val="center"/>
                </w:tcPr>
                <w:p w14:paraId="39961716" w14:textId="77777777" w:rsidR="00135A3A" w:rsidRPr="00EF2032" w:rsidRDefault="00135A3A" w:rsidP="00135A3A">
                  <w:pPr>
                    <w:spacing w:line="276" w:lineRule="auto"/>
                    <w:rPr>
                      <w:rFonts w:cs="Tahoma"/>
                      <w:szCs w:val="22"/>
                      <w:lang w:val="el-GR"/>
                    </w:rPr>
                  </w:pPr>
                  <w:r w:rsidRPr="00EF2032">
                    <w:rPr>
                      <w:rFonts w:cs="Tahoma"/>
                      <w:szCs w:val="22"/>
                      <w:lang w:val="el-GR"/>
                    </w:rPr>
                    <w:t>Θέση στην Ομάδα Έργου</w:t>
                  </w:r>
                </w:p>
              </w:tc>
              <w:tc>
                <w:tcPr>
                  <w:tcW w:w="629" w:type="pct"/>
                  <w:shd w:val="clear" w:color="auto" w:fill="E0E0E0"/>
                  <w:vAlign w:val="center"/>
                </w:tcPr>
                <w:p w14:paraId="4E00816E" w14:textId="77777777" w:rsidR="00135A3A" w:rsidRPr="00EF2032" w:rsidRDefault="00135A3A" w:rsidP="00135A3A">
                  <w:pPr>
                    <w:spacing w:line="276" w:lineRule="auto"/>
                    <w:rPr>
                      <w:rFonts w:cs="Tahoma"/>
                      <w:szCs w:val="22"/>
                      <w:lang w:val="el-GR"/>
                    </w:rPr>
                  </w:pPr>
                  <w:r w:rsidRPr="00EF2032">
                    <w:rPr>
                      <w:rFonts w:cs="Tahoma"/>
                      <w:szCs w:val="22"/>
                      <w:lang w:val="el-GR"/>
                    </w:rPr>
                    <w:t>Ανθρωπομήνες</w:t>
                  </w:r>
                </w:p>
              </w:tc>
              <w:tc>
                <w:tcPr>
                  <w:tcW w:w="718" w:type="pct"/>
                  <w:shd w:val="clear" w:color="auto" w:fill="C0C0C0"/>
                </w:tcPr>
                <w:p w14:paraId="04723C05" w14:textId="77777777" w:rsidR="00135A3A" w:rsidRPr="00EF2032" w:rsidRDefault="00135A3A" w:rsidP="00135A3A">
                  <w:pPr>
                    <w:spacing w:line="276" w:lineRule="auto"/>
                    <w:rPr>
                      <w:rFonts w:cs="Tahoma"/>
                      <w:szCs w:val="22"/>
                      <w:lang w:val="el-GR"/>
                    </w:rPr>
                  </w:pPr>
                  <w:r w:rsidRPr="00EF2032">
                    <w:rPr>
                      <w:rFonts w:cs="Tahoma"/>
                      <w:szCs w:val="22"/>
                      <w:lang w:val="el-GR"/>
                    </w:rPr>
                    <w:t>Ποσοστό συμμετοχής* (%)</w:t>
                  </w:r>
                </w:p>
              </w:tc>
            </w:tr>
            <w:tr w:rsidR="00135A3A" w:rsidRPr="000E5495" w14:paraId="45A1187C" w14:textId="77777777" w:rsidTr="004629AE">
              <w:trPr>
                <w:trHeight w:val="394"/>
              </w:trPr>
              <w:tc>
                <w:tcPr>
                  <w:tcW w:w="262" w:type="pct"/>
                  <w:vAlign w:val="center"/>
                </w:tcPr>
                <w:p w14:paraId="06C7A963" w14:textId="77777777" w:rsidR="00135A3A" w:rsidRPr="00EF2032" w:rsidRDefault="00135A3A" w:rsidP="00135A3A">
                  <w:pPr>
                    <w:spacing w:line="276" w:lineRule="auto"/>
                    <w:rPr>
                      <w:rFonts w:cs="Tahoma"/>
                      <w:szCs w:val="22"/>
                      <w:lang w:val="el-GR"/>
                    </w:rPr>
                  </w:pPr>
                </w:p>
              </w:tc>
              <w:tc>
                <w:tcPr>
                  <w:tcW w:w="1130" w:type="pct"/>
                  <w:vAlign w:val="center"/>
                </w:tcPr>
                <w:p w14:paraId="34B9EA8C" w14:textId="77777777" w:rsidR="00135A3A" w:rsidRPr="00EF2032" w:rsidRDefault="00135A3A" w:rsidP="00135A3A">
                  <w:pPr>
                    <w:spacing w:line="276" w:lineRule="auto"/>
                    <w:rPr>
                      <w:rFonts w:cs="Tahoma"/>
                      <w:szCs w:val="22"/>
                      <w:lang w:val="el-GR"/>
                    </w:rPr>
                  </w:pPr>
                </w:p>
              </w:tc>
              <w:tc>
                <w:tcPr>
                  <w:tcW w:w="1130" w:type="pct"/>
                  <w:vAlign w:val="center"/>
                </w:tcPr>
                <w:p w14:paraId="5B67BD72" w14:textId="77777777" w:rsidR="00135A3A" w:rsidRPr="00EF2032" w:rsidRDefault="00135A3A" w:rsidP="00135A3A">
                  <w:pPr>
                    <w:spacing w:line="276" w:lineRule="auto"/>
                    <w:rPr>
                      <w:rFonts w:cs="Tahoma"/>
                      <w:szCs w:val="22"/>
                      <w:lang w:val="el-GR"/>
                    </w:rPr>
                  </w:pPr>
                </w:p>
              </w:tc>
              <w:tc>
                <w:tcPr>
                  <w:tcW w:w="1132" w:type="pct"/>
                  <w:vAlign w:val="center"/>
                </w:tcPr>
                <w:p w14:paraId="35DBAE48" w14:textId="77777777" w:rsidR="00135A3A" w:rsidRPr="00EF2032" w:rsidRDefault="00135A3A" w:rsidP="00135A3A">
                  <w:pPr>
                    <w:spacing w:line="276" w:lineRule="auto"/>
                    <w:rPr>
                      <w:rFonts w:cs="Tahoma"/>
                      <w:szCs w:val="22"/>
                      <w:lang w:val="el-GR"/>
                    </w:rPr>
                  </w:pPr>
                </w:p>
              </w:tc>
              <w:tc>
                <w:tcPr>
                  <w:tcW w:w="629" w:type="pct"/>
                  <w:vAlign w:val="center"/>
                </w:tcPr>
                <w:p w14:paraId="47B9E143" w14:textId="77777777" w:rsidR="00135A3A" w:rsidRPr="00EF2032" w:rsidRDefault="00135A3A" w:rsidP="00135A3A">
                  <w:pPr>
                    <w:spacing w:line="276" w:lineRule="auto"/>
                    <w:rPr>
                      <w:rFonts w:cs="Tahoma"/>
                      <w:szCs w:val="22"/>
                      <w:lang w:val="el-GR"/>
                    </w:rPr>
                  </w:pPr>
                </w:p>
              </w:tc>
              <w:tc>
                <w:tcPr>
                  <w:tcW w:w="718" w:type="pct"/>
                  <w:shd w:val="clear" w:color="auto" w:fill="C0C0C0"/>
                </w:tcPr>
                <w:p w14:paraId="4103B0C4" w14:textId="77777777" w:rsidR="00135A3A" w:rsidRPr="00EF2032" w:rsidRDefault="00135A3A" w:rsidP="00135A3A">
                  <w:pPr>
                    <w:spacing w:line="276" w:lineRule="auto"/>
                    <w:rPr>
                      <w:rFonts w:cs="Tahoma"/>
                      <w:szCs w:val="22"/>
                      <w:lang w:val="el-GR"/>
                    </w:rPr>
                  </w:pPr>
                </w:p>
              </w:tc>
            </w:tr>
            <w:tr w:rsidR="00135A3A" w:rsidRPr="000E5495" w14:paraId="47CAA84D" w14:textId="77777777" w:rsidTr="004629AE">
              <w:trPr>
                <w:trHeight w:val="394"/>
              </w:trPr>
              <w:tc>
                <w:tcPr>
                  <w:tcW w:w="262" w:type="pct"/>
                  <w:vAlign w:val="center"/>
                </w:tcPr>
                <w:p w14:paraId="50351940" w14:textId="77777777" w:rsidR="00135A3A" w:rsidRPr="00EF2032" w:rsidRDefault="00135A3A" w:rsidP="00135A3A">
                  <w:pPr>
                    <w:spacing w:line="276" w:lineRule="auto"/>
                    <w:rPr>
                      <w:rFonts w:cs="Tahoma"/>
                      <w:szCs w:val="22"/>
                      <w:lang w:val="el-GR"/>
                    </w:rPr>
                  </w:pPr>
                </w:p>
              </w:tc>
              <w:tc>
                <w:tcPr>
                  <w:tcW w:w="1130" w:type="pct"/>
                  <w:vAlign w:val="center"/>
                </w:tcPr>
                <w:p w14:paraId="20167BAD" w14:textId="77777777" w:rsidR="00135A3A" w:rsidRPr="00EF2032" w:rsidRDefault="00135A3A" w:rsidP="00135A3A">
                  <w:pPr>
                    <w:spacing w:line="276" w:lineRule="auto"/>
                    <w:rPr>
                      <w:rFonts w:cs="Tahoma"/>
                      <w:szCs w:val="22"/>
                      <w:lang w:val="el-GR"/>
                    </w:rPr>
                  </w:pPr>
                </w:p>
              </w:tc>
              <w:tc>
                <w:tcPr>
                  <w:tcW w:w="1130" w:type="pct"/>
                  <w:vAlign w:val="center"/>
                </w:tcPr>
                <w:p w14:paraId="19936402" w14:textId="77777777" w:rsidR="00135A3A" w:rsidRPr="00EF2032" w:rsidRDefault="00135A3A" w:rsidP="00135A3A">
                  <w:pPr>
                    <w:spacing w:line="276" w:lineRule="auto"/>
                    <w:rPr>
                      <w:rFonts w:cs="Tahoma"/>
                      <w:szCs w:val="22"/>
                      <w:lang w:val="el-GR"/>
                    </w:rPr>
                  </w:pPr>
                </w:p>
              </w:tc>
              <w:tc>
                <w:tcPr>
                  <w:tcW w:w="1132" w:type="pct"/>
                  <w:vAlign w:val="center"/>
                </w:tcPr>
                <w:p w14:paraId="46705121" w14:textId="77777777" w:rsidR="00135A3A" w:rsidRPr="00EF2032" w:rsidRDefault="00135A3A" w:rsidP="00135A3A">
                  <w:pPr>
                    <w:spacing w:line="276" w:lineRule="auto"/>
                    <w:rPr>
                      <w:rFonts w:cs="Tahoma"/>
                      <w:szCs w:val="22"/>
                      <w:lang w:val="el-GR"/>
                    </w:rPr>
                  </w:pPr>
                </w:p>
              </w:tc>
              <w:tc>
                <w:tcPr>
                  <w:tcW w:w="629" w:type="pct"/>
                  <w:vAlign w:val="center"/>
                </w:tcPr>
                <w:p w14:paraId="5DE545DD" w14:textId="77777777" w:rsidR="00135A3A" w:rsidRPr="00EF2032" w:rsidRDefault="00135A3A" w:rsidP="00135A3A">
                  <w:pPr>
                    <w:spacing w:line="276" w:lineRule="auto"/>
                    <w:rPr>
                      <w:rFonts w:cs="Tahoma"/>
                      <w:szCs w:val="22"/>
                      <w:lang w:val="el-GR"/>
                    </w:rPr>
                  </w:pPr>
                </w:p>
              </w:tc>
              <w:tc>
                <w:tcPr>
                  <w:tcW w:w="718" w:type="pct"/>
                  <w:shd w:val="clear" w:color="auto" w:fill="C0C0C0"/>
                </w:tcPr>
                <w:p w14:paraId="3FB6182F" w14:textId="77777777" w:rsidR="00135A3A" w:rsidRPr="00EF2032" w:rsidRDefault="00135A3A" w:rsidP="00135A3A">
                  <w:pPr>
                    <w:spacing w:line="276" w:lineRule="auto"/>
                    <w:rPr>
                      <w:rFonts w:cs="Tahoma"/>
                      <w:szCs w:val="22"/>
                      <w:lang w:val="el-GR"/>
                    </w:rPr>
                  </w:pPr>
                </w:p>
              </w:tc>
            </w:tr>
            <w:tr w:rsidR="00135A3A" w:rsidRPr="000E5495" w14:paraId="4449EEEA" w14:textId="77777777" w:rsidTr="004629AE">
              <w:trPr>
                <w:trHeight w:val="394"/>
              </w:trPr>
              <w:tc>
                <w:tcPr>
                  <w:tcW w:w="262" w:type="pct"/>
                  <w:vAlign w:val="center"/>
                </w:tcPr>
                <w:p w14:paraId="44A77B06" w14:textId="77777777" w:rsidR="00135A3A" w:rsidRPr="00EF2032" w:rsidRDefault="00135A3A" w:rsidP="00135A3A">
                  <w:pPr>
                    <w:spacing w:line="276" w:lineRule="auto"/>
                    <w:rPr>
                      <w:rFonts w:cs="Tahoma"/>
                      <w:szCs w:val="22"/>
                      <w:lang w:val="el-GR"/>
                    </w:rPr>
                  </w:pPr>
                </w:p>
              </w:tc>
              <w:tc>
                <w:tcPr>
                  <w:tcW w:w="1130" w:type="pct"/>
                  <w:vAlign w:val="center"/>
                </w:tcPr>
                <w:p w14:paraId="682761FB" w14:textId="77777777" w:rsidR="00135A3A" w:rsidRPr="00EF2032" w:rsidRDefault="00135A3A" w:rsidP="00135A3A">
                  <w:pPr>
                    <w:spacing w:line="276" w:lineRule="auto"/>
                    <w:rPr>
                      <w:rFonts w:cs="Tahoma"/>
                      <w:szCs w:val="22"/>
                      <w:lang w:val="el-GR"/>
                    </w:rPr>
                  </w:pPr>
                </w:p>
              </w:tc>
              <w:tc>
                <w:tcPr>
                  <w:tcW w:w="1130" w:type="pct"/>
                  <w:vAlign w:val="center"/>
                </w:tcPr>
                <w:p w14:paraId="49E6BAFE" w14:textId="77777777" w:rsidR="00135A3A" w:rsidRPr="00EF2032" w:rsidRDefault="00135A3A" w:rsidP="00135A3A">
                  <w:pPr>
                    <w:spacing w:line="276" w:lineRule="auto"/>
                    <w:rPr>
                      <w:rFonts w:cs="Tahoma"/>
                      <w:szCs w:val="22"/>
                      <w:lang w:val="el-GR"/>
                    </w:rPr>
                  </w:pPr>
                </w:p>
              </w:tc>
              <w:tc>
                <w:tcPr>
                  <w:tcW w:w="1132" w:type="pct"/>
                  <w:vAlign w:val="center"/>
                </w:tcPr>
                <w:p w14:paraId="33A06FD3" w14:textId="77777777" w:rsidR="00135A3A" w:rsidRPr="00EF2032" w:rsidRDefault="00135A3A" w:rsidP="00135A3A">
                  <w:pPr>
                    <w:spacing w:line="276" w:lineRule="auto"/>
                    <w:rPr>
                      <w:rFonts w:cs="Tahoma"/>
                      <w:szCs w:val="22"/>
                      <w:lang w:val="el-GR"/>
                    </w:rPr>
                  </w:pPr>
                </w:p>
              </w:tc>
              <w:tc>
                <w:tcPr>
                  <w:tcW w:w="629" w:type="pct"/>
                  <w:vAlign w:val="center"/>
                </w:tcPr>
                <w:p w14:paraId="2CEECB6B" w14:textId="77777777" w:rsidR="00135A3A" w:rsidRPr="00EF2032" w:rsidRDefault="00135A3A" w:rsidP="00135A3A">
                  <w:pPr>
                    <w:spacing w:line="276" w:lineRule="auto"/>
                    <w:rPr>
                      <w:rFonts w:cs="Tahoma"/>
                      <w:szCs w:val="22"/>
                      <w:lang w:val="el-GR"/>
                    </w:rPr>
                  </w:pPr>
                </w:p>
              </w:tc>
              <w:tc>
                <w:tcPr>
                  <w:tcW w:w="718" w:type="pct"/>
                  <w:shd w:val="clear" w:color="auto" w:fill="C0C0C0"/>
                </w:tcPr>
                <w:p w14:paraId="5FFE9293" w14:textId="77777777" w:rsidR="00135A3A" w:rsidRPr="00EF2032" w:rsidRDefault="00135A3A" w:rsidP="00135A3A">
                  <w:pPr>
                    <w:spacing w:line="276" w:lineRule="auto"/>
                    <w:rPr>
                      <w:rFonts w:cs="Tahoma"/>
                      <w:szCs w:val="22"/>
                      <w:lang w:val="el-GR"/>
                    </w:rPr>
                  </w:pPr>
                </w:p>
              </w:tc>
            </w:tr>
            <w:tr w:rsidR="00135A3A" w:rsidRPr="000E5495" w14:paraId="39DC8766" w14:textId="77777777" w:rsidTr="004629AE">
              <w:trPr>
                <w:trHeight w:val="380"/>
              </w:trPr>
              <w:tc>
                <w:tcPr>
                  <w:tcW w:w="3654" w:type="pct"/>
                  <w:gridSpan w:val="4"/>
                  <w:tcBorders>
                    <w:bottom w:val="single" w:sz="4" w:space="0" w:color="000080"/>
                  </w:tcBorders>
                  <w:shd w:val="clear" w:color="auto" w:fill="C0C0C0"/>
                  <w:vAlign w:val="center"/>
                </w:tcPr>
                <w:p w14:paraId="635F54DB" w14:textId="77777777" w:rsidR="00135A3A" w:rsidRPr="00EF2032" w:rsidRDefault="00135A3A" w:rsidP="00135A3A">
                  <w:pPr>
                    <w:spacing w:line="276" w:lineRule="auto"/>
                    <w:rPr>
                      <w:rFonts w:cs="Tahoma"/>
                      <w:b/>
                      <w:szCs w:val="22"/>
                      <w:lang w:val="el-GR"/>
                    </w:rPr>
                  </w:pPr>
                  <w:r w:rsidRPr="00EF2032">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B474B32" w14:textId="77777777" w:rsidR="00135A3A" w:rsidRPr="00EF2032" w:rsidRDefault="00135A3A" w:rsidP="00135A3A">
                  <w:pPr>
                    <w:spacing w:line="276" w:lineRule="auto"/>
                    <w:rPr>
                      <w:rFonts w:cs="Tahoma"/>
                      <w:szCs w:val="22"/>
                      <w:lang w:val="el-GR"/>
                    </w:rPr>
                  </w:pPr>
                </w:p>
              </w:tc>
              <w:tc>
                <w:tcPr>
                  <w:tcW w:w="718" w:type="pct"/>
                  <w:tcBorders>
                    <w:bottom w:val="single" w:sz="4" w:space="0" w:color="000080"/>
                  </w:tcBorders>
                  <w:shd w:val="clear" w:color="auto" w:fill="C0C0C0"/>
                </w:tcPr>
                <w:p w14:paraId="591C9DBF" w14:textId="77777777" w:rsidR="00135A3A" w:rsidRPr="00EF2032" w:rsidRDefault="00135A3A" w:rsidP="00135A3A">
                  <w:pPr>
                    <w:spacing w:line="276" w:lineRule="auto"/>
                    <w:rPr>
                      <w:rFonts w:cs="Tahoma"/>
                      <w:szCs w:val="22"/>
                      <w:lang w:val="el-GR"/>
                    </w:rPr>
                  </w:pPr>
                </w:p>
              </w:tc>
            </w:tr>
          </w:tbl>
          <w:p w14:paraId="5C4313D1" w14:textId="77777777" w:rsidR="00135A3A" w:rsidRPr="00EF2032" w:rsidRDefault="00135A3A" w:rsidP="00135A3A">
            <w:pPr>
              <w:autoSpaceDE w:val="0"/>
              <w:autoSpaceDN w:val="0"/>
              <w:adjustRightInd w:val="0"/>
              <w:spacing w:after="70"/>
              <w:jc w:val="left"/>
              <w:rPr>
                <w:rFonts w:cs="Tahoma"/>
                <w:b/>
                <w:bCs/>
                <w:szCs w:val="22"/>
                <w:lang w:val="el-GR" w:eastAsia="el-GR"/>
              </w:rPr>
            </w:pPr>
          </w:p>
          <w:p w14:paraId="145C28DF" w14:textId="77777777" w:rsidR="00135A3A" w:rsidRPr="00EF2032" w:rsidRDefault="00135A3A" w:rsidP="00135A3A">
            <w:pPr>
              <w:spacing w:line="276" w:lineRule="auto"/>
              <w:rPr>
                <w:rFonts w:cs="Tahoma"/>
                <w:szCs w:val="22"/>
                <w:lang w:val="el-GR"/>
              </w:rPr>
            </w:pPr>
            <w:r w:rsidRPr="00EF2032">
              <w:rPr>
                <w:rFonts w:cs="Tahoma"/>
                <w:szCs w:val="22"/>
                <w:lang w:val="el-GR"/>
              </w:rPr>
              <w:t xml:space="preserve">Πίνακα των </w:t>
            </w:r>
            <w:r w:rsidRPr="00EF2032">
              <w:rPr>
                <w:rFonts w:cs="Tahoma"/>
                <w:b/>
                <w:szCs w:val="22"/>
                <w:lang w:val="el-GR"/>
              </w:rPr>
              <w:t>στελεχών των Υπεργολάβων</w:t>
            </w:r>
            <w:r w:rsidRPr="00EF2032">
              <w:rPr>
                <w:rFonts w:cs="Tahoma"/>
                <w:szCs w:val="22"/>
                <w:lang w:val="el-GR"/>
              </w:rPr>
              <w:t xml:space="preserve"> </w:t>
            </w:r>
            <w:r w:rsidRPr="00EF2032">
              <w:rPr>
                <w:rFonts w:cs="Tahoma"/>
                <w:b/>
                <w:szCs w:val="22"/>
                <w:lang w:val="el-GR"/>
              </w:rPr>
              <w:t>του Οικονομικού Φορέα</w:t>
            </w:r>
            <w:r w:rsidRPr="00EF2032">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0E5495" w14:paraId="345877CD" w14:textId="77777777" w:rsidTr="009C5EA6">
              <w:trPr>
                <w:trHeight w:val="788"/>
              </w:trPr>
              <w:tc>
                <w:tcPr>
                  <w:tcW w:w="262" w:type="pct"/>
                  <w:shd w:val="clear" w:color="auto" w:fill="E0E0E0"/>
                  <w:vAlign w:val="center"/>
                </w:tcPr>
                <w:p w14:paraId="2E98B4BA" w14:textId="77777777" w:rsidR="00135A3A" w:rsidRPr="00EF2032" w:rsidRDefault="00135A3A" w:rsidP="00135A3A">
                  <w:pPr>
                    <w:spacing w:line="276" w:lineRule="auto"/>
                    <w:rPr>
                      <w:rFonts w:cs="Tahoma"/>
                      <w:szCs w:val="22"/>
                      <w:lang w:val="el-GR"/>
                    </w:rPr>
                  </w:pPr>
                  <w:r w:rsidRPr="00EF2032">
                    <w:rPr>
                      <w:rFonts w:cs="Tahoma"/>
                      <w:szCs w:val="22"/>
                      <w:lang w:val="el-GR"/>
                    </w:rPr>
                    <w:t>Α/Α</w:t>
                  </w:r>
                </w:p>
              </w:tc>
              <w:tc>
                <w:tcPr>
                  <w:tcW w:w="1146" w:type="pct"/>
                  <w:shd w:val="clear" w:color="auto" w:fill="E0E0E0"/>
                  <w:vAlign w:val="center"/>
                </w:tcPr>
                <w:p w14:paraId="335A0283" w14:textId="77777777" w:rsidR="00135A3A" w:rsidRPr="00EF2032" w:rsidRDefault="00135A3A" w:rsidP="00135A3A">
                  <w:pPr>
                    <w:spacing w:line="276" w:lineRule="auto"/>
                    <w:jc w:val="left"/>
                    <w:rPr>
                      <w:rFonts w:cs="Tahoma"/>
                      <w:szCs w:val="22"/>
                      <w:lang w:val="el-GR"/>
                    </w:rPr>
                  </w:pPr>
                  <w:r w:rsidRPr="00EF2032">
                    <w:rPr>
                      <w:rFonts w:cs="Tahoma"/>
                      <w:szCs w:val="22"/>
                      <w:lang w:val="el-GR"/>
                    </w:rPr>
                    <w:t>Επωνυμία Εταιρείας Υπεργολάβου</w:t>
                  </w:r>
                </w:p>
              </w:tc>
              <w:tc>
                <w:tcPr>
                  <w:tcW w:w="1146" w:type="pct"/>
                  <w:shd w:val="clear" w:color="auto" w:fill="E0E0E0"/>
                  <w:vAlign w:val="center"/>
                </w:tcPr>
                <w:p w14:paraId="1F1F253F" w14:textId="77777777" w:rsidR="00135A3A" w:rsidRPr="00EF2032" w:rsidRDefault="00135A3A" w:rsidP="00135A3A">
                  <w:pPr>
                    <w:spacing w:line="276" w:lineRule="auto"/>
                    <w:jc w:val="left"/>
                    <w:rPr>
                      <w:rFonts w:cs="Tahoma"/>
                      <w:szCs w:val="22"/>
                      <w:lang w:val="el-GR"/>
                    </w:rPr>
                  </w:pPr>
                  <w:r w:rsidRPr="00EF2032">
                    <w:rPr>
                      <w:rFonts w:cs="Tahoma"/>
                      <w:szCs w:val="22"/>
                      <w:lang w:val="el-GR"/>
                    </w:rPr>
                    <w:t>Ονοματεπώνυμο Μέλους Ομάδας Έργου</w:t>
                  </w:r>
                </w:p>
              </w:tc>
              <w:tc>
                <w:tcPr>
                  <w:tcW w:w="1146" w:type="pct"/>
                  <w:shd w:val="clear" w:color="auto" w:fill="E0E0E0"/>
                  <w:vAlign w:val="center"/>
                </w:tcPr>
                <w:p w14:paraId="08E4AA92" w14:textId="77777777" w:rsidR="00135A3A" w:rsidRPr="00EF2032" w:rsidRDefault="00135A3A" w:rsidP="00135A3A">
                  <w:pPr>
                    <w:spacing w:line="276" w:lineRule="auto"/>
                    <w:jc w:val="left"/>
                    <w:rPr>
                      <w:rFonts w:cs="Tahoma"/>
                      <w:szCs w:val="22"/>
                      <w:lang w:val="el-GR"/>
                    </w:rPr>
                  </w:pPr>
                  <w:r w:rsidRPr="00EF2032">
                    <w:rPr>
                      <w:rFonts w:cs="Tahoma"/>
                      <w:szCs w:val="22"/>
                      <w:lang w:val="el-GR"/>
                    </w:rPr>
                    <w:t>Θέση στην Ομάδα Έργου</w:t>
                  </w:r>
                </w:p>
              </w:tc>
              <w:tc>
                <w:tcPr>
                  <w:tcW w:w="709" w:type="pct"/>
                  <w:shd w:val="clear" w:color="auto" w:fill="E0E0E0"/>
                  <w:vAlign w:val="center"/>
                </w:tcPr>
                <w:p w14:paraId="47705DDC" w14:textId="77777777" w:rsidR="00135A3A" w:rsidRPr="00EF2032" w:rsidRDefault="00135A3A" w:rsidP="00135A3A">
                  <w:pPr>
                    <w:spacing w:line="276" w:lineRule="auto"/>
                    <w:jc w:val="left"/>
                    <w:rPr>
                      <w:rFonts w:cs="Tahoma"/>
                      <w:szCs w:val="22"/>
                      <w:lang w:val="el-GR"/>
                    </w:rPr>
                  </w:pPr>
                  <w:r w:rsidRPr="00EF2032">
                    <w:rPr>
                      <w:rFonts w:cs="Tahoma"/>
                      <w:szCs w:val="22"/>
                      <w:lang w:val="el-GR"/>
                    </w:rPr>
                    <w:t>Ανθρωπομήνες</w:t>
                  </w:r>
                </w:p>
              </w:tc>
              <w:tc>
                <w:tcPr>
                  <w:tcW w:w="590" w:type="pct"/>
                  <w:shd w:val="clear" w:color="auto" w:fill="C0C0C0"/>
                </w:tcPr>
                <w:p w14:paraId="3CCD8AF4" w14:textId="77777777" w:rsidR="00135A3A" w:rsidRPr="00EF2032" w:rsidRDefault="00135A3A" w:rsidP="00135A3A">
                  <w:pPr>
                    <w:spacing w:line="276" w:lineRule="auto"/>
                    <w:jc w:val="left"/>
                    <w:rPr>
                      <w:rFonts w:cs="Tahoma"/>
                      <w:szCs w:val="22"/>
                      <w:lang w:val="el-GR"/>
                    </w:rPr>
                  </w:pPr>
                  <w:r w:rsidRPr="00EF2032">
                    <w:rPr>
                      <w:rFonts w:cs="Tahoma"/>
                      <w:szCs w:val="22"/>
                      <w:lang w:val="el-GR"/>
                    </w:rPr>
                    <w:t>Ποσοστό συμμετοχής* (%)</w:t>
                  </w:r>
                </w:p>
              </w:tc>
            </w:tr>
            <w:tr w:rsidR="00135A3A" w:rsidRPr="000E5495" w14:paraId="7C2739B8" w14:textId="77777777" w:rsidTr="009C5EA6">
              <w:trPr>
                <w:trHeight w:val="380"/>
              </w:trPr>
              <w:tc>
                <w:tcPr>
                  <w:tcW w:w="262" w:type="pct"/>
                  <w:vAlign w:val="center"/>
                </w:tcPr>
                <w:p w14:paraId="40F8C00D" w14:textId="77777777" w:rsidR="00135A3A" w:rsidRPr="00EF2032" w:rsidRDefault="00135A3A" w:rsidP="00135A3A">
                  <w:pPr>
                    <w:spacing w:line="276" w:lineRule="auto"/>
                    <w:rPr>
                      <w:rFonts w:cs="Tahoma"/>
                      <w:szCs w:val="22"/>
                      <w:lang w:val="el-GR"/>
                    </w:rPr>
                  </w:pPr>
                </w:p>
              </w:tc>
              <w:tc>
                <w:tcPr>
                  <w:tcW w:w="1146" w:type="pct"/>
                  <w:vAlign w:val="center"/>
                </w:tcPr>
                <w:p w14:paraId="21EC7EA1" w14:textId="77777777" w:rsidR="00135A3A" w:rsidRPr="00EF2032" w:rsidRDefault="00135A3A" w:rsidP="00135A3A">
                  <w:pPr>
                    <w:spacing w:line="276" w:lineRule="auto"/>
                    <w:rPr>
                      <w:rFonts w:cs="Tahoma"/>
                      <w:szCs w:val="22"/>
                      <w:lang w:val="el-GR"/>
                    </w:rPr>
                  </w:pPr>
                </w:p>
              </w:tc>
              <w:tc>
                <w:tcPr>
                  <w:tcW w:w="1146" w:type="pct"/>
                  <w:vAlign w:val="center"/>
                </w:tcPr>
                <w:p w14:paraId="08C29A0B" w14:textId="77777777" w:rsidR="00135A3A" w:rsidRPr="00EF2032" w:rsidRDefault="00135A3A" w:rsidP="00135A3A">
                  <w:pPr>
                    <w:spacing w:line="276" w:lineRule="auto"/>
                    <w:rPr>
                      <w:rFonts w:cs="Tahoma"/>
                      <w:szCs w:val="22"/>
                      <w:lang w:val="el-GR"/>
                    </w:rPr>
                  </w:pPr>
                </w:p>
              </w:tc>
              <w:tc>
                <w:tcPr>
                  <w:tcW w:w="1146" w:type="pct"/>
                  <w:vAlign w:val="center"/>
                </w:tcPr>
                <w:p w14:paraId="2C9C4A46" w14:textId="77777777" w:rsidR="00135A3A" w:rsidRPr="00EF2032" w:rsidRDefault="00135A3A" w:rsidP="00135A3A">
                  <w:pPr>
                    <w:spacing w:line="276" w:lineRule="auto"/>
                    <w:rPr>
                      <w:rFonts w:cs="Tahoma"/>
                      <w:szCs w:val="22"/>
                      <w:lang w:val="el-GR"/>
                    </w:rPr>
                  </w:pPr>
                </w:p>
              </w:tc>
              <w:tc>
                <w:tcPr>
                  <w:tcW w:w="709" w:type="pct"/>
                  <w:vAlign w:val="center"/>
                </w:tcPr>
                <w:p w14:paraId="02DA34B4" w14:textId="77777777" w:rsidR="00135A3A" w:rsidRPr="00EF2032" w:rsidRDefault="00135A3A" w:rsidP="00135A3A">
                  <w:pPr>
                    <w:spacing w:line="276" w:lineRule="auto"/>
                    <w:rPr>
                      <w:rFonts w:cs="Tahoma"/>
                      <w:szCs w:val="22"/>
                      <w:lang w:val="el-GR"/>
                    </w:rPr>
                  </w:pPr>
                </w:p>
              </w:tc>
              <w:tc>
                <w:tcPr>
                  <w:tcW w:w="590" w:type="pct"/>
                  <w:shd w:val="clear" w:color="auto" w:fill="C0C0C0"/>
                </w:tcPr>
                <w:p w14:paraId="082485A1" w14:textId="77777777" w:rsidR="00135A3A" w:rsidRPr="00EF2032" w:rsidRDefault="00135A3A" w:rsidP="00135A3A">
                  <w:pPr>
                    <w:spacing w:line="276" w:lineRule="auto"/>
                    <w:rPr>
                      <w:rFonts w:cs="Tahoma"/>
                      <w:szCs w:val="22"/>
                      <w:lang w:val="el-GR"/>
                    </w:rPr>
                  </w:pPr>
                </w:p>
              </w:tc>
            </w:tr>
            <w:tr w:rsidR="00135A3A" w:rsidRPr="000E5495" w14:paraId="46C345E6" w14:textId="77777777" w:rsidTr="009C5EA6">
              <w:trPr>
                <w:trHeight w:val="394"/>
              </w:trPr>
              <w:tc>
                <w:tcPr>
                  <w:tcW w:w="262" w:type="pct"/>
                  <w:vAlign w:val="center"/>
                </w:tcPr>
                <w:p w14:paraId="07DE3C94" w14:textId="77777777" w:rsidR="00135A3A" w:rsidRPr="00EF2032" w:rsidRDefault="00135A3A" w:rsidP="00135A3A">
                  <w:pPr>
                    <w:spacing w:line="276" w:lineRule="auto"/>
                    <w:rPr>
                      <w:rFonts w:cs="Tahoma"/>
                      <w:szCs w:val="22"/>
                      <w:lang w:val="el-GR"/>
                    </w:rPr>
                  </w:pPr>
                </w:p>
              </w:tc>
              <w:tc>
                <w:tcPr>
                  <w:tcW w:w="1146" w:type="pct"/>
                  <w:vAlign w:val="center"/>
                </w:tcPr>
                <w:p w14:paraId="73C69DF4" w14:textId="77777777" w:rsidR="00135A3A" w:rsidRPr="00EF2032" w:rsidRDefault="00135A3A" w:rsidP="00135A3A">
                  <w:pPr>
                    <w:spacing w:line="276" w:lineRule="auto"/>
                    <w:rPr>
                      <w:rFonts w:cs="Tahoma"/>
                      <w:szCs w:val="22"/>
                      <w:lang w:val="el-GR"/>
                    </w:rPr>
                  </w:pPr>
                </w:p>
              </w:tc>
              <w:tc>
                <w:tcPr>
                  <w:tcW w:w="1146" w:type="pct"/>
                  <w:vAlign w:val="center"/>
                </w:tcPr>
                <w:p w14:paraId="25A68F94" w14:textId="77777777" w:rsidR="00135A3A" w:rsidRPr="00EF2032" w:rsidRDefault="00135A3A" w:rsidP="00135A3A">
                  <w:pPr>
                    <w:spacing w:line="276" w:lineRule="auto"/>
                    <w:rPr>
                      <w:rFonts w:cs="Tahoma"/>
                      <w:szCs w:val="22"/>
                      <w:lang w:val="el-GR"/>
                    </w:rPr>
                  </w:pPr>
                </w:p>
              </w:tc>
              <w:tc>
                <w:tcPr>
                  <w:tcW w:w="1146" w:type="pct"/>
                  <w:vAlign w:val="center"/>
                </w:tcPr>
                <w:p w14:paraId="01DEF703" w14:textId="77777777" w:rsidR="00135A3A" w:rsidRPr="00EF2032" w:rsidRDefault="00135A3A" w:rsidP="00135A3A">
                  <w:pPr>
                    <w:spacing w:line="276" w:lineRule="auto"/>
                    <w:rPr>
                      <w:rFonts w:cs="Tahoma"/>
                      <w:szCs w:val="22"/>
                      <w:lang w:val="el-GR"/>
                    </w:rPr>
                  </w:pPr>
                </w:p>
              </w:tc>
              <w:tc>
                <w:tcPr>
                  <w:tcW w:w="709" w:type="pct"/>
                  <w:vAlign w:val="center"/>
                </w:tcPr>
                <w:p w14:paraId="61B6E430" w14:textId="77777777" w:rsidR="00135A3A" w:rsidRPr="00EF2032" w:rsidRDefault="00135A3A" w:rsidP="00135A3A">
                  <w:pPr>
                    <w:spacing w:line="276" w:lineRule="auto"/>
                    <w:rPr>
                      <w:rFonts w:cs="Tahoma"/>
                      <w:szCs w:val="22"/>
                      <w:lang w:val="el-GR"/>
                    </w:rPr>
                  </w:pPr>
                </w:p>
              </w:tc>
              <w:tc>
                <w:tcPr>
                  <w:tcW w:w="590" w:type="pct"/>
                  <w:shd w:val="clear" w:color="auto" w:fill="C0C0C0"/>
                </w:tcPr>
                <w:p w14:paraId="405CE4D3" w14:textId="77777777" w:rsidR="00135A3A" w:rsidRPr="00EF2032" w:rsidRDefault="00135A3A" w:rsidP="00135A3A">
                  <w:pPr>
                    <w:spacing w:line="276" w:lineRule="auto"/>
                    <w:rPr>
                      <w:rFonts w:cs="Tahoma"/>
                      <w:szCs w:val="22"/>
                      <w:lang w:val="el-GR"/>
                    </w:rPr>
                  </w:pPr>
                </w:p>
              </w:tc>
            </w:tr>
            <w:tr w:rsidR="00135A3A" w:rsidRPr="000E5495" w14:paraId="0C2CE483" w14:textId="77777777" w:rsidTr="009C5EA6">
              <w:trPr>
                <w:trHeight w:val="394"/>
              </w:trPr>
              <w:tc>
                <w:tcPr>
                  <w:tcW w:w="262" w:type="pct"/>
                  <w:vAlign w:val="center"/>
                </w:tcPr>
                <w:p w14:paraId="4C5D5AD3" w14:textId="77777777" w:rsidR="00135A3A" w:rsidRPr="00EF2032" w:rsidRDefault="00135A3A" w:rsidP="00135A3A">
                  <w:pPr>
                    <w:spacing w:line="276" w:lineRule="auto"/>
                    <w:rPr>
                      <w:rFonts w:cs="Tahoma"/>
                      <w:szCs w:val="22"/>
                      <w:lang w:val="el-GR"/>
                    </w:rPr>
                  </w:pPr>
                </w:p>
              </w:tc>
              <w:tc>
                <w:tcPr>
                  <w:tcW w:w="1146" w:type="pct"/>
                  <w:vAlign w:val="center"/>
                </w:tcPr>
                <w:p w14:paraId="34723B6D" w14:textId="77777777" w:rsidR="00135A3A" w:rsidRPr="00EF2032" w:rsidRDefault="00135A3A" w:rsidP="00135A3A">
                  <w:pPr>
                    <w:spacing w:line="276" w:lineRule="auto"/>
                    <w:rPr>
                      <w:rFonts w:cs="Tahoma"/>
                      <w:szCs w:val="22"/>
                      <w:lang w:val="el-GR"/>
                    </w:rPr>
                  </w:pPr>
                </w:p>
              </w:tc>
              <w:tc>
                <w:tcPr>
                  <w:tcW w:w="1146" w:type="pct"/>
                  <w:vAlign w:val="center"/>
                </w:tcPr>
                <w:p w14:paraId="1D5E9838" w14:textId="77777777" w:rsidR="00135A3A" w:rsidRPr="00EF2032" w:rsidRDefault="00135A3A" w:rsidP="00135A3A">
                  <w:pPr>
                    <w:spacing w:line="276" w:lineRule="auto"/>
                    <w:rPr>
                      <w:rFonts w:cs="Tahoma"/>
                      <w:szCs w:val="22"/>
                      <w:lang w:val="el-GR"/>
                    </w:rPr>
                  </w:pPr>
                </w:p>
              </w:tc>
              <w:tc>
                <w:tcPr>
                  <w:tcW w:w="1146" w:type="pct"/>
                  <w:vAlign w:val="center"/>
                </w:tcPr>
                <w:p w14:paraId="51026B18" w14:textId="77777777" w:rsidR="00135A3A" w:rsidRPr="00EF2032" w:rsidRDefault="00135A3A" w:rsidP="00135A3A">
                  <w:pPr>
                    <w:spacing w:line="276" w:lineRule="auto"/>
                    <w:rPr>
                      <w:rFonts w:cs="Tahoma"/>
                      <w:szCs w:val="22"/>
                      <w:lang w:val="el-GR"/>
                    </w:rPr>
                  </w:pPr>
                </w:p>
              </w:tc>
              <w:tc>
                <w:tcPr>
                  <w:tcW w:w="709" w:type="pct"/>
                  <w:vAlign w:val="center"/>
                </w:tcPr>
                <w:p w14:paraId="64D34DE2" w14:textId="77777777" w:rsidR="00135A3A" w:rsidRPr="00EF2032" w:rsidRDefault="00135A3A" w:rsidP="00135A3A">
                  <w:pPr>
                    <w:spacing w:line="276" w:lineRule="auto"/>
                    <w:rPr>
                      <w:rFonts w:cs="Tahoma"/>
                      <w:szCs w:val="22"/>
                      <w:lang w:val="el-GR"/>
                    </w:rPr>
                  </w:pPr>
                </w:p>
              </w:tc>
              <w:tc>
                <w:tcPr>
                  <w:tcW w:w="590" w:type="pct"/>
                  <w:shd w:val="clear" w:color="auto" w:fill="C0C0C0"/>
                </w:tcPr>
                <w:p w14:paraId="195FD2F6" w14:textId="77777777" w:rsidR="00135A3A" w:rsidRPr="00EF2032" w:rsidRDefault="00135A3A" w:rsidP="00135A3A">
                  <w:pPr>
                    <w:spacing w:line="276" w:lineRule="auto"/>
                    <w:rPr>
                      <w:rFonts w:cs="Tahoma"/>
                      <w:szCs w:val="22"/>
                      <w:lang w:val="el-GR"/>
                    </w:rPr>
                  </w:pPr>
                </w:p>
              </w:tc>
            </w:tr>
            <w:tr w:rsidR="00135A3A" w:rsidRPr="000E5495" w14:paraId="7B0C67A4" w14:textId="77777777" w:rsidTr="009C5EA6">
              <w:trPr>
                <w:trHeight w:val="394"/>
              </w:trPr>
              <w:tc>
                <w:tcPr>
                  <w:tcW w:w="3701" w:type="pct"/>
                  <w:gridSpan w:val="4"/>
                  <w:tcBorders>
                    <w:bottom w:val="single" w:sz="4" w:space="0" w:color="000080"/>
                  </w:tcBorders>
                  <w:shd w:val="clear" w:color="auto" w:fill="C0C0C0"/>
                  <w:vAlign w:val="center"/>
                </w:tcPr>
                <w:p w14:paraId="31473175" w14:textId="77777777" w:rsidR="00135A3A" w:rsidRPr="00EF2032" w:rsidRDefault="00135A3A" w:rsidP="00135A3A">
                  <w:pPr>
                    <w:spacing w:line="276" w:lineRule="auto"/>
                    <w:rPr>
                      <w:rFonts w:cs="Tahoma"/>
                      <w:b/>
                      <w:szCs w:val="22"/>
                      <w:lang w:val="el-GR"/>
                    </w:rPr>
                  </w:pPr>
                  <w:r w:rsidRPr="00EF2032">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1341345E" w14:textId="77777777" w:rsidR="00135A3A" w:rsidRPr="00EF2032" w:rsidRDefault="00135A3A" w:rsidP="00135A3A">
                  <w:pPr>
                    <w:spacing w:line="276" w:lineRule="auto"/>
                    <w:rPr>
                      <w:rFonts w:cs="Tahoma"/>
                      <w:szCs w:val="22"/>
                      <w:lang w:val="el-GR"/>
                    </w:rPr>
                  </w:pPr>
                </w:p>
              </w:tc>
              <w:tc>
                <w:tcPr>
                  <w:tcW w:w="590" w:type="pct"/>
                  <w:tcBorders>
                    <w:bottom w:val="single" w:sz="4" w:space="0" w:color="000080"/>
                  </w:tcBorders>
                  <w:shd w:val="clear" w:color="auto" w:fill="C0C0C0"/>
                </w:tcPr>
                <w:p w14:paraId="4782ABFA" w14:textId="77777777" w:rsidR="00135A3A" w:rsidRPr="00EF2032" w:rsidRDefault="00135A3A" w:rsidP="00135A3A">
                  <w:pPr>
                    <w:spacing w:line="276" w:lineRule="auto"/>
                    <w:rPr>
                      <w:rFonts w:cs="Tahoma"/>
                      <w:szCs w:val="22"/>
                      <w:lang w:val="el-GR"/>
                    </w:rPr>
                  </w:pPr>
                </w:p>
              </w:tc>
            </w:tr>
          </w:tbl>
          <w:p w14:paraId="25F0E5E8" w14:textId="77777777" w:rsidR="00135A3A" w:rsidRPr="00EF2032" w:rsidRDefault="00135A3A" w:rsidP="00135A3A">
            <w:pPr>
              <w:autoSpaceDE w:val="0"/>
              <w:autoSpaceDN w:val="0"/>
              <w:adjustRightInd w:val="0"/>
              <w:spacing w:after="70"/>
              <w:jc w:val="left"/>
              <w:rPr>
                <w:rFonts w:cs="Tahoma"/>
                <w:b/>
                <w:bCs/>
                <w:szCs w:val="22"/>
                <w:lang w:val="el-GR" w:eastAsia="el-GR"/>
              </w:rPr>
            </w:pPr>
          </w:p>
          <w:p w14:paraId="25B0BB57" w14:textId="77777777" w:rsidR="00135A3A" w:rsidRPr="00EF2032" w:rsidRDefault="00135A3A" w:rsidP="00135A3A">
            <w:pPr>
              <w:spacing w:line="276" w:lineRule="auto"/>
              <w:rPr>
                <w:rFonts w:cs="Tahoma"/>
                <w:szCs w:val="22"/>
                <w:lang w:val="el-GR"/>
              </w:rPr>
            </w:pPr>
            <w:r w:rsidRPr="00EF2032">
              <w:rPr>
                <w:rFonts w:cs="Tahoma"/>
                <w:szCs w:val="22"/>
                <w:lang w:val="el-GR"/>
              </w:rPr>
              <w:t xml:space="preserve">Πίνακα των </w:t>
            </w:r>
            <w:r w:rsidRPr="00EF2032">
              <w:rPr>
                <w:rFonts w:cs="Tahoma"/>
                <w:b/>
                <w:szCs w:val="22"/>
                <w:lang w:val="el-GR"/>
              </w:rPr>
              <w:t xml:space="preserve">εξωτερικών συνεργατών του Οικονομικού Φορέα </w:t>
            </w:r>
            <w:r w:rsidRPr="00EF2032">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0E5495" w14:paraId="6418295D" w14:textId="77777777" w:rsidTr="009C5EA6">
              <w:trPr>
                <w:trHeight w:val="788"/>
              </w:trPr>
              <w:tc>
                <w:tcPr>
                  <w:tcW w:w="262" w:type="pct"/>
                  <w:shd w:val="clear" w:color="auto" w:fill="E0E0E0"/>
                  <w:vAlign w:val="center"/>
                </w:tcPr>
                <w:p w14:paraId="080FCC14" w14:textId="77777777" w:rsidR="00135A3A" w:rsidRPr="00EF2032" w:rsidRDefault="00135A3A" w:rsidP="00135A3A">
                  <w:pPr>
                    <w:spacing w:line="276" w:lineRule="auto"/>
                    <w:rPr>
                      <w:rFonts w:cs="Tahoma"/>
                      <w:szCs w:val="22"/>
                      <w:lang w:val="el-GR"/>
                    </w:rPr>
                  </w:pPr>
                  <w:r w:rsidRPr="00EF2032">
                    <w:rPr>
                      <w:rFonts w:cs="Tahoma"/>
                      <w:szCs w:val="22"/>
                      <w:lang w:val="el-GR"/>
                    </w:rPr>
                    <w:t>Α/Α</w:t>
                  </w:r>
                </w:p>
              </w:tc>
              <w:tc>
                <w:tcPr>
                  <w:tcW w:w="2261" w:type="pct"/>
                  <w:shd w:val="clear" w:color="auto" w:fill="E0E0E0"/>
                  <w:vAlign w:val="center"/>
                </w:tcPr>
                <w:p w14:paraId="6114DC14" w14:textId="77777777" w:rsidR="00135A3A" w:rsidRPr="00EF2032" w:rsidRDefault="00135A3A" w:rsidP="00135A3A">
                  <w:pPr>
                    <w:spacing w:line="276" w:lineRule="auto"/>
                    <w:rPr>
                      <w:rFonts w:cs="Tahoma"/>
                      <w:szCs w:val="22"/>
                      <w:lang w:val="el-GR"/>
                    </w:rPr>
                  </w:pPr>
                  <w:r w:rsidRPr="00EF2032">
                    <w:rPr>
                      <w:rFonts w:cs="Tahoma"/>
                      <w:szCs w:val="22"/>
                      <w:lang w:val="el-GR"/>
                    </w:rPr>
                    <w:t>Ονοματεπώνυμο Μέλους Ομάδας Έργου</w:t>
                  </w:r>
                </w:p>
              </w:tc>
              <w:tc>
                <w:tcPr>
                  <w:tcW w:w="1128" w:type="pct"/>
                  <w:shd w:val="clear" w:color="auto" w:fill="E0E0E0"/>
                  <w:vAlign w:val="center"/>
                </w:tcPr>
                <w:p w14:paraId="784BC9AC" w14:textId="77777777" w:rsidR="00135A3A" w:rsidRPr="00EF2032" w:rsidRDefault="00135A3A" w:rsidP="00135A3A">
                  <w:pPr>
                    <w:spacing w:line="276" w:lineRule="auto"/>
                    <w:rPr>
                      <w:rFonts w:cs="Tahoma"/>
                      <w:szCs w:val="22"/>
                      <w:lang w:val="el-GR"/>
                    </w:rPr>
                  </w:pPr>
                  <w:r w:rsidRPr="00EF2032">
                    <w:rPr>
                      <w:rFonts w:cs="Tahoma"/>
                      <w:szCs w:val="22"/>
                      <w:lang w:val="el-GR"/>
                    </w:rPr>
                    <w:t>Θέση στην Ομάδα Έργου</w:t>
                  </w:r>
                </w:p>
              </w:tc>
              <w:tc>
                <w:tcPr>
                  <w:tcW w:w="709" w:type="pct"/>
                  <w:shd w:val="clear" w:color="auto" w:fill="E0E0E0"/>
                  <w:vAlign w:val="center"/>
                </w:tcPr>
                <w:p w14:paraId="0E84C698" w14:textId="77777777" w:rsidR="00135A3A" w:rsidRPr="00EF2032" w:rsidRDefault="00135A3A" w:rsidP="00135A3A">
                  <w:pPr>
                    <w:spacing w:line="276" w:lineRule="auto"/>
                    <w:rPr>
                      <w:rFonts w:cs="Tahoma"/>
                      <w:szCs w:val="22"/>
                      <w:lang w:val="el-GR"/>
                    </w:rPr>
                  </w:pPr>
                  <w:r w:rsidRPr="00EF2032">
                    <w:rPr>
                      <w:rFonts w:cs="Tahoma"/>
                      <w:szCs w:val="22"/>
                      <w:lang w:val="el-GR"/>
                    </w:rPr>
                    <w:t>Ανθρωπομήνες</w:t>
                  </w:r>
                </w:p>
              </w:tc>
              <w:tc>
                <w:tcPr>
                  <w:tcW w:w="639" w:type="pct"/>
                  <w:shd w:val="clear" w:color="auto" w:fill="C0C0C0"/>
                </w:tcPr>
                <w:p w14:paraId="16C3797B" w14:textId="77777777" w:rsidR="00135A3A" w:rsidRPr="00EF2032" w:rsidRDefault="00135A3A" w:rsidP="00135A3A">
                  <w:pPr>
                    <w:spacing w:line="276" w:lineRule="auto"/>
                    <w:rPr>
                      <w:rFonts w:cs="Tahoma"/>
                      <w:szCs w:val="22"/>
                      <w:lang w:val="el-GR"/>
                    </w:rPr>
                  </w:pPr>
                  <w:r w:rsidRPr="00EF2032">
                    <w:rPr>
                      <w:rFonts w:cs="Tahoma"/>
                      <w:szCs w:val="22"/>
                      <w:lang w:val="el-GR"/>
                    </w:rPr>
                    <w:t>Ποσοστό συμμετοχής* (%)</w:t>
                  </w:r>
                </w:p>
              </w:tc>
            </w:tr>
            <w:tr w:rsidR="00135A3A" w:rsidRPr="000E5495" w14:paraId="7C446AAB" w14:textId="77777777" w:rsidTr="009C5EA6">
              <w:trPr>
                <w:trHeight w:val="394"/>
              </w:trPr>
              <w:tc>
                <w:tcPr>
                  <w:tcW w:w="262" w:type="pct"/>
                  <w:vAlign w:val="center"/>
                </w:tcPr>
                <w:p w14:paraId="0DF7D225" w14:textId="77777777" w:rsidR="00135A3A" w:rsidRPr="00EF2032" w:rsidRDefault="00135A3A" w:rsidP="00135A3A">
                  <w:pPr>
                    <w:spacing w:line="276" w:lineRule="auto"/>
                    <w:rPr>
                      <w:rFonts w:cs="Tahoma"/>
                      <w:szCs w:val="22"/>
                      <w:lang w:val="el-GR"/>
                    </w:rPr>
                  </w:pPr>
                </w:p>
              </w:tc>
              <w:tc>
                <w:tcPr>
                  <w:tcW w:w="2261" w:type="pct"/>
                  <w:vAlign w:val="center"/>
                </w:tcPr>
                <w:p w14:paraId="7745847E" w14:textId="77777777" w:rsidR="00135A3A" w:rsidRPr="00EF2032" w:rsidRDefault="00135A3A" w:rsidP="00135A3A">
                  <w:pPr>
                    <w:spacing w:line="276" w:lineRule="auto"/>
                    <w:rPr>
                      <w:rFonts w:cs="Tahoma"/>
                      <w:szCs w:val="22"/>
                      <w:lang w:val="el-GR"/>
                    </w:rPr>
                  </w:pPr>
                </w:p>
              </w:tc>
              <w:tc>
                <w:tcPr>
                  <w:tcW w:w="1128" w:type="pct"/>
                  <w:vAlign w:val="center"/>
                </w:tcPr>
                <w:p w14:paraId="40F8D8AC" w14:textId="77777777" w:rsidR="00135A3A" w:rsidRPr="00EF2032" w:rsidRDefault="00135A3A" w:rsidP="00135A3A">
                  <w:pPr>
                    <w:spacing w:line="276" w:lineRule="auto"/>
                    <w:rPr>
                      <w:rFonts w:cs="Tahoma"/>
                      <w:szCs w:val="22"/>
                      <w:lang w:val="el-GR"/>
                    </w:rPr>
                  </w:pPr>
                </w:p>
              </w:tc>
              <w:tc>
                <w:tcPr>
                  <w:tcW w:w="709" w:type="pct"/>
                  <w:vAlign w:val="center"/>
                </w:tcPr>
                <w:p w14:paraId="259D24EA" w14:textId="77777777" w:rsidR="00135A3A" w:rsidRPr="00EF2032" w:rsidRDefault="00135A3A" w:rsidP="00135A3A">
                  <w:pPr>
                    <w:spacing w:line="276" w:lineRule="auto"/>
                    <w:rPr>
                      <w:rFonts w:cs="Tahoma"/>
                      <w:szCs w:val="22"/>
                      <w:lang w:val="el-GR"/>
                    </w:rPr>
                  </w:pPr>
                </w:p>
              </w:tc>
              <w:tc>
                <w:tcPr>
                  <w:tcW w:w="639" w:type="pct"/>
                  <w:shd w:val="clear" w:color="auto" w:fill="C0C0C0"/>
                </w:tcPr>
                <w:p w14:paraId="189DE41A" w14:textId="77777777" w:rsidR="00135A3A" w:rsidRPr="00EF2032" w:rsidRDefault="00135A3A" w:rsidP="00135A3A">
                  <w:pPr>
                    <w:spacing w:line="276" w:lineRule="auto"/>
                    <w:rPr>
                      <w:rFonts w:cs="Tahoma"/>
                      <w:szCs w:val="22"/>
                      <w:lang w:val="el-GR"/>
                    </w:rPr>
                  </w:pPr>
                </w:p>
              </w:tc>
            </w:tr>
            <w:tr w:rsidR="00135A3A" w:rsidRPr="000E5495" w14:paraId="212EE6A9" w14:textId="77777777" w:rsidTr="009C5EA6">
              <w:trPr>
                <w:trHeight w:val="394"/>
              </w:trPr>
              <w:tc>
                <w:tcPr>
                  <w:tcW w:w="262" w:type="pct"/>
                  <w:vAlign w:val="center"/>
                </w:tcPr>
                <w:p w14:paraId="67BD2F49" w14:textId="77777777" w:rsidR="00135A3A" w:rsidRPr="00EF2032" w:rsidRDefault="00135A3A" w:rsidP="00135A3A">
                  <w:pPr>
                    <w:spacing w:line="276" w:lineRule="auto"/>
                    <w:rPr>
                      <w:rFonts w:cs="Tahoma"/>
                      <w:szCs w:val="22"/>
                      <w:lang w:val="el-GR"/>
                    </w:rPr>
                  </w:pPr>
                </w:p>
              </w:tc>
              <w:tc>
                <w:tcPr>
                  <w:tcW w:w="2261" w:type="pct"/>
                  <w:vAlign w:val="center"/>
                </w:tcPr>
                <w:p w14:paraId="5FCBE573" w14:textId="77777777" w:rsidR="00135A3A" w:rsidRPr="00EF2032" w:rsidRDefault="00135A3A" w:rsidP="00135A3A">
                  <w:pPr>
                    <w:spacing w:line="276" w:lineRule="auto"/>
                    <w:rPr>
                      <w:rFonts w:cs="Tahoma"/>
                      <w:szCs w:val="22"/>
                      <w:lang w:val="el-GR"/>
                    </w:rPr>
                  </w:pPr>
                </w:p>
              </w:tc>
              <w:tc>
                <w:tcPr>
                  <w:tcW w:w="1128" w:type="pct"/>
                  <w:vAlign w:val="center"/>
                </w:tcPr>
                <w:p w14:paraId="2C2E5621" w14:textId="77777777" w:rsidR="00135A3A" w:rsidRPr="00EF2032" w:rsidRDefault="00135A3A" w:rsidP="00135A3A">
                  <w:pPr>
                    <w:spacing w:line="276" w:lineRule="auto"/>
                    <w:rPr>
                      <w:rFonts w:cs="Tahoma"/>
                      <w:szCs w:val="22"/>
                      <w:lang w:val="el-GR"/>
                    </w:rPr>
                  </w:pPr>
                </w:p>
              </w:tc>
              <w:tc>
                <w:tcPr>
                  <w:tcW w:w="709" w:type="pct"/>
                  <w:vAlign w:val="center"/>
                </w:tcPr>
                <w:p w14:paraId="08AAF24E" w14:textId="77777777" w:rsidR="00135A3A" w:rsidRPr="00EF2032" w:rsidRDefault="00135A3A" w:rsidP="00135A3A">
                  <w:pPr>
                    <w:spacing w:line="276" w:lineRule="auto"/>
                    <w:rPr>
                      <w:rFonts w:cs="Tahoma"/>
                      <w:szCs w:val="22"/>
                      <w:lang w:val="el-GR"/>
                    </w:rPr>
                  </w:pPr>
                </w:p>
              </w:tc>
              <w:tc>
                <w:tcPr>
                  <w:tcW w:w="639" w:type="pct"/>
                  <w:shd w:val="clear" w:color="auto" w:fill="C0C0C0"/>
                </w:tcPr>
                <w:p w14:paraId="211E444C" w14:textId="77777777" w:rsidR="00135A3A" w:rsidRPr="00EF2032" w:rsidRDefault="00135A3A" w:rsidP="00135A3A">
                  <w:pPr>
                    <w:spacing w:line="276" w:lineRule="auto"/>
                    <w:rPr>
                      <w:rFonts w:cs="Tahoma"/>
                      <w:szCs w:val="22"/>
                      <w:lang w:val="el-GR"/>
                    </w:rPr>
                  </w:pPr>
                </w:p>
              </w:tc>
            </w:tr>
            <w:tr w:rsidR="00135A3A" w:rsidRPr="000E5495" w14:paraId="66A8F63B" w14:textId="77777777" w:rsidTr="009C5EA6">
              <w:trPr>
                <w:trHeight w:val="394"/>
              </w:trPr>
              <w:tc>
                <w:tcPr>
                  <w:tcW w:w="262" w:type="pct"/>
                  <w:vAlign w:val="center"/>
                </w:tcPr>
                <w:p w14:paraId="1F53AD13" w14:textId="77777777" w:rsidR="00135A3A" w:rsidRPr="00EF2032" w:rsidRDefault="00135A3A" w:rsidP="00135A3A">
                  <w:pPr>
                    <w:spacing w:line="276" w:lineRule="auto"/>
                    <w:rPr>
                      <w:rFonts w:cs="Tahoma"/>
                      <w:szCs w:val="22"/>
                      <w:lang w:val="el-GR"/>
                    </w:rPr>
                  </w:pPr>
                </w:p>
              </w:tc>
              <w:tc>
                <w:tcPr>
                  <w:tcW w:w="2261" w:type="pct"/>
                  <w:vAlign w:val="center"/>
                </w:tcPr>
                <w:p w14:paraId="682376E9" w14:textId="77777777" w:rsidR="00135A3A" w:rsidRPr="00EF2032" w:rsidRDefault="00135A3A" w:rsidP="00135A3A">
                  <w:pPr>
                    <w:spacing w:line="276" w:lineRule="auto"/>
                    <w:rPr>
                      <w:rFonts w:cs="Tahoma"/>
                      <w:szCs w:val="22"/>
                      <w:lang w:val="el-GR"/>
                    </w:rPr>
                  </w:pPr>
                </w:p>
              </w:tc>
              <w:tc>
                <w:tcPr>
                  <w:tcW w:w="1128" w:type="pct"/>
                  <w:vAlign w:val="center"/>
                </w:tcPr>
                <w:p w14:paraId="3395ADA6" w14:textId="77777777" w:rsidR="00135A3A" w:rsidRPr="00EF2032" w:rsidRDefault="00135A3A" w:rsidP="00135A3A">
                  <w:pPr>
                    <w:spacing w:line="276" w:lineRule="auto"/>
                    <w:rPr>
                      <w:rFonts w:cs="Tahoma"/>
                      <w:szCs w:val="22"/>
                      <w:lang w:val="el-GR"/>
                    </w:rPr>
                  </w:pPr>
                </w:p>
              </w:tc>
              <w:tc>
                <w:tcPr>
                  <w:tcW w:w="709" w:type="pct"/>
                  <w:vAlign w:val="center"/>
                </w:tcPr>
                <w:p w14:paraId="10338D74" w14:textId="77777777" w:rsidR="00135A3A" w:rsidRPr="00EF2032" w:rsidRDefault="00135A3A" w:rsidP="00135A3A">
                  <w:pPr>
                    <w:spacing w:line="276" w:lineRule="auto"/>
                    <w:rPr>
                      <w:rFonts w:cs="Tahoma"/>
                      <w:szCs w:val="22"/>
                      <w:lang w:val="el-GR"/>
                    </w:rPr>
                  </w:pPr>
                </w:p>
              </w:tc>
              <w:tc>
                <w:tcPr>
                  <w:tcW w:w="639" w:type="pct"/>
                  <w:shd w:val="clear" w:color="auto" w:fill="C0C0C0"/>
                </w:tcPr>
                <w:p w14:paraId="24C64DF2" w14:textId="77777777" w:rsidR="00135A3A" w:rsidRPr="00EF2032" w:rsidRDefault="00135A3A" w:rsidP="00135A3A">
                  <w:pPr>
                    <w:spacing w:line="276" w:lineRule="auto"/>
                    <w:rPr>
                      <w:rFonts w:cs="Tahoma"/>
                      <w:szCs w:val="22"/>
                      <w:lang w:val="el-GR"/>
                    </w:rPr>
                  </w:pPr>
                </w:p>
              </w:tc>
            </w:tr>
            <w:tr w:rsidR="00135A3A" w:rsidRPr="000E5495" w14:paraId="0C7D4AFF" w14:textId="77777777" w:rsidTr="009C5EA6">
              <w:trPr>
                <w:trHeight w:val="380"/>
              </w:trPr>
              <w:tc>
                <w:tcPr>
                  <w:tcW w:w="3653" w:type="pct"/>
                  <w:gridSpan w:val="3"/>
                  <w:shd w:val="clear" w:color="auto" w:fill="C0C0C0"/>
                  <w:vAlign w:val="center"/>
                </w:tcPr>
                <w:p w14:paraId="7AFB33E9" w14:textId="77777777" w:rsidR="00135A3A" w:rsidRPr="00EF2032" w:rsidRDefault="00135A3A" w:rsidP="00135A3A">
                  <w:pPr>
                    <w:spacing w:line="276" w:lineRule="auto"/>
                    <w:rPr>
                      <w:rFonts w:cs="Tahoma"/>
                      <w:szCs w:val="22"/>
                      <w:lang w:val="el-GR"/>
                    </w:rPr>
                  </w:pPr>
                  <w:r w:rsidRPr="00EF2032">
                    <w:rPr>
                      <w:rFonts w:cs="Tahoma"/>
                      <w:b/>
                      <w:szCs w:val="22"/>
                      <w:lang w:val="el-GR"/>
                    </w:rPr>
                    <w:t>ΜΕΡΙΚΟ ΣΥΝΟΛΟ (3)</w:t>
                  </w:r>
                </w:p>
              </w:tc>
              <w:tc>
                <w:tcPr>
                  <w:tcW w:w="709" w:type="pct"/>
                  <w:shd w:val="clear" w:color="auto" w:fill="C0C0C0"/>
                  <w:vAlign w:val="center"/>
                </w:tcPr>
                <w:p w14:paraId="120362DD" w14:textId="77777777" w:rsidR="00135A3A" w:rsidRPr="00EF2032" w:rsidRDefault="00135A3A" w:rsidP="00135A3A">
                  <w:pPr>
                    <w:spacing w:line="276" w:lineRule="auto"/>
                    <w:rPr>
                      <w:rFonts w:cs="Tahoma"/>
                      <w:szCs w:val="22"/>
                      <w:lang w:val="el-GR"/>
                    </w:rPr>
                  </w:pPr>
                </w:p>
              </w:tc>
              <w:tc>
                <w:tcPr>
                  <w:tcW w:w="639" w:type="pct"/>
                  <w:shd w:val="clear" w:color="auto" w:fill="C0C0C0"/>
                </w:tcPr>
                <w:p w14:paraId="26F47D72" w14:textId="77777777" w:rsidR="00135A3A" w:rsidRPr="00EF2032" w:rsidRDefault="00135A3A" w:rsidP="00135A3A">
                  <w:pPr>
                    <w:spacing w:line="276" w:lineRule="auto"/>
                    <w:rPr>
                      <w:rFonts w:cs="Tahoma"/>
                      <w:szCs w:val="22"/>
                      <w:lang w:val="el-GR"/>
                    </w:rPr>
                  </w:pPr>
                </w:p>
              </w:tc>
            </w:tr>
          </w:tbl>
          <w:p w14:paraId="3DB2BE2D" w14:textId="77777777" w:rsidR="00135A3A" w:rsidRPr="00EF2032" w:rsidRDefault="00135A3A" w:rsidP="00135A3A">
            <w:pPr>
              <w:spacing w:line="276" w:lineRule="auto"/>
              <w:rPr>
                <w:rFonts w:cs="Tahoma"/>
                <w:szCs w:val="22"/>
                <w:lang w:val="el-GR"/>
              </w:rPr>
            </w:pPr>
            <w:r w:rsidRPr="00EF2032">
              <w:rPr>
                <w:rFonts w:cs="Tahoma"/>
                <w:szCs w:val="22"/>
                <w:lang w:val="el-GR"/>
              </w:rPr>
              <w:t xml:space="preserve">*ως </w:t>
            </w:r>
            <w:r w:rsidRPr="00EF2032">
              <w:rPr>
                <w:rFonts w:cs="Tahoma"/>
                <w:b/>
                <w:szCs w:val="22"/>
                <w:lang w:val="el-GR"/>
              </w:rPr>
              <w:t>Ποσοστό Συμμετοχής</w:t>
            </w:r>
            <w:r w:rsidRPr="00EF2032">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369E44" w14:textId="77777777" w:rsidR="00135A3A" w:rsidRPr="00EF2032" w:rsidRDefault="00135A3A" w:rsidP="00135A3A">
            <w:pPr>
              <w:autoSpaceDE w:val="0"/>
              <w:autoSpaceDN w:val="0"/>
              <w:adjustRightInd w:val="0"/>
              <w:spacing w:after="70"/>
              <w:rPr>
                <w:rFonts w:cs="Tahoma"/>
                <w:b/>
                <w:bCs/>
                <w:szCs w:val="22"/>
                <w:lang w:val="el-GR" w:eastAsia="el-GR"/>
              </w:rPr>
            </w:pPr>
            <w:r w:rsidRPr="00EF2032">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EF2032" w14:paraId="48319B54" w14:textId="77777777" w:rsidTr="009C5EA6">
        <w:tc>
          <w:tcPr>
            <w:tcW w:w="675" w:type="dxa"/>
          </w:tcPr>
          <w:p w14:paraId="6C969A73" w14:textId="77777777" w:rsidR="00135A3A" w:rsidRPr="00EF2032" w:rsidRDefault="00135A3A" w:rsidP="00135A3A">
            <w:pPr>
              <w:rPr>
                <w:rFonts w:cs="Tahoma"/>
                <w:szCs w:val="22"/>
              </w:rPr>
            </w:pPr>
            <w:r w:rsidRPr="00EF2032">
              <w:rPr>
                <w:rFonts w:cs="Tahoma"/>
                <w:szCs w:val="22"/>
                <w:lang w:val="el-GR"/>
              </w:rPr>
              <w:t>4</w:t>
            </w:r>
            <w:r w:rsidRPr="00EF2032">
              <w:rPr>
                <w:rFonts w:cs="Tahoma"/>
                <w:szCs w:val="22"/>
              </w:rPr>
              <w:t>.2</w:t>
            </w:r>
          </w:p>
        </w:tc>
        <w:tc>
          <w:tcPr>
            <w:tcW w:w="9180" w:type="dxa"/>
          </w:tcPr>
          <w:p w14:paraId="68B022BD" w14:textId="7278D42A" w:rsidR="00135A3A" w:rsidRPr="00EF2032" w:rsidRDefault="00135A3A" w:rsidP="003329FF">
            <w:pPr>
              <w:suppressAutoHyphens w:val="0"/>
              <w:autoSpaceDE w:val="0"/>
              <w:autoSpaceDN w:val="0"/>
              <w:adjustRightInd w:val="0"/>
              <w:spacing w:after="70"/>
              <w:jc w:val="left"/>
              <w:rPr>
                <w:rFonts w:cs="Tahoma"/>
                <w:szCs w:val="22"/>
                <w:lang w:val="el-GR" w:eastAsia="el-GR"/>
              </w:rPr>
            </w:pPr>
            <w:r w:rsidRPr="00EF2032">
              <w:rPr>
                <w:rFonts w:cs="Tahoma"/>
                <w:szCs w:val="22"/>
                <w:lang w:val="el-GR" w:eastAsia="el-GR"/>
              </w:rPr>
              <w:t>Βιογραφικά σημειώματα της Ομάδας Έργου (</w:t>
            </w:r>
            <w:r w:rsidRPr="00EF2032">
              <w:rPr>
                <w:rFonts w:cs="Tahoma"/>
                <w:szCs w:val="22"/>
                <w:lang w:val="el-GR"/>
              </w:rPr>
              <w:t>βάσει του υποδείγματος / βλ. «</w:t>
            </w:r>
            <w:r w:rsidR="00E11251"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_Ref496624509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ΙV – Υπόδειγμα Βιογραφικού Σημειώματος</w:t>
            </w:r>
            <w:r w:rsidR="00E11251" w:rsidRPr="00EF2032">
              <w:rPr>
                <w:b/>
                <w:bCs/>
                <w:color w:val="0000FF"/>
                <w:lang w:val="el-GR"/>
              </w:rPr>
              <w:fldChar w:fldCharType="end"/>
            </w:r>
            <w:r w:rsidRPr="00EF2032">
              <w:rPr>
                <w:rFonts w:cs="Tahoma"/>
                <w:szCs w:val="22"/>
                <w:lang w:val="el-GR"/>
              </w:rPr>
              <w:t>»)</w:t>
            </w:r>
          </w:p>
        </w:tc>
      </w:tr>
    </w:tbl>
    <w:p w14:paraId="3220CA38" w14:textId="77777777" w:rsidR="00814752" w:rsidRPr="00EF2032" w:rsidRDefault="00814752">
      <w:pPr>
        <w:rPr>
          <w:rFonts w:cs="Tahoma"/>
          <w:b/>
          <w:bCs/>
          <w:szCs w:val="22"/>
          <w:lang w:val="el-GR"/>
        </w:rPr>
      </w:pPr>
    </w:p>
    <w:p w14:paraId="2EFAA4FB" w14:textId="0E046672" w:rsidR="008338F0" w:rsidRPr="00EF2032" w:rsidRDefault="003355E7">
      <w:pPr>
        <w:rPr>
          <w:rFonts w:cs="Tahoma"/>
          <w:b/>
          <w:szCs w:val="22"/>
          <w:lang w:val="el-GR"/>
        </w:rPr>
      </w:pPr>
      <w:r w:rsidRPr="00EF2032">
        <w:rPr>
          <w:rFonts w:cs="Tahoma"/>
          <w:b/>
          <w:bCs/>
          <w:szCs w:val="22"/>
          <w:lang w:val="el-GR"/>
        </w:rPr>
        <w:t xml:space="preserve">Β.5. </w:t>
      </w:r>
      <w:r w:rsidRPr="00EF2032">
        <w:rPr>
          <w:rFonts w:cs="Tahoma"/>
          <w:b/>
          <w:szCs w:val="22"/>
          <w:lang w:val="el-GR"/>
        </w:rPr>
        <w:t xml:space="preserve">Για την απόδειξη της συμμόρφωσής τους με </w:t>
      </w:r>
      <w:r w:rsidRPr="00EF2032">
        <w:rPr>
          <w:rFonts w:cs="Tahoma"/>
          <w:b/>
          <w:color w:val="000000"/>
          <w:szCs w:val="22"/>
          <w:lang w:val="el-GR"/>
        </w:rPr>
        <w:t>πρότυπα διασφάλισης ποιότητας και πρότυπα περιβαλλοντικής διαχείρισης</w:t>
      </w:r>
      <w:r w:rsidRPr="00EF2032">
        <w:rPr>
          <w:rFonts w:cs="Tahoma"/>
          <w:b/>
          <w:szCs w:val="22"/>
          <w:lang w:val="el-GR"/>
        </w:rPr>
        <w:t xml:space="preserve"> της παραγράφου </w:t>
      </w:r>
      <w:r w:rsidR="00BE15B1" w:rsidRPr="00EF2032">
        <w:rPr>
          <w:b/>
          <w:bCs/>
          <w:color w:val="0000FF"/>
          <w:lang w:val="el-GR"/>
        </w:rPr>
        <w:fldChar w:fldCharType="begin"/>
      </w:r>
      <w:r w:rsidR="00BE15B1" w:rsidRPr="00EF2032">
        <w:rPr>
          <w:b/>
          <w:bCs/>
          <w:color w:val="0000FF"/>
          <w:lang w:val="el-GR"/>
        </w:rPr>
        <w:instrText xml:space="preserve"> REF _Ref75516572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2.2.7</w:t>
      </w:r>
      <w:r w:rsidR="00BE15B1" w:rsidRPr="00EF2032">
        <w:rPr>
          <w:b/>
          <w:bCs/>
          <w:color w:val="0000FF"/>
          <w:lang w:val="el-GR"/>
        </w:rPr>
        <w:fldChar w:fldCharType="end"/>
      </w:r>
      <w:r w:rsidRPr="00EF2032">
        <w:rPr>
          <w:rFonts w:cs="Tahoma"/>
          <w:b/>
          <w:szCs w:val="22"/>
          <w:lang w:val="el-GR"/>
        </w:rPr>
        <w:t xml:space="preserve"> οι οικονομικοί φορείς προσκομίζουν </w:t>
      </w:r>
      <w:r w:rsidR="003822A5" w:rsidRPr="00EF2032">
        <w:rPr>
          <w:rFonts w:cs="Tahoma"/>
          <w:b/>
          <w:szCs w:val="22"/>
          <w:lang w:val="el-GR"/>
        </w:rPr>
        <w:t>τα αναφερόμενα στον κατωτέρω πίνακα</w:t>
      </w:r>
      <w:r w:rsidR="00E1337D" w:rsidRPr="00EF2032">
        <w:rPr>
          <w:rFonts w:cs="Tahoma"/>
          <w:b/>
          <w:szCs w:val="22"/>
          <w:lang w:val="el-GR"/>
        </w:rPr>
        <w:t xml:space="preserve"> </w:t>
      </w:r>
      <w:r w:rsidR="00814752" w:rsidRPr="00EF2032">
        <w:rPr>
          <w:rFonts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E5495" w14:paraId="7EF9D5AE" w14:textId="77777777" w:rsidTr="009C5EA6">
        <w:trPr>
          <w:trHeight w:val="711"/>
        </w:trPr>
        <w:tc>
          <w:tcPr>
            <w:tcW w:w="675" w:type="dxa"/>
            <w:shd w:val="clear" w:color="auto" w:fill="D9D9D9"/>
          </w:tcPr>
          <w:p w14:paraId="6097F478" w14:textId="77777777" w:rsidR="00BD358F" w:rsidRPr="00EF2032" w:rsidRDefault="00C40FB9" w:rsidP="009C5EA6">
            <w:pPr>
              <w:rPr>
                <w:rFonts w:cs="Tahoma"/>
                <w:b/>
                <w:szCs w:val="22"/>
              </w:rPr>
            </w:pPr>
            <w:r w:rsidRPr="00EF2032">
              <w:rPr>
                <w:rFonts w:cs="Tahoma"/>
                <w:b/>
                <w:szCs w:val="22"/>
                <w:lang w:val="el-GR"/>
              </w:rPr>
              <w:t>5</w:t>
            </w:r>
            <w:r w:rsidR="00BD358F" w:rsidRPr="00EF2032">
              <w:rPr>
                <w:rFonts w:cs="Tahoma"/>
                <w:b/>
                <w:szCs w:val="22"/>
              </w:rPr>
              <w:t>.</w:t>
            </w:r>
          </w:p>
        </w:tc>
        <w:tc>
          <w:tcPr>
            <w:tcW w:w="9180" w:type="dxa"/>
            <w:shd w:val="clear" w:color="auto" w:fill="D9D9D9"/>
          </w:tcPr>
          <w:p w14:paraId="408A7DC7" w14:textId="3B085F49" w:rsidR="008129E2" w:rsidRPr="00EF2032" w:rsidRDefault="00BD358F" w:rsidP="009C5EA6">
            <w:pPr>
              <w:autoSpaceDE w:val="0"/>
              <w:autoSpaceDN w:val="0"/>
              <w:adjustRightInd w:val="0"/>
              <w:rPr>
                <w:rFonts w:cs="Tahoma"/>
                <w:b/>
                <w:szCs w:val="22"/>
                <w:lang w:val="el-GR"/>
              </w:rPr>
            </w:pPr>
            <w:r w:rsidRPr="00EF2032">
              <w:rPr>
                <w:rFonts w:cs="Tahoma"/>
                <w:b/>
                <w:szCs w:val="22"/>
                <w:lang w:val="el-GR" w:eastAsia="el-GR"/>
              </w:rPr>
              <w:t xml:space="preserve">Οι οικονομικοί φορείς που συμμετέχουν στη διαδικασία σύναψης της παρούσας απαιτείται </w:t>
            </w:r>
            <w:r w:rsidRPr="00EF2032">
              <w:rPr>
                <w:rFonts w:cs="Tahoma"/>
                <w:b/>
                <w:szCs w:val="22"/>
                <w:lang w:val="el-GR"/>
              </w:rPr>
              <w:t>να εξασφαλίζουν την ποιότητα των παρεχόμενων υπηρεσιών</w:t>
            </w:r>
            <w:r w:rsidR="00E1337D" w:rsidRPr="00EF2032">
              <w:rPr>
                <w:rFonts w:cs="Tahoma"/>
                <w:b/>
                <w:szCs w:val="22"/>
                <w:lang w:val="el-GR"/>
              </w:rPr>
              <w:t xml:space="preserve"> </w:t>
            </w:r>
            <w:r w:rsidRPr="00EF2032">
              <w:rPr>
                <w:rFonts w:cs="Tahoma"/>
                <w:b/>
                <w:szCs w:val="22"/>
                <w:lang w:val="el-GR"/>
              </w:rPr>
              <w:t>και να διαθέτουν οργανωμένο σύστημα διαχείρισης Ποιότητας</w:t>
            </w:r>
            <w:r w:rsidR="00643224" w:rsidRPr="00EF2032">
              <w:rPr>
                <w:rFonts w:cs="Tahoma"/>
                <w:b/>
                <w:bCs/>
                <w:szCs w:val="22"/>
                <w:lang w:val="el-GR"/>
              </w:rPr>
              <w:t xml:space="preserve"> </w:t>
            </w:r>
            <w:r w:rsidR="0068405D" w:rsidRPr="0068405D">
              <w:rPr>
                <w:rFonts w:cs="Tahoma"/>
                <w:b/>
                <w:bCs/>
                <w:szCs w:val="22"/>
                <w:lang w:val="el-GR"/>
              </w:rPr>
              <w:t xml:space="preserve">σύμφωνα με τα </w:t>
            </w:r>
            <w:r w:rsidR="00A73DF0">
              <w:rPr>
                <w:rFonts w:cs="Tahoma"/>
                <w:b/>
                <w:bCs/>
                <w:szCs w:val="22"/>
                <w:lang w:val="el-GR"/>
              </w:rPr>
              <w:t xml:space="preserve">αναφερόμενα </w:t>
            </w:r>
            <w:r w:rsidR="0068405D" w:rsidRPr="0068405D">
              <w:rPr>
                <w:rFonts w:cs="Tahoma"/>
                <w:b/>
                <w:bCs/>
                <w:szCs w:val="22"/>
                <w:lang w:val="el-GR"/>
              </w:rPr>
              <w:t>στην παρ</w:t>
            </w:r>
            <w:r w:rsidR="008129E2" w:rsidRPr="00EF2032">
              <w:rPr>
                <w:rFonts w:cs="Tahoma"/>
                <w:b/>
                <w:bCs/>
                <w:i/>
                <w:iCs/>
                <w:color w:val="5B9BD5"/>
                <w:szCs w:val="22"/>
                <w:lang w:val="el-GR"/>
              </w:rPr>
              <w:t>.</w:t>
            </w:r>
            <w:r w:rsidR="00BE15B1" w:rsidRPr="00EF2032">
              <w:rPr>
                <w:rFonts w:cs="Tahoma"/>
                <w:b/>
                <w:bCs/>
                <w:i/>
                <w:iCs/>
                <w:color w:val="5B9BD5"/>
                <w:szCs w:val="22"/>
                <w:lang w:val="el-GR"/>
              </w:rPr>
              <w:t xml:space="preserve"> </w:t>
            </w:r>
            <w:r w:rsidR="00F00968" w:rsidRPr="00EF2032">
              <w:rPr>
                <w:b/>
                <w:bCs/>
                <w:color w:val="0000FF"/>
                <w:lang w:val="el-GR"/>
              </w:rPr>
              <w:fldChar w:fldCharType="begin"/>
            </w:r>
            <w:r w:rsidR="00F00968" w:rsidRPr="00EF2032">
              <w:rPr>
                <w:b/>
                <w:bCs/>
                <w:color w:val="0000FF"/>
                <w:lang w:val="el-GR"/>
              </w:rPr>
              <w:instrText xml:space="preserve"> REF _Ref75516572 \r \h  \* MERGEFORMAT </w:instrText>
            </w:r>
            <w:r w:rsidR="00F00968" w:rsidRPr="00EF2032">
              <w:rPr>
                <w:b/>
                <w:bCs/>
                <w:color w:val="0000FF"/>
                <w:lang w:val="el-GR"/>
              </w:rPr>
            </w:r>
            <w:r w:rsidR="00F00968" w:rsidRPr="00EF2032">
              <w:rPr>
                <w:b/>
                <w:bCs/>
                <w:color w:val="0000FF"/>
                <w:lang w:val="el-GR"/>
              </w:rPr>
              <w:fldChar w:fldCharType="separate"/>
            </w:r>
            <w:r w:rsidR="003C5152">
              <w:rPr>
                <w:b/>
                <w:bCs/>
                <w:color w:val="0000FF"/>
                <w:lang w:val="el-GR"/>
              </w:rPr>
              <w:t>2.2.7</w:t>
            </w:r>
            <w:r w:rsidR="00F00968" w:rsidRPr="00EF2032">
              <w:rPr>
                <w:b/>
                <w:bCs/>
                <w:color w:val="0000FF"/>
                <w:lang w:val="el-GR"/>
              </w:rPr>
              <w:fldChar w:fldCharType="end"/>
            </w:r>
          </w:p>
          <w:p w14:paraId="1C08217F" w14:textId="3F50DD92" w:rsidR="00BD358F" w:rsidRPr="00EF2032" w:rsidRDefault="00BD358F" w:rsidP="009C5EA6">
            <w:pPr>
              <w:autoSpaceDE w:val="0"/>
              <w:autoSpaceDN w:val="0"/>
              <w:adjustRightInd w:val="0"/>
              <w:rPr>
                <w:rFonts w:cs="Tahoma"/>
                <w:szCs w:val="22"/>
                <w:lang w:val="el-GR" w:eastAsia="el-GR"/>
              </w:rPr>
            </w:pPr>
            <w:r w:rsidRPr="00EF2032">
              <w:rPr>
                <w:rFonts w:cs="Tahoma"/>
                <w:szCs w:val="22"/>
                <w:lang w:val="el-GR"/>
              </w:rPr>
              <w:t xml:space="preserve">Οι οικονομικοί φορείς οφείλουν να αποδείξουν το ανωτέρω κριτήριο ποιοτικής επιλογής </w:t>
            </w:r>
            <w:r w:rsidR="00755711" w:rsidRPr="00EF2032">
              <w:rPr>
                <w:rFonts w:cs="Tahoma"/>
                <w:szCs w:val="22"/>
                <w:lang w:val="el-GR"/>
              </w:rPr>
              <w:t>υποβάλλοντας</w:t>
            </w:r>
            <w:r w:rsidRPr="00EF2032">
              <w:rPr>
                <w:rFonts w:cs="Tahoma"/>
                <w:szCs w:val="22"/>
                <w:lang w:val="el-GR"/>
              </w:rPr>
              <w:t xml:space="preserve"> τα ακόλουθα στοιχεία τεκμηρίωσης:</w:t>
            </w:r>
          </w:p>
        </w:tc>
      </w:tr>
      <w:tr w:rsidR="00BD358F" w:rsidRPr="000E5495" w14:paraId="45EE70D3" w14:textId="77777777" w:rsidTr="009C5EA6">
        <w:trPr>
          <w:trHeight w:val="1480"/>
        </w:trPr>
        <w:tc>
          <w:tcPr>
            <w:tcW w:w="675" w:type="dxa"/>
          </w:tcPr>
          <w:p w14:paraId="51877E87" w14:textId="77777777" w:rsidR="00BD358F" w:rsidRPr="00EF2032" w:rsidRDefault="00C40FB9" w:rsidP="009C5EA6">
            <w:pPr>
              <w:rPr>
                <w:rFonts w:cs="Tahoma"/>
                <w:szCs w:val="22"/>
              </w:rPr>
            </w:pPr>
            <w:r w:rsidRPr="00EF2032">
              <w:rPr>
                <w:rFonts w:cs="Tahoma"/>
                <w:szCs w:val="22"/>
                <w:lang w:val="el-GR"/>
              </w:rPr>
              <w:t>5</w:t>
            </w:r>
            <w:r w:rsidR="00BD358F" w:rsidRPr="00EF2032">
              <w:rPr>
                <w:rFonts w:cs="Tahoma"/>
                <w:szCs w:val="22"/>
              </w:rPr>
              <w:t>.1</w:t>
            </w:r>
          </w:p>
        </w:tc>
        <w:tc>
          <w:tcPr>
            <w:tcW w:w="9180" w:type="dxa"/>
          </w:tcPr>
          <w:p w14:paraId="6E5ECD14" w14:textId="5A1151E7" w:rsidR="00BD358F" w:rsidRPr="00EF2032" w:rsidRDefault="00C81258" w:rsidP="00641C65">
            <w:pPr>
              <w:pStyle w:val="Tabletext"/>
              <w:jc w:val="both"/>
              <w:rPr>
                <w:rFonts w:cs="Tahoma"/>
                <w:szCs w:val="22"/>
                <w:lang w:eastAsia="el-GR"/>
              </w:rPr>
            </w:pPr>
            <w:r w:rsidRPr="00EF2032">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EF2032">
              <w:rPr>
                <w:rFonts w:cs="Tahoma"/>
              </w:rPr>
              <w:t>.</w:t>
            </w:r>
          </w:p>
        </w:tc>
      </w:tr>
    </w:tbl>
    <w:p w14:paraId="676B3288" w14:textId="77777777" w:rsidR="00221291" w:rsidRPr="00EF2032" w:rsidRDefault="00221291">
      <w:pPr>
        <w:rPr>
          <w:rFonts w:cs="Tahoma"/>
          <w:b/>
          <w:bCs/>
          <w:szCs w:val="22"/>
          <w:lang w:val="el-GR"/>
        </w:rPr>
      </w:pPr>
    </w:p>
    <w:p w14:paraId="167E6A1E" w14:textId="77777777" w:rsidR="00BD358F" w:rsidRPr="00EF2032" w:rsidRDefault="003355E7">
      <w:pPr>
        <w:rPr>
          <w:rFonts w:cs="Tahoma"/>
          <w:b/>
          <w:szCs w:val="22"/>
          <w:lang w:val="el-GR"/>
        </w:rPr>
      </w:pPr>
      <w:r w:rsidRPr="00EF2032">
        <w:rPr>
          <w:rFonts w:cs="Tahoma"/>
          <w:b/>
          <w:bCs/>
          <w:szCs w:val="22"/>
          <w:lang w:val="el-GR"/>
        </w:rPr>
        <w:t>Β.6.</w:t>
      </w:r>
      <w:r w:rsidRPr="00EF2032">
        <w:rPr>
          <w:rFonts w:cs="Tahoma"/>
          <w:szCs w:val="22"/>
          <w:lang w:val="el-GR"/>
        </w:rPr>
        <w:t xml:space="preserve"> </w:t>
      </w:r>
      <w:r w:rsidRPr="00EF2032">
        <w:rPr>
          <w:rFonts w:cs="Tahoma"/>
          <w:b/>
          <w:szCs w:val="22"/>
          <w:lang w:val="el-GR"/>
        </w:rPr>
        <w:t>Για την απόδειξη της νόμιμης σύστασης και εκπροσώπησης</w:t>
      </w:r>
      <w:r w:rsidR="00BD358F" w:rsidRPr="00EF2032">
        <w:rPr>
          <w:rFonts w:cs="Tahoma"/>
          <w:b/>
          <w:szCs w:val="22"/>
          <w:lang w:val="el-GR"/>
        </w:rPr>
        <w:t>:</w:t>
      </w:r>
    </w:p>
    <w:p w14:paraId="35C7ABE1" w14:textId="00412898" w:rsidR="002B2F6A" w:rsidRPr="00EF2032" w:rsidRDefault="002B2F6A" w:rsidP="002B2F6A">
      <w:pPr>
        <w:rPr>
          <w:lang w:val="el-GR"/>
        </w:rPr>
      </w:pPr>
      <w:r w:rsidRPr="00EF2032">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48199E98" w14:textId="77777777" w:rsidR="002B2F6A" w:rsidRPr="00EF2032" w:rsidRDefault="002B2F6A" w:rsidP="002B2F6A">
      <w:pPr>
        <w:rPr>
          <w:lang w:val="el-GR"/>
        </w:rPr>
      </w:pPr>
      <w:r w:rsidRPr="00EF2032">
        <w:rPr>
          <w:lang w:val="el-GR"/>
        </w:rPr>
        <w:t>Ειδικότερα για τους ημεδαπούς οικονομικούς φορείς προσκομίζονται:</w:t>
      </w:r>
    </w:p>
    <w:p w14:paraId="24DB3AA2" w14:textId="6AFD1A16" w:rsidR="002B2F6A" w:rsidRPr="00EF2032" w:rsidRDefault="002B2F6A" w:rsidP="002B2F6A">
      <w:pPr>
        <w:rPr>
          <w:lang w:val="el-GR"/>
        </w:rPr>
      </w:pPr>
      <w:r w:rsidRPr="00EF2032">
        <w:rPr>
          <w:lang w:val="el-GR"/>
        </w:rPr>
        <w:t xml:space="preserve"> i) </w:t>
      </w:r>
      <w:r w:rsidRPr="00EF2032">
        <w:rPr>
          <w:b/>
          <w:lang w:val="el-GR"/>
        </w:rPr>
        <w:t>για την απόδειξη της νόμιμης εκπροσώπησης</w:t>
      </w:r>
      <w:r w:rsidRPr="00EF2032">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835DDC" w:rsidRPr="00EF2032">
        <w:rPr>
          <w:lang w:val="el-GR"/>
        </w:rPr>
        <w:t xml:space="preserve"> </w:t>
      </w:r>
      <w:r w:rsidRPr="00EF2032">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9652A3A" w14:textId="77777777" w:rsidR="002B2F6A" w:rsidRPr="00EF2032" w:rsidRDefault="002B2F6A" w:rsidP="002B2F6A">
      <w:pPr>
        <w:rPr>
          <w:color w:val="000000"/>
          <w:lang w:val="el-GR"/>
        </w:rPr>
      </w:pPr>
      <w:r w:rsidRPr="00EF2032">
        <w:rPr>
          <w:lang w:val="el-GR"/>
        </w:rPr>
        <w:t xml:space="preserve">ii) Για την </w:t>
      </w:r>
      <w:r w:rsidRPr="00EF2032">
        <w:rPr>
          <w:b/>
          <w:lang w:val="el-GR"/>
        </w:rPr>
        <w:t>απόδειξη της νόμιμης σύστασης και των μεταβολών</w:t>
      </w:r>
      <w:r w:rsidRPr="00EF2032">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EF2032">
        <w:rPr>
          <w:color w:val="000000"/>
          <w:lang w:val="el-GR"/>
        </w:rPr>
        <w:t xml:space="preserve">  </w:t>
      </w:r>
    </w:p>
    <w:p w14:paraId="0911B097" w14:textId="77777777" w:rsidR="002B2F6A" w:rsidRPr="00EF2032" w:rsidRDefault="002B2F6A" w:rsidP="002B2F6A">
      <w:pPr>
        <w:rPr>
          <w:color w:val="000000"/>
          <w:lang w:val="el-GR"/>
        </w:rPr>
      </w:pPr>
      <w:r w:rsidRPr="00EF2032">
        <w:rPr>
          <w:color w:val="000000"/>
          <w:lang w:val="el-GR"/>
        </w:rPr>
        <w:t xml:space="preserve">Στις λοιπές περιπτώσεις τα κατά περίπτωση νομιμοποιητικά έγγραφα </w:t>
      </w:r>
      <w:r w:rsidRPr="00EF2032">
        <w:rPr>
          <w:lang w:val="el-GR"/>
        </w:rPr>
        <w:t xml:space="preserve">σύστασης και </w:t>
      </w:r>
      <w:r w:rsidRPr="00EF2032">
        <w:rPr>
          <w:color w:val="000000"/>
          <w:lang w:val="el-GR"/>
        </w:rPr>
        <w:t xml:space="preserve">νόμιμης εκπροσώπησης (όπως καταστατικά, </w:t>
      </w:r>
      <w:r w:rsidRPr="00EF2032">
        <w:rPr>
          <w:lang w:val="el-GR"/>
        </w:rPr>
        <w:t xml:space="preserve">πιστοποιητικά μεταβολών, αντίστοιχα ΦΕΚ, αποφάσεις συγκρότησης οργάνων διοίκησης σε σώμα, κλπ., </w:t>
      </w:r>
      <w:r w:rsidRPr="00EF203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6B04935" w14:textId="77777777" w:rsidR="002B2F6A" w:rsidRPr="00EF2032" w:rsidRDefault="002B2F6A" w:rsidP="002B2F6A">
      <w:pPr>
        <w:rPr>
          <w:color w:val="000000"/>
          <w:lang w:val="el-GR"/>
        </w:rPr>
      </w:pPr>
      <w:r w:rsidRPr="00EF2032">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3F51A25" w14:textId="77777777" w:rsidR="002B2F6A" w:rsidRPr="00EF2032" w:rsidRDefault="002B2F6A" w:rsidP="002B2F6A">
      <w:pPr>
        <w:rPr>
          <w:bCs/>
          <w:color w:val="000000"/>
          <w:lang w:val="el-GR"/>
        </w:rPr>
      </w:pPr>
      <w:r w:rsidRPr="00EF203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CF8D781" w14:textId="77777777" w:rsidR="002B2F6A" w:rsidRPr="00EF2032" w:rsidRDefault="002B2F6A" w:rsidP="002B2F6A">
      <w:pPr>
        <w:rPr>
          <w:bCs/>
          <w:color w:val="000000"/>
          <w:lang w:val="el-GR"/>
        </w:rPr>
      </w:pPr>
      <w:r w:rsidRPr="00EF203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1705670" w14:textId="77777777" w:rsidR="002B2F6A" w:rsidRPr="00EF2032" w:rsidRDefault="002B2F6A" w:rsidP="002B2F6A">
      <w:pPr>
        <w:rPr>
          <w:color w:val="000000"/>
          <w:lang w:val="el-GR"/>
        </w:rPr>
      </w:pPr>
      <w:r w:rsidRPr="00EF203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4B3713C" w14:textId="5DB0FA13" w:rsidR="008338F0" w:rsidRPr="00EF2032" w:rsidRDefault="008338F0">
      <w:pPr>
        <w:rPr>
          <w:rFonts w:cs="Tahoma"/>
          <w:b/>
          <w:bCs/>
          <w:szCs w:val="22"/>
          <w:lang w:val="el-GR"/>
        </w:rPr>
      </w:pPr>
    </w:p>
    <w:p w14:paraId="5162A87D" w14:textId="07D088B8" w:rsidR="002B2F6A" w:rsidRPr="00EF2032" w:rsidRDefault="002B2F6A" w:rsidP="002B2F6A">
      <w:pPr>
        <w:rPr>
          <w:color w:val="000000"/>
          <w:lang w:val="el-GR"/>
        </w:rPr>
      </w:pPr>
      <w:r w:rsidRPr="00EF2032">
        <w:rPr>
          <w:b/>
          <w:bCs/>
          <w:color w:val="000000"/>
          <w:lang w:val="el-GR"/>
        </w:rPr>
        <w:t>Β.7.</w:t>
      </w:r>
      <w:r w:rsidRPr="00EF203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EF2032">
        <w:rPr>
          <w:color w:val="000000"/>
        </w:rPr>
        <w:t>VII</w:t>
      </w:r>
      <w:r w:rsidRPr="00EF203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0E6AF3B" w14:textId="77777777" w:rsidR="002B2F6A" w:rsidRPr="00EF2032" w:rsidRDefault="002B2F6A" w:rsidP="002B2F6A">
      <w:pPr>
        <w:rPr>
          <w:color w:val="000000"/>
          <w:lang w:val="el-GR"/>
        </w:rPr>
      </w:pPr>
      <w:r w:rsidRPr="00EF203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CDD52E2" w14:textId="77777777" w:rsidR="002B2F6A" w:rsidRPr="00EF2032" w:rsidRDefault="002B2F6A" w:rsidP="002B2F6A">
      <w:pPr>
        <w:rPr>
          <w:color w:val="000000"/>
          <w:lang w:val="el-GR"/>
        </w:rPr>
      </w:pPr>
      <w:r w:rsidRPr="00EF203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1C189E3" w14:textId="77777777" w:rsidR="002B2F6A" w:rsidRPr="00EF2032" w:rsidRDefault="002B2F6A" w:rsidP="002B2F6A">
      <w:pPr>
        <w:rPr>
          <w:color w:val="000000"/>
          <w:lang w:val="el-GR"/>
        </w:rPr>
      </w:pPr>
      <w:r w:rsidRPr="00EF203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EF2032">
        <w:rPr>
          <w:color w:val="000000"/>
          <w:lang w:val="en-US"/>
        </w:rPr>
        <w:t>i</w:t>
      </w:r>
      <w:r w:rsidRPr="00EF2032">
        <w:rPr>
          <w:color w:val="000000"/>
          <w:lang w:val="el-GR"/>
        </w:rPr>
        <w:t xml:space="preserve">, </w:t>
      </w:r>
      <w:r w:rsidRPr="00EF2032">
        <w:rPr>
          <w:color w:val="000000"/>
          <w:lang w:val="en-US"/>
        </w:rPr>
        <w:t>ii</w:t>
      </w:r>
      <w:r w:rsidRPr="00EF2032">
        <w:rPr>
          <w:color w:val="000000"/>
          <w:lang w:val="el-GR"/>
        </w:rPr>
        <w:t xml:space="preserve"> και </w:t>
      </w:r>
      <w:r w:rsidRPr="00EF2032">
        <w:rPr>
          <w:color w:val="000000"/>
          <w:lang w:val="en-US"/>
        </w:rPr>
        <w:t>iii</w:t>
      </w:r>
      <w:r w:rsidRPr="00EF2032">
        <w:rPr>
          <w:color w:val="000000"/>
          <w:lang w:val="el-GR"/>
        </w:rPr>
        <w:t xml:space="preserve"> της περ. β.</w:t>
      </w:r>
    </w:p>
    <w:p w14:paraId="0EB60BE4" w14:textId="77777777" w:rsidR="00C81258" w:rsidRPr="00EF2032" w:rsidRDefault="00C81258" w:rsidP="00AC2E76">
      <w:pPr>
        <w:rPr>
          <w:rFonts w:cs="Tahoma"/>
          <w:szCs w:val="22"/>
          <w:lang w:val="el-GR"/>
        </w:rPr>
      </w:pPr>
    </w:p>
    <w:p w14:paraId="7C9368C1" w14:textId="63D2662C" w:rsidR="002B2F6A" w:rsidRPr="00EF2032" w:rsidRDefault="002B2F6A" w:rsidP="00C81258">
      <w:pPr>
        <w:rPr>
          <w:rFonts w:cs="Tahoma"/>
          <w:szCs w:val="22"/>
          <w:lang w:val="el-GR"/>
        </w:rPr>
      </w:pPr>
      <w:r w:rsidRPr="00EF2032">
        <w:rPr>
          <w:rFonts w:cs="Tahoma"/>
          <w:b/>
          <w:bCs/>
          <w:szCs w:val="22"/>
          <w:lang w:val="el-GR"/>
        </w:rPr>
        <w:t>Β.8.</w:t>
      </w:r>
      <w:r w:rsidRPr="00EF2032">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D59FA52" w14:textId="77777777" w:rsidR="00C81258" w:rsidRPr="00EF2032" w:rsidRDefault="00C81258" w:rsidP="00C81258">
      <w:pPr>
        <w:rPr>
          <w:rFonts w:cs="Tahoma"/>
          <w:szCs w:val="22"/>
          <w:lang w:val="el-GR"/>
        </w:rPr>
      </w:pPr>
      <w:r w:rsidRPr="00EF2032">
        <w:rPr>
          <w:rFonts w:cs="Tahoma"/>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2D3EC4E" w14:textId="78AB7CD0" w:rsidR="00AC2E76" w:rsidRPr="00EF2032" w:rsidRDefault="00AC2E76">
      <w:pPr>
        <w:rPr>
          <w:rFonts w:cs="Tahoma"/>
          <w:b/>
          <w:bCs/>
          <w:szCs w:val="22"/>
          <w:lang w:val="el-GR"/>
        </w:rPr>
      </w:pPr>
    </w:p>
    <w:p w14:paraId="667DE7D1" w14:textId="5DF02BF4" w:rsidR="002B2F6A" w:rsidRPr="00EF2032" w:rsidRDefault="003355E7" w:rsidP="002B2F6A">
      <w:pPr>
        <w:rPr>
          <w:rFonts w:cs="Tahoma"/>
          <w:szCs w:val="22"/>
          <w:lang w:val="el-GR"/>
        </w:rPr>
      </w:pPr>
      <w:r w:rsidRPr="00EF2032">
        <w:rPr>
          <w:rFonts w:cs="Tahoma"/>
          <w:b/>
          <w:bCs/>
          <w:szCs w:val="22"/>
          <w:lang w:val="el-GR"/>
        </w:rPr>
        <w:t>Β.9.</w:t>
      </w:r>
      <w:r w:rsidRPr="00EF2032">
        <w:rPr>
          <w:rFonts w:cs="Tahoma"/>
          <w:szCs w:val="22"/>
          <w:lang w:val="el-GR"/>
        </w:rPr>
        <w:t xml:space="preserve"> </w:t>
      </w:r>
      <w:r w:rsidR="002B2F6A" w:rsidRPr="00EF2032">
        <w:rPr>
          <w:rFonts w:cs="Tahoma"/>
          <w:szCs w:val="22"/>
          <w:lang w:val="el-GR"/>
        </w:rPr>
        <w:t>Στην περίπτωση που οικονομικός φορέας επιθυμεί να στηριχθεί στις ικανότητες άλλων φορέων, σύμφωνα με την παράγραφο</w:t>
      </w:r>
      <w:r w:rsidR="00BE15B1" w:rsidRPr="00EF2032">
        <w:rPr>
          <w:rFonts w:cs="Tahoma"/>
          <w:szCs w:val="22"/>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_Ref74505980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2.2.8</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_Ref74505980 \h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 xml:space="preserve">  Στήριξη στην ικανότητα τρίτων – </w:t>
      </w:r>
      <w:r w:rsidR="003C5152" w:rsidRPr="003C5152">
        <w:rPr>
          <w:lang w:val="el-GR"/>
        </w:rPr>
        <w:t>Υπεργολαβία</w:t>
      </w:r>
      <w:r w:rsidR="00BE15B1" w:rsidRPr="00EF2032">
        <w:rPr>
          <w:b/>
          <w:bCs/>
          <w:color w:val="0000FF"/>
          <w:lang w:val="el-GR"/>
        </w:rPr>
        <w:fldChar w:fldCharType="end"/>
      </w:r>
      <w:r w:rsidR="00BE15B1" w:rsidRPr="00EF2032">
        <w:rPr>
          <w:rFonts w:cs="Tahoma"/>
          <w:szCs w:val="22"/>
          <w:lang w:val="el-GR"/>
        </w:rPr>
        <w:t xml:space="preserve"> </w:t>
      </w:r>
      <w:r w:rsidR="002B2F6A" w:rsidRPr="00EF2032">
        <w:rPr>
          <w:rFonts w:cs="Tahoma"/>
          <w:szCs w:val="22"/>
          <w:lang w:val="el-GR"/>
        </w:rPr>
        <w:t xml:space="preserve">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7DB226C" w14:textId="1A045435" w:rsidR="002B2F6A" w:rsidRPr="00EF2032" w:rsidRDefault="002B2F6A" w:rsidP="002B2F6A">
      <w:pPr>
        <w:rPr>
          <w:color w:val="000000"/>
          <w:lang w:val="el-GR"/>
        </w:rPr>
      </w:pPr>
      <w:r w:rsidRPr="00EF2032">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FB28DB" w:rsidRPr="00EF2032">
        <w:rPr>
          <w:rFonts w:cs="Tahoma"/>
          <w:szCs w:val="22"/>
          <w:lang w:val="el-GR"/>
        </w:rPr>
        <w:t xml:space="preserve"> </w:t>
      </w:r>
      <w:r w:rsidRPr="00EF2032">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CC4840A" w14:textId="77777777" w:rsidR="002B2F6A" w:rsidRPr="00EF2032" w:rsidRDefault="002B2F6A" w:rsidP="002B2F6A">
      <w:pPr>
        <w:rPr>
          <w:color w:val="000000"/>
          <w:lang w:val="el-GR"/>
        </w:rPr>
      </w:pPr>
      <w:r w:rsidRPr="00EF2032">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EF2032">
        <w:rPr>
          <w:lang w:val="el-GR"/>
        </w:rPr>
        <w:t xml:space="preserve"> </w:t>
      </w:r>
      <w:r w:rsidRPr="00EF2032">
        <w:rPr>
          <w:color w:val="000000"/>
          <w:lang w:val="el-GR"/>
        </w:rPr>
        <w:t xml:space="preserve">δηλώνοντας το τμήμα της σύμβασης που θα εκτελέσει. </w:t>
      </w:r>
    </w:p>
    <w:p w14:paraId="0DB9E298" w14:textId="29FD0D6C" w:rsidR="00EB1543" w:rsidRPr="00EF2032" w:rsidRDefault="00EB1543" w:rsidP="00EB1543">
      <w:pPr>
        <w:rPr>
          <w:rFonts w:cs="Tahoma"/>
          <w:color w:val="000000"/>
          <w:szCs w:val="22"/>
          <w:lang w:val="el-GR"/>
        </w:rPr>
      </w:pPr>
      <w:r w:rsidRPr="00EF2032">
        <w:rPr>
          <w:rFonts w:cs="Tahoma"/>
          <w:b/>
          <w:bCs/>
          <w:szCs w:val="22"/>
          <w:lang w:val="el-GR"/>
        </w:rPr>
        <w:t>Β.10.</w:t>
      </w:r>
      <w:r w:rsidRPr="00EF2032">
        <w:rPr>
          <w:rFonts w:cs="Tahoma"/>
          <w:szCs w:val="22"/>
          <w:lang w:val="el-GR"/>
        </w:rPr>
        <w:t xml:space="preserve"> </w:t>
      </w:r>
      <w:r w:rsidR="002B2F6A" w:rsidRPr="00EF2032">
        <w:rPr>
          <w:rFonts w:cs="Tahoma"/>
          <w:szCs w:val="22"/>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BE4283B" w14:textId="77777777" w:rsidR="002B2F6A" w:rsidRPr="00EF2032" w:rsidRDefault="002B2F6A" w:rsidP="002B2F6A">
      <w:pPr>
        <w:rPr>
          <w:b/>
          <w:bCs/>
          <w:lang w:val="el-GR"/>
        </w:rPr>
      </w:pPr>
      <w:r w:rsidRPr="00EF2032">
        <w:rPr>
          <w:b/>
          <w:bCs/>
          <w:lang w:val="el-GR"/>
        </w:rPr>
        <w:t>Β.11. Επισημαίνεται ότι γίνονται αποδεκτές:</w:t>
      </w:r>
    </w:p>
    <w:p w14:paraId="6AE82018" w14:textId="77777777" w:rsidR="002B2F6A" w:rsidRPr="00EF2032" w:rsidRDefault="002B2F6A" w:rsidP="008D5F61">
      <w:pPr>
        <w:numPr>
          <w:ilvl w:val="0"/>
          <w:numId w:val="5"/>
        </w:numPr>
        <w:rPr>
          <w:b/>
          <w:bCs/>
          <w:lang w:val="el-GR"/>
        </w:rPr>
      </w:pPr>
      <w:r w:rsidRPr="00EF203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F36A568" w14:textId="310778CC" w:rsidR="00C40FB9" w:rsidRPr="00FF172C" w:rsidRDefault="002B2F6A" w:rsidP="008D5F61">
      <w:pPr>
        <w:numPr>
          <w:ilvl w:val="0"/>
          <w:numId w:val="5"/>
        </w:numPr>
        <w:rPr>
          <w:rFonts w:cs="Tahoma"/>
          <w:szCs w:val="22"/>
          <w:lang w:val="el-GR"/>
        </w:rPr>
      </w:pPr>
      <w:r w:rsidRPr="00EF203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FF172C">
        <w:rPr>
          <w:b/>
          <w:bCs/>
          <w:lang w:val="el-GR"/>
        </w:rPr>
        <w:t>τους</w:t>
      </w:r>
    </w:p>
    <w:p w14:paraId="211A7A06" w14:textId="77777777" w:rsidR="00FF172C" w:rsidRPr="00EF2032" w:rsidRDefault="00FF172C" w:rsidP="00FF172C">
      <w:pPr>
        <w:rPr>
          <w:rFonts w:cs="Tahoma"/>
          <w:szCs w:val="22"/>
          <w:lang w:val="el-GR"/>
        </w:rPr>
      </w:pPr>
    </w:p>
    <w:p w14:paraId="5E74457F" w14:textId="05B92598" w:rsidR="00C33C73" w:rsidRPr="00FF172C" w:rsidRDefault="005021F4" w:rsidP="00FF172C">
      <w:pPr>
        <w:pStyle w:val="2"/>
      </w:pPr>
      <w:bookmarkStart w:id="146" w:name="_Toc75439400"/>
      <w:r>
        <w:rPr>
          <w:lang w:val="en-US"/>
        </w:rPr>
        <w:t xml:space="preserve"> </w:t>
      </w:r>
      <w:r w:rsidR="00F4043C" w:rsidRPr="00FF172C">
        <w:t xml:space="preserve"> </w:t>
      </w:r>
      <w:bookmarkStart w:id="147" w:name="_Toc80088632"/>
      <w:r w:rsidR="00C33C73" w:rsidRPr="00FF172C">
        <w:t>Κριτήρια Ανάθεσης</w:t>
      </w:r>
      <w:bookmarkEnd w:id="146"/>
      <w:bookmarkEnd w:id="147"/>
      <w:r w:rsidR="00C33C73" w:rsidRPr="00FF172C">
        <w:t xml:space="preserve"> </w:t>
      </w:r>
    </w:p>
    <w:p w14:paraId="2D9AF440" w14:textId="052EF955" w:rsidR="008338F0" w:rsidRPr="00FF172C" w:rsidRDefault="005021F4" w:rsidP="00EC6683">
      <w:pPr>
        <w:pStyle w:val="3"/>
      </w:pPr>
      <w:bookmarkStart w:id="148" w:name="_Ref496542191"/>
      <w:bookmarkStart w:id="149" w:name="_Toc75439401"/>
      <w:r>
        <w:rPr>
          <w:lang w:val="en-US"/>
        </w:rPr>
        <w:t xml:space="preserve"> </w:t>
      </w:r>
      <w:r w:rsidR="00F4043C" w:rsidRPr="00FF172C">
        <w:t xml:space="preserve"> </w:t>
      </w:r>
      <w:bookmarkStart w:id="150" w:name="_Toc80088633"/>
      <w:r w:rsidR="003355E7" w:rsidRPr="00FF172C">
        <w:t>Κριτήριο ανάθεσης</w:t>
      </w:r>
      <w:bookmarkEnd w:id="148"/>
      <w:bookmarkEnd w:id="149"/>
      <w:bookmarkEnd w:id="150"/>
    </w:p>
    <w:p w14:paraId="7C269DED" w14:textId="26B857DC" w:rsidR="008338F0" w:rsidRPr="00EF2032" w:rsidRDefault="003355E7" w:rsidP="00426945">
      <w:pPr>
        <w:rPr>
          <w:rFonts w:cs="Tahoma"/>
          <w:i/>
          <w:color w:val="5B9BD5"/>
          <w:szCs w:val="22"/>
          <w:lang w:val="el-GR"/>
        </w:rPr>
      </w:pPr>
      <w:r w:rsidRPr="00EF2032">
        <w:rPr>
          <w:rFonts w:cs="Tahoma"/>
          <w:szCs w:val="22"/>
          <w:lang w:val="el-GR"/>
        </w:rPr>
        <w:t>Κριτήριο ανάθεσης της Σύμβασης είναι η πλέον συμφέρουσα από οικονομική άποψη προσφορά</w:t>
      </w:r>
      <w:r w:rsidR="00DD2BF2" w:rsidRPr="00EF2032">
        <w:rPr>
          <w:rFonts w:cs="Tahoma"/>
          <w:szCs w:val="22"/>
          <w:lang w:val="el-GR"/>
        </w:rPr>
        <w:t xml:space="preserve"> </w:t>
      </w:r>
      <w:r w:rsidR="00E1337D" w:rsidRPr="00EF2032">
        <w:rPr>
          <w:rFonts w:cs="Tahoma"/>
          <w:szCs w:val="22"/>
          <w:lang w:val="el-GR"/>
        </w:rPr>
        <w:t xml:space="preserve"> </w:t>
      </w:r>
      <w:r w:rsidRPr="003325F0">
        <w:rPr>
          <w:rFonts w:cs="Tahoma"/>
          <w:b/>
          <w:bCs/>
          <w:szCs w:val="22"/>
          <w:lang w:val="el-GR"/>
        </w:rPr>
        <w:t>βάσει βέλτιστης σχέσης ποιότητας – τιμής</w:t>
      </w:r>
      <w:r w:rsidRPr="00EF2032">
        <w:rPr>
          <w:rFonts w:cs="Tahoma"/>
          <w:szCs w:val="22"/>
          <w:lang w:val="el-GR"/>
        </w:rPr>
        <w:t xml:space="preserve">, η οποία εκτιμάται βάσει των κάτωθι κριτηρίων: </w:t>
      </w:r>
    </w:p>
    <w:p w14:paraId="6C306CC9" w14:textId="5C0EAFFE" w:rsidR="002A0196" w:rsidRPr="00EF2032" w:rsidRDefault="002A0196">
      <w:pPr>
        <w:pStyle w:val="af6"/>
        <w:rPr>
          <w:rFonts w:cs="Tahoma"/>
          <w:b/>
          <w:szCs w:val="22"/>
          <w:lang w:val="el-GR"/>
        </w:rPr>
      </w:pPr>
    </w:p>
    <w:tbl>
      <w:tblPr>
        <w:tblW w:w="9781" w:type="dxa"/>
        <w:tblInd w:w="-5" w:type="dxa"/>
        <w:tblLayout w:type="fixed"/>
        <w:tblCellMar>
          <w:left w:w="57" w:type="dxa"/>
          <w:right w:w="57" w:type="dxa"/>
        </w:tblCellMar>
        <w:tblLook w:val="0000" w:firstRow="0" w:lastRow="0" w:firstColumn="0" w:lastColumn="0" w:noHBand="0" w:noVBand="0"/>
      </w:tblPr>
      <w:tblGrid>
        <w:gridCol w:w="1276"/>
        <w:gridCol w:w="2693"/>
        <w:gridCol w:w="1418"/>
        <w:gridCol w:w="1417"/>
        <w:gridCol w:w="2977"/>
      </w:tblGrid>
      <w:tr w:rsidR="00D73D1B" w:rsidRPr="00CF4A24" w14:paraId="42CF903F" w14:textId="77777777" w:rsidTr="00D16102">
        <w:trPr>
          <w:tblHeader/>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1EC56EC" w14:textId="77777777" w:rsidR="00D73D1B" w:rsidRPr="00CF4A24" w:rsidRDefault="00D73D1B" w:rsidP="00D16102">
            <w:pPr>
              <w:jc w:val="center"/>
              <w:rPr>
                <w:b/>
                <w:bCs/>
                <w:lang w:val="el-GR"/>
              </w:rPr>
            </w:pPr>
            <w:r w:rsidRPr="00CF4A24">
              <w:rPr>
                <w:b/>
                <w:bCs/>
                <w:lang w:val="el-GR"/>
              </w:rPr>
              <w:t>ΠΙΝΑΚΑΣ ΚΡΙΤΗΡΙΩΝ ΑΞΙΟΛΟΓΗΣΗΣ</w:t>
            </w:r>
          </w:p>
        </w:tc>
      </w:tr>
      <w:tr w:rsidR="00D73D1B" w:rsidRPr="000E5495" w14:paraId="7CE2CCC9" w14:textId="77777777" w:rsidTr="00D73D1B">
        <w:trPr>
          <w:tblHeader/>
        </w:trPr>
        <w:tc>
          <w:tcPr>
            <w:tcW w:w="1276" w:type="dxa"/>
            <w:tcBorders>
              <w:top w:val="single" w:sz="4" w:space="0" w:color="000000"/>
              <w:left w:val="single" w:sz="4" w:space="0" w:color="000000"/>
              <w:bottom w:val="single" w:sz="4" w:space="0" w:color="000000"/>
            </w:tcBorders>
            <w:shd w:val="clear" w:color="auto" w:fill="D5DCE4" w:themeFill="text2" w:themeFillTint="33"/>
            <w:vAlign w:val="center"/>
          </w:tcPr>
          <w:p w14:paraId="2FDDAC09" w14:textId="77777777" w:rsidR="00D73D1B" w:rsidRPr="00CF4A24" w:rsidRDefault="00D73D1B" w:rsidP="00D16102">
            <w:pPr>
              <w:jc w:val="center"/>
              <w:rPr>
                <w:b/>
                <w:bCs/>
                <w:lang w:val="el-GR"/>
              </w:rPr>
            </w:pPr>
            <w:bookmarkStart w:id="151" w:name="_Hlk41048949"/>
            <w:r w:rsidRPr="00CF4A24">
              <w:rPr>
                <w:b/>
                <w:bCs/>
                <w:lang w:val="el-GR"/>
              </w:rPr>
              <w:t>ΚΡΙΤΗΡΙΟ</w:t>
            </w:r>
          </w:p>
        </w:tc>
        <w:tc>
          <w:tcPr>
            <w:tcW w:w="2693" w:type="dxa"/>
            <w:tcBorders>
              <w:top w:val="single" w:sz="4" w:space="0" w:color="000000"/>
              <w:left w:val="single" w:sz="4" w:space="0" w:color="000000"/>
              <w:bottom w:val="single" w:sz="4" w:space="0" w:color="000000"/>
            </w:tcBorders>
            <w:shd w:val="clear" w:color="auto" w:fill="D5DCE4" w:themeFill="text2" w:themeFillTint="33"/>
            <w:vAlign w:val="center"/>
          </w:tcPr>
          <w:p w14:paraId="661DA55E" w14:textId="77777777" w:rsidR="00D73D1B" w:rsidRPr="00CF4A24" w:rsidRDefault="00D73D1B" w:rsidP="00D16102">
            <w:pPr>
              <w:jc w:val="center"/>
              <w:rPr>
                <w:b/>
                <w:bCs/>
                <w:lang w:val="el-GR"/>
              </w:rPr>
            </w:pPr>
            <w:r w:rsidRPr="00CF4A24">
              <w:rPr>
                <w:b/>
                <w:bCs/>
                <w:lang w:val="el-GR"/>
              </w:rPr>
              <w:t>ΠΕΡΙΓΡΑΦΗ</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A5DE7A9" w14:textId="77777777" w:rsidR="00D73D1B" w:rsidRPr="00CF4A24" w:rsidRDefault="00D73D1B" w:rsidP="00D16102">
            <w:pPr>
              <w:jc w:val="center"/>
              <w:rPr>
                <w:b/>
                <w:bCs/>
              </w:rPr>
            </w:pPr>
            <w:r w:rsidRPr="00CF4A24">
              <w:rPr>
                <w:b/>
                <w:bCs/>
                <w:lang w:val="el-GR"/>
              </w:rPr>
              <w:t>ΣΥΝΤΕΛΕΣΤΗΣ ΒΑΡΥΤΗΤΑΣ (σ)</w:t>
            </w:r>
          </w:p>
        </w:tc>
        <w:tc>
          <w:tcPr>
            <w:tcW w:w="29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F8CF013" w14:textId="77777777" w:rsidR="00D73D1B" w:rsidRPr="00CF4A24" w:rsidRDefault="00D73D1B" w:rsidP="00D16102">
            <w:pPr>
              <w:jc w:val="center"/>
              <w:rPr>
                <w:b/>
                <w:bCs/>
                <w:lang w:val="el-GR"/>
              </w:rPr>
            </w:pPr>
            <w:r w:rsidRPr="00D73D1B">
              <w:rPr>
                <w:b/>
                <w:bCs/>
                <w:lang w:val="el-GR"/>
              </w:rPr>
              <w:t>Παραπομπή σε παρ. απαίτησης της διακήρυξης</w:t>
            </w:r>
          </w:p>
        </w:tc>
      </w:tr>
      <w:tr w:rsidR="00D73D1B" w:rsidRPr="000E5495" w14:paraId="1B512385" w14:textId="77777777" w:rsidTr="00D73D1B">
        <w:trPr>
          <w:trHeight w:val="102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3D72A97" w14:textId="77777777" w:rsidR="00D73D1B" w:rsidRPr="00EF2032" w:rsidRDefault="00D73D1B" w:rsidP="00D16102">
            <w:pPr>
              <w:snapToGrid w:val="0"/>
              <w:spacing w:after="0"/>
              <w:jc w:val="left"/>
              <w:rPr>
                <w:rFonts w:cs="Tahoma"/>
                <w:lang w:val="el-GR"/>
              </w:rPr>
            </w:pPr>
            <w:r w:rsidRPr="00EF2032">
              <w:rPr>
                <w:rFonts w:cs="Tahoma"/>
                <w:b/>
                <w:lang w:val="el-GR"/>
              </w:rPr>
              <w:t>Κ1</w:t>
            </w:r>
          </w:p>
        </w:tc>
        <w:tc>
          <w:tcPr>
            <w:tcW w:w="2693" w:type="dxa"/>
            <w:tcBorders>
              <w:top w:val="single" w:sz="4" w:space="0" w:color="auto"/>
              <w:left w:val="single" w:sz="4" w:space="0" w:color="auto"/>
              <w:bottom w:val="single" w:sz="4" w:space="0" w:color="auto"/>
              <w:right w:val="single" w:sz="4" w:space="0" w:color="auto"/>
            </w:tcBorders>
          </w:tcPr>
          <w:p w14:paraId="1089A82B" w14:textId="77777777" w:rsidR="00D73D1B" w:rsidRPr="00EF2032" w:rsidRDefault="00D73D1B" w:rsidP="00D16102">
            <w:pPr>
              <w:spacing w:before="60" w:after="60"/>
              <w:ind w:left="3"/>
              <w:rPr>
                <w:rFonts w:cs="Tahoma"/>
                <w:lang w:val="el-GR"/>
              </w:rPr>
            </w:pPr>
            <w:r w:rsidRPr="00EF2032">
              <w:rPr>
                <w:rFonts w:cs="Tahoma"/>
                <w:szCs w:val="22"/>
                <w:lang w:val="el-GR"/>
              </w:rPr>
              <w:t>Κατανόηση περιβάλλοντος και ειδικών απαιτήσεων</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052DC6" w14:textId="77777777" w:rsidR="00D73D1B" w:rsidRPr="00D73D1B" w:rsidRDefault="00D73D1B" w:rsidP="00D16102">
            <w:pPr>
              <w:snapToGrid w:val="0"/>
              <w:spacing w:after="0"/>
              <w:jc w:val="center"/>
              <w:rPr>
                <w:rFonts w:cs="Tahoma"/>
                <w:b/>
                <w:bCs/>
                <w:lang w:val="el-GR"/>
              </w:rPr>
            </w:pPr>
            <w:r w:rsidRPr="00D73D1B">
              <w:rPr>
                <w:rFonts w:cs="Tahoma"/>
                <w:b/>
                <w:bCs/>
                <w:szCs w:val="22"/>
                <w:lang w:val="el-GR"/>
              </w:rPr>
              <w:t>20%</w:t>
            </w:r>
          </w:p>
        </w:tc>
        <w:tc>
          <w:tcPr>
            <w:tcW w:w="2977" w:type="dxa"/>
            <w:vMerge w:val="restart"/>
            <w:tcBorders>
              <w:top w:val="single" w:sz="4" w:space="0" w:color="auto"/>
              <w:left w:val="single" w:sz="4" w:space="0" w:color="auto"/>
              <w:right w:val="single" w:sz="4" w:space="0" w:color="auto"/>
            </w:tcBorders>
            <w:vAlign w:val="center"/>
          </w:tcPr>
          <w:p w14:paraId="3DB9C897" w14:textId="63228D90" w:rsidR="00D73D1B" w:rsidRPr="00D73D1B" w:rsidRDefault="00D73D1B" w:rsidP="00D73D1B">
            <w:pPr>
              <w:snapToGrid w:val="0"/>
              <w:spacing w:after="0"/>
              <w:jc w:val="center"/>
              <w:rPr>
                <w:rFonts w:cs="Tahoma"/>
                <w:b/>
                <w:bCs/>
                <w:color w:val="0033CC"/>
                <w:sz w:val="18"/>
                <w:szCs w:val="18"/>
                <w:lang w:val="el-GR"/>
              </w:rPr>
            </w:pPr>
            <w:r w:rsidRPr="00D73D1B">
              <w:rPr>
                <w:b/>
                <w:bCs/>
                <w:color w:val="0033CC"/>
                <w:sz w:val="18"/>
                <w:szCs w:val="18"/>
                <w:lang w:val="el-GR"/>
              </w:rPr>
              <w:fldChar w:fldCharType="begin"/>
            </w:r>
            <w:r w:rsidRPr="00D73D1B">
              <w:rPr>
                <w:b/>
                <w:bCs/>
                <w:color w:val="0033CC"/>
                <w:sz w:val="18"/>
                <w:szCs w:val="18"/>
                <w:lang w:val="el-GR"/>
              </w:rPr>
              <w:instrText xml:space="preserve"> REF _Ref496625830 \h  \* MERGEFORMAT </w:instrText>
            </w:r>
            <w:r w:rsidRPr="00D73D1B">
              <w:rPr>
                <w:b/>
                <w:bCs/>
                <w:color w:val="0033CC"/>
                <w:sz w:val="18"/>
                <w:szCs w:val="18"/>
                <w:lang w:val="el-GR"/>
              </w:rPr>
            </w:r>
            <w:r w:rsidRPr="00D73D1B">
              <w:rPr>
                <w:b/>
                <w:bCs/>
                <w:color w:val="0033CC"/>
                <w:sz w:val="18"/>
                <w:szCs w:val="18"/>
                <w:lang w:val="el-GR"/>
              </w:rPr>
              <w:fldChar w:fldCharType="separate"/>
            </w:r>
            <w:r w:rsidR="003C5152" w:rsidRPr="003C5152">
              <w:rPr>
                <w:b/>
                <w:bCs/>
                <w:color w:val="0033CC"/>
                <w:sz w:val="18"/>
                <w:szCs w:val="18"/>
                <w:lang w:val="el-GR"/>
              </w:rPr>
              <w:t>ΠΑΡΑΡΤΗΜΑ Ι – Αναλυτική Περιγραφή Φυσικού και Οικονομικού Αντικειμένου της Σύμβασης</w:t>
            </w:r>
            <w:r w:rsidRPr="00D73D1B">
              <w:rPr>
                <w:b/>
                <w:bCs/>
                <w:color w:val="0033CC"/>
                <w:sz w:val="18"/>
                <w:szCs w:val="18"/>
                <w:lang w:val="el-GR"/>
              </w:rPr>
              <w:fldChar w:fldCharType="end"/>
            </w:r>
          </w:p>
        </w:tc>
      </w:tr>
      <w:tr w:rsidR="00A73DF0" w:rsidRPr="00A73DF0" w14:paraId="0A9057FC" w14:textId="77777777" w:rsidTr="000C5FFB">
        <w:trPr>
          <w:trHeight w:val="388"/>
        </w:trPr>
        <w:tc>
          <w:tcPr>
            <w:tcW w:w="1276" w:type="dxa"/>
            <w:vMerge w:val="restart"/>
            <w:tcBorders>
              <w:top w:val="single" w:sz="4" w:space="0" w:color="auto"/>
              <w:left w:val="single" w:sz="4" w:space="0" w:color="auto"/>
              <w:right w:val="single" w:sz="4" w:space="0" w:color="auto"/>
            </w:tcBorders>
            <w:shd w:val="clear" w:color="auto" w:fill="auto"/>
            <w:vAlign w:val="center"/>
          </w:tcPr>
          <w:p w14:paraId="73E9A25E" w14:textId="75CD716B" w:rsidR="00A73DF0" w:rsidRPr="00EF2032" w:rsidDel="00A73DF0" w:rsidRDefault="00A73DF0" w:rsidP="00A73DF0">
            <w:pPr>
              <w:snapToGrid w:val="0"/>
              <w:spacing w:after="0"/>
              <w:jc w:val="left"/>
              <w:rPr>
                <w:rFonts w:cs="Tahoma"/>
                <w:b/>
                <w:lang w:val="el-GR"/>
              </w:rPr>
            </w:pPr>
            <w:r w:rsidRPr="00EF2032">
              <w:rPr>
                <w:rFonts w:cs="Tahoma"/>
                <w:b/>
                <w:lang w:val="el-GR"/>
              </w:rPr>
              <w:t>Κ</w:t>
            </w:r>
            <w:r>
              <w:rPr>
                <w:rFonts w:cs="Tahoma"/>
                <w:b/>
                <w:lang w:val="el-GR"/>
              </w:rPr>
              <w:t>2</w:t>
            </w:r>
          </w:p>
        </w:tc>
        <w:tc>
          <w:tcPr>
            <w:tcW w:w="2693" w:type="dxa"/>
            <w:vMerge w:val="restart"/>
            <w:tcBorders>
              <w:top w:val="single" w:sz="4" w:space="0" w:color="auto"/>
              <w:left w:val="single" w:sz="4" w:space="0" w:color="auto"/>
              <w:right w:val="single" w:sz="4" w:space="0" w:color="auto"/>
            </w:tcBorders>
          </w:tcPr>
          <w:p w14:paraId="6506E4BC" w14:textId="6EB9A22E" w:rsidR="00A73DF0" w:rsidRPr="00EF2032" w:rsidRDefault="00A73DF0" w:rsidP="00A73DF0">
            <w:pPr>
              <w:snapToGrid w:val="0"/>
              <w:spacing w:after="0"/>
              <w:jc w:val="left"/>
              <w:rPr>
                <w:rFonts w:cs="Tahoma"/>
                <w:szCs w:val="22"/>
                <w:lang w:val="el-GR"/>
              </w:rPr>
            </w:pPr>
            <w:r w:rsidRPr="00EF2032">
              <w:rPr>
                <w:rFonts w:cs="Tahoma"/>
                <w:szCs w:val="22"/>
                <w:lang w:val="el-GR"/>
              </w:rPr>
              <w:t>Προσέγγιση υλοποίησης ανά Ενότητα Εργασίας (ΕΕ)</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3D987D" w14:textId="2FD68515" w:rsidR="00A73DF0" w:rsidRPr="00EF2032" w:rsidRDefault="00A73DF0" w:rsidP="00A73DF0">
            <w:pPr>
              <w:snapToGrid w:val="0"/>
              <w:spacing w:after="0"/>
              <w:jc w:val="center"/>
              <w:rPr>
                <w:rFonts w:cs="Tahoma"/>
                <w:b/>
                <w:bCs/>
                <w:lang w:val="el-GR"/>
              </w:rPr>
            </w:pPr>
            <w:r w:rsidRPr="00D73D1B">
              <w:rPr>
                <w:rFonts w:cs="Tahoma"/>
                <w:b/>
                <w:bCs/>
                <w:szCs w:val="22"/>
                <w:lang w:val="el-GR"/>
              </w:rPr>
              <w:t>80%</w:t>
            </w:r>
          </w:p>
        </w:tc>
        <w:tc>
          <w:tcPr>
            <w:tcW w:w="2977" w:type="dxa"/>
            <w:vMerge/>
            <w:tcBorders>
              <w:left w:val="single" w:sz="4" w:space="0" w:color="auto"/>
              <w:right w:val="single" w:sz="4" w:space="0" w:color="auto"/>
            </w:tcBorders>
          </w:tcPr>
          <w:p w14:paraId="0E0FADEF" w14:textId="77777777" w:rsidR="00A73DF0" w:rsidRPr="00EF2032" w:rsidRDefault="00A73DF0" w:rsidP="00A73DF0">
            <w:pPr>
              <w:snapToGrid w:val="0"/>
              <w:spacing w:after="0"/>
              <w:jc w:val="center"/>
              <w:rPr>
                <w:rFonts w:cs="Tahoma"/>
                <w:b/>
                <w:bCs/>
                <w:lang w:val="el-GR"/>
              </w:rPr>
            </w:pPr>
          </w:p>
        </w:tc>
      </w:tr>
      <w:tr w:rsidR="00A73DF0" w:rsidRPr="00D73D1B" w14:paraId="35F9622A" w14:textId="77777777" w:rsidTr="00D16102">
        <w:tc>
          <w:tcPr>
            <w:tcW w:w="1276" w:type="dxa"/>
            <w:vMerge/>
            <w:tcBorders>
              <w:left w:val="single" w:sz="4" w:space="0" w:color="auto"/>
              <w:right w:val="single" w:sz="4" w:space="0" w:color="auto"/>
            </w:tcBorders>
            <w:shd w:val="clear" w:color="auto" w:fill="auto"/>
            <w:vAlign w:val="center"/>
          </w:tcPr>
          <w:p w14:paraId="12CC76EB" w14:textId="64DA03EB" w:rsidR="00A73DF0" w:rsidRPr="00EF2032" w:rsidRDefault="00A73DF0" w:rsidP="00A73DF0">
            <w:pPr>
              <w:snapToGrid w:val="0"/>
              <w:spacing w:after="0"/>
              <w:jc w:val="left"/>
              <w:rPr>
                <w:rFonts w:cs="Tahoma"/>
                <w:lang w:val="el-GR"/>
              </w:rPr>
            </w:pPr>
          </w:p>
        </w:tc>
        <w:tc>
          <w:tcPr>
            <w:tcW w:w="2693" w:type="dxa"/>
            <w:vMerge/>
            <w:tcBorders>
              <w:left w:val="single" w:sz="4" w:space="0" w:color="auto"/>
              <w:right w:val="single" w:sz="4" w:space="0" w:color="auto"/>
            </w:tcBorders>
          </w:tcPr>
          <w:p w14:paraId="56DB6B4E" w14:textId="31FA69CD" w:rsidR="00A73DF0" w:rsidRPr="00D73D1B" w:rsidRDefault="00A73DF0" w:rsidP="00A73DF0">
            <w:pPr>
              <w:snapToGrid w:val="0"/>
              <w:spacing w:after="0"/>
              <w:jc w:val="left"/>
              <w:rPr>
                <w:rFonts w:cs="Tahoma"/>
                <w:iCs/>
                <w:sz w:val="20"/>
                <w:szCs w:val="20"/>
                <w:lang w:val="el-GR"/>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B08114" w14:textId="6584FD7F" w:rsidR="00A73DF0" w:rsidRPr="00EF2032" w:rsidRDefault="00A73DF0" w:rsidP="00A73DF0">
            <w:pPr>
              <w:snapToGrid w:val="0"/>
              <w:spacing w:after="0"/>
              <w:jc w:val="center"/>
              <w:rPr>
                <w:rFonts w:cs="Tahoma"/>
                <w:b/>
                <w:bCs/>
                <w:lang w:val="el-GR"/>
              </w:rPr>
            </w:pPr>
            <w:r w:rsidRPr="00EF2032">
              <w:rPr>
                <w:rFonts w:cs="Tahoma"/>
                <w:b/>
                <w:bCs/>
                <w:lang w:val="el-GR"/>
              </w:rPr>
              <w:t>Κ.2.1 (ΕΕ1)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054ABC4" w14:textId="152E295C" w:rsidR="00A73DF0" w:rsidRPr="00EF2032" w:rsidRDefault="00A73DF0" w:rsidP="00A73DF0">
            <w:pPr>
              <w:snapToGrid w:val="0"/>
              <w:spacing w:after="0"/>
              <w:jc w:val="center"/>
              <w:rPr>
                <w:rFonts w:cs="Tahoma"/>
                <w:b/>
                <w:bCs/>
                <w:lang w:val="el-GR"/>
              </w:rPr>
            </w:pPr>
            <w:r w:rsidRPr="00EF2032">
              <w:rPr>
                <w:rFonts w:cs="Tahoma"/>
                <w:b/>
                <w:bCs/>
                <w:lang w:val="el-GR"/>
              </w:rPr>
              <w:t>Κ.2.2</w:t>
            </w:r>
            <w:r w:rsidRPr="00EF2032">
              <w:rPr>
                <w:rFonts w:cs="Tahoma"/>
                <w:b/>
                <w:bCs/>
                <w:lang w:val="en-US"/>
              </w:rPr>
              <w:t xml:space="preserve"> </w:t>
            </w:r>
            <w:r w:rsidRPr="00EF2032">
              <w:rPr>
                <w:rFonts w:cs="Tahoma"/>
                <w:b/>
                <w:bCs/>
                <w:lang w:val="el-GR"/>
              </w:rPr>
              <w:t>(ΕΕ2)</w:t>
            </w:r>
          </w:p>
        </w:tc>
        <w:tc>
          <w:tcPr>
            <w:tcW w:w="2977" w:type="dxa"/>
            <w:vMerge/>
            <w:tcBorders>
              <w:left w:val="single" w:sz="4" w:space="0" w:color="auto"/>
              <w:right w:val="single" w:sz="4" w:space="0" w:color="auto"/>
            </w:tcBorders>
          </w:tcPr>
          <w:p w14:paraId="6B4E4D53" w14:textId="50955E21" w:rsidR="00A73DF0" w:rsidRPr="00EF2032" w:rsidRDefault="00A73DF0" w:rsidP="00A73DF0">
            <w:pPr>
              <w:snapToGrid w:val="0"/>
              <w:spacing w:after="0"/>
              <w:jc w:val="center"/>
              <w:rPr>
                <w:rFonts w:cs="Tahoma"/>
                <w:b/>
                <w:bCs/>
                <w:lang w:val="el-GR"/>
              </w:rPr>
            </w:pPr>
          </w:p>
        </w:tc>
      </w:tr>
      <w:tr w:rsidR="00A73DF0" w:rsidRPr="00EF2032" w14:paraId="77AD7648" w14:textId="77777777" w:rsidTr="00D16102">
        <w:trPr>
          <w:trHeight w:val="517"/>
        </w:trPr>
        <w:tc>
          <w:tcPr>
            <w:tcW w:w="1276" w:type="dxa"/>
            <w:vMerge/>
            <w:tcBorders>
              <w:left w:val="single" w:sz="4" w:space="0" w:color="auto"/>
              <w:right w:val="single" w:sz="4" w:space="0" w:color="auto"/>
            </w:tcBorders>
            <w:shd w:val="clear" w:color="auto" w:fill="auto"/>
            <w:vAlign w:val="center"/>
          </w:tcPr>
          <w:p w14:paraId="3B37A639" w14:textId="77777777" w:rsidR="00A73DF0" w:rsidRPr="00EF2032" w:rsidRDefault="00A73DF0" w:rsidP="00A73DF0">
            <w:pPr>
              <w:snapToGrid w:val="0"/>
              <w:spacing w:before="40" w:after="40"/>
              <w:rPr>
                <w:rFonts w:cs="Tahoma"/>
                <w:iCs/>
                <w:sz w:val="20"/>
                <w:szCs w:val="20"/>
                <w:lang w:val="el-GR"/>
              </w:rPr>
            </w:pPr>
          </w:p>
        </w:tc>
        <w:tc>
          <w:tcPr>
            <w:tcW w:w="2693" w:type="dxa"/>
            <w:vMerge/>
            <w:tcBorders>
              <w:left w:val="single" w:sz="4" w:space="0" w:color="auto"/>
              <w:bottom w:val="single" w:sz="4" w:space="0" w:color="auto"/>
              <w:right w:val="single" w:sz="4" w:space="0" w:color="auto"/>
            </w:tcBorders>
          </w:tcPr>
          <w:p w14:paraId="60F09EB0" w14:textId="77777777" w:rsidR="00A73DF0" w:rsidRPr="00EF2032" w:rsidRDefault="00A73DF0" w:rsidP="00A73DF0">
            <w:pPr>
              <w:pStyle w:val="aff"/>
              <w:numPr>
                <w:ilvl w:val="0"/>
                <w:numId w:val="48"/>
              </w:numPr>
              <w:snapToGrid w:val="0"/>
              <w:spacing w:before="40" w:after="40"/>
              <w:ind w:left="232" w:hanging="233"/>
              <w:contextualSpacing w:val="0"/>
              <w:rPr>
                <w:rFonts w:cs="Tahoma"/>
                <w:iCs/>
                <w:lang w:val="el-GR"/>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04B8CE" w14:textId="26F55862" w:rsidR="00A73DF0" w:rsidRPr="00EF2032" w:rsidRDefault="00A73DF0" w:rsidP="00A73DF0">
            <w:pPr>
              <w:snapToGrid w:val="0"/>
              <w:spacing w:after="0"/>
              <w:jc w:val="center"/>
              <w:rPr>
                <w:rFonts w:cs="Tahoma"/>
                <w:lang w:val="el-GR"/>
              </w:rPr>
            </w:pPr>
            <w:r w:rsidRPr="00EF2032">
              <w:rPr>
                <w:rFonts w:cs="Tahoma"/>
                <w:lang w:val="el-GR"/>
              </w:rPr>
              <w:t>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327BC4" w14:textId="2D4C76A7" w:rsidR="00A73DF0" w:rsidRPr="00EF2032" w:rsidRDefault="00A73DF0" w:rsidP="00A73DF0">
            <w:pPr>
              <w:snapToGrid w:val="0"/>
              <w:spacing w:after="0"/>
              <w:jc w:val="center"/>
              <w:rPr>
                <w:rFonts w:cs="Tahoma"/>
                <w:lang w:val="el-GR"/>
              </w:rPr>
            </w:pPr>
            <w:r w:rsidRPr="00EF2032">
              <w:rPr>
                <w:rFonts w:cs="Tahoma"/>
                <w:lang w:val="el-GR"/>
              </w:rPr>
              <w:t>30%</w:t>
            </w:r>
          </w:p>
        </w:tc>
        <w:tc>
          <w:tcPr>
            <w:tcW w:w="2977" w:type="dxa"/>
            <w:vMerge/>
            <w:tcBorders>
              <w:left w:val="single" w:sz="4" w:space="0" w:color="auto"/>
              <w:right w:val="single" w:sz="4" w:space="0" w:color="auto"/>
            </w:tcBorders>
          </w:tcPr>
          <w:p w14:paraId="15C3129B" w14:textId="77777777" w:rsidR="00A73DF0" w:rsidRPr="00EF2032" w:rsidRDefault="00A73DF0" w:rsidP="00A73DF0">
            <w:pPr>
              <w:snapToGrid w:val="0"/>
              <w:spacing w:after="0"/>
              <w:jc w:val="center"/>
              <w:rPr>
                <w:rFonts w:cs="Tahoma"/>
                <w:lang w:val="el-GR"/>
              </w:rPr>
            </w:pPr>
          </w:p>
        </w:tc>
      </w:tr>
      <w:tr w:rsidR="00D73D1B" w:rsidRPr="00EF2032" w14:paraId="23478A3C" w14:textId="77777777" w:rsidTr="00D73D1B">
        <w:tc>
          <w:tcPr>
            <w:tcW w:w="3969"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2426B686" w14:textId="77777777" w:rsidR="00D73D1B" w:rsidRPr="00EF2032" w:rsidRDefault="00D73D1B" w:rsidP="00D16102">
            <w:pPr>
              <w:spacing w:after="0"/>
              <w:jc w:val="center"/>
              <w:rPr>
                <w:rFonts w:cs="Tahoma"/>
                <w:b/>
                <w:lang w:val="el-GR"/>
              </w:rPr>
            </w:pPr>
            <w:r w:rsidRPr="00EF2032">
              <w:rPr>
                <w:rFonts w:cs="Tahoma"/>
                <w:b/>
                <w:lang w:val="el-GR"/>
              </w:rPr>
              <w:t>ΑΘΡΟΙΣΜΑ ΣΥΝΟΛΟΥ ΣΥΝΤΕΛΕΣΤΩΝ ΒΑΡΥΤΗΤΑΣ</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C350B3E" w14:textId="77777777" w:rsidR="00D73D1B" w:rsidRPr="00EF2032" w:rsidRDefault="00D73D1B" w:rsidP="00D16102">
            <w:pPr>
              <w:spacing w:after="0"/>
              <w:jc w:val="center"/>
              <w:rPr>
                <w:rFonts w:cs="Tahoma"/>
                <w:b/>
                <w:bCs/>
                <w:lang w:val="el-GR"/>
              </w:rPr>
            </w:pPr>
            <w:r w:rsidRPr="00EF2032">
              <w:rPr>
                <w:rFonts w:cs="Tahoma"/>
                <w:b/>
                <w:bCs/>
                <w:lang w:val="el-GR"/>
              </w:rPr>
              <w:t>100%</w:t>
            </w:r>
          </w:p>
        </w:tc>
        <w:tc>
          <w:tcPr>
            <w:tcW w:w="29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9FD3E30" w14:textId="77777777" w:rsidR="00D73D1B" w:rsidRPr="00EF2032" w:rsidRDefault="00D73D1B" w:rsidP="00D16102">
            <w:pPr>
              <w:spacing w:after="0"/>
              <w:jc w:val="center"/>
              <w:rPr>
                <w:rFonts w:cs="Tahoma"/>
                <w:b/>
                <w:bCs/>
                <w:lang w:val="el-GR"/>
              </w:rPr>
            </w:pPr>
          </w:p>
        </w:tc>
      </w:tr>
      <w:bookmarkEnd w:id="151"/>
    </w:tbl>
    <w:p w14:paraId="3A828FC5" w14:textId="3DD25301" w:rsidR="00426945" w:rsidRPr="00EF2032" w:rsidRDefault="00426945">
      <w:pPr>
        <w:pStyle w:val="af6"/>
        <w:rPr>
          <w:rFonts w:cs="Tahoma"/>
          <w:b/>
          <w:szCs w:val="22"/>
          <w:lang w:val="el-GR"/>
        </w:rPr>
      </w:pPr>
    </w:p>
    <w:p w14:paraId="4193F557" w14:textId="7C70FB61" w:rsidR="00B11217" w:rsidRPr="00D73D1B" w:rsidRDefault="00B11217" w:rsidP="00D73D1B">
      <w:pPr>
        <w:spacing w:before="120"/>
        <w:rPr>
          <w:rFonts w:cs="Tahoma"/>
          <w:b/>
          <w:i/>
          <w:szCs w:val="22"/>
          <w:lang w:val="el-GR"/>
        </w:rPr>
      </w:pPr>
      <w:r w:rsidRPr="00EF2032">
        <w:rPr>
          <w:rFonts w:cs="Tahoma"/>
          <w:b/>
          <w:i/>
          <w:szCs w:val="22"/>
          <w:lang w:val="el-GR"/>
        </w:rPr>
        <w:t xml:space="preserve">Επεξήγηση Κριτηρίων: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3C2769" w:rsidRPr="000E5495" w14:paraId="427B6281" w14:textId="77777777" w:rsidTr="005D4ED9">
        <w:tc>
          <w:tcPr>
            <w:tcW w:w="9855" w:type="dxa"/>
            <w:shd w:val="clear" w:color="auto" w:fill="E6E6E6"/>
          </w:tcPr>
          <w:p w14:paraId="62D28D16" w14:textId="53CB1A63" w:rsidR="003C2769" w:rsidRPr="00EF2032" w:rsidRDefault="003C2769" w:rsidP="005D4ED9">
            <w:pPr>
              <w:spacing w:line="252" w:lineRule="auto"/>
              <w:ind w:right="1959"/>
              <w:rPr>
                <w:rFonts w:cs="Tahoma"/>
                <w:b/>
                <w:szCs w:val="22"/>
                <w:lang w:val="el-GR"/>
              </w:rPr>
            </w:pPr>
            <w:r w:rsidRPr="00EF2032">
              <w:rPr>
                <w:rFonts w:cs="Tahoma"/>
                <w:b/>
                <w:szCs w:val="22"/>
                <w:lang w:val="el-GR"/>
              </w:rPr>
              <w:br w:type="page"/>
            </w:r>
            <w:r w:rsidR="005D4ED9" w:rsidRPr="00EF2032">
              <w:rPr>
                <w:rFonts w:cs="Tahoma"/>
                <w:b/>
                <w:szCs w:val="22"/>
                <w:lang w:val="el-GR"/>
              </w:rPr>
              <w:t xml:space="preserve">ΚΡΙΤΗΡΙΟ </w:t>
            </w:r>
            <w:r w:rsidRPr="00EF2032">
              <w:rPr>
                <w:rFonts w:cs="Tahoma"/>
                <w:b/>
                <w:szCs w:val="22"/>
                <w:lang w:val="el-GR"/>
              </w:rPr>
              <w:t xml:space="preserve">1 </w:t>
            </w:r>
            <w:r w:rsidR="005D4ED9" w:rsidRPr="00EF2032">
              <w:rPr>
                <w:rFonts w:cs="Tahoma"/>
                <w:b/>
                <w:szCs w:val="22"/>
                <w:lang w:val="el-GR"/>
              </w:rPr>
              <w:t>Κατανόηση περιβάλλοντος και ειδικών απαιτήσεων</w:t>
            </w:r>
          </w:p>
        </w:tc>
      </w:tr>
      <w:tr w:rsidR="003C2769" w:rsidRPr="000E5495" w14:paraId="73529403" w14:textId="77777777" w:rsidTr="005D4ED9">
        <w:tc>
          <w:tcPr>
            <w:tcW w:w="9855" w:type="dxa"/>
            <w:shd w:val="clear" w:color="auto" w:fill="auto"/>
          </w:tcPr>
          <w:p w14:paraId="231A87C2" w14:textId="1035F87F" w:rsidR="003C2769" w:rsidRDefault="003C2769" w:rsidP="005D4ED9">
            <w:pPr>
              <w:tabs>
                <w:tab w:val="num" w:pos="604"/>
              </w:tabs>
              <w:suppressAutoHyphens w:val="0"/>
              <w:autoSpaceDE w:val="0"/>
              <w:autoSpaceDN w:val="0"/>
              <w:adjustRightInd w:val="0"/>
              <w:spacing w:line="252" w:lineRule="auto"/>
              <w:ind w:left="360" w:right="1959"/>
              <w:rPr>
                <w:rFonts w:cs="Tahoma"/>
                <w:szCs w:val="22"/>
                <w:lang w:val="el-GR" w:eastAsia="el-GR"/>
              </w:rPr>
            </w:pPr>
            <w:r w:rsidRPr="00EF2032">
              <w:rPr>
                <w:rFonts w:cs="Tahoma"/>
                <w:szCs w:val="22"/>
                <w:lang w:val="el-GR" w:eastAsia="el-GR"/>
              </w:rPr>
              <w:t>Αξιολογούνται:</w:t>
            </w:r>
          </w:p>
          <w:p w14:paraId="018AEA65" w14:textId="77151EEA" w:rsidR="00D73D1B" w:rsidRPr="00D73D1B" w:rsidRDefault="00D73D1B" w:rsidP="000C5FFB">
            <w:pPr>
              <w:pStyle w:val="aff"/>
              <w:numPr>
                <w:ilvl w:val="0"/>
                <w:numId w:val="72"/>
              </w:numPr>
              <w:suppressAutoHyphens w:val="0"/>
              <w:autoSpaceDE w:val="0"/>
              <w:autoSpaceDN w:val="0"/>
              <w:adjustRightInd w:val="0"/>
              <w:spacing w:line="252" w:lineRule="auto"/>
              <w:rPr>
                <w:rFonts w:cs="Tahoma"/>
                <w:iCs/>
                <w:szCs w:val="22"/>
                <w:lang w:val="el-GR"/>
              </w:rPr>
            </w:pPr>
            <w:r w:rsidRPr="00D73D1B">
              <w:rPr>
                <w:rFonts w:cs="Tahoma"/>
                <w:iCs/>
                <w:szCs w:val="22"/>
                <w:lang w:val="el-GR"/>
              </w:rPr>
              <w:t>Σαφήνεια της πρότασης και κατανόηση του αντικειμένου, των στόχων και των ειδικών απαιτήσεων - ιδιαιτεροτήτων του Έργου</w:t>
            </w:r>
          </w:p>
          <w:p w14:paraId="17F5BADC" w14:textId="77777777" w:rsidR="00D73D1B" w:rsidRPr="00D73D1B" w:rsidRDefault="00D73D1B" w:rsidP="000C5FFB">
            <w:pPr>
              <w:pStyle w:val="aff"/>
              <w:numPr>
                <w:ilvl w:val="0"/>
                <w:numId w:val="72"/>
              </w:numPr>
              <w:suppressAutoHyphens w:val="0"/>
              <w:autoSpaceDE w:val="0"/>
              <w:autoSpaceDN w:val="0"/>
              <w:adjustRightInd w:val="0"/>
              <w:spacing w:line="252" w:lineRule="auto"/>
              <w:rPr>
                <w:lang w:val="el-GR"/>
              </w:rPr>
            </w:pPr>
            <w:r w:rsidRPr="00D73D1B">
              <w:rPr>
                <w:rFonts w:cs="Tahoma"/>
                <w:iCs/>
                <w:szCs w:val="22"/>
                <w:lang w:val="el-GR"/>
              </w:rPr>
              <w:t>Αναγνώριση κρίσιμων παραγόντων επιτυχίας και εντοπισμός ενδεχόμενων προβλημάτων/κινδύνων και προτάσεις αντιμετώπισής αυτών</w:t>
            </w:r>
            <w:r w:rsidRPr="00D73D1B">
              <w:rPr>
                <w:lang w:val="el-GR"/>
              </w:rPr>
              <w:t xml:space="preserve"> </w:t>
            </w:r>
          </w:p>
          <w:p w14:paraId="004FE621" w14:textId="490E5107" w:rsidR="00D73D1B" w:rsidRPr="00D73D1B" w:rsidRDefault="00D73D1B" w:rsidP="000C5FFB">
            <w:pPr>
              <w:pStyle w:val="aff"/>
              <w:numPr>
                <w:ilvl w:val="0"/>
                <w:numId w:val="72"/>
              </w:numPr>
              <w:suppressAutoHyphens w:val="0"/>
              <w:autoSpaceDE w:val="0"/>
              <w:autoSpaceDN w:val="0"/>
              <w:adjustRightInd w:val="0"/>
              <w:spacing w:line="252" w:lineRule="auto"/>
              <w:rPr>
                <w:lang w:val="el-GR"/>
              </w:rPr>
            </w:pPr>
            <w:r w:rsidRPr="00D73D1B">
              <w:rPr>
                <w:lang w:val="el-GR"/>
              </w:rPr>
              <w:t>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54761D8" w14:textId="2F839EC0" w:rsidR="00D73D1B" w:rsidRPr="00D73D1B" w:rsidRDefault="00D73D1B" w:rsidP="000C5FFB">
            <w:pPr>
              <w:pStyle w:val="aff"/>
              <w:numPr>
                <w:ilvl w:val="0"/>
                <w:numId w:val="72"/>
              </w:numPr>
              <w:suppressAutoHyphens w:val="0"/>
              <w:autoSpaceDE w:val="0"/>
              <w:autoSpaceDN w:val="0"/>
              <w:adjustRightInd w:val="0"/>
              <w:spacing w:line="252" w:lineRule="auto"/>
              <w:rPr>
                <w:lang w:val="el-GR"/>
              </w:rPr>
            </w:pPr>
            <w:r w:rsidRPr="00D73D1B">
              <w:rPr>
                <w:lang w:val="el-GR"/>
              </w:rPr>
              <w:t>Διάρθρωση, κατανομή εργασιών και ρόλοι της ομάδας έργου σε σχέση με το αντικείμενο, τους στόχους και τις δράσεις του έργου</w:t>
            </w:r>
          </w:p>
          <w:p w14:paraId="55D1F937" w14:textId="775CCACE" w:rsidR="003C2769" w:rsidRPr="00D73D1B" w:rsidRDefault="00D73D1B" w:rsidP="00671CDE">
            <w:pPr>
              <w:pStyle w:val="aff"/>
              <w:numPr>
                <w:ilvl w:val="0"/>
                <w:numId w:val="72"/>
              </w:numPr>
              <w:suppressAutoHyphens w:val="0"/>
              <w:autoSpaceDE w:val="0"/>
              <w:autoSpaceDN w:val="0"/>
              <w:adjustRightInd w:val="0"/>
              <w:spacing w:line="252" w:lineRule="auto"/>
              <w:ind w:right="1959"/>
              <w:rPr>
                <w:rFonts w:cs="Tahoma"/>
                <w:szCs w:val="22"/>
                <w:lang w:val="el-GR" w:eastAsia="el-GR"/>
              </w:rPr>
            </w:pPr>
            <w:r w:rsidRPr="00D73D1B">
              <w:rPr>
                <w:lang w:val="el-GR"/>
              </w:rPr>
              <w:t xml:space="preserve">Καταλληλότητα </w:t>
            </w:r>
            <w:r w:rsidRPr="00D73D1B">
              <w:rPr>
                <w:rFonts w:cs="Tahoma"/>
                <w:iCs/>
                <w:szCs w:val="22"/>
                <w:lang w:val="el-GR"/>
              </w:rPr>
              <w:t>και εφαρμοσιμότητα μεθοδολογίας και εργαλείων διαχείρισης έργου.</w:t>
            </w:r>
          </w:p>
        </w:tc>
      </w:tr>
      <w:tr w:rsidR="003C2769" w:rsidRPr="000E5495" w14:paraId="58B1DD69" w14:textId="77777777" w:rsidTr="005D4ED9">
        <w:tc>
          <w:tcPr>
            <w:tcW w:w="9855" w:type="dxa"/>
            <w:shd w:val="clear" w:color="auto" w:fill="E6E6E6"/>
          </w:tcPr>
          <w:p w14:paraId="4205198C" w14:textId="227B960E" w:rsidR="003C2769" w:rsidRPr="00EF2032" w:rsidRDefault="003C2769" w:rsidP="005D4ED9">
            <w:pPr>
              <w:spacing w:line="252" w:lineRule="auto"/>
              <w:rPr>
                <w:rFonts w:cs="Tahoma"/>
                <w:b/>
                <w:szCs w:val="22"/>
                <w:lang w:val="el-GR"/>
              </w:rPr>
            </w:pPr>
            <w:r w:rsidRPr="00EF2032">
              <w:rPr>
                <w:rFonts w:cs="Tahoma"/>
                <w:szCs w:val="22"/>
                <w:u w:val="single"/>
                <w:lang w:val="el-GR"/>
              </w:rPr>
              <w:br w:type="page"/>
            </w:r>
            <w:r w:rsidR="005D4ED9" w:rsidRPr="00EF2032">
              <w:rPr>
                <w:rFonts w:cs="Tahoma"/>
                <w:b/>
                <w:szCs w:val="22"/>
                <w:lang w:val="el-GR"/>
              </w:rPr>
              <w:t xml:space="preserve">ΚΡΙΤΗΡΙΟ </w:t>
            </w:r>
            <w:r w:rsidRPr="00EF2032">
              <w:rPr>
                <w:rFonts w:cs="Tahoma"/>
                <w:b/>
                <w:szCs w:val="22"/>
                <w:lang w:val="el-GR"/>
              </w:rPr>
              <w:t xml:space="preserve">2 </w:t>
            </w:r>
            <w:r w:rsidR="005D4ED9" w:rsidRPr="00EF2032">
              <w:rPr>
                <w:rFonts w:cs="Tahoma"/>
                <w:b/>
                <w:szCs w:val="22"/>
                <w:lang w:val="el-GR"/>
              </w:rPr>
              <w:t xml:space="preserve">(Κ2.1 (ΕΕ1) - (Κ2.2 (ΕΕ2)) </w:t>
            </w:r>
            <w:r w:rsidRPr="00EF2032">
              <w:rPr>
                <w:rFonts w:cs="Tahoma"/>
                <w:b/>
                <w:szCs w:val="22"/>
                <w:lang w:val="el-GR"/>
              </w:rPr>
              <w:t xml:space="preserve">– </w:t>
            </w:r>
            <w:r w:rsidR="005D4ED9" w:rsidRPr="00EF2032">
              <w:rPr>
                <w:rFonts w:cs="Tahoma"/>
                <w:b/>
                <w:szCs w:val="22"/>
                <w:lang w:val="el-GR"/>
              </w:rPr>
              <w:t>Προσέγγιση υλοποίησης ανά Ενότητα Εργασίας (ΕΕ)</w:t>
            </w:r>
          </w:p>
        </w:tc>
      </w:tr>
      <w:tr w:rsidR="003C2769" w:rsidRPr="000E5495" w14:paraId="33ADFC73" w14:textId="77777777" w:rsidTr="005D4ED9">
        <w:tc>
          <w:tcPr>
            <w:tcW w:w="9855" w:type="dxa"/>
            <w:shd w:val="clear" w:color="auto" w:fill="auto"/>
          </w:tcPr>
          <w:p w14:paraId="097F5B5A" w14:textId="5753E80C" w:rsidR="003C2769" w:rsidRDefault="003C2769" w:rsidP="000C5FFB">
            <w:pPr>
              <w:spacing w:line="252" w:lineRule="auto"/>
              <w:ind w:left="360"/>
              <w:rPr>
                <w:rFonts w:cs="Tahoma"/>
                <w:szCs w:val="22"/>
                <w:lang w:val="el-GR"/>
              </w:rPr>
            </w:pPr>
            <w:r w:rsidRPr="00EF2032">
              <w:rPr>
                <w:rFonts w:cs="Tahoma"/>
                <w:szCs w:val="22"/>
                <w:lang w:val="el-GR"/>
              </w:rPr>
              <w:t>Αξιολογούνται</w:t>
            </w:r>
            <w:r w:rsidR="00A73DF0">
              <w:rPr>
                <w:rFonts w:cs="Tahoma"/>
                <w:szCs w:val="22"/>
                <w:lang w:val="el-GR"/>
              </w:rPr>
              <w:t xml:space="preserve"> για κάθε μια από τις Ενότητες Εργασιών ΕΕ1 και ΕΕ2 τα ακόλουθα</w:t>
            </w:r>
            <w:r w:rsidRPr="00EF2032">
              <w:rPr>
                <w:rFonts w:cs="Tahoma"/>
                <w:szCs w:val="22"/>
                <w:lang w:val="el-GR"/>
              </w:rPr>
              <w:t>:</w:t>
            </w:r>
          </w:p>
          <w:p w14:paraId="1811FD11" w14:textId="77777777" w:rsidR="00D73D1B" w:rsidRPr="00D73D1B" w:rsidRDefault="00D73D1B" w:rsidP="00671CDE">
            <w:pPr>
              <w:pStyle w:val="aff"/>
              <w:numPr>
                <w:ilvl w:val="0"/>
                <w:numId w:val="73"/>
              </w:numPr>
              <w:snapToGrid w:val="0"/>
              <w:spacing w:before="40" w:after="40"/>
              <w:rPr>
                <w:rFonts w:cs="Tahoma"/>
                <w:iCs/>
                <w:lang w:val="el-GR"/>
              </w:rPr>
            </w:pPr>
            <w:r w:rsidRPr="00D73D1B">
              <w:rPr>
                <w:rFonts w:cs="Tahoma"/>
                <w:iCs/>
                <w:szCs w:val="22"/>
                <w:lang w:val="el-GR"/>
              </w:rPr>
              <w:t xml:space="preserve">Σαφήνεια και πληρότητα ανάλυσης των προσφερόμενων υπηρεσιών </w:t>
            </w:r>
          </w:p>
          <w:p w14:paraId="05264068" w14:textId="77777777" w:rsidR="00D73D1B" w:rsidRPr="00D73D1B" w:rsidRDefault="00D73D1B" w:rsidP="00671CDE">
            <w:pPr>
              <w:pStyle w:val="aff"/>
              <w:numPr>
                <w:ilvl w:val="0"/>
                <w:numId w:val="73"/>
              </w:numPr>
              <w:snapToGrid w:val="0"/>
              <w:spacing w:before="40" w:after="40"/>
              <w:rPr>
                <w:rFonts w:cs="Tahoma"/>
                <w:iCs/>
                <w:lang w:val="el-GR"/>
              </w:rPr>
            </w:pPr>
            <w:r w:rsidRPr="00D73D1B">
              <w:rPr>
                <w:rFonts w:cs="Tahoma"/>
                <w:iCs/>
                <w:szCs w:val="22"/>
                <w:lang w:val="el-GR"/>
              </w:rPr>
              <w:t>Ανάλυση, σαφήνεια και πληρότητα των πακέτων εργασίας και των επιμέρους δραστηριοτήτων όπως αυτά αποτυπώνονται στο προτεινόμενο χρονοδιάγραμμα του έργου.</w:t>
            </w:r>
          </w:p>
          <w:p w14:paraId="27819758" w14:textId="77777777" w:rsidR="00D73D1B" w:rsidRPr="00D73D1B" w:rsidRDefault="00D73D1B" w:rsidP="00671CDE">
            <w:pPr>
              <w:pStyle w:val="aff"/>
              <w:numPr>
                <w:ilvl w:val="0"/>
                <w:numId w:val="73"/>
              </w:numPr>
              <w:snapToGrid w:val="0"/>
              <w:spacing w:before="40" w:after="40"/>
              <w:rPr>
                <w:rFonts w:cs="Tahoma"/>
                <w:iCs/>
                <w:lang w:val="el-GR"/>
              </w:rPr>
            </w:pPr>
            <w:r w:rsidRPr="00D73D1B">
              <w:rPr>
                <w:rFonts w:cs="Tahoma"/>
                <w:iCs/>
                <w:szCs w:val="22"/>
                <w:lang w:val="el-GR"/>
              </w:rPr>
              <w:t>Βαθμός εξειδίκευσης μεταξύ της μεθοδολογίας υλοποίησης και των απαιτήσεων του Έργου.</w:t>
            </w:r>
          </w:p>
          <w:p w14:paraId="3197E256" w14:textId="77777777" w:rsidR="00D73D1B" w:rsidRPr="00D73D1B" w:rsidRDefault="00D73D1B" w:rsidP="00671CDE">
            <w:pPr>
              <w:pStyle w:val="aff"/>
              <w:numPr>
                <w:ilvl w:val="0"/>
                <w:numId w:val="73"/>
              </w:numPr>
              <w:snapToGrid w:val="0"/>
              <w:spacing w:before="40" w:after="40"/>
              <w:rPr>
                <w:rFonts w:cs="Tahoma"/>
                <w:iCs/>
                <w:lang w:val="el-GR"/>
              </w:rPr>
            </w:pPr>
            <w:r w:rsidRPr="00D73D1B">
              <w:rPr>
                <w:rFonts w:cs="Tahoma"/>
                <w:iCs/>
                <w:szCs w:val="22"/>
                <w:lang w:val="el-GR"/>
              </w:rPr>
              <w:t>Βαθμός ρεαλιστικότητας της προσέγγισης.</w:t>
            </w:r>
          </w:p>
          <w:p w14:paraId="2AD2CF24" w14:textId="77777777" w:rsidR="00D73D1B" w:rsidRPr="00D73D1B" w:rsidRDefault="00D73D1B" w:rsidP="00671CDE">
            <w:pPr>
              <w:pStyle w:val="aff"/>
              <w:numPr>
                <w:ilvl w:val="0"/>
                <w:numId w:val="73"/>
              </w:numPr>
              <w:snapToGrid w:val="0"/>
              <w:spacing w:before="40" w:after="40"/>
              <w:rPr>
                <w:rFonts w:cs="Tahoma"/>
                <w:iCs/>
                <w:lang w:val="el-GR"/>
              </w:rPr>
            </w:pPr>
            <w:r w:rsidRPr="00D73D1B">
              <w:rPr>
                <w:rFonts w:cs="Tahoma"/>
                <w:iCs/>
                <w:szCs w:val="22"/>
                <w:lang w:val="el-GR"/>
              </w:rPr>
              <w:t xml:space="preserve">Ανάλυση, δομή και οργάνωση των περιεχομένων των παραδοτέων.  </w:t>
            </w:r>
          </w:p>
          <w:p w14:paraId="74616002" w14:textId="77777777" w:rsidR="00D73D1B" w:rsidRPr="00D73D1B" w:rsidRDefault="00D73D1B" w:rsidP="00671CDE">
            <w:pPr>
              <w:pStyle w:val="aff"/>
              <w:numPr>
                <w:ilvl w:val="0"/>
                <w:numId w:val="73"/>
              </w:numPr>
              <w:snapToGrid w:val="0"/>
              <w:spacing w:before="40" w:after="40"/>
              <w:rPr>
                <w:rFonts w:cs="Tahoma"/>
                <w:iCs/>
                <w:lang w:val="el-GR"/>
              </w:rPr>
            </w:pPr>
            <w:r w:rsidRPr="00D73D1B">
              <w:rPr>
                <w:rFonts w:cs="Tahoma"/>
                <w:iCs/>
                <w:szCs w:val="22"/>
                <w:lang w:val="el-GR"/>
              </w:rPr>
              <w:t>Παροχή επιπλέον υπηρεσιών από τις ζητούμενες στην παρούσα.</w:t>
            </w:r>
          </w:p>
          <w:p w14:paraId="56AD14F3" w14:textId="77777777" w:rsidR="00D73D1B" w:rsidRPr="00D73D1B" w:rsidRDefault="00D73D1B" w:rsidP="00671CDE">
            <w:pPr>
              <w:pStyle w:val="aff"/>
              <w:numPr>
                <w:ilvl w:val="0"/>
                <w:numId w:val="73"/>
              </w:numPr>
              <w:snapToGrid w:val="0"/>
              <w:spacing w:before="40" w:after="40"/>
              <w:rPr>
                <w:rFonts w:cs="Tahoma"/>
                <w:iCs/>
                <w:lang w:val="el-GR"/>
              </w:rPr>
            </w:pPr>
            <w:r w:rsidRPr="00D73D1B">
              <w:rPr>
                <w:rFonts w:cs="Tahoma"/>
                <w:iCs/>
                <w:szCs w:val="22"/>
                <w:lang w:val="el-GR"/>
              </w:rPr>
              <w:t>Λειτουργικότητα και Τεχνικά χαρακτηριστικά των mo</w:t>
            </w:r>
            <w:r w:rsidRPr="00D73D1B">
              <w:rPr>
                <w:rFonts w:cs="Tahoma"/>
                <w:iCs/>
                <w:szCs w:val="22"/>
                <w:lang w:val="en-US"/>
              </w:rPr>
              <w:t>dules</w:t>
            </w:r>
            <w:r w:rsidRPr="00D73D1B">
              <w:rPr>
                <w:rFonts w:cs="Tahoma"/>
                <w:iCs/>
                <w:szCs w:val="22"/>
                <w:lang w:val="el-GR"/>
              </w:rPr>
              <w:t xml:space="preserve"> της Πλατφόρμας ΕΠΑΔ - Παρατηρητηρίου</w:t>
            </w:r>
          </w:p>
          <w:p w14:paraId="060CC9FF" w14:textId="3E7D941F" w:rsidR="003C2769" w:rsidRPr="00D73D1B" w:rsidRDefault="00D73D1B" w:rsidP="00671CDE">
            <w:pPr>
              <w:pStyle w:val="aff"/>
              <w:numPr>
                <w:ilvl w:val="0"/>
                <w:numId w:val="73"/>
              </w:numPr>
              <w:rPr>
                <w:lang w:val="el-GR"/>
              </w:rPr>
            </w:pPr>
            <w:r w:rsidRPr="00D73D1B">
              <w:rPr>
                <w:rFonts w:cs="Tahoma"/>
                <w:iCs/>
                <w:szCs w:val="22"/>
                <w:lang w:val="el-GR"/>
              </w:rPr>
              <w:t xml:space="preserve">Αρχιτεκτονική </w:t>
            </w:r>
            <w:r w:rsidRPr="00D73D1B">
              <w:rPr>
                <w:lang w:val="el-GR"/>
              </w:rPr>
              <w:t>(χρήση ανοιχτών προτύπων, διεθνώς καθιερωμένων τεχνολογιών κλπ)</w:t>
            </w:r>
            <w:r w:rsidRPr="00D73D1B">
              <w:rPr>
                <w:rFonts w:cs="Tahoma"/>
                <w:iCs/>
                <w:szCs w:val="22"/>
                <w:lang w:val="el-GR"/>
              </w:rPr>
              <w:t>, διαλειτουργικότητα, μέτρα προστασίας των προσωπικών δεδομένων καθώς και δυνατότητες εξέλιξης.</w:t>
            </w:r>
          </w:p>
        </w:tc>
      </w:tr>
    </w:tbl>
    <w:p w14:paraId="08B5A1E6" w14:textId="77777777" w:rsidR="003C2769" w:rsidRPr="00EF2032" w:rsidRDefault="003C2769" w:rsidP="00B11217">
      <w:pPr>
        <w:rPr>
          <w:lang w:val="el-GR"/>
        </w:rPr>
      </w:pPr>
    </w:p>
    <w:p w14:paraId="15AC339E" w14:textId="3073BBD1" w:rsidR="008338F0" w:rsidRPr="00FF172C" w:rsidRDefault="005021F4" w:rsidP="00EC6683">
      <w:pPr>
        <w:pStyle w:val="3"/>
      </w:pPr>
      <w:bookmarkStart w:id="152" w:name="_Toc75439402"/>
      <w:bookmarkStart w:id="153" w:name="_Ref75519746"/>
      <w:bookmarkStart w:id="154" w:name="_Ref75519754"/>
      <w:r w:rsidRPr="005114B1">
        <w:t xml:space="preserve"> </w:t>
      </w:r>
      <w:r w:rsidR="00F4043C" w:rsidRPr="00FF172C">
        <w:t xml:space="preserve"> </w:t>
      </w:r>
      <w:bookmarkStart w:id="155" w:name="_Toc80088634"/>
      <w:r w:rsidR="003355E7" w:rsidRPr="00FF172C">
        <w:t>Βαθμολόγηση και κατάταξη προσφορών</w:t>
      </w:r>
      <w:bookmarkEnd w:id="152"/>
      <w:bookmarkEnd w:id="153"/>
      <w:bookmarkEnd w:id="154"/>
      <w:bookmarkEnd w:id="155"/>
      <w:r w:rsidR="003355E7" w:rsidRPr="00FF172C">
        <w:t xml:space="preserve"> </w:t>
      </w:r>
    </w:p>
    <w:p w14:paraId="10F9089E" w14:textId="40D33C64" w:rsidR="004717A5" w:rsidRPr="00EF2032" w:rsidRDefault="005021F4" w:rsidP="00EC6683">
      <w:pPr>
        <w:pStyle w:val="4"/>
      </w:pPr>
      <w:bookmarkStart w:id="156" w:name="_Toc75439403"/>
      <w:r w:rsidRPr="00825DCB">
        <w:t xml:space="preserve"> </w:t>
      </w:r>
      <w:r w:rsidR="00F4043C">
        <w:t xml:space="preserve"> </w:t>
      </w:r>
      <w:r w:rsidR="004717A5" w:rsidRPr="00EF2032">
        <w:t>Βαθμολόγηση Τεχνικών Προσφορών</w:t>
      </w:r>
      <w:bookmarkEnd w:id="156"/>
      <w:r w:rsidR="004717A5" w:rsidRPr="00EF2032">
        <w:t xml:space="preserve"> </w:t>
      </w:r>
    </w:p>
    <w:p w14:paraId="3CCC5B28" w14:textId="4B260582" w:rsidR="00C71722" w:rsidRPr="00EF2032" w:rsidRDefault="00C71722" w:rsidP="00C71722">
      <w:pPr>
        <w:rPr>
          <w:rFonts w:cs="Tahoma"/>
          <w:szCs w:val="22"/>
          <w:lang w:val="el-GR"/>
        </w:rPr>
      </w:pPr>
      <w:r w:rsidRPr="00EF2032">
        <w:rPr>
          <w:rFonts w:cs="Tahoma"/>
          <w:szCs w:val="22"/>
          <w:lang w:val="el-GR"/>
        </w:rPr>
        <w:t>Η Βαθμολόγηση των τεχνικών προσφορών θα γίνει σύμφωνα με τα “Κριτήρια Αξιολόγησης”, όπως αυτά προσδιορίζονται στον πίνακα της παρ.</w:t>
      </w:r>
      <w:r w:rsidR="004207A7" w:rsidRPr="00EF2032">
        <w:rPr>
          <w:rFonts w:cs="Tahoma"/>
          <w:szCs w:val="22"/>
          <w:lang w:val="el-GR"/>
        </w:rPr>
        <w:t xml:space="preserve"> </w:t>
      </w:r>
      <w:r w:rsidR="004207A7" w:rsidRPr="00EF2032">
        <w:rPr>
          <w:b/>
          <w:bCs/>
          <w:color w:val="0000FF"/>
          <w:lang w:val="el-GR"/>
        </w:rPr>
        <w:fldChar w:fldCharType="begin"/>
      </w:r>
      <w:r w:rsidR="004207A7" w:rsidRPr="00EF2032">
        <w:rPr>
          <w:b/>
          <w:bCs/>
          <w:color w:val="0000FF"/>
          <w:lang w:val="el-GR"/>
        </w:rPr>
        <w:instrText xml:space="preserve"> REF _Ref496542191 \r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Pr>
          <w:b/>
          <w:bCs/>
          <w:color w:val="0000FF"/>
          <w:lang w:val="el-GR"/>
        </w:rPr>
        <w:t>2.3.1</w:t>
      </w:r>
      <w:r w:rsidR="004207A7" w:rsidRPr="00EF2032">
        <w:rPr>
          <w:b/>
          <w:bCs/>
          <w:color w:val="0000FF"/>
          <w:lang w:val="el-GR"/>
        </w:rPr>
        <w:fldChar w:fldCharType="end"/>
      </w:r>
      <w:r w:rsidR="004207A7" w:rsidRPr="00EF2032">
        <w:rPr>
          <w:b/>
          <w:bCs/>
          <w:color w:val="0000FF"/>
          <w:lang w:val="el-GR"/>
        </w:rPr>
        <w:t xml:space="preserve"> </w:t>
      </w:r>
      <w:r w:rsidR="004207A7" w:rsidRPr="00EF2032">
        <w:rPr>
          <w:b/>
          <w:bCs/>
          <w:color w:val="0000FF"/>
          <w:lang w:val="el-GR"/>
        </w:rPr>
        <w:fldChar w:fldCharType="begin"/>
      </w:r>
      <w:r w:rsidR="004207A7" w:rsidRPr="00EF2032">
        <w:rPr>
          <w:b/>
          <w:bCs/>
          <w:color w:val="0000FF"/>
          <w:lang w:val="el-GR"/>
        </w:rPr>
        <w:instrText xml:space="preserve"> REF _Ref496542191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sidRPr="003C5152">
        <w:rPr>
          <w:b/>
          <w:bCs/>
          <w:color w:val="0000FF"/>
          <w:lang w:val="el-GR"/>
        </w:rPr>
        <w:t xml:space="preserve">  Κριτήριο </w:t>
      </w:r>
      <w:r w:rsidR="003C5152" w:rsidRPr="003C5152">
        <w:rPr>
          <w:lang w:val="el-GR"/>
        </w:rPr>
        <w:t>ανάθεσης</w:t>
      </w:r>
      <w:r w:rsidR="004207A7" w:rsidRPr="00EF2032">
        <w:rPr>
          <w:b/>
          <w:bCs/>
          <w:color w:val="0000FF"/>
          <w:lang w:val="el-GR"/>
        </w:rPr>
        <w:fldChar w:fldCharType="end"/>
      </w:r>
      <w:r w:rsidRPr="00EF2032">
        <w:rPr>
          <w:rFonts w:cs="Tahoma"/>
          <w:szCs w:val="22"/>
          <w:lang w:val="el-GR"/>
        </w:rPr>
        <w:t>.</w:t>
      </w:r>
    </w:p>
    <w:p w14:paraId="06D1EB7F" w14:textId="33DE1D52" w:rsidR="008338F0" w:rsidRPr="00EF2032" w:rsidRDefault="003355E7">
      <w:pPr>
        <w:rPr>
          <w:rFonts w:cs="Tahoma"/>
          <w:szCs w:val="22"/>
          <w:lang w:val="el-GR"/>
        </w:rPr>
      </w:pPr>
      <w:r w:rsidRPr="00EF2032">
        <w:rPr>
          <w:rFonts w:cs="Tahoma"/>
          <w:szCs w:val="22"/>
          <w:lang w:val="el-GR"/>
        </w:rPr>
        <w:t xml:space="preserve">Η βαθμολόγηση κάθε κριτηρίου αξιολόγησης κυμαίνεται </w:t>
      </w:r>
      <w:r w:rsidRPr="00CB6E8B">
        <w:rPr>
          <w:rFonts w:cs="Tahoma"/>
          <w:b/>
          <w:bCs/>
          <w:szCs w:val="22"/>
          <w:lang w:val="el-GR"/>
        </w:rPr>
        <w:t>από 100</w:t>
      </w:r>
      <w:r w:rsidRPr="00EF2032">
        <w:rPr>
          <w:rFonts w:cs="Tahoma"/>
          <w:szCs w:val="22"/>
          <w:lang w:val="el-GR"/>
        </w:rPr>
        <w:t xml:space="preserve"> </w:t>
      </w:r>
      <w:r w:rsidRPr="00CB6E8B">
        <w:rPr>
          <w:rFonts w:cs="Tahoma"/>
          <w:b/>
          <w:bCs/>
          <w:szCs w:val="22"/>
          <w:lang w:val="el-GR"/>
        </w:rPr>
        <w:t>βαθμούς</w:t>
      </w:r>
      <w:r w:rsidRPr="00EF2032">
        <w:rPr>
          <w:rFonts w:cs="Tahoma"/>
          <w:szCs w:val="22"/>
          <w:lang w:val="el-GR"/>
        </w:rPr>
        <w:t xml:space="preserve"> στην περίπτωση που ικανοποιούνται ακριβώς όλοι οι όροι των τεχνικών προδιαγραφών, αυξάνεται δε </w:t>
      </w:r>
      <w:r w:rsidRPr="00CB6E8B">
        <w:rPr>
          <w:rFonts w:cs="Tahoma"/>
          <w:b/>
          <w:bCs/>
          <w:szCs w:val="22"/>
          <w:lang w:val="el-GR"/>
        </w:rPr>
        <w:t xml:space="preserve">μέχρι τους </w:t>
      </w:r>
      <w:r w:rsidR="00553FDC" w:rsidRPr="00CB6E8B">
        <w:rPr>
          <w:rFonts w:cs="Tahoma"/>
          <w:b/>
          <w:bCs/>
          <w:szCs w:val="22"/>
          <w:lang w:val="el-GR"/>
        </w:rPr>
        <w:t>130</w:t>
      </w:r>
      <w:r w:rsidR="00553FDC" w:rsidRPr="00EF2032">
        <w:rPr>
          <w:rFonts w:cs="Tahoma"/>
          <w:szCs w:val="22"/>
          <w:lang w:val="el-GR"/>
        </w:rPr>
        <w:t xml:space="preserve"> </w:t>
      </w:r>
      <w:r w:rsidRPr="00CB6E8B">
        <w:rPr>
          <w:rFonts w:cs="Tahoma"/>
          <w:b/>
          <w:bCs/>
          <w:szCs w:val="22"/>
          <w:lang w:val="el-GR"/>
        </w:rPr>
        <w:t>βαθμούς</w:t>
      </w:r>
      <w:r w:rsidRPr="00EF2032">
        <w:rPr>
          <w:rFonts w:cs="Tahoma"/>
          <w:szCs w:val="22"/>
          <w:lang w:val="el-GR"/>
        </w:rPr>
        <w:t xml:space="preserve"> όταν υπερκαλύπτονται οι απαιτήσεις του συγκεκριμένου κριτηρίου</w:t>
      </w:r>
      <w:r w:rsidRPr="00EF2032">
        <w:rPr>
          <w:rStyle w:val="15"/>
          <w:rFonts w:cs="Tahoma"/>
          <w:b/>
          <w:sz w:val="22"/>
          <w:szCs w:val="22"/>
          <w:lang w:val="el-GR"/>
        </w:rPr>
        <w:t>.</w:t>
      </w:r>
      <w:r w:rsidR="00E1337D" w:rsidRPr="00EF2032">
        <w:rPr>
          <w:rFonts w:cs="Tahoma"/>
          <w:b/>
          <w:szCs w:val="22"/>
          <w:lang w:val="el-GR"/>
        </w:rPr>
        <w:t xml:space="preserve"> </w:t>
      </w:r>
    </w:p>
    <w:p w14:paraId="3E441212" w14:textId="77777777" w:rsidR="008338F0" w:rsidRPr="00EF2032" w:rsidRDefault="003355E7">
      <w:pPr>
        <w:rPr>
          <w:rFonts w:cs="Tahoma"/>
          <w:szCs w:val="22"/>
          <w:lang w:val="el-GR"/>
        </w:rPr>
      </w:pPr>
      <w:r w:rsidRPr="00EF2032">
        <w:rPr>
          <w:rFonts w:cs="Tahoma"/>
          <w:szCs w:val="22"/>
          <w:lang w:val="el-GR"/>
        </w:rPr>
        <w:t xml:space="preserve">Κάθε κριτήριο αξιολόγησης βαθμολογείται αυτόνομα με βάση τα στοιχεία της προσφοράς. </w:t>
      </w:r>
    </w:p>
    <w:p w14:paraId="54761973" w14:textId="77777777" w:rsidR="0001217D" w:rsidRPr="00EF2032" w:rsidRDefault="00414212" w:rsidP="0001217D">
      <w:pPr>
        <w:rPr>
          <w:rFonts w:cs="Tahoma"/>
          <w:i/>
          <w:color w:val="5B9BD5"/>
          <w:szCs w:val="22"/>
          <w:lang w:val="el-GR"/>
        </w:rPr>
      </w:pPr>
      <w:r w:rsidRPr="00EF2032">
        <w:rPr>
          <w:rFonts w:cs="Tahoma"/>
          <w:szCs w:val="22"/>
          <w:lang w:val="el-GR"/>
        </w:rPr>
        <w:t>Βαθμολογία</w:t>
      </w:r>
      <w:r w:rsidR="0001217D" w:rsidRPr="00EF2032">
        <w:rPr>
          <w:rFonts w:cs="Tahoma"/>
          <w:szCs w:val="22"/>
          <w:lang w:val="el-GR"/>
        </w:rPr>
        <w:t xml:space="preserve"> μικρότερη από 100 βαθμούς (ήτοι </w:t>
      </w:r>
      <w:r w:rsidRPr="00EF2032">
        <w:rPr>
          <w:rFonts w:cs="Tahoma"/>
          <w:szCs w:val="22"/>
          <w:lang w:val="el-GR"/>
        </w:rPr>
        <w:t xml:space="preserve">προσφοφορά </w:t>
      </w:r>
      <w:r w:rsidR="0001217D" w:rsidRPr="00EF2032">
        <w:rPr>
          <w:rFonts w:cs="Tahoma"/>
          <w:szCs w:val="22"/>
          <w:lang w:val="el-GR"/>
        </w:rPr>
        <w:t>που δεν καλύπτ</w:t>
      </w:r>
      <w:r w:rsidRPr="00EF2032">
        <w:rPr>
          <w:rFonts w:cs="Tahoma"/>
          <w:szCs w:val="22"/>
          <w:lang w:val="el-GR"/>
        </w:rPr>
        <w:t>ει</w:t>
      </w:r>
      <w:r w:rsidR="0001217D" w:rsidRPr="00EF2032">
        <w:rPr>
          <w:rFonts w:cs="Tahoma"/>
          <w:szCs w:val="22"/>
          <w:lang w:val="el-GR"/>
        </w:rPr>
        <w:t>/παρουσιάζ</w:t>
      </w:r>
      <w:r w:rsidRPr="00EF2032">
        <w:rPr>
          <w:rFonts w:cs="Tahoma"/>
          <w:szCs w:val="22"/>
          <w:lang w:val="el-GR"/>
        </w:rPr>
        <w:t>ει</w:t>
      </w:r>
      <w:r w:rsidR="0001217D" w:rsidRPr="00EF2032">
        <w:rPr>
          <w:rFonts w:cs="Tahoma"/>
          <w:szCs w:val="22"/>
          <w:lang w:val="el-GR"/>
        </w:rPr>
        <w:t xml:space="preserve"> αποκλίσεις από τις τεχνικές προδιαγραφές της παρούσας) επιφέρ</w:t>
      </w:r>
      <w:r w:rsidRPr="00EF2032">
        <w:rPr>
          <w:rFonts w:cs="Tahoma"/>
          <w:szCs w:val="22"/>
          <w:lang w:val="el-GR"/>
        </w:rPr>
        <w:t>ει</w:t>
      </w:r>
      <w:r w:rsidR="0001217D" w:rsidRPr="00EF2032">
        <w:rPr>
          <w:rFonts w:cs="Tahoma"/>
          <w:szCs w:val="22"/>
          <w:lang w:val="el-GR"/>
        </w:rPr>
        <w:t xml:space="preserve"> την απόρριψη της προσφοράς.</w:t>
      </w:r>
    </w:p>
    <w:p w14:paraId="51BB339B" w14:textId="77777777" w:rsidR="008338F0" w:rsidRPr="00EF2032" w:rsidRDefault="003355E7">
      <w:pPr>
        <w:rPr>
          <w:rFonts w:cs="Tahoma"/>
          <w:szCs w:val="22"/>
          <w:lang w:val="el-GR"/>
        </w:rPr>
      </w:pPr>
      <w:r w:rsidRPr="00EF2032">
        <w:rPr>
          <w:rFonts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EF2032">
        <w:rPr>
          <w:rFonts w:cs="Tahoma"/>
          <w:szCs w:val="22"/>
          <w:lang w:val="el-GR"/>
        </w:rPr>
        <w:t>(Β</w:t>
      </w:r>
      <w:r w:rsidR="00EB4B2B" w:rsidRPr="00EF2032">
        <w:rPr>
          <w:rFonts w:cs="Tahoma"/>
          <w:szCs w:val="22"/>
          <w:vertAlign w:val="subscript"/>
        </w:rPr>
        <w:t>i</w:t>
      </w:r>
      <w:r w:rsidR="00EB4B2B" w:rsidRPr="00EF2032">
        <w:rPr>
          <w:rFonts w:cs="Tahoma"/>
          <w:szCs w:val="22"/>
          <w:lang w:val="el-GR"/>
        </w:rPr>
        <w:t>)</w:t>
      </w:r>
      <w:r w:rsidR="00F242FC" w:rsidRPr="00EF2032">
        <w:rPr>
          <w:rFonts w:cs="Tahoma"/>
          <w:szCs w:val="22"/>
          <w:lang w:val="el-GR"/>
        </w:rPr>
        <w:t xml:space="preserve"> </w:t>
      </w:r>
      <w:r w:rsidRPr="00EF2032">
        <w:rPr>
          <w:rFonts w:cs="Tahoma"/>
          <w:szCs w:val="22"/>
          <w:lang w:val="el-GR"/>
        </w:rPr>
        <w:t>θα προκύπτει από το άθροισμα των σταθμισμένων βαθμολογιών όλων των κριτηρίων.</w:t>
      </w:r>
    </w:p>
    <w:p w14:paraId="23C927EA" w14:textId="77777777" w:rsidR="00D73D1B" w:rsidRDefault="00D73D1B" w:rsidP="00611C19">
      <w:pPr>
        <w:rPr>
          <w:rFonts w:cs="Tahoma"/>
          <w:i/>
          <w:color w:val="5B9BD5"/>
          <w:szCs w:val="22"/>
          <w:lang w:val="el-GR"/>
        </w:rPr>
      </w:pPr>
      <w:bookmarkStart w:id="157" w:name="_Hlk49962342"/>
    </w:p>
    <w:p w14:paraId="448AA05D" w14:textId="4F845BF8" w:rsidR="00611C19" w:rsidRPr="00EF2032" w:rsidRDefault="00611C19" w:rsidP="00611C19">
      <w:pPr>
        <w:rPr>
          <w:rFonts w:cs="Tahoma"/>
          <w:lang w:val="el-GR"/>
        </w:rPr>
      </w:pPr>
      <w:r w:rsidRPr="00EF2032">
        <w:rPr>
          <w:rFonts w:cs="Tahoma"/>
          <w:lang w:val="el-GR"/>
        </w:rPr>
        <w:t xml:space="preserve">Η συνολική βαθμολογία της τεχνικής προσφοράς υπολογίζεται με βάση τον παρακάτω τύπο : </w:t>
      </w:r>
    </w:p>
    <w:bookmarkEnd w:id="157"/>
    <w:p w14:paraId="3BE5B382" w14:textId="77777777" w:rsidR="00352B45" w:rsidRPr="00D73D1B" w:rsidRDefault="00352B45" w:rsidP="00352B45">
      <w:pPr>
        <w:rPr>
          <w:rFonts w:cs="Tahoma"/>
          <w:b/>
          <w:bCs/>
          <w:lang w:val="el-GR"/>
        </w:rPr>
      </w:pPr>
      <w:r w:rsidRPr="00D73D1B">
        <w:rPr>
          <w:rFonts w:cs="Tahoma"/>
          <w:b/>
          <w:bCs/>
          <w:lang w:val="el-GR"/>
        </w:rPr>
        <w:t>Σ.Β.Τ.Π (</w:t>
      </w:r>
      <w:r w:rsidRPr="00D73D1B">
        <w:rPr>
          <w:rFonts w:cs="Tahoma"/>
          <w:b/>
          <w:bCs/>
          <w:lang w:val="en-US"/>
        </w:rPr>
        <w:t>Bi</w:t>
      </w:r>
      <w:r w:rsidRPr="00D73D1B">
        <w:rPr>
          <w:rFonts w:cs="Tahoma"/>
          <w:b/>
          <w:bCs/>
          <w:lang w:val="el-GR"/>
        </w:rPr>
        <w:t xml:space="preserve">) = σ1 </w:t>
      </w:r>
      <w:r w:rsidRPr="00D73D1B">
        <w:rPr>
          <w:rFonts w:cs="Tahoma"/>
          <w:b/>
          <w:bCs/>
          <w:lang w:val="en-US"/>
        </w:rPr>
        <w:t>x</w:t>
      </w:r>
      <w:r w:rsidRPr="00D73D1B">
        <w:rPr>
          <w:rFonts w:cs="Tahoma"/>
          <w:b/>
          <w:bCs/>
          <w:lang w:val="el-GR"/>
        </w:rPr>
        <w:t xml:space="preserve"> Κ1 + σ2.1 </w:t>
      </w:r>
      <w:r w:rsidRPr="00D73D1B">
        <w:rPr>
          <w:rFonts w:cs="Tahoma"/>
          <w:b/>
          <w:bCs/>
          <w:lang w:val="en-US"/>
        </w:rPr>
        <w:t>x</w:t>
      </w:r>
      <w:r w:rsidRPr="00D73D1B">
        <w:rPr>
          <w:rFonts w:cs="Tahoma"/>
          <w:b/>
          <w:bCs/>
          <w:lang w:val="el-GR"/>
        </w:rPr>
        <w:t xml:space="preserve"> Κ2.1 + σ2.2 </w:t>
      </w:r>
      <w:r w:rsidRPr="00D73D1B">
        <w:rPr>
          <w:rFonts w:cs="Tahoma"/>
          <w:b/>
          <w:bCs/>
          <w:lang w:val="en-US"/>
        </w:rPr>
        <w:t>x</w:t>
      </w:r>
      <w:r w:rsidRPr="00D73D1B">
        <w:rPr>
          <w:rFonts w:cs="Tahoma"/>
          <w:b/>
          <w:bCs/>
          <w:lang w:val="el-GR"/>
        </w:rPr>
        <w:t xml:space="preserve"> Κ2.2 </w:t>
      </w:r>
    </w:p>
    <w:p w14:paraId="76244D9A" w14:textId="77777777" w:rsidR="00352B45" w:rsidRPr="00EF2032" w:rsidRDefault="00352B45" w:rsidP="00352B45">
      <w:pPr>
        <w:rPr>
          <w:rFonts w:cs="Tahoma"/>
          <w:lang w:val="el-GR"/>
        </w:rPr>
      </w:pPr>
      <w:r w:rsidRPr="00EF2032">
        <w:rPr>
          <w:rFonts w:cs="Tahoma"/>
          <w:lang w:val="el-GR"/>
        </w:rPr>
        <w:t>όπου σ</w:t>
      </w:r>
      <w:r w:rsidRPr="00EF2032">
        <w:rPr>
          <w:rFonts w:cs="Tahoma"/>
          <w:lang w:val="en-US"/>
        </w:rPr>
        <w:t>i</w:t>
      </w:r>
      <w:r w:rsidRPr="00EF2032">
        <w:rPr>
          <w:rFonts w:cs="Tahoma"/>
          <w:lang w:val="el-GR"/>
        </w:rPr>
        <w:t>=ο αντίστοιχος συντελεστής βαρύτητας</w:t>
      </w:r>
    </w:p>
    <w:p w14:paraId="1B3B1468" w14:textId="77777777" w:rsidR="00611C19" w:rsidRPr="00EF2032" w:rsidRDefault="00611C19">
      <w:pPr>
        <w:rPr>
          <w:rFonts w:cs="Tahoma"/>
          <w:i/>
          <w:color w:val="5B9BD5"/>
          <w:szCs w:val="22"/>
          <w:lang w:val="el-GR"/>
        </w:rPr>
      </w:pPr>
    </w:p>
    <w:p w14:paraId="43234BCF" w14:textId="1416E2FB" w:rsidR="0001217D" w:rsidRPr="00EF2032" w:rsidRDefault="005021F4" w:rsidP="00EC6683">
      <w:pPr>
        <w:pStyle w:val="4"/>
      </w:pPr>
      <w:bookmarkStart w:id="158" w:name="_Toc75439404"/>
      <w:r w:rsidRPr="005114B1">
        <w:t xml:space="preserve"> </w:t>
      </w:r>
      <w:r w:rsidR="00F4043C">
        <w:t xml:space="preserve"> </w:t>
      </w:r>
      <w:r w:rsidR="007F03FD" w:rsidRPr="00EF2032">
        <w:t xml:space="preserve">Α. </w:t>
      </w:r>
      <w:r w:rsidR="0001217D" w:rsidRPr="00EF2032">
        <w:t>Κατάταξη προσφορών</w:t>
      </w:r>
      <w:bookmarkEnd w:id="158"/>
      <w:r w:rsidR="0001217D" w:rsidRPr="00EF2032">
        <w:t xml:space="preserve"> </w:t>
      </w:r>
    </w:p>
    <w:p w14:paraId="3C201905" w14:textId="14E997AB" w:rsidR="0001217D" w:rsidRPr="00EF2032" w:rsidRDefault="0001217D" w:rsidP="0001217D">
      <w:pPr>
        <w:rPr>
          <w:rFonts w:cs="Tahoma"/>
          <w:szCs w:val="22"/>
          <w:lang w:val="el-GR"/>
        </w:rPr>
      </w:pPr>
      <w:r w:rsidRPr="00EF2032">
        <w:rPr>
          <w:rFonts w:cs="Tahoma"/>
          <w:szCs w:val="22"/>
          <w:lang w:val="el-GR"/>
        </w:rPr>
        <w:t>Πλέον συμφέρουσα από οικονομική άποψη προσφορά είναι εκείνη που παρουσιάζει το μεγαλύτερο Λ</w:t>
      </w:r>
      <w:r w:rsidR="001F4428" w:rsidRPr="00EF2032">
        <w:rPr>
          <w:rFonts w:cs="Tahoma"/>
          <w:szCs w:val="22"/>
          <w:lang w:val="en-US"/>
        </w:rPr>
        <w:t>i</w:t>
      </w:r>
      <w:r w:rsidRPr="00EF2032">
        <w:rPr>
          <w:rFonts w:cs="Tahoma"/>
          <w:szCs w:val="22"/>
          <w:lang w:val="el-GR"/>
        </w:rPr>
        <w:t xml:space="preserve"> ο οποίος υπολογίζεται με βάση τον παρακάτω τύπο:</w:t>
      </w:r>
    </w:p>
    <w:p w14:paraId="366C9FF8" w14:textId="73E1C59F" w:rsidR="0001217D" w:rsidRPr="00EF2032" w:rsidRDefault="0001217D" w:rsidP="0001217D">
      <w:pPr>
        <w:jc w:val="center"/>
        <w:rPr>
          <w:rFonts w:cs="Tahoma"/>
          <w:szCs w:val="22"/>
          <w:lang w:val="nl-NL"/>
        </w:rPr>
      </w:pPr>
      <w:r w:rsidRPr="00EF2032">
        <w:rPr>
          <w:rFonts w:cs="Tahoma"/>
          <w:szCs w:val="22"/>
          <w:lang w:val="el-GR"/>
        </w:rPr>
        <w:t>Λ</w:t>
      </w:r>
      <w:r w:rsidRPr="00EF2032">
        <w:rPr>
          <w:rFonts w:cs="Tahoma"/>
          <w:szCs w:val="22"/>
          <w:vertAlign w:val="subscript"/>
          <w:lang w:val="nl-NL"/>
        </w:rPr>
        <w:t>i</w:t>
      </w:r>
      <w:r w:rsidRPr="00EF2032">
        <w:rPr>
          <w:rFonts w:cs="Tahoma"/>
          <w:szCs w:val="22"/>
          <w:lang w:val="nl-NL"/>
        </w:rPr>
        <w:t xml:space="preserve"> = </w:t>
      </w:r>
      <w:r w:rsidR="003A2B20" w:rsidRPr="003325F0">
        <w:rPr>
          <w:rFonts w:cs="Tahoma"/>
          <w:b/>
          <w:bCs/>
          <w:szCs w:val="22"/>
          <w:lang w:val="en-US"/>
        </w:rPr>
        <w:t>80</w:t>
      </w:r>
      <w:r w:rsidRPr="00EF2032">
        <w:rPr>
          <w:rFonts w:cs="Tahoma"/>
          <w:szCs w:val="22"/>
          <w:lang w:val="nl-NL"/>
        </w:rPr>
        <w:t xml:space="preserve"> * ( </w:t>
      </w:r>
      <w:r w:rsidRPr="00EF2032">
        <w:rPr>
          <w:rFonts w:cs="Tahoma"/>
          <w:szCs w:val="22"/>
          <w:lang w:val="el-GR"/>
        </w:rPr>
        <w:t>Β</w:t>
      </w:r>
      <w:r w:rsidRPr="00EF2032">
        <w:rPr>
          <w:rFonts w:cs="Tahoma"/>
          <w:szCs w:val="22"/>
          <w:vertAlign w:val="subscript"/>
          <w:lang w:val="nl-NL"/>
        </w:rPr>
        <w:t xml:space="preserve">i </w:t>
      </w:r>
      <w:r w:rsidRPr="00EF2032">
        <w:rPr>
          <w:rFonts w:cs="Tahoma"/>
          <w:szCs w:val="22"/>
          <w:lang w:val="nl-NL"/>
        </w:rPr>
        <w:t xml:space="preserve">/ </w:t>
      </w:r>
      <w:r w:rsidRPr="00EF2032">
        <w:rPr>
          <w:rFonts w:cs="Tahoma"/>
          <w:szCs w:val="22"/>
          <w:lang w:val="el-GR"/>
        </w:rPr>
        <w:t>Β</w:t>
      </w:r>
      <w:r w:rsidRPr="00EF2032">
        <w:rPr>
          <w:rFonts w:cs="Tahoma"/>
          <w:szCs w:val="22"/>
          <w:vertAlign w:val="subscript"/>
          <w:lang w:val="nl-NL"/>
        </w:rPr>
        <w:t xml:space="preserve">max </w:t>
      </w:r>
      <w:r w:rsidRPr="00EF2032">
        <w:rPr>
          <w:rFonts w:cs="Tahoma"/>
          <w:szCs w:val="22"/>
          <w:lang w:val="nl-NL"/>
        </w:rPr>
        <w:t xml:space="preserve">) + </w:t>
      </w:r>
      <w:r w:rsidR="003A2B20" w:rsidRPr="003325F0">
        <w:rPr>
          <w:rFonts w:cs="Tahoma"/>
          <w:b/>
          <w:bCs/>
          <w:szCs w:val="22"/>
          <w:lang w:val="en-US"/>
        </w:rPr>
        <w:t>20</w:t>
      </w:r>
      <w:r w:rsidRPr="00EF2032">
        <w:rPr>
          <w:rFonts w:cs="Tahoma"/>
          <w:szCs w:val="22"/>
          <w:lang w:val="nl-NL"/>
        </w:rPr>
        <w:t xml:space="preserve"> * (K</w:t>
      </w:r>
      <w:r w:rsidRPr="00EF2032">
        <w:rPr>
          <w:rFonts w:cs="Tahoma"/>
          <w:szCs w:val="22"/>
          <w:vertAlign w:val="subscript"/>
          <w:lang w:val="nl-NL"/>
        </w:rPr>
        <w:t>min</w:t>
      </w:r>
      <w:r w:rsidRPr="00EF2032">
        <w:rPr>
          <w:rFonts w:cs="Tahoma"/>
          <w:szCs w:val="22"/>
          <w:lang w:val="nl-NL"/>
        </w:rPr>
        <w:t>/K</w:t>
      </w:r>
      <w:r w:rsidRPr="00EF2032">
        <w:rPr>
          <w:rFonts w:cs="Tahoma"/>
          <w:szCs w:val="22"/>
          <w:vertAlign w:val="subscript"/>
          <w:lang w:val="nl-NL"/>
        </w:rPr>
        <w:t>i</w:t>
      </w:r>
      <w:r w:rsidRPr="00EF2032">
        <w:rPr>
          <w:rFonts w:cs="Tahoma"/>
          <w:szCs w:val="22"/>
          <w:lang w:val="nl-NL"/>
        </w:rPr>
        <w:t>)</w:t>
      </w:r>
    </w:p>
    <w:p w14:paraId="0041CE0E" w14:textId="77777777" w:rsidR="0001217D" w:rsidRPr="00EF2032" w:rsidRDefault="0001217D" w:rsidP="0001217D">
      <w:pPr>
        <w:ind w:left="284"/>
        <w:rPr>
          <w:rFonts w:cs="Tahoma"/>
          <w:szCs w:val="22"/>
          <w:lang w:val="el-GR"/>
        </w:rPr>
      </w:pPr>
      <w:r w:rsidRPr="00EF2032">
        <w:rPr>
          <w:rFonts w:cs="Tahoma"/>
          <w:szCs w:val="22"/>
          <w:lang w:val="el-GR"/>
        </w:rPr>
        <w:t>όπου:</w:t>
      </w:r>
    </w:p>
    <w:p w14:paraId="778AA435" w14:textId="77777777" w:rsidR="0001217D" w:rsidRPr="00EF2032" w:rsidRDefault="0001217D" w:rsidP="0001217D">
      <w:pPr>
        <w:tabs>
          <w:tab w:val="left" w:pos="1080"/>
        </w:tabs>
        <w:ind w:left="284"/>
        <w:rPr>
          <w:rFonts w:cs="Tahoma"/>
          <w:szCs w:val="22"/>
          <w:lang w:val="el-GR"/>
        </w:rPr>
      </w:pPr>
      <w:r w:rsidRPr="00EF2032">
        <w:rPr>
          <w:rFonts w:cs="Tahoma"/>
          <w:szCs w:val="22"/>
          <w:lang w:val="el-GR"/>
        </w:rPr>
        <w:t>Β</w:t>
      </w:r>
      <w:r w:rsidRPr="00EF2032">
        <w:rPr>
          <w:rFonts w:cs="Tahoma"/>
          <w:szCs w:val="22"/>
          <w:vertAlign w:val="subscript"/>
        </w:rPr>
        <w:t>max</w:t>
      </w:r>
      <w:r w:rsidRPr="00EF2032">
        <w:rPr>
          <w:rFonts w:cs="Tahoma"/>
          <w:szCs w:val="22"/>
          <w:vertAlign w:val="subscript"/>
          <w:lang w:val="el-GR"/>
        </w:rPr>
        <w:t xml:space="preserve"> </w:t>
      </w:r>
      <w:r w:rsidRPr="00EF2032">
        <w:rPr>
          <w:rFonts w:cs="Tahoma"/>
          <w:szCs w:val="22"/>
          <w:vertAlign w:val="subscript"/>
          <w:lang w:val="el-GR"/>
        </w:rPr>
        <w:tab/>
      </w:r>
      <w:r w:rsidRPr="00EF2032">
        <w:rPr>
          <w:rFonts w:cs="Tahoma"/>
          <w:szCs w:val="22"/>
          <w:lang w:val="el-GR"/>
        </w:rPr>
        <w:t xml:space="preserve">η συνολική βαθμολογία που έλαβε η καλύτερη Τεχνική Προσφορά </w:t>
      </w:r>
    </w:p>
    <w:p w14:paraId="1CCA7D25" w14:textId="77777777" w:rsidR="0001217D" w:rsidRPr="00EF2032" w:rsidRDefault="0001217D" w:rsidP="0001217D">
      <w:pPr>
        <w:tabs>
          <w:tab w:val="left" w:pos="1080"/>
        </w:tabs>
        <w:ind w:left="284"/>
        <w:rPr>
          <w:rFonts w:cs="Tahoma"/>
          <w:szCs w:val="22"/>
          <w:lang w:val="el-GR"/>
        </w:rPr>
      </w:pPr>
      <w:r w:rsidRPr="00EF2032">
        <w:rPr>
          <w:rFonts w:cs="Tahoma"/>
          <w:szCs w:val="22"/>
          <w:lang w:val="el-GR"/>
        </w:rPr>
        <w:t>Β</w:t>
      </w:r>
      <w:r w:rsidRPr="00EF2032">
        <w:rPr>
          <w:rFonts w:cs="Tahoma"/>
          <w:szCs w:val="22"/>
          <w:vertAlign w:val="subscript"/>
        </w:rPr>
        <w:t>i</w:t>
      </w:r>
      <w:r w:rsidRPr="00EF2032">
        <w:rPr>
          <w:rFonts w:cs="Tahoma"/>
          <w:szCs w:val="22"/>
          <w:vertAlign w:val="subscript"/>
          <w:lang w:val="el-GR"/>
        </w:rPr>
        <w:tab/>
      </w:r>
      <w:r w:rsidRPr="00EF2032">
        <w:rPr>
          <w:rFonts w:cs="Tahoma"/>
          <w:szCs w:val="22"/>
          <w:lang w:val="el-GR"/>
        </w:rPr>
        <w:t xml:space="preserve">η συνολική βαθμολογία της Τεχνικής Προσφοράς </w:t>
      </w:r>
      <w:r w:rsidRPr="00EF2032">
        <w:rPr>
          <w:rFonts w:cs="Tahoma"/>
          <w:szCs w:val="22"/>
        </w:rPr>
        <w:t>i</w:t>
      </w:r>
    </w:p>
    <w:p w14:paraId="1F2FA7EB" w14:textId="77777777" w:rsidR="0001217D" w:rsidRPr="00EF2032" w:rsidRDefault="0001217D" w:rsidP="0001217D">
      <w:pPr>
        <w:tabs>
          <w:tab w:val="left" w:pos="1080"/>
        </w:tabs>
        <w:ind w:left="284"/>
        <w:rPr>
          <w:rFonts w:cs="Tahoma"/>
          <w:szCs w:val="22"/>
          <w:lang w:val="el-GR"/>
        </w:rPr>
      </w:pPr>
      <w:r w:rsidRPr="00EF2032">
        <w:rPr>
          <w:rFonts w:cs="Tahoma"/>
          <w:szCs w:val="22"/>
        </w:rPr>
        <w:t>K</w:t>
      </w:r>
      <w:r w:rsidRPr="00EF2032">
        <w:rPr>
          <w:rFonts w:cs="Tahoma"/>
          <w:szCs w:val="22"/>
          <w:vertAlign w:val="subscript"/>
        </w:rPr>
        <w:t>min</w:t>
      </w:r>
      <w:r w:rsidRPr="00EF2032">
        <w:rPr>
          <w:rFonts w:cs="Tahoma"/>
          <w:szCs w:val="22"/>
          <w:vertAlign w:val="subscript"/>
          <w:lang w:val="el-GR"/>
        </w:rPr>
        <w:t xml:space="preserve"> </w:t>
      </w:r>
      <w:r w:rsidRPr="00EF2032">
        <w:rPr>
          <w:rFonts w:cs="Tahoma"/>
          <w:szCs w:val="22"/>
          <w:vertAlign w:val="subscript"/>
          <w:lang w:val="el-GR"/>
        </w:rPr>
        <w:tab/>
      </w:r>
      <w:r w:rsidRPr="00EF2032">
        <w:rPr>
          <w:rFonts w:cs="Tahoma"/>
          <w:szCs w:val="22"/>
          <w:lang w:val="el-GR"/>
        </w:rPr>
        <w:t xml:space="preserve">το συνολικό συγκριτικό κόστος της Προσφοράς με τη μικρότερη τιμή </w:t>
      </w:r>
    </w:p>
    <w:p w14:paraId="0249B40C" w14:textId="77777777" w:rsidR="0001217D" w:rsidRPr="00EF2032" w:rsidRDefault="0001217D" w:rsidP="0001217D">
      <w:pPr>
        <w:tabs>
          <w:tab w:val="left" w:pos="1080"/>
        </w:tabs>
        <w:ind w:left="284"/>
        <w:rPr>
          <w:rFonts w:cs="Tahoma"/>
          <w:szCs w:val="22"/>
          <w:lang w:val="el-GR"/>
        </w:rPr>
      </w:pPr>
      <w:r w:rsidRPr="00EF2032">
        <w:rPr>
          <w:rFonts w:cs="Tahoma"/>
          <w:szCs w:val="22"/>
          <w:lang w:val="el-GR"/>
        </w:rPr>
        <w:t>Κ</w:t>
      </w:r>
      <w:r w:rsidRPr="00EF2032">
        <w:rPr>
          <w:rFonts w:cs="Tahoma"/>
          <w:szCs w:val="22"/>
          <w:vertAlign w:val="subscript"/>
        </w:rPr>
        <w:t>i</w:t>
      </w:r>
      <w:r w:rsidRPr="00EF2032">
        <w:rPr>
          <w:rFonts w:cs="Tahoma"/>
          <w:szCs w:val="22"/>
          <w:vertAlign w:val="subscript"/>
          <w:lang w:val="el-GR"/>
        </w:rPr>
        <w:tab/>
      </w:r>
      <w:r w:rsidRPr="00EF2032">
        <w:rPr>
          <w:rFonts w:cs="Tahoma"/>
          <w:szCs w:val="22"/>
          <w:lang w:val="el-GR"/>
        </w:rPr>
        <w:t xml:space="preserve">το συνολικό συγκριτικό κόστος της Προσφοράς </w:t>
      </w:r>
      <w:r w:rsidRPr="00EF2032">
        <w:rPr>
          <w:rFonts w:cs="Tahoma"/>
          <w:szCs w:val="22"/>
        </w:rPr>
        <w:t>i</w:t>
      </w:r>
      <w:r w:rsidRPr="00EF2032">
        <w:rPr>
          <w:rFonts w:cs="Tahoma"/>
          <w:szCs w:val="22"/>
          <w:lang w:val="el-GR"/>
        </w:rPr>
        <w:t xml:space="preserve"> </w:t>
      </w:r>
    </w:p>
    <w:p w14:paraId="608CE362" w14:textId="77777777" w:rsidR="0001217D" w:rsidRPr="00EF2032" w:rsidRDefault="0001217D" w:rsidP="0001217D">
      <w:pPr>
        <w:tabs>
          <w:tab w:val="left" w:pos="1080"/>
        </w:tabs>
        <w:ind w:left="284"/>
        <w:rPr>
          <w:rFonts w:cs="Tahoma"/>
          <w:szCs w:val="22"/>
          <w:lang w:val="el-GR"/>
        </w:rPr>
      </w:pPr>
      <w:r w:rsidRPr="00EF2032">
        <w:rPr>
          <w:rFonts w:cs="Tahoma"/>
          <w:szCs w:val="22"/>
          <w:lang w:val="el-GR"/>
        </w:rPr>
        <w:t>Λ</w:t>
      </w:r>
      <w:r w:rsidRPr="00EF2032">
        <w:rPr>
          <w:rFonts w:cs="Tahoma"/>
          <w:szCs w:val="22"/>
          <w:vertAlign w:val="subscript"/>
        </w:rPr>
        <w:t>i</w:t>
      </w:r>
      <w:r w:rsidRPr="00EF2032">
        <w:rPr>
          <w:rFonts w:cs="Tahoma"/>
          <w:szCs w:val="22"/>
          <w:lang w:val="el-GR"/>
        </w:rPr>
        <w:tab/>
        <w:t>το οποίο στρογγυλοποιείται στα 2 δεκαδικά ψηφία.</w:t>
      </w:r>
    </w:p>
    <w:p w14:paraId="17FC1B32" w14:textId="77777777" w:rsidR="00C40FB9" w:rsidRPr="00EF2032" w:rsidRDefault="00C40FB9" w:rsidP="0001217D">
      <w:pPr>
        <w:rPr>
          <w:rFonts w:cs="Tahoma"/>
          <w:szCs w:val="22"/>
          <w:lang w:val="el-GR"/>
        </w:rPr>
      </w:pPr>
    </w:p>
    <w:p w14:paraId="3DAC098F" w14:textId="3DF9AB4B" w:rsidR="0001217D" w:rsidRPr="00EF2032" w:rsidRDefault="005021F4" w:rsidP="00EC6683">
      <w:pPr>
        <w:pStyle w:val="4"/>
      </w:pPr>
      <w:bookmarkStart w:id="159" w:name="_Toc9049526"/>
      <w:bookmarkStart w:id="160" w:name="_Toc9050798"/>
      <w:bookmarkStart w:id="161" w:name="_Toc16061711"/>
      <w:bookmarkStart w:id="162" w:name="_Toc25743321"/>
      <w:bookmarkStart w:id="163" w:name="_Toc26592535"/>
      <w:bookmarkStart w:id="164" w:name="_Toc43634791"/>
      <w:bookmarkStart w:id="165" w:name="_Toc44821171"/>
      <w:bookmarkStart w:id="166" w:name="_Toc48552963"/>
      <w:bookmarkStart w:id="167" w:name="_Toc49074409"/>
      <w:bookmarkStart w:id="168" w:name="_Toc286055470"/>
      <w:bookmarkStart w:id="169" w:name="_Toc75439405"/>
      <w:r w:rsidRPr="005114B1">
        <w:t xml:space="preserve"> </w:t>
      </w:r>
      <w:r w:rsidR="00F4043C">
        <w:t xml:space="preserve"> </w:t>
      </w:r>
      <w:r w:rsidR="0001217D" w:rsidRPr="00EF2032">
        <w:t>Διαμόρφωση συγκριτικού κόστους Προσφοράς</w:t>
      </w:r>
      <w:bookmarkEnd w:id="159"/>
      <w:bookmarkEnd w:id="160"/>
      <w:bookmarkEnd w:id="161"/>
      <w:bookmarkEnd w:id="162"/>
      <w:bookmarkEnd w:id="163"/>
      <w:bookmarkEnd w:id="164"/>
      <w:bookmarkEnd w:id="165"/>
      <w:bookmarkEnd w:id="166"/>
      <w:bookmarkEnd w:id="167"/>
      <w:bookmarkEnd w:id="168"/>
      <w:bookmarkEnd w:id="169"/>
    </w:p>
    <w:p w14:paraId="0BF775DD" w14:textId="77777777" w:rsidR="0001217D" w:rsidRPr="00EF2032" w:rsidRDefault="0001217D" w:rsidP="0001217D">
      <w:pPr>
        <w:rPr>
          <w:rFonts w:cs="Tahoma"/>
          <w:szCs w:val="22"/>
          <w:lang w:val="el-GR"/>
        </w:rPr>
      </w:pPr>
      <w:r w:rsidRPr="00EF2032">
        <w:rPr>
          <w:rFonts w:cs="Tahoma"/>
          <w:szCs w:val="22"/>
          <w:lang w:val="el-GR"/>
        </w:rPr>
        <w:t xml:space="preserve">Το συγκριτικό κόστος Κ κάθε Προσφοράς περιλαμβάνει: </w:t>
      </w:r>
    </w:p>
    <w:p w14:paraId="2F715AA1" w14:textId="68D1D999" w:rsidR="0001217D" w:rsidRPr="00EF2032" w:rsidRDefault="0001217D" w:rsidP="00E03814">
      <w:pPr>
        <w:numPr>
          <w:ilvl w:val="0"/>
          <w:numId w:val="11"/>
        </w:numPr>
        <w:suppressAutoHyphens w:val="0"/>
        <w:rPr>
          <w:rFonts w:cs="Tahoma"/>
          <w:szCs w:val="22"/>
          <w:lang w:val="el-GR"/>
        </w:rPr>
      </w:pPr>
      <w:r w:rsidRPr="00EF2032">
        <w:rPr>
          <w:rFonts w:cs="Tahoma"/>
          <w:szCs w:val="22"/>
          <w:lang w:val="el-GR"/>
        </w:rPr>
        <w:t xml:space="preserve">το συνολικό κόστος για το Έργο, χωρίς ΦΠΑ {βλ. </w:t>
      </w:r>
      <w:r w:rsidR="00E11251"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_Ref510087099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VI – Υπόδειγμα Οικονομικής Προσφοράς</w:t>
      </w:r>
      <w:r w:rsidR="00E11251" w:rsidRPr="00EF2032">
        <w:rPr>
          <w:b/>
          <w:bCs/>
          <w:color w:val="0000FF"/>
          <w:lang w:val="el-GR"/>
        </w:rPr>
        <w:fldChar w:fldCharType="end"/>
      </w:r>
      <w:r w:rsidR="00E11251" w:rsidRPr="00EF2032">
        <w:rPr>
          <w:rFonts w:cs="Tahoma"/>
          <w:szCs w:val="22"/>
          <w:lang w:val="el-GR"/>
        </w:rPr>
        <w:t xml:space="preserve">   </w:t>
      </w:r>
      <w:r w:rsidR="007F03FD" w:rsidRPr="00EF2032">
        <w:rPr>
          <w:rFonts w:cs="Tahoma"/>
          <w:szCs w:val="22"/>
          <w:lang w:val="el-GR"/>
        </w:rPr>
        <w:t xml:space="preserve">, </w:t>
      </w:r>
      <w:r w:rsidR="007F03FD" w:rsidRPr="003D6BCE">
        <w:rPr>
          <w:rFonts w:cs="Tahoma"/>
          <w:b/>
          <w:bCs/>
          <w:szCs w:val="22"/>
          <w:lang w:val="el-GR"/>
        </w:rPr>
        <w:t>πίνακα</w:t>
      </w:r>
      <w:r w:rsidR="007F03FD" w:rsidRPr="00EF2032">
        <w:rPr>
          <w:rFonts w:cs="Tahoma"/>
          <w:szCs w:val="22"/>
          <w:lang w:val="el-GR"/>
        </w:rPr>
        <w:t xml:space="preserve"> </w:t>
      </w:r>
      <w:r w:rsidR="000C5FFB" w:rsidRPr="000C5FFB">
        <w:rPr>
          <w:rFonts w:cs="Tahoma"/>
          <w:b/>
          <w:bCs/>
          <w:color w:val="0000FF"/>
          <w:szCs w:val="22"/>
          <w:lang w:val="el-GR"/>
        </w:rPr>
        <w:fldChar w:fldCharType="begin"/>
      </w:r>
      <w:r w:rsidR="000C5FFB" w:rsidRPr="000C5FFB">
        <w:rPr>
          <w:rFonts w:cs="Tahoma"/>
          <w:b/>
          <w:bCs/>
          <w:color w:val="0000FF"/>
          <w:szCs w:val="22"/>
          <w:lang w:val="el-GR"/>
        </w:rPr>
        <w:instrText xml:space="preserve"> REF _Ref52978018 \n \h  \* MERGEFORMAT </w:instrText>
      </w:r>
      <w:r w:rsidR="000C5FFB" w:rsidRPr="000C5FFB">
        <w:rPr>
          <w:rFonts w:cs="Tahoma"/>
          <w:b/>
          <w:bCs/>
          <w:color w:val="0000FF"/>
          <w:szCs w:val="22"/>
          <w:lang w:val="el-GR"/>
        </w:rPr>
      </w:r>
      <w:r w:rsidR="000C5FFB" w:rsidRPr="000C5FFB">
        <w:rPr>
          <w:rFonts w:cs="Tahoma"/>
          <w:b/>
          <w:bCs/>
          <w:color w:val="0000FF"/>
          <w:szCs w:val="22"/>
          <w:lang w:val="el-GR"/>
        </w:rPr>
        <w:fldChar w:fldCharType="separate"/>
      </w:r>
      <w:r w:rsidR="003C5152">
        <w:rPr>
          <w:rFonts w:cs="Tahoma"/>
          <w:b/>
          <w:bCs/>
          <w:color w:val="0000FF"/>
          <w:szCs w:val="22"/>
          <w:lang w:val="el-GR"/>
        </w:rPr>
        <w:t>5</w:t>
      </w:r>
      <w:r w:rsidR="000C5FFB" w:rsidRPr="000C5FFB">
        <w:rPr>
          <w:rFonts w:cs="Tahoma"/>
          <w:b/>
          <w:bCs/>
          <w:color w:val="0000FF"/>
          <w:szCs w:val="22"/>
          <w:lang w:val="el-GR"/>
        </w:rPr>
        <w:fldChar w:fldCharType="end"/>
      </w:r>
      <w:r w:rsidR="003D6BCE">
        <w:rPr>
          <w:rFonts w:cs="Tahoma"/>
          <w:b/>
          <w:bCs/>
          <w:color w:val="0000FF"/>
          <w:szCs w:val="22"/>
          <w:lang w:val="el-GR"/>
        </w:rPr>
        <w:t xml:space="preserve"> </w:t>
      </w:r>
      <w:r w:rsidR="003D6BCE" w:rsidRPr="003D6BCE">
        <w:rPr>
          <w:b/>
          <w:bCs/>
          <w:color w:val="0000FF"/>
          <w:lang w:val="el-GR"/>
        </w:rPr>
        <w:fldChar w:fldCharType="begin"/>
      </w:r>
      <w:r w:rsidR="003D6BCE" w:rsidRPr="003D6BCE">
        <w:rPr>
          <w:b/>
          <w:bCs/>
          <w:color w:val="0000FF"/>
          <w:lang w:val="el-GR"/>
        </w:rPr>
        <w:instrText xml:space="preserve"> REF _Ref52978018 \h </w:instrText>
      </w:r>
      <w:r w:rsidR="003D6BCE">
        <w:rPr>
          <w:b/>
          <w:bCs/>
          <w:color w:val="0000FF"/>
          <w:lang w:val="el-GR"/>
        </w:rPr>
        <w:instrText xml:space="preserve"> \* MERGEFORMAT </w:instrText>
      </w:r>
      <w:r w:rsidR="003D6BCE" w:rsidRPr="003D6BCE">
        <w:rPr>
          <w:b/>
          <w:bCs/>
          <w:color w:val="0000FF"/>
          <w:lang w:val="el-GR"/>
        </w:rPr>
      </w:r>
      <w:r w:rsidR="003D6BCE" w:rsidRPr="003D6BCE">
        <w:rPr>
          <w:b/>
          <w:bCs/>
          <w:color w:val="0000FF"/>
          <w:lang w:val="el-GR"/>
        </w:rPr>
        <w:fldChar w:fldCharType="separate"/>
      </w:r>
      <w:r w:rsidR="003C5152" w:rsidRPr="003C5152">
        <w:rPr>
          <w:b/>
          <w:bCs/>
          <w:color w:val="0000FF"/>
          <w:lang w:val="el-GR"/>
        </w:rPr>
        <w:t>Συγκεντρωτικός Πίνακας Οικονομικής Προσφοράς Έργου</w:t>
      </w:r>
      <w:r w:rsidR="003D6BCE" w:rsidRPr="003D6BCE">
        <w:rPr>
          <w:b/>
          <w:bCs/>
          <w:color w:val="0000FF"/>
          <w:lang w:val="el-GR"/>
        </w:rPr>
        <w:fldChar w:fldCharType="end"/>
      </w:r>
      <w:r w:rsidR="000C5FFB" w:rsidRPr="003D6BCE">
        <w:rPr>
          <w:b/>
          <w:bCs/>
          <w:color w:val="0000FF"/>
          <w:lang w:val="el-GR"/>
        </w:rPr>
        <w:t xml:space="preserve"> </w:t>
      </w:r>
    </w:p>
    <w:p w14:paraId="0946ED81" w14:textId="1A2F4A93" w:rsidR="0001217D" w:rsidRPr="000C5FFB" w:rsidRDefault="0001217D" w:rsidP="00D16102">
      <w:pPr>
        <w:numPr>
          <w:ilvl w:val="0"/>
          <w:numId w:val="11"/>
        </w:numPr>
        <w:suppressAutoHyphens w:val="0"/>
        <w:ind w:left="60"/>
        <w:rPr>
          <w:rFonts w:cs="Tahoma"/>
          <w:szCs w:val="22"/>
          <w:lang w:val="el-GR"/>
        </w:rPr>
      </w:pPr>
      <w:r w:rsidRPr="000C5FFB">
        <w:rPr>
          <w:rFonts w:cs="Tahoma"/>
          <w:szCs w:val="22"/>
          <w:lang w:val="el-GR"/>
        </w:rPr>
        <w:t>το κόστος συντήρησης του 1</w:t>
      </w:r>
      <w:r w:rsidRPr="000C5FFB">
        <w:rPr>
          <w:rFonts w:cs="Tahoma"/>
          <w:szCs w:val="22"/>
          <w:vertAlign w:val="superscript"/>
          <w:lang w:val="el-GR"/>
        </w:rPr>
        <w:t>ου</w:t>
      </w:r>
      <w:r w:rsidRPr="000C5FFB">
        <w:rPr>
          <w:rFonts w:cs="Tahoma"/>
          <w:szCs w:val="22"/>
          <w:lang w:val="el-GR"/>
        </w:rPr>
        <w:t xml:space="preserve"> έτους {</w:t>
      </w:r>
      <w:r w:rsidRPr="000C5FFB">
        <w:rPr>
          <w:rFonts w:cs="Tahoma"/>
          <w:b/>
          <w:szCs w:val="22"/>
          <w:u w:val="single"/>
          <w:lang w:val="el-GR"/>
        </w:rPr>
        <w:t>βλ. διευκρίνιση</w:t>
      </w:r>
      <w:r w:rsidRPr="000C5FFB">
        <w:rPr>
          <w:rFonts w:cs="Tahoma"/>
          <w:szCs w:val="22"/>
          <w:lang w:val="el-GR"/>
        </w:rPr>
        <w:t>} μετά την προσφερόμενη εγγύηση, χωρίς ΦΠΑ {βλ.</w:t>
      </w:r>
      <w:r w:rsidR="00E11251" w:rsidRPr="000C5FFB">
        <w:rPr>
          <w:rFonts w:cs="Tahoma"/>
          <w:szCs w:val="22"/>
          <w:lang w:val="el-GR"/>
        </w:rPr>
        <w:t xml:space="preserve">  </w:t>
      </w:r>
      <w:r w:rsidR="00E11251" w:rsidRPr="000C5FFB">
        <w:rPr>
          <w:b/>
          <w:bCs/>
          <w:color w:val="0000FF"/>
          <w:lang w:val="el-GR"/>
        </w:rPr>
        <w:fldChar w:fldCharType="begin"/>
      </w:r>
      <w:r w:rsidR="00E11251" w:rsidRPr="000C5FFB">
        <w:rPr>
          <w:b/>
          <w:bCs/>
          <w:color w:val="0000FF"/>
          <w:lang w:val="el-GR"/>
        </w:rPr>
        <w:instrText xml:space="preserve"> REF _Ref510087099 \h </w:instrText>
      </w:r>
      <w:r w:rsidR="00835DDC" w:rsidRPr="000C5FFB">
        <w:rPr>
          <w:b/>
          <w:bCs/>
          <w:color w:val="0000FF"/>
          <w:lang w:val="el-GR"/>
        </w:rPr>
        <w:instrText xml:space="preserve"> \* MERGEFORMAT </w:instrText>
      </w:r>
      <w:r w:rsidR="00E11251" w:rsidRPr="000C5FFB">
        <w:rPr>
          <w:b/>
          <w:bCs/>
          <w:color w:val="0000FF"/>
          <w:lang w:val="el-GR"/>
        </w:rPr>
      </w:r>
      <w:r w:rsidR="00E11251" w:rsidRPr="000C5FFB">
        <w:rPr>
          <w:b/>
          <w:bCs/>
          <w:color w:val="0000FF"/>
          <w:lang w:val="el-GR"/>
        </w:rPr>
        <w:fldChar w:fldCharType="separate"/>
      </w:r>
      <w:r w:rsidR="003C5152" w:rsidRPr="003C5152">
        <w:rPr>
          <w:b/>
          <w:bCs/>
          <w:color w:val="0000FF"/>
          <w:lang w:val="el-GR"/>
        </w:rPr>
        <w:t>ΠΑΡΑΡΤΗΜΑ VI – Υπόδειγμα Οικονομικής Προσφοράς</w:t>
      </w:r>
      <w:r w:rsidR="00E11251" w:rsidRPr="000C5FFB">
        <w:rPr>
          <w:b/>
          <w:bCs/>
          <w:color w:val="0000FF"/>
          <w:lang w:val="el-GR"/>
        </w:rPr>
        <w:fldChar w:fldCharType="end"/>
      </w:r>
      <w:r w:rsidR="00E11251" w:rsidRPr="000C5FFB">
        <w:rPr>
          <w:rFonts w:cs="Tahoma"/>
          <w:szCs w:val="22"/>
          <w:lang w:val="el-GR"/>
        </w:rPr>
        <w:t xml:space="preserve"> </w:t>
      </w:r>
      <w:r w:rsidR="007F03FD" w:rsidRPr="000C5FFB">
        <w:rPr>
          <w:rFonts w:cs="Tahoma"/>
          <w:szCs w:val="22"/>
          <w:lang w:val="el-GR"/>
        </w:rPr>
        <w:t>πίνακα</w:t>
      </w:r>
      <w:r w:rsidR="000C5FFB" w:rsidRPr="000C5FFB">
        <w:rPr>
          <w:rFonts w:cs="Tahoma"/>
          <w:szCs w:val="22"/>
          <w:lang w:val="el-GR"/>
        </w:rPr>
        <w:t xml:space="preserve"> </w:t>
      </w:r>
      <w:r w:rsidR="000C5FFB" w:rsidRPr="003D6BCE">
        <w:rPr>
          <w:b/>
          <w:bCs/>
          <w:color w:val="0000FF"/>
          <w:lang w:val="el-GR"/>
        </w:rPr>
        <w:fldChar w:fldCharType="begin"/>
      </w:r>
      <w:r w:rsidR="000C5FFB" w:rsidRPr="003D6BCE">
        <w:rPr>
          <w:b/>
          <w:bCs/>
          <w:color w:val="0000FF"/>
          <w:lang w:val="el-GR"/>
        </w:rPr>
        <w:instrText xml:space="preserve"> REF _Ref46148857 \n \h  \* MERGEFORMAT </w:instrText>
      </w:r>
      <w:r w:rsidR="000C5FFB" w:rsidRPr="003D6BCE">
        <w:rPr>
          <w:b/>
          <w:bCs/>
          <w:color w:val="0000FF"/>
          <w:lang w:val="el-GR"/>
        </w:rPr>
      </w:r>
      <w:r w:rsidR="000C5FFB" w:rsidRPr="003D6BCE">
        <w:rPr>
          <w:b/>
          <w:bCs/>
          <w:color w:val="0000FF"/>
          <w:lang w:val="el-GR"/>
        </w:rPr>
        <w:fldChar w:fldCharType="separate"/>
      </w:r>
      <w:r w:rsidR="003C5152">
        <w:rPr>
          <w:b/>
          <w:bCs/>
          <w:color w:val="0000FF"/>
          <w:lang w:val="el-GR"/>
        </w:rPr>
        <w:t>6</w:t>
      </w:r>
      <w:r w:rsidR="000C5FFB" w:rsidRPr="003D6BCE">
        <w:rPr>
          <w:b/>
          <w:bCs/>
          <w:color w:val="0000FF"/>
          <w:lang w:val="el-GR"/>
        </w:rPr>
        <w:fldChar w:fldCharType="end"/>
      </w:r>
      <w:r w:rsidR="007F03FD" w:rsidRPr="003D6BCE">
        <w:rPr>
          <w:b/>
          <w:bCs/>
          <w:color w:val="0000FF"/>
          <w:lang w:val="el-GR"/>
        </w:rPr>
        <w:t xml:space="preserve">  </w:t>
      </w:r>
      <w:r w:rsidR="003D6BCE" w:rsidRPr="003D6BCE">
        <w:rPr>
          <w:b/>
          <w:bCs/>
          <w:color w:val="0000FF"/>
          <w:lang w:val="el-GR"/>
        </w:rPr>
        <w:fldChar w:fldCharType="begin"/>
      </w:r>
      <w:r w:rsidR="003D6BCE" w:rsidRPr="003D6BCE">
        <w:rPr>
          <w:b/>
          <w:bCs/>
          <w:color w:val="0000FF"/>
          <w:lang w:val="el-GR"/>
        </w:rPr>
        <w:instrText xml:space="preserve"> REF _Ref46148857 \h </w:instrText>
      </w:r>
      <w:r w:rsidR="003D6BCE">
        <w:rPr>
          <w:b/>
          <w:bCs/>
          <w:color w:val="0000FF"/>
          <w:lang w:val="el-GR"/>
        </w:rPr>
        <w:instrText xml:space="preserve"> \* MERGEFORMAT </w:instrText>
      </w:r>
      <w:r w:rsidR="003D6BCE" w:rsidRPr="003D6BCE">
        <w:rPr>
          <w:b/>
          <w:bCs/>
          <w:color w:val="0000FF"/>
          <w:lang w:val="el-GR"/>
        </w:rPr>
      </w:r>
      <w:r w:rsidR="003D6BCE" w:rsidRPr="003D6BCE">
        <w:rPr>
          <w:b/>
          <w:bCs/>
          <w:color w:val="0000FF"/>
          <w:lang w:val="el-GR"/>
        </w:rPr>
        <w:fldChar w:fldCharType="separate"/>
      </w:r>
      <w:r w:rsidR="003C5152" w:rsidRPr="003C5152">
        <w:rPr>
          <w:b/>
          <w:bCs/>
          <w:color w:val="0000FF"/>
          <w:lang w:val="el-GR"/>
        </w:rPr>
        <w:t>Συγκεντρωτικός Πίνακας Οικονομικής Προσφοράς Συντήρησης</w:t>
      </w:r>
      <w:r w:rsidR="003D6BCE" w:rsidRPr="003D6BCE">
        <w:rPr>
          <w:b/>
          <w:bCs/>
          <w:color w:val="0000FF"/>
          <w:lang w:val="el-GR"/>
        </w:rPr>
        <w:fldChar w:fldCharType="end"/>
      </w:r>
      <w:r w:rsidR="003D6BCE">
        <w:rPr>
          <w:rFonts w:cs="Tahoma"/>
          <w:szCs w:val="22"/>
          <w:lang w:val="el-GR"/>
        </w:rPr>
        <w:t xml:space="preserve"> </w:t>
      </w:r>
      <w:r w:rsidRPr="000C5FFB">
        <w:rPr>
          <w:rFonts w:cs="Tahoma"/>
          <w:szCs w:val="22"/>
          <w:lang w:val="el-GR"/>
        </w:rPr>
        <w:t xml:space="preserve">όπως προκύπτει από τους Πίνακες Οικονομικής Προσφοράς του υποψηφίου </w:t>
      </w:r>
      <w:r w:rsidR="007F03FD" w:rsidRPr="000C5FFB">
        <w:rPr>
          <w:rFonts w:cs="Tahoma"/>
          <w:szCs w:val="22"/>
          <w:lang w:val="el-GR"/>
        </w:rPr>
        <w:t xml:space="preserve">Οικονομικού Φορέα </w:t>
      </w:r>
      <w:r w:rsidRPr="000C5FFB">
        <w:rPr>
          <w:rFonts w:cs="Tahoma"/>
          <w:szCs w:val="22"/>
          <w:lang w:val="el-GR"/>
        </w:rPr>
        <w:t xml:space="preserve">. </w:t>
      </w:r>
    </w:p>
    <w:p w14:paraId="011216B4" w14:textId="77777777" w:rsidR="007F03FD" w:rsidRPr="00EF2032" w:rsidRDefault="007F03FD" w:rsidP="007F03FD">
      <w:pPr>
        <w:rPr>
          <w:rFonts w:cs="Tahoma"/>
          <w:b/>
          <w:bCs/>
          <w:szCs w:val="22"/>
          <w:u w:val="single"/>
        </w:rPr>
      </w:pPr>
      <w:r w:rsidRPr="00EF2032">
        <w:rPr>
          <w:rFonts w:cs="Tahoma"/>
          <w:b/>
          <w:bCs/>
          <w:szCs w:val="22"/>
          <w:u w:val="single"/>
        </w:rPr>
        <w:t xml:space="preserve">Διευκρινήσεις: </w:t>
      </w:r>
    </w:p>
    <w:p w14:paraId="2DFDAAA5" w14:textId="77777777" w:rsidR="007F03FD" w:rsidRPr="00EF2032" w:rsidRDefault="007F03FD" w:rsidP="00E03814">
      <w:pPr>
        <w:numPr>
          <w:ilvl w:val="0"/>
          <w:numId w:val="12"/>
        </w:numPr>
        <w:suppressAutoHyphens w:val="0"/>
        <w:rPr>
          <w:rFonts w:cs="Tahoma"/>
          <w:szCs w:val="22"/>
          <w:lang w:val="el-GR"/>
        </w:rPr>
      </w:pPr>
      <w:r w:rsidRPr="00EF2032">
        <w:rPr>
          <w:rFonts w:cs="Tahoma"/>
          <w:szCs w:val="22"/>
          <w:lang w:val="el-GR"/>
        </w:rPr>
        <w:t>το κόστος συντήρησης</w:t>
      </w:r>
      <w:r w:rsidRPr="00EF2032">
        <w:rPr>
          <w:rFonts w:cs="Tahoma"/>
          <w:b/>
          <w:szCs w:val="22"/>
          <w:lang w:val="el-GR"/>
        </w:rPr>
        <w:t xml:space="preserve"> περιλαμβάνεται στον προϋπολογισμό του Έργου ως δικαίωμα προαίρεσης.</w:t>
      </w:r>
    </w:p>
    <w:p w14:paraId="778838B5" w14:textId="77777777" w:rsidR="007F03FD" w:rsidRPr="00EF2032" w:rsidRDefault="007F03FD" w:rsidP="00E03814">
      <w:pPr>
        <w:numPr>
          <w:ilvl w:val="0"/>
          <w:numId w:val="12"/>
        </w:numPr>
        <w:suppressAutoHyphens w:val="0"/>
        <w:rPr>
          <w:rFonts w:cs="Tahoma"/>
          <w:szCs w:val="22"/>
          <w:lang w:val="el-GR"/>
        </w:rPr>
      </w:pPr>
      <w:r w:rsidRPr="00EF2032">
        <w:rPr>
          <w:rFonts w:cs="Tahoma"/>
          <w:szCs w:val="22"/>
          <w:lang w:val="el-GR"/>
        </w:rPr>
        <w:t xml:space="preserve">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w:t>
      </w:r>
      <w:r w:rsidRPr="003D6BCE">
        <w:rPr>
          <w:rFonts w:cs="Tahoma"/>
          <w:b/>
          <w:bCs/>
          <w:szCs w:val="22"/>
          <w:lang w:val="el-GR"/>
        </w:rPr>
        <w:t>δεν θα υπερβαίνει το 5%.</w:t>
      </w:r>
    </w:p>
    <w:p w14:paraId="3FF46902" w14:textId="77777777" w:rsidR="00EB4B2B" w:rsidRPr="00EF2032" w:rsidRDefault="00EB4B2B" w:rsidP="00766AC6">
      <w:pPr>
        <w:rPr>
          <w:rFonts w:cs="Tahoma"/>
          <w:b/>
          <w:szCs w:val="22"/>
          <w:u w:val="single"/>
          <w:lang w:val="el-GR"/>
        </w:rPr>
      </w:pPr>
    </w:p>
    <w:p w14:paraId="561FBC75" w14:textId="77777777" w:rsidR="00221291" w:rsidRPr="00EF2032" w:rsidRDefault="00221291">
      <w:pPr>
        <w:suppressAutoHyphens w:val="0"/>
        <w:spacing w:after="0"/>
        <w:jc w:val="left"/>
        <w:rPr>
          <w:rFonts w:cs="Tahoma"/>
          <w:szCs w:val="22"/>
          <w:lang w:val="el-GR"/>
        </w:rPr>
      </w:pPr>
      <w:r w:rsidRPr="00EF2032">
        <w:rPr>
          <w:rFonts w:cs="Tahoma"/>
          <w:szCs w:val="22"/>
          <w:lang w:val="el-GR"/>
        </w:rPr>
        <w:br w:type="page"/>
      </w:r>
    </w:p>
    <w:p w14:paraId="1A8DA7FA" w14:textId="77777777" w:rsidR="004629AE" w:rsidRPr="00EF2032" w:rsidRDefault="004629AE">
      <w:pPr>
        <w:rPr>
          <w:rFonts w:cs="Tahoma"/>
          <w:szCs w:val="22"/>
          <w:lang w:val="el-GR"/>
        </w:rPr>
      </w:pPr>
    </w:p>
    <w:p w14:paraId="4771E2A2" w14:textId="0382AEC3" w:rsidR="008338F0" w:rsidRPr="00EF2032" w:rsidRDefault="003355E7" w:rsidP="00BF270D">
      <w:pPr>
        <w:pStyle w:val="2"/>
      </w:pPr>
      <w:r w:rsidRPr="00EF2032">
        <w:tab/>
      </w:r>
      <w:bookmarkStart w:id="170" w:name="_Toc75439407"/>
      <w:r w:rsidR="005021F4" w:rsidRPr="005114B1">
        <w:t xml:space="preserve"> </w:t>
      </w:r>
      <w:r w:rsidR="00F4043C">
        <w:t xml:space="preserve"> </w:t>
      </w:r>
      <w:bookmarkStart w:id="171" w:name="_Toc80088635"/>
      <w:r w:rsidRPr="00EF2032">
        <w:t>Κατάρτιση - Περιεχόμενο Προσφορών</w:t>
      </w:r>
      <w:bookmarkEnd w:id="170"/>
      <w:bookmarkEnd w:id="171"/>
    </w:p>
    <w:p w14:paraId="77103F42" w14:textId="3CFE8BB9" w:rsidR="008338F0" w:rsidRPr="00FF172C" w:rsidRDefault="005021F4" w:rsidP="00EC6683">
      <w:pPr>
        <w:pStyle w:val="3"/>
      </w:pPr>
      <w:bookmarkStart w:id="172" w:name="_Ref496542253"/>
      <w:bookmarkStart w:id="173" w:name="_Toc75439408"/>
      <w:r>
        <w:rPr>
          <w:lang w:val="en-US"/>
        </w:rPr>
        <w:t xml:space="preserve"> </w:t>
      </w:r>
      <w:r w:rsidR="00F4043C" w:rsidRPr="00FF172C">
        <w:t xml:space="preserve"> </w:t>
      </w:r>
      <w:bookmarkStart w:id="174" w:name="_Toc80088636"/>
      <w:r w:rsidR="003355E7" w:rsidRPr="00FF172C">
        <w:t>Γενικοί όροι υποβολής προσφορών</w:t>
      </w:r>
      <w:bookmarkEnd w:id="172"/>
      <w:bookmarkEnd w:id="173"/>
      <w:bookmarkEnd w:id="174"/>
    </w:p>
    <w:p w14:paraId="4557C215" w14:textId="16E489F0" w:rsidR="008338F0" w:rsidRPr="00EF2032" w:rsidRDefault="003355E7">
      <w:pPr>
        <w:rPr>
          <w:rFonts w:cs="Tahoma"/>
          <w:szCs w:val="22"/>
          <w:lang w:val="el-GR"/>
        </w:rPr>
      </w:pPr>
      <w:r w:rsidRPr="00EF2032">
        <w:rPr>
          <w:rFonts w:cs="Tahoma"/>
          <w:szCs w:val="22"/>
          <w:lang w:val="el-GR"/>
        </w:rPr>
        <w:t xml:space="preserve">Οι προσφορές υποβάλλονται με βάση τις απαιτήσεις της </w:t>
      </w:r>
      <w:r w:rsidR="00893B0F" w:rsidRPr="00EF2032">
        <w:rPr>
          <w:rFonts w:cs="Tahoma"/>
          <w:szCs w:val="22"/>
          <w:lang w:val="el-GR"/>
        </w:rPr>
        <w:t xml:space="preserve">παρούσας </w:t>
      </w:r>
      <w:r w:rsidRPr="00EF2032">
        <w:rPr>
          <w:rFonts w:cs="Tahoma"/>
          <w:szCs w:val="22"/>
          <w:lang w:val="el-GR"/>
        </w:rPr>
        <w:t>Διακήρυξης, για</w:t>
      </w:r>
      <w:r w:rsidR="00E1337D" w:rsidRPr="00EF2032">
        <w:rPr>
          <w:rFonts w:cs="Tahoma"/>
          <w:szCs w:val="22"/>
          <w:lang w:val="el-GR"/>
        </w:rPr>
        <w:t xml:space="preserve"> </w:t>
      </w:r>
      <w:r w:rsidRPr="00EF2032">
        <w:rPr>
          <w:rFonts w:cs="Tahoma"/>
          <w:szCs w:val="22"/>
          <w:lang w:val="el-GR"/>
        </w:rPr>
        <w:t xml:space="preserve">όλες τις περιγραφόμενες υπηρεσίες. </w:t>
      </w:r>
    </w:p>
    <w:p w14:paraId="52BD8A40" w14:textId="5B267AF8" w:rsidR="008338F0" w:rsidRPr="00EF2032" w:rsidRDefault="003355E7">
      <w:pPr>
        <w:rPr>
          <w:rFonts w:cs="Tahoma"/>
          <w:i/>
          <w:iCs/>
          <w:color w:val="5B9BD5"/>
          <w:szCs w:val="22"/>
          <w:lang w:val="el-GR"/>
        </w:rPr>
      </w:pPr>
      <w:r w:rsidRPr="00EF2032">
        <w:rPr>
          <w:rFonts w:cs="Tahoma"/>
          <w:szCs w:val="22"/>
          <w:lang w:val="el-GR"/>
        </w:rPr>
        <w:t xml:space="preserve">Δεν επιτρέπονται εναλλακτικές προσφορές </w:t>
      </w:r>
      <w:r w:rsidR="00893B0F" w:rsidRPr="00EF2032">
        <w:rPr>
          <w:rFonts w:cs="Tahoma"/>
          <w:i/>
          <w:iCs/>
          <w:color w:val="5B9BD5"/>
          <w:szCs w:val="22"/>
          <w:lang w:val="el-GR"/>
        </w:rPr>
        <w:t>.</w:t>
      </w:r>
    </w:p>
    <w:p w14:paraId="5B01626F" w14:textId="77777777" w:rsidR="002B2F6A" w:rsidRPr="00EF2032" w:rsidRDefault="002B2F6A" w:rsidP="002B2F6A">
      <w:pPr>
        <w:rPr>
          <w:rFonts w:cs="Helvetica"/>
          <w:color w:val="000000"/>
          <w:szCs w:val="22"/>
          <w:lang w:val="el-GR" w:eastAsia="el-GR"/>
        </w:rPr>
      </w:pPr>
      <w:r w:rsidRPr="00EF2032">
        <w:rPr>
          <w:rFonts w:cs="Helvetica"/>
          <w:color w:val="000000"/>
          <w:szCs w:val="22"/>
          <w:lang w:val="el-GR" w:eastAsia="el-GR"/>
        </w:rPr>
        <w:t xml:space="preserve">Η ένωση οικονομικών φορέων υποβάλλει κοινή προσφορά, η οποία υπογράφεται υποχρεωτικά </w:t>
      </w:r>
      <w:r w:rsidRPr="00EF2032">
        <w:rPr>
          <w:lang w:val="el-GR"/>
        </w:rPr>
        <w:t xml:space="preserve">ηλεκτρονικά </w:t>
      </w:r>
      <w:r w:rsidRPr="00EF2032">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EF2032">
        <w:rPr>
          <w:rStyle w:val="WW-FootnoteReference7"/>
          <w:rFonts w:cs="Helvetica"/>
          <w:color w:val="000000"/>
          <w:szCs w:val="22"/>
          <w:lang w:val="el-GR" w:eastAsia="el-GR"/>
        </w:rPr>
        <w:footnoteReference w:id="9"/>
      </w:r>
      <w:r w:rsidRPr="00EF2032">
        <w:rPr>
          <w:rFonts w:cs="Helvetica"/>
          <w:color w:val="000000"/>
          <w:szCs w:val="22"/>
          <w:lang w:val="el-GR" w:eastAsia="el-GR"/>
        </w:rPr>
        <w:t>.</w:t>
      </w:r>
    </w:p>
    <w:p w14:paraId="5F2A1B2F" w14:textId="77777777" w:rsidR="002B2F6A" w:rsidRPr="00EF2032" w:rsidRDefault="002B2F6A" w:rsidP="002B2F6A">
      <w:pPr>
        <w:rPr>
          <w:lang w:val="el-GR"/>
        </w:rPr>
      </w:pPr>
      <w:r w:rsidRPr="00EF2032">
        <w:rPr>
          <w:rFonts w:cs="Helvetic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EF2032">
        <w:rPr>
          <w:rStyle w:val="ab"/>
          <w:rFonts w:cs="Helvetica"/>
          <w:color w:val="000000"/>
          <w:szCs w:val="22"/>
          <w:lang w:val="el-GR" w:eastAsia="el-GR"/>
        </w:rPr>
        <w:footnoteReference w:id="10"/>
      </w:r>
    </w:p>
    <w:p w14:paraId="6E4850E9" w14:textId="6D61B243" w:rsidR="002B2F6A" w:rsidRPr="00EF2032" w:rsidRDefault="002B2F6A" w:rsidP="002B2F6A">
      <w:pPr>
        <w:rPr>
          <w:rFonts w:cs="Tahoma"/>
          <w:color w:val="000000"/>
          <w:szCs w:val="22"/>
          <w:lang w:val="el-GR" w:eastAsia="el-GR"/>
        </w:rPr>
      </w:pPr>
    </w:p>
    <w:p w14:paraId="256B2B9A" w14:textId="427DDDAD" w:rsidR="008338F0" w:rsidRPr="00FF172C" w:rsidRDefault="005021F4" w:rsidP="00EC6683">
      <w:pPr>
        <w:pStyle w:val="3"/>
      </w:pPr>
      <w:bookmarkStart w:id="175" w:name="_Toc74566860"/>
      <w:bookmarkStart w:id="176" w:name="_Ref496542299"/>
      <w:bookmarkStart w:id="177" w:name="_Toc75439409"/>
      <w:bookmarkEnd w:id="175"/>
      <w:r w:rsidRPr="005021F4">
        <w:t xml:space="preserve"> </w:t>
      </w:r>
      <w:r w:rsidR="00F4043C" w:rsidRPr="00FF172C">
        <w:t xml:space="preserve"> </w:t>
      </w:r>
      <w:bookmarkStart w:id="178" w:name="_Toc80088637"/>
      <w:r w:rsidR="003355E7" w:rsidRPr="00FF172C">
        <w:t>Χρόνος και Τρόπος υποβολής προσφορών</w:t>
      </w:r>
      <w:bookmarkEnd w:id="176"/>
      <w:bookmarkEnd w:id="177"/>
      <w:bookmarkEnd w:id="178"/>
      <w:r w:rsidR="003355E7" w:rsidRPr="00FF172C">
        <w:t xml:space="preserve"> </w:t>
      </w:r>
    </w:p>
    <w:p w14:paraId="1B74885E" w14:textId="77777777" w:rsidR="008338F0" w:rsidRPr="00EF2032" w:rsidRDefault="003355E7">
      <w:pPr>
        <w:rPr>
          <w:rFonts w:cs="Tahoma"/>
          <w:b/>
          <w:i/>
          <w:iCs/>
          <w:color w:val="5B9BD5"/>
          <w:szCs w:val="22"/>
          <w:lang w:val="el-GR"/>
        </w:rPr>
      </w:pPr>
      <w:r w:rsidRPr="00EF2032">
        <w:rPr>
          <w:rFonts w:cs="Tahoma"/>
          <w:szCs w:val="22"/>
          <w:lang w:val="el-GR"/>
        </w:rPr>
        <w:t xml:space="preserve">Χρόνος και τρόπος υποβολής Προσφορών </w:t>
      </w:r>
    </w:p>
    <w:p w14:paraId="19914EF2" w14:textId="4DF74C3A" w:rsidR="004B759E" w:rsidRPr="007154BC" w:rsidRDefault="00F4043C" w:rsidP="00DB2128">
      <w:pPr>
        <w:rPr>
          <w:b/>
          <w:lang w:val="el-GR"/>
        </w:rPr>
      </w:pPr>
      <w:bookmarkStart w:id="179" w:name="_Toc74566862"/>
      <w:bookmarkEnd w:id="179"/>
      <w:r w:rsidRPr="007154BC">
        <w:rPr>
          <w:b/>
          <w:bCs/>
          <w:lang w:val="el-GR"/>
        </w:rPr>
        <w:t>2.4.2.1</w:t>
      </w:r>
      <w:r w:rsidR="007154BC" w:rsidRPr="007154BC">
        <w:rPr>
          <w:lang w:val="el-GR"/>
        </w:rPr>
        <w:tab/>
      </w:r>
      <w:r w:rsidR="00893B0F" w:rsidRPr="007154BC">
        <w:rPr>
          <w:lang w:val="el-GR"/>
        </w:rPr>
        <w:t xml:space="preserve">Οι προσφορές υποβάλλονται από τους ενδιαφερόμενους ηλεκτρονικά, μέσω της διαδικτυακής πύλης </w:t>
      </w:r>
      <w:r w:rsidR="00893B0F" w:rsidRPr="00F4043C">
        <w:t>www</w:t>
      </w:r>
      <w:r w:rsidR="00893B0F" w:rsidRPr="007154BC">
        <w:rPr>
          <w:lang w:val="el-GR"/>
        </w:rPr>
        <w:t>.</w:t>
      </w:r>
      <w:r w:rsidR="00893B0F" w:rsidRPr="00F4043C">
        <w:t>promitheus</w:t>
      </w:r>
      <w:r w:rsidR="00893B0F" w:rsidRPr="007154BC">
        <w:rPr>
          <w:lang w:val="el-GR"/>
        </w:rPr>
        <w:t>.</w:t>
      </w:r>
      <w:r w:rsidR="00893B0F" w:rsidRPr="00F4043C">
        <w:t>gov</w:t>
      </w:r>
      <w:r w:rsidR="00893B0F" w:rsidRPr="007154BC">
        <w:rPr>
          <w:lang w:val="el-GR"/>
        </w:rPr>
        <w:t>.</w:t>
      </w:r>
      <w:r w:rsidR="00893B0F" w:rsidRPr="00F4043C">
        <w:t>gr</w:t>
      </w:r>
      <w:r w:rsidR="00893B0F" w:rsidRPr="007154BC">
        <w:rPr>
          <w:lang w:val="el-GR"/>
        </w:rPr>
        <w:t xml:space="preserve"> του ΕΣΗΔΗΣ, μέχρι την καταληκτική ημερομηνία και ώρα που ορίζει η παρούσα διακήρυξη</w:t>
      </w:r>
      <w:r w:rsidR="00E1337D" w:rsidRPr="007154BC">
        <w:rPr>
          <w:lang w:val="el-GR"/>
        </w:rPr>
        <w:t xml:space="preserve"> </w:t>
      </w:r>
      <w:r w:rsidR="00893B0F" w:rsidRPr="007154BC">
        <w:rPr>
          <w:lang w:val="el-GR"/>
        </w:rPr>
        <w:t>(</w:t>
      </w:r>
      <w:r w:rsidR="00F41119" w:rsidRPr="007154BC">
        <w:rPr>
          <w:lang w:val="el-GR"/>
        </w:rPr>
        <w:t xml:space="preserve">άρθρο </w:t>
      </w:r>
      <w:r w:rsidR="00F41119" w:rsidRPr="00F4043C">
        <w:rPr>
          <w:b/>
        </w:rPr>
        <w:fldChar w:fldCharType="begin"/>
      </w:r>
      <w:r w:rsidR="00F41119" w:rsidRPr="007154BC">
        <w:rPr>
          <w:lang w:val="el-GR"/>
        </w:rPr>
        <w:instrText xml:space="preserve"> </w:instrText>
      </w:r>
      <w:r w:rsidR="00F41119" w:rsidRPr="00F4043C">
        <w:instrText>REF</w:instrText>
      </w:r>
      <w:r w:rsidR="00F41119" w:rsidRPr="007154BC">
        <w:rPr>
          <w:lang w:val="el-GR"/>
        </w:rPr>
        <w:instrText xml:space="preserve"> _</w:instrText>
      </w:r>
      <w:r w:rsidR="00F41119" w:rsidRPr="00F4043C">
        <w:instrText>Ref</w:instrText>
      </w:r>
      <w:r w:rsidR="00F41119" w:rsidRPr="007154BC">
        <w:rPr>
          <w:lang w:val="el-GR"/>
        </w:rPr>
        <w:instrText>40979373 \</w:instrText>
      </w:r>
      <w:r w:rsidR="00F41119" w:rsidRPr="00F4043C">
        <w:instrText>r</w:instrText>
      </w:r>
      <w:r w:rsidR="00F41119" w:rsidRPr="007154BC">
        <w:rPr>
          <w:lang w:val="el-GR"/>
        </w:rPr>
        <w:instrText xml:space="preserve"> \</w:instrText>
      </w:r>
      <w:r w:rsidR="00F41119" w:rsidRPr="00F4043C">
        <w:instrText>h</w:instrText>
      </w:r>
      <w:r w:rsidR="00F41119" w:rsidRPr="007154BC">
        <w:rPr>
          <w:lang w:val="el-GR"/>
        </w:rPr>
        <w:instrText xml:space="preserve">  \* </w:instrText>
      </w:r>
      <w:r w:rsidR="00F41119" w:rsidRPr="00F4043C">
        <w:instrText>MERGEFORMAT</w:instrText>
      </w:r>
      <w:r w:rsidR="00F41119" w:rsidRPr="007154BC">
        <w:rPr>
          <w:lang w:val="el-GR"/>
        </w:rPr>
        <w:instrText xml:space="preserve"> </w:instrText>
      </w:r>
      <w:r w:rsidR="00F41119" w:rsidRPr="00F4043C">
        <w:rPr>
          <w:b/>
        </w:rPr>
      </w:r>
      <w:r w:rsidR="00F41119" w:rsidRPr="00F4043C">
        <w:rPr>
          <w:b/>
        </w:rPr>
        <w:fldChar w:fldCharType="separate"/>
      </w:r>
      <w:r w:rsidR="003C5152" w:rsidRPr="003C5152">
        <w:rPr>
          <w:lang w:val="el-GR"/>
        </w:rPr>
        <w:t>1.5</w:t>
      </w:r>
      <w:r w:rsidR="00F41119" w:rsidRPr="00F4043C">
        <w:rPr>
          <w:b/>
        </w:rPr>
        <w:fldChar w:fldCharType="end"/>
      </w:r>
      <w:r w:rsidR="00893B0F" w:rsidRPr="007154BC">
        <w:rPr>
          <w:lang w:val="el-GR"/>
        </w:rPr>
        <w:t xml:space="preserve">), στην Ελληνική Γλώσσα, σε ηλεκτρονικό φάκελο, σύμφωνα με τα αναφερόμενα στο ν.4412/2016 , </w:t>
      </w:r>
      <w:r w:rsidR="004B759E" w:rsidRPr="007154BC">
        <w:rPr>
          <w:lang w:val="el-GR"/>
        </w:rPr>
        <w:t>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784B48A3" w14:textId="77777777" w:rsidR="004B759E" w:rsidRPr="00EF2032" w:rsidRDefault="004B759E" w:rsidP="004B759E">
      <w:pPr>
        <w:rPr>
          <w:b/>
          <w:bCs/>
          <w:lang w:val="el-GR"/>
        </w:rPr>
      </w:pPr>
      <w:r w:rsidRPr="00EF2032">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378D1A7" w14:textId="20C5D85A" w:rsidR="00367AD5" w:rsidRPr="00EF2032" w:rsidRDefault="00367AD5" w:rsidP="00E46C13">
      <w:pPr>
        <w:suppressAutoHyphens w:val="0"/>
        <w:autoSpaceDE w:val="0"/>
        <w:spacing w:after="0"/>
        <w:rPr>
          <w:rFonts w:cs="Tahoma"/>
          <w:color w:val="000000"/>
          <w:szCs w:val="22"/>
          <w:lang w:val="el-GR"/>
        </w:rPr>
      </w:pPr>
    </w:p>
    <w:p w14:paraId="6E1E7BCD" w14:textId="4B2F0A07" w:rsidR="004B759E" w:rsidRPr="00EF2032" w:rsidRDefault="00893B0F" w:rsidP="00985B96">
      <w:pPr>
        <w:rPr>
          <w:lang w:val="el-GR"/>
        </w:rPr>
      </w:pPr>
      <w:r w:rsidRPr="00EF2032">
        <w:rPr>
          <w:lang w:val="el-GR"/>
        </w:rPr>
        <w:t xml:space="preserve">Ο χρόνος υποβολής της προσφοράς </w:t>
      </w:r>
      <w:r w:rsidR="004B759E" w:rsidRPr="00EF2032">
        <w:rPr>
          <w:lang w:val="el-GR"/>
        </w:rPr>
        <w:t>μέσω του ΕΣΗΔΗΣ βεβαιώνεται αυτόματα από το ΕΣΗΔΗΣ με υπηρεσίες χρονοσήμανσης, σύμφωνα με τα οριζόμενα στο άρθρο 37</w:t>
      </w:r>
      <w:r w:rsidR="004B759E" w:rsidRPr="00EF2032">
        <w:rPr>
          <w:rFonts w:cs="Arial"/>
          <w:lang w:val="el-GR"/>
        </w:rPr>
        <w:t xml:space="preserve"> </w:t>
      </w:r>
      <w:r w:rsidR="004B759E" w:rsidRPr="00EF2032">
        <w:rPr>
          <w:lang w:val="el-GR"/>
        </w:rPr>
        <w:t>του ν. 4412/2016 και τις διατάξεις του άρθρου 10 της ως άνω κοινής υπουργικής απόφασης.</w:t>
      </w:r>
    </w:p>
    <w:p w14:paraId="22805159" w14:textId="2DCC8CF8" w:rsidR="004B759E" w:rsidRPr="005114B1" w:rsidRDefault="00F4043C" w:rsidP="00DB2128">
      <w:pPr>
        <w:rPr>
          <w:lang w:val="el-GR"/>
        </w:rPr>
      </w:pPr>
      <w:r w:rsidRPr="005114B1">
        <w:rPr>
          <w:b/>
          <w:bCs/>
          <w:lang w:val="el-GR"/>
        </w:rPr>
        <w:t>2.4.2.2</w:t>
      </w:r>
      <w:r w:rsidRPr="005114B1">
        <w:rPr>
          <w:lang w:val="el-GR"/>
        </w:rPr>
        <w:t xml:space="preserve"> </w:t>
      </w:r>
      <w:r w:rsidR="007154BC" w:rsidRPr="005114B1">
        <w:rPr>
          <w:lang w:val="el-GR"/>
        </w:rPr>
        <w:tab/>
      </w:r>
      <w:r w:rsidR="004B759E" w:rsidRPr="005114B1">
        <w:rPr>
          <w:lang w:val="el-GR"/>
        </w:rP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1D25BF4" w14:textId="77777777" w:rsidR="004B759E" w:rsidRPr="00EF2032" w:rsidRDefault="004B759E" w:rsidP="009D2712">
      <w:pPr>
        <w:rPr>
          <w:lang w:val="el-GR"/>
        </w:rPr>
      </w:pPr>
    </w:p>
    <w:p w14:paraId="69B55B7A" w14:textId="77777777" w:rsidR="00893B0F" w:rsidRPr="00EF2032" w:rsidRDefault="00893B0F" w:rsidP="00893B0F">
      <w:pPr>
        <w:rPr>
          <w:rFonts w:cs="Tahoma"/>
          <w:b/>
          <w:bCs/>
          <w:szCs w:val="22"/>
          <w:lang w:val="el-GR"/>
        </w:rPr>
      </w:pPr>
      <w:r w:rsidRPr="00EF2032">
        <w:rPr>
          <w:rFonts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EF2032">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2C40FE53" w14:textId="1B48D18D" w:rsidR="004B759E" w:rsidRPr="005114B1" w:rsidRDefault="00F4043C" w:rsidP="00DB2128">
      <w:pPr>
        <w:rPr>
          <w:lang w:val="el-GR"/>
        </w:rPr>
      </w:pPr>
      <w:bookmarkStart w:id="180" w:name="_Toc74566865"/>
      <w:bookmarkEnd w:id="180"/>
      <w:r w:rsidRPr="005114B1">
        <w:rPr>
          <w:b/>
          <w:bCs/>
          <w:lang w:val="el-GR"/>
        </w:rPr>
        <w:t>2.4.2.3</w:t>
      </w:r>
      <w:r w:rsidRPr="005114B1">
        <w:rPr>
          <w:lang w:val="el-GR"/>
        </w:rPr>
        <w:t xml:space="preserve"> </w:t>
      </w:r>
      <w:r w:rsidR="007154BC" w:rsidRPr="005114B1">
        <w:rPr>
          <w:lang w:val="el-GR"/>
        </w:rPr>
        <w:tab/>
      </w:r>
      <w:r w:rsidR="004B759E" w:rsidRPr="005114B1">
        <w:rPr>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54698EF1" w14:textId="77777777" w:rsidR="004B759E" w:rsidRPr="00EF2032" w:rsidRDefault="004B759E" w:rsidP="00B62727">
      <w:pPr>
        <w:rPr>
          <w:lang w:val="el-GR"/>
        </w:rPr>
      </w:pPr>
      <w:r w:rsidRPr="00EF2032">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09D96C1" w14:textId="428DF8EA" w:rsidR="004B759E" w:rsidRPr="00EF2032" w:rsidRDefault="004B759E" w:rsidP="004B759E">
      <w:pPr>
        <w:rPr>
          <w:lang w:val="el-GR"/>
        </w:rPr>
      </w:pPr>
      <w:r w:rsidRPr="00EF2032">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FB92956" w14:textId="77777777" w:rsidR="004B759E" w:rsidRPr="00EF2032" w:rsidRDefault="004B759E" w:rsidP="004B759E">
      <w:pPr>
        <w:rPr>
          <w:lang w:val="el-GR"/>
        </w:rPr>
      </w:pPr>
      <w:r w:rsidRPr="00EF2032">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B92F476" w14:textId="492F4CB2" w:rsidR="004B759E" w:rsidRDefault="00AA2F17" w:rsidP="004B759E">
      <w:pPr>
        <w:rPr>
          <w:lang w:val="el-GR"/>
        </w:rPr>
      </w:pPr>
      <w:r w:rsidRPr="00EF2032">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69E18FD" w14:textId="77777777" w:rsidR="00DB2128" w:rsidRPr="00EF2032" w:rsidRDefault="00DB2128" w:rsidP="004B759E">
      <w:pPr>
        <w:rPr>
          <w:lang w:val="el-GR"/>
        </w:rPr>
      </w:pPr>
    </w:p>
    <w:p w14:paraId="39535703" w14:textId="590D3C4B" w:rsidR="00893B0F" w:rsidRPr="00374EEB" w:rsidRDefault="00F4043C" w:rsidP="006726DE">
      <w:pPr>
        <w:rPr>
          <w:lang w:val="el-GR"/>
        </w:rPr>
      </w:pPr>
      <w:bookmarkStart w:id="181" w:name="_Toc74566867"/>
      <w:bookmarkStart w:id="182" w:name="_Toc74566868"/>
      <w:bookmarkStart w:id="183" w:name="_Toc74566869"/>
      <w:bookmarkStart w:id="184" w:name="_Toc74566870"/>
      <w:bookmarkEnd w:id="181"/>
      <w:bookmarkEnd w:id="182"/>
      <w:bookmarkEnd w:id="183"/>
      <w:bookmarkEnd w:id="184"/>
      <w:r w:rsidRPr="005114B1">
        <w:rPr>
          <w:b/>
          <w:bCs/>
          <w:lang w:val="el-GR"/>
        </w:rPr>
        <w:t>2.4.2.4</w:t>
      </w:r>
      <w:r w:rsidRPr="005114B1">
        <w:rPr>
          <w:lang w:val="el-GR"/>
        </w:rPr>
        <w:t xml:space="preserve"> </w:t>
      </w:r>
      <w:r w:rsidR="007154BC" w:rsidRPr="005114B1">
        <w:rPr>
          <w:lang w:val="el-GR"/>
        </w:rPr>
        <w:tab/>
      </w:r>
      <w:r w:rsidR="00893B0F" w:rsidRPr="005114B1">
        <w:rPr>
          <w:lang w:val="el-GR"/>
        </w:rPr>
        <w:t>Οι οικονομικοί φορείς συντάσσουν την τεχνική και οικονομική τους προσφορά</w:t>
      </w:r>
      <w:r w:rsidR="00CA1F25" w:rsidRPr="005114B1">
        <w:rPr>
          <w:lang w:val="el-GR"/>
        </w:rPr>
        <w:t xml:space="preserve"> σύμφωνα με τις απαιτήσεις της παρούσας</w:t>
      </w:r>
      <w:r w:rsidR="00E11251" w:rsidRPr="005114B1">
        <w:rPr>
          <w:lang w:val="el-GR"/>
        </w:rPr>
        <w:t xml:space="preserve"> </w:t>
      </w:r>
      <w:r w:rsidR="00E11251" w:rsidRPr="00E97919">
        <w:rPr>
          <w:b/>
          <w:bCs/>
        </w:rPr>
        <w:fldChar w:fldCharType="begin"/>
      </w:r>
      <w:r w:rsidR="00E11251" w:rsidRPr="00E97919">
        <w:rPr>
          <w:b/>
          <w:bCs/>
          <w:lang w:val="el-GR"/>
        </w:rPr>
        <w:instrText xml:space="preserve"> </w:instrText>
      </w:r>
      <w:r w:rsidR="00E11251" w:rsidRPr="00E97919">
        <w:rPr>
          <w:b/>
          <w:bCs/>
        </w:rPr>
        <w:instrText>REF</w:instrText>
      </w:r>
      <w:r w:rsidR="00E11251" w:rsidRPr="00E97919">
        <w:rPr>
          <w:b/>
          <w:bCs/>
          <w:lang w:val="el-GR"/>
        </w:rPr>
        <w:instrText xml:space="preserve"> _</w:instrText>
      </w:r>
      <w:r w:rsidR="00E11251" w:rsidRPr="00E97919">
        <w:rPr>
          <w:b/>
          <w:bCs/>
        </w:rPr>
        <w:instrText>Ref</w:instrText>
      </w:r>
      <w:r w:rsidR="00E11251" w:rsidRPr="00E97919">
        <w:rPr>
          <w:b/>
          <w:bCs/>
          <w:lang w:val="el-GR"/>
        </w:rPr>
        <w:instrText>510087097 \</w:instrText>
      </w:r>
      <w:r w:rsidR="00E11251" w:rsidRPr="00E97919">
        <w:rPr>
          <w:b/>
          <w:bCs/>
        </w:rPr>
        <w:instrText>h</w:instrText>
      </w:r>
      <w:r w:rsidR="00E11251" w:rsidRPr="00E97919">
        <w:rPr>
          <w:b/>
          <w:bCs/>
          <w:lang w:val="el-GR"/>
        </w:rPr>
        <w:instrText xml:space="preserve"> </w:instrText>
      </w:r>
      <w:r w:rsidR="00835DDC" w:rsidRPr="00E97919">
        <w:rPr>
          <w:b/>
          <w:bCs/>
          <w:lang w:val="el-GR"/>
        </w:rPr>
        <w:instrText xml:space="preserve"> \* </w:instrText>
      </w:r>
      <w:r w:rsidR="00835DDC" w:rsidRPr="00E97919">
        <w:rPr>
          <w:b/>
          <w:bCs/>
        </w:rPr>
        <w:instrText>MERGEFORMAT</w:instrText>
      </w:r>
      <w:r w:rsidR="00835DDC" w:rsidRPr="00E97919">
        <w:rPr>
          <w:b/>
          <w:bCs/>
          <w:lang w:val="el-GR"/>
        </w:rPr>
        <w:instrText xml:space="preserve"> </w:instrText>
      </w:r>
      <w:r w:rsidR="00E11251" w:rsidRPr="00E97919">
        <w:rPr>
          <w:b/>
          <w:bCs/>
        </w:rPr>
      </w:r>
      <w:r w:rsidR="00E11251" w:rsidRPr="00E97919">
        <w:rPr>
          <w:b/>
          <w:bCs/>
        </w:rPr>
        <w:fldChar w:fldCharType="separate"/>
      </w:r>
      <w:r w:rsidR="003C5152" w:rsidRPr="003C5152">
        <w:rPr>
          <w:b/>
          <w:bCs/>
          <w:color w:val="0000FF"/>
          <w:lang w:val="el-GR"/>
        </w:rPr>
        <w:t xml:space="preserve">ΠΑΡΑΡΤΗΜΑ </w:t>
      </w:r>
      <w:r w:rsidR="003C5152" w:rsidRPr="003C5152">
        <w:rPr>
          <w:b/>
          <w:bCs/>
          <w:color w:val="0000FF"/>
        </w:rPr>
        <w:t>V</w:t>
      </w:r>
      <w:r w:rsidR="003C5152" w:rsidRPr="003C5152">
        <w:rPr>
          <w:b/>
          <w:bCs/>
          <w:color w:val="0000FF"/>
          <w:lang w:val="el-GR"/>
        </w:rPr>
        <w:t xml:space="preserve"> – Υπόδειγμα Τεχνικής Προσφοράς</w:t>
      </w:r>
      <w:r w:rsidR="00E11251" w:rsidRPr="00E97919">
        <w:rPr>
          <w:b/>
          <w:bCs/>
        </w:rPr>
        <w:fldChar w:fldCharType="end"/>
      </w:r>
      <w:r w:rsidR="00E11251" w:rsidRPr="00E97919">
        <w:rPr>
          <w:b/>
          <w:bCs/>
          <w:lang w:val="el-GR"/>
        </w:rPr>
        <w:t xml:space="preserve">  </w:t>
      </w:r>
      <w:r w:rsidR="00AE32CA" w:rsidRPr="00E97919">
        <w:rPr>
          <w:b/>
          <w:bCs/>
          <w:lang w:val="el-GR"/>
        </w:rPr>
        <w:t>&amp;</w:t>
      </w:r>
      <w:r w:rsidR="00E11251" w:rsidRPr="00E97919">
        <w:rPr>
          <w:b/>
          <w:bCs/>
          <w:lang w:val="el-GR"/>
        </w:rPr>
        <w:t xml:space="preserve"> </w:t>
      </w:r>
      <w:r w:rsidR="00E11251" w:rsidRPr="00E97919">
        <w:rPr>
          <w:b/>
          <w:bCs/>
          <w:color w:val="0000FF"/>
        </w:rPr>
        <w:fldChar w:fldCharType="begin"/>
      </w:r>
      <w:r w:rsidR="00E11251" w:rsidRPr="00E97919">
        <w:rPr>
          <w:b/>
          <w:bCs/>
          <w:color w:val="0000FF"/>
          <w:lang w:val="el-GR"/>
        </w:rPr>
        <w:instrText xml:space="preserve"> </w:instrText>
      </w:r>
      <w:r w:rsidR="00E11251" w:rsidRPr="00E97919">
        <w:rPr>
          <w:b/>
          <w:bCs/>
          <w:color w:val="0000FF"/>
        </w:rPr>
        <w:instrText>REF</w:instrText>
      </w:r>
      <w:r w:rsidR="00E11251" w:rsidRPr="00E97919">
        <w:rPr>
          <w:b/>
          <w:bCs/>
          <w:color w:val="0000FF"/>
          <w:lang w:val="el-GR"/>
        </w:rPr>
        <w:instrText xml:space="preserve"> _</w:instrText>
      </w:r>
      <w:r w:rsidR="00E11251" w:rsidRPr="00E97919">
        <w:rPr>
          <w:b/>
          <w:bCs/>
          <w:color w:val="0000FF"/>
        </w:rPr>
        <w:instrText>Ref</w:instrText>
      </w:r>
      <w:r w:rsidR="00E11251" w:rsidRPr="00E97919">
        <w:rPr>
          <w:b/>
          <w:bCs/>
          <w:color w:val="0000FF"/>
          <w:lang w:val="el-GR"/>
        </w:rPr>
        <w:instrText>510087099 \</w:instrText>
      </w:r>
      <w:r w:rsidR="00E11251" w:rsidRPr="00E97919">
        <w:rPr>
          <w:b/>
          <w:bCs/>
          <w:color w:val="0000FF"/>
        </w:rPr>
        <w:instrText>h</w:instrText>
      </w:r>
      <w:r w:rsidR="00E11251" w:rsidRPr="00E97919">
        <w:rPr>
          <w:b/>
          <w:bCs/>
          <w:color w:val="0000FF"/>
          <w:lang w:val="el-GR"/>
        </w:rPr>
        <w:instrText xml:space="preserve"> </w:instrText>
      </w:r>
      <w:r w:rsidR="00835DDC" w:rsidRPr="00E97919">
        <w:rPr>
          <w:b/>
          <w:bCs/>
          <w:color w:val="0000FF"/>
          <w:lang w:val="el-GR"/>
        </w:rPr>
        <w:instrText xml:space="preserve"> \* </w:instrText>
      </w:r>
      <w:r w:rsidR="00835DDC" w:rsidRPr="00E97919">
        <w:rPr>
          <w:b/>
          <w:bCs/>
          <w:color w:val="0000FF"/>
        </w:rPr>
        <w:instrText>MERGEFORMAT</w:instrText>
      </w:r>
      <w:r w:rsidR="00835DDC" w:rsidRPr="00E97919">
        <w:rPr>
          <w:b/>
          <w:bCs/>
          <w:color w:val="0000FF"/>
          <w:lang w:val="el-GR"/>
        </w:rPr>
        <w:instrText xml:space="preserve"> </w:instrText>
      </w:r>
      <w:r w:rsidR="00E11251" w:rsidRPr="00E97919">
        <w:rPr>
          <w:b/>
          <w:bCs/>
          <w:color w:val="0000FF"/>
        </w:rPr>
      </w:r>
      <w:r w:rsidR="00E11251" w:rsidRPr="00E97919">
        <w:rPr>
          <w:b/>
          <w:bCs/>
          <w:color w:val="0000FF"/>
        </w:rPr>
        <w:fldChar w:fldCharType="separate"/>
      </w:r>
      <w:r w:rsidR="003C5152" w:rsidRPr="003C5152">
        <w:rPr>
          <w:b/>
          <w:bCs/>
          <w:color w:val="0000FF"/>
          <w:lang w:val="el-GR"/>
        </w:rPr>
        <w:t xml:space="preserve">ΠΑΡΑΡΤΗΜΑ </w:t>
      </w:r>
      <w:r w:rsidR="003C5152" w:rsidRPr="003C5152">
        <w:rPr>
          <w:b/>
          <w:bCs/>
          <w:color w:val="0000FF"/>
        </w:rPr>
        <w:t>VI</w:t>
      </w:r>
      <w:r w:rsidR="003C5152" w:rsidRPr="003C5152">
        <w:rPr>
          <w:b/>
          <w:bCs/>
          <w:color w:val="0000FF"/>
          <w:lang w:val="el-GR"/>
        </w:rPr>
        <w:t xml:space="preserve"> – Υπόδειγμα Οικονομικής Προσφοράς</w:t>
      </w:r>
      <w:r w:rsidR="00E11251" w:rsidRPr="00E97919">
        <w:rPr>
          <w:b/>
          <w:bCs/>
          <w:color w:val="0000FF"/>
        </w:rPr>
        <w:fldChar w:fldCharType="end"/>
      </w:r>
      <w:r w:rsidR="006726DE" w:rsidRPr="00374EEB">
        <w:rPr>
          <w:lang w:val="el-GR"/>
        </w:rPr>
        <w:t>.</w:t>
      </w:r>
    </w:p>
    <w:p w14:paraId="2405BC42" w14:textId="77777777" w:rsidR="00DB2128" w:rsidRPr="005114B1" w:rsidRDefault="00DB2128" w:rsidP="00DB2128">
      <w:pPr>
        <w:rPr>
          <w:lang w:val="el-GR"/>
        </w:rPr>
      </w:pPr>
    </w:p>
    <w:p w14:paraId="754F0133" w14:textId="1DAAC2F9" w:rsidR="004E36A7" w:rsidRPr="005114B1" w:rsidRDefault="00F4043C" w:rsidP="00DB2128">
      <w:pPr>
        <w:rPr>
          <w:bCs/>
          <w:lang w:val="el-GR"/>
        </w:rPr>
      </w:pPr>
      <w:bookmarkStart w:id="185" w:name="_Toc74566872"/>
      <w:bookmarkStart w:id="186" w:name="_Toc74566873"/>
      <w:bookmarkStart w:id="187" w:name="_Ref75885465"/>
      <w:bookmarkEnd w:id="185"/>
      <w:bookmarkEnd w:id="186"/>
      <w:r w:rsidRPr="005114B1">
        <w:rPr>
          <w:b/>
          <w:bCs/>
          <w:lang w:val="el-GR"/>
        </w:rPr>
        <w:t>2.4.2.5</w:t>
      </w:r>
      <w:r w:rsidRPr="005114B1">
        <w:rPr>
          <w:lang w:val="el-GR"/>
        </w:rPr>
        <w:t xml:space="preserve"> </w:t>
      </w:r>
      <w:r w:rsidR="007154BC" w:rsidRPr="005114B1">
        <w:rPr>
          <w:lang w:val="el-GR"/>
        </w:rPr>
        <w:tab/>
      </w:r>
      <w:r w:rsidR="004E36A7" w:rsidRPr="005114B1">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87"/>
    </w:p>
    <w:p w14:paraId="72EE071F" w14:textId="77777777" w:rsidR="004E36A7" w:rsidRPr="00EF2032" w:rsidRDefault="004E36A7" w:rsidP="004E36A7">
      <w:pPr>
        <w:rPr>
          <w:color w:val="000000"/>
          <w:lang w:val="el-GR"/>
        </w:rPr>
      </w:pPr>
      <w:bookmarkStart w:id="188" w:name="_Hlk71366084"/>
      <w:r w:rsidRPr="00EF2032">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0942B5F" w14:textId="77777777" w:rsidR="004E36A7" w:rsidRPr="00EF2032" w:rsidRDefault="004E36A7" w:rsidP="004E36A7">
      <w:pPr>
        <w:rPr>
          <w:color w:val="000000"/>
          <w:lang w:val="el-GR"/>
        </w:rPr>
      </w:pPr>
      <w:r w:rsidRPr="00EF2032">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EF2032">
        <w:rPr>
          <w:color w:val="000000"/>
          <w:lang w:val="en-US"/>
        </w:rPr>
        <w:t>e</w:t>
      </w:r>
      <w:r w:rsidRPr="00EF2032">
        <w:rPr>
          <w:color w:val="000000"/>
          <w:lang w:val="el-GR"/>
        </w:rPr>
        <w:t>-</w:t>
      </w:r>
      <w:r w:rsidRPr="00EF2032">
        <w:rPr>
          <w:color w:val="000000"/>
          <w:lang w:val="en-US"/>
        </w:rPr>
        <w:t>Apostille</w:t>
      </w:r>
      <w:r w:rsidRPr="00EF2032">
        <w:rPr>
          <w:color w:val="000000"/>
          <w:lang w:val="el-GR"/>
        </w:rPr>
        <w:t xml:space="preserve"> </w:t>
      </w:r>
    </w:p>
    <w:p w14:paraId="3F509FC6" w14:textId="6360E4D4" w:rsidR="004E36A7" w:rsidRPr="00EF2032" w:rsidRDefault="004E36A7" w:rsidP="004E36A7">
      <w:pPr>
        <w:rPr>
          <w:color w:val="000000"/>
          <w:lang w:val="el-GR"/>
        </w:rPr>
      </w:pPr>
      <w:r w:rsidRPr="00EF2032">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30E349E" w14:textId="77777777" w:rsidR="004E36A7" w:rsidRPr="00EF2032" w:rsidRDefault="004E36A7" w:rsidP="004E36A7">
      <w:pPr>
        <w:rPr>
          <w:color w:val="000000"/>
          <w:lang w:val="el-GR"/>
        </w:rPr>
      </w:pPr>
      <w:r w:rsidRPr="00EF2032">
        <w:rPr>
          <w:color w:val="000000"/>
          <w:lang w:val="el-GR"/>
        </w:rPr>
        <w:t>γ) είτε του άρθρου 11 του ν. 2690/1999 (Α΄ 45),</w:t>
      </w:r>
      <w:r w:rsidRPr="00EF2032">
        <w:rPr>
          <w:rStyle w:val="ab"/>
          <w:color w:val="000000"/>
          <w:lang w:val="el-GR"/>
        </w:rPr>
        <w:t xml:space="preserve"> </w:t>
      </w:r>
    </w:p>
    <w:p w14:paraId="23054207" w14:textId="77777777" w:rsidR="004E36A7" w:rsidRPr="00EF2032" w:rsidRDefault="004E36A7" w:rsidP="004E36A7">
      <w:pPr>
        <w:rPr>
          <w:color w:val="000000"/>
          <w:lang w:val="el-GR"/>
        </w:rPr>
      </w:pPr>
      <w:r w:rsidRPr="00EF2032">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BC2DBF7" w14:textId="17378CEF" w:rsidR="004E36A7" w:rsidRPr="00EF2032" w:rsidRDefault="004E36A7" w:rsidP="004E36A7">
      <w:pPr>
        <w:rPr>
          <w:color w:val="000000"/>
          <w:lang w:val="el-GR"/>
        </w:rPr>
      </w:pPr>
      <w:r w:rsidRPr="00EF2032">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D7D48E8" w14:textId="4926603A" w:rsidR="004E36A7" w:rsidRPr="00EF2032" w:rsidRDefault="004E36A7" w:rsidP="004E36A7">
      <w:pPr>
        <w:rPr>
          <w:color w:val="000000"/>
          <w:lang w:val="el-GR"/>
        </w:rPr>
      </w:pPr>
      <w:r w:rsidRPr="00EF2032">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6A62AC45" w14:textId="045F08D7" w:rsidR="004E36A7" w:rsidRPr="00EF2032" w:rsidRDefault="004E36A7" w:rsidP="004E36A7">
      <w:pPr>
        <w:spacing w:after="144"/>
        <w:rPr>
          <w:b/>
          <w:strike/>
          <w:color w:val="000000"/>
          <w:lang w:val="el-GR"/>
        </w:rPr>
      </w:pPr>
      <w:r w:rsidRPr="00EF2032">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EF2032">
        <w:rPr>
          <w:b/>
          <w:color w:val="000000"/>
          <w:lang w:val="el-GR"/>
        </w:rPr>
        <w:t xml:space="preserve">. </w:t>
      </w:r>
      <w:bookmarkEnd w:id="188"/>
    </w:p>
    <w:p w14:paraId="4D101C70" w14:textId="77777777" w:rsidR="000674D2" w:rsidRPr="00EF2032" w:rsidRDefault="000674D2" w:rsidP="000674D2">
      <w:pPr>
        <w:rPr>
          <w:lang w:val="el-GR"/>
        </w:rPr>
      </w:pPr>
      <w:r w:rsidRPr="00EF2032">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EF2032">
        <w:rPr>
          <w:rFonts w:ascii="Times New Roman" w:eastAsia="Calibri" w:hAnsi="Times New Roman" w:cs="Times New Roman"/>
          <w:szCs w:val="22"/>
          <w:lang w:val="el-GR" w:eastAsia="el-GR"/>
        </w:rPr>
        <w:t xml:space="preserve"> </w:t>
      </w:r>
      <w:r w:rsidRPr="00EF2032">
        <w:rPr>
          <w:lang w:val="el-GR"/>
        </w:rPr>
        <w:t>Τέτοια στοιχεία και δικαιολογητικά ενδεικτικά είναι :</w:t>
      </w:r>
    </w:p>
    <w:p w14:paraId="7E1FE3A7" w14:textId="77777777" w:rsidR="000674D2" w:rsidRPr="00EF2032" w:rsidRDefault="000674D2" w:rsidP="000674D2">
      <w:pPr>
        <w:rPr>
          <w:lang w:val="el-GR"/>
        </w:rPr>
      </w:pPr>
      <w:r w:rsidRPr="00EF2032">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286D7E3F" w14:textId="08EF89F4" w:rsidR="000674D2" w:rsidRPr="00EF2032" w:rsidRDefault="000674D2" w:rsidP="000674D2">
      <w:pPr>
        <w:rPr>
          <w:lang w:val="el-GR"/>
        </w:rPr>
      </w:pPr>
      <w:r w:rsidRPr="00EF2032">
        <w:rPr>
          <w:lang w:val="el-GR"/>
        </w:rPr>
        <w:t xml:space="preserve">β) αυτά που δεν υπάγονται στις διατάξεις του άρθρου 11 παρ. 2 του ν. 2690/1999, </w:t>
      </w:r>
    </w:p>
    <w:p w14:paraId="0B91050A" w14:textId="77777777" w:rsidR="000674D2" w:rsidRPr="00EF2032" w:rsidRDefault="000674D2" w:rsidP="000674D2">
      <w:pPr>
        <w:rPr>
          <w:lang w:val="el-GR"/>
        </w:rPr>
      </w:pPr>
      <w:r w:rsidRPr="00EF2032">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57B156A" w14:textId="688C11CE" w:rsidR="000674D2" w:rsidRPr="00EF2032" w:rsidRDefault="000674D2" w:rsidP="000674D2">
      <w:pPr>
        <w:rPr>
          <w:lang w:val="el-GR"/>
        </w:rPr>
      </w:pPr>
      <w:r w:rsidRPr="00EF2032">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6DF179F8" w14:textId="77777777" w:rsidR="000674D2" w:rsidRPr="00EF2032" w:rsidRDefault="000674D2" w:rsidP="000674D2">
      <w:pPr>
        <w:rPr>
          <w:lang w:val="el-GR"/>
        </w:rPr>
      </w:pPr>
      <w:r w:rsidRPr="00EF2032">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3E0FF99" w14:textId="77777777" w:rsidR="000674D2" w:rsidRPr="00EF2032" w:rsidRDefault="000674D2" w:rsidP="000674D2">
      <w:pPr>
        <w:rPr>
          <w:lang w:val="el-GR"/>
        </w:rPr>
      </w:pPr>
      <w:r w:rsidRPr="00EF2032">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49BA8EFC" w14:textId="77777777" w:rsidR="000674D2" w:rsidRPr="00EF2032" w:rsidRDefault="000674D2" w:rsidP="000674D2">
      <w:pPr>
        <w:rPr>
          <w:lang w:val="el-GR"/>
        </w:rPr>
      </w:pPr>
      <w:r w:rsidRPr="00EF2032">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50C43CC" w14:textId="505DB261" w:rsidR="000674D2" w:rsidRPr="00EF2032" w:rsidRDefault="000674D2" w:rsidP="000674D2">
      <w:pPr>
        <w:rPr>
          <w:lang w:val="el-GR"/>
        </w:rPr>
      </w:pPr>
      <w:r w:rsidRPr="00EF2032">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w:t>
      </w:r>
      <w:r w:rsidR="00BE15B1" w:rsidRPr="00EF2032">
        <w:rPr>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_Ref496542534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3.1</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_Ref496542534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Αποσφράγιση και αξιολόγηση προσφορών</w:t>
      </w:r>
      <w:r w:rsidR="00BE15B1" w:rsidRPr="00EF2032">
        <w:rPr>
          <w:b/>
          <w:bCs/>
          <w:color w:val="0000FF"/>
          <w:lang w:val="el-GR"/>
        </w:rPr>
        <w:fldChar w:fldCharType="end"/>
      </w:r>
      <w:r w:rsidRPr="00EF2032">
        <w:rPr>
          <w:lang w:val="el-GR"/>
        </w:rPr>
        <w:t xml:space="preserve"> της παρούσας, άλλως η προσφορά απορρίπτεται ως απαράδεκτη μετά από γνώμη της Επιτροπής Διαγωνισμού.  </w:t>
      </w:r>
    </w:p>
    <w:p w14:paraId="7A7292A8" w14:textId="77777777" w:rsidR="000674D2" w:rsidRPr="00EF2032" w:rsidRDefault="000674D2" w:rsidP="000674D2">
      <w:pPr>
        <w:rPr>
          <w:lang w:val="el-GR"/>
        </w:rPr>
      </w:pPr>
      <w:r w:rsidRPr="00EF2032">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87130F1" w14:textId="77777777" w:rsidR="000674D2" w:rsidRPr="00EF2032" w:rsidRDefault="000674D2" w:rsidP="000674D2">
      <w:pPr>
        <w:rPr>
          <w:color w:val="00B050"/>
          <w:lang w:val="el-GR"/>
        </w:rPr>
      </w:pPr>
      <w:r w:rsidRPr="00EF2032">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51190538" w14:textId="77777777" w:rsidR="00CA1F25" w:rsidRPr="00EF2032" w:rsidRDefault="00CA1F25">
      <w:pPr>
        <w:rPr>
          <w:rFonts w:cs="Tahoma"/>
          <w:i/>
          <w:iCs/>
          <w:color w:val="5B9BD5"/>
          <w:szCs w:val="22"/>
          <w:lang w:val="el-GR"/>
        </w:rPr>
      </w:pPr>
    </w:p>
    <w:p w14:paraId="47EA1E9E" w14:textId="2761B10F" w:rsidR="008338F0" w:rsidRPr="00DB2128" w:rsidRDefault="005021F4" w:rsidP="00EC6683">
      <w:pPr>
        <w:pStyle w:val="3"/>
      </w:pPr>
      <w:bookmarkStart w:id="189" w:name="_Ref496542340"/>
      <w:bookmarkStart w:id="190" w:name="_Toc75439410"/>
      <w:r w:rsidRPr="005021F4">
        <w:t xml:space="preserve"> </w:t>
      </w:r>
      <w:r w:rsidR="00F4043C" w:rsidRPr="00DB2128">
        <w:t xml:space="preserve"> </w:t>
      </w:r>
      <w:bookmarkStart w:id="191" w:name="_Toc80088638"/>
      <w:r w:rsidR="003355E7" w:rsidRPr="00DB2128">
        <w:t>Περιεχόμενα Φακέλου «Δικαιολογητικά Συμμετοχής - Τεχνική Προσφορά»</w:t>
      </w:r>
      <w:bookmarkEnd w:id="189"/>
      <w:bookmarkEnd w:id="190"/>
      <w:bookmarkEnd w:id="191"/>
      <w:r w:rsidR="003355E7" w:rsidRPr="00DB2128">
        <w:t xml:space="preserve"> </w:t>
      </w:r>
    </w:p>
    <w:p w14:paraId="158A6141" w14:textId="37D856E3" w:rsidR="002C7E9A" w:rsidRPr="00DB2128" w:rsidRDefault="002C7E9A" w:rsidP="00EC6683">
      <w:pPr>
        <w:pStyle w:val="4"/>
        <w:rPr>
          <w:rStyle w:val="Heading4Char"/>
          <w:rFonts w:ascii="Tahoma" w:hAnsi="Tahoma" w:cs="Tahoma"/>
          <w:b/>
          <w:bCs w:val="0"/>
          <w:sz w:val="22"/>
          <w:szCs w:val="22"/>
          <w:lang w:val="el-GR"/>
        </w:rPr>
      </w:pPr>
      <w:bookmarkStart w:id="192" w:name="_Toc74566876"/>
      <w:bookmarkStart w:id="193" w:name="_Ref55324286"/>
      <w:bookmarkStart w:id="194" w:name="_Toc75439411"/>
      <w:bookmarkEnd w:id="192"/>
      <w:r w:rsidRPr="00DB2128">
        <w:rPr>
          <w:rStyle w:val="Heading4Char"/>
          <w:rFonts w:ascii="Tahoma" w:hAnsi="Tahoma" w:cs="Tahoma"/>
          <w:b/>
          <w:bCs w:val="0"/>
          <w:sz w:val="22"/>
          <w:szCs w:val="22"/>
          <w:lang w:val="el-GR"/>
        </w:rPr>
        <w:t>Δικαιολογητικά Συμμετοχής</w:t>
      </w:r>
      <w:bookmarkEnd w:id="193"/>
      <w:bookmarkEnd w:id="194"/>
    </w:p>
    <w:p w14:paraId="25ECDCAC" w14:textId="77777777" w:rsidR="007702DC" w:rsidRPr="00EF2032" w:rsidRDefault="007702DC" w:rsidP="007702DC">
      <w:pPr>
        <w:rPr>
          <w:lang w:val="el-GR"/>
        </w:rPr>
      </w:pPr>
      <w:r w:rsidRPr="00EF2032">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7E53BC5" w14:textId="77777777" w:rsidR="007702DC" w:rsidRPr="00EF2032" w:rsidRDefault="007702DC" w:rsidP="007702DC">
      <w:pPr>
        <w:rPr>
          <w:lang w:val="el-GR"/>
        </w:rPr>
      </w:pPr>
      <w:r w:rsidRPr="00EF2032">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E750E09" w14:textId="75ACC482" w:rsidR="007702DC" w:rsidRPr="00EF2032" w:rsidRDefault="007702DC" w:rsidP="007702DC">
      <w:pPr>
        <w:rPr>
          <w:lang w:val="el-GR"/>
        </w:rPr>
      </w:pPr>
      <w:r w:rsidRPr="00EF2032">
        <w:rPr>
          <w:lang w:val="el-GR"/>
        </w:rPr>
        <w:t xml:space="preserve">β) την εγγύηση συμμετοχής, όπως προβλέπεται στο άρθρο 72 του Ν.4412/2016 και τις παραγράφους </w:t>
      </w:r>
      <w:r w:rsidR="00835DDC" w:rsidRPr="00EF2032">
        <w:rPr>
          <w:b/>
          <w:bCs/>
          <w:color w:val="0000FF"/>
          <w:lang w:val="el-GR"/>
        </w:rPr>
        <w:fldChar w:fldCharType="begin"/>
      </w:r>
      <w:r w:rsidR="00835DDC" w:rsidRPr="00EF2032">
        <w:rPr>
          <w:b/>
          <w:bCs/>
          <w:color w:val="0000FF"/>
          <w:lang w:val="el-GR"/>
        </w:rPr>
        <w:instrText xml:space="preserve"> REF _Ref496624630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2.1.5</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_Ref496624630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 xml:space="preserve">  Εγγυήσεις</w:t>
      </w:r>
      <w:r w:rsidR="00835DDC" w:rsidRPr="00EF2032">
        <w:rPr>
          <w:b/>
          <w:bCs/>
          <w:color w:val="0000FF"/>
          <w:lang w:val="el-GR"/>
        </w:rPr>
        <w:fldChar w:fldCharType="end"/>
      </w:r>
      <w:r w:rsidR="00835DDC" w:rsidRPr="00EF2032">
        <w:rPr>
          <w:lang w:val="el-GR"/>
        </w:rPr>
        <w:t xml:space="preserve"> </w:t>
      </w:r>
      <w:r w:rsidRPr="00EF2032">
        <w:rPr>
          <w:rFonts w:cs="Tahoma"/>
          <w:szCs w:val="22"/>
          <w:lang w:val="el-GR"/>
        </w:rPr>
        <w:t xml:space="preserve"> και</w:t>
      </w:r>
      <w:r w:rsidR="00BE15B1" w:rsidRPr="00EF2032">
        <w:rPr>
          <w:rFonts w:cs="Tahoma"/>
          <w:szCs w:val="22"/>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_Ref496542081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2.2.2</w:t>
      </w:r>
      <w:r w:rsidR="00BE15B1" w:rsidRPr="00EF2032">
        <w:rPr>
          <w:b/>
          <w:bCs/>
          <w:color w:val="0000FF"/>
          <w:lang w:val="el-GR"/>
        </w:rPr>
        <w:fldChar w:fldCharType="end"/>
      </w:r>
      <w:r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_Ref496542081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 xml:space="preserve"> Εγγύηση συμμετοχής</w:t>
      </w:r>
      <w:r w:rsidR="00BE15B1" w:rsidRPr="00EF2032">
        <w:rPr>
          <w:b/>
          <w:bCs/>
          <w:color w:val="0000FF"/>
          <w:lang w:val="el-GR"/>
        </w:rPr>
        <w:fldChar w:fldCharType="end"/>
      </w:r>
      <w:r w:rsidR="00BE15B1" w:rsidRPr="00EF2032">
        <w:rPr>
          <w:rFonts w:cs="Tahoma"/>
          <w:szCs w:val="22"/>
          <w:lang w:val="el-GR"/>
        </w:rPr>
        <w:t xml:space="preserve"> </w:t>
      </w:r>
      <w:r w:rsidRPr="00EF2032">
        <w:rPr>
          <w:rFonts w:cs="Tahoma"/>
          <w:color w:val="000000"/>
          <w:szCs w:val="22"/>
          <w:lang w:val="el-GR"/>
        </w:rPr>
        <w:t xml:space="preserve"> </w:t>
      </w:r>
      <w:r w:rsidRPr="00EF2032">
        <w:rPr>
          <w:lang w:val="el-GR"/>
        </w:rPr>
        <w:t xml:space="preserve">αντίστοιχα της παρούσας διακήρυξης.  </w:t>
      </w:r>
    </w:p>
    <w:p w14:paraId="44251A77" w14:textId="77777777" w:rsidR="007702DC" w:rsidRPr="00EF2032" w:rsidRDefault="007702DC" w:rsidP="002C7E9A">
      <w:pPr>
        <w:rPr>
          <w:rFonts w:cs="Tahoma"/>
          <w:szCs w:val="22"/>
          <w:lang w:val="el-GR"/>
        </w:rPr>
      </w:pPr>
    </w:p>
    <w:p w14:paraId="32DE449D" w14:textId="0C4D421C" w:rsidR="00197834" w:rsidRPr="00EF2032" w:rsidRDefault="00197834" w:rsidP="00197834">
      <w:pPr>
        <w:rPr>
          <w:rFonts w:cs="Tahoma"/>
          <w:szCs w:val="22"/>
          <w:lang w:val="el-GR"/>
        </w:rPr>
      </w:pPr>
      <w:r w:rsidRPr="00EF2032">
        <w:rPr>
          <w:rFonts w:cs="Tahoma"/>
          <w:szCs w:val="22"/>
          <w:lang w:val="el-GR"/>
        </w:rPr>
        <w:t>Οι προσφέροντες συμπληρώνουν το σχετικό υπόδειγμα ΕΕΕΣ,  το οποίο αποτελεί αναπόσπαστο μέρος της παρούσας διακήρυξης (</w:t>
      </w:r>
      <w:r w:rsidR="00E11251"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_Ref75513970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ΙΙI – ΕΥΡΩΠΑΙΚΟ ΕΝΙΑΙΟ ΕΓΓΡΑΦΟ ΣΥΜΒΑΣΗΣ (ΕΕΕΣ)</w:t>
      </w:r>
      <w:r w:rsidR="00E11251" w:rsidRPr="00EF2032">
        <w:rPr>
          <w:b/>
          <w:bCs/>
          <w:color w:val="0000FF"/>
          <w:lang w:val="el-GR"/>
        </w:rPr>
        <w:fldChar w:fldCharType="end"/>
      </w:r>
      <w:r w:rsidR="00E11251" w:rsidRPr="00EF2032">
        <w:rPr>
          <w:rFonts w:cs="Tahoma"/>
          <w:szCs w:val="22"/>
          <w:lang w:val="el-GR"/>
        </w:rPr>
        <w:t xml:space="preserve"> </w:t>
      </w:r>
      <w:r w:rsidRPr="00EF2032">
        <w:rPr>
          <w:rFonts w:cs="Tahoma"/>
          <w:szCs w:val="22"/>
          <w:lang w:val="el-GR"/>
        </w:rPr>
        <w:t xml:space="preserve">ως Παράρτημα  αυτής. </w:t>
      </w:r>
    </w:p>
    <w:p w14:paraId="13FB030B" w14:textId="77777777" w:rsidR="00197834" w:rsidRPr="00EF2032" w:rsidRDefault="00197834" w:rsidP="00197834">
      <w:pPr>
        <w:rPr>
          <w:rFonts w:cs="Tahoma"/>
          <w:szCs w:val="22"/>
          <w:lang w:val="el-GR"/>
        </w:rPr>
      </w:pPr>
      <w:r w:rsidRPr="00EF2032">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AAA9B7B" w14:textId="21F398D1" w:rsidR="00D705C7" w:rsidRPr="00EF2032" w:rsidRDefault="00197834" w:rsidP="00197834">
      <w:pPr>
        <w:rPr>
          <w:rFonts w:cs="Tahoma"/>
          <w:szCs w:val="22"/>
          <w:lang w:val="el-GR"/>
        </w:rPr>
      </w:pPr>
      <w:r w:rsidRPr="00EF2032">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6B64E63E" w14:textId="40DC0085" w:rsidR="00D705C7" w:rsidRPr="00EF2032" w:rsidRDefault="00D705C7" w:rsidP="00D705C7">
      <w:pPr>
        <w:rPr>
          <w:rFonts w:cs="Tahoma"/>
          <w:szCs w:val="22"/>
          <w:lang w:val="el-GR"/>
        </w:rPr>
      </w:pPr>
      <w:r w:rsidRPr="00EF2032">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32" w:history="1">
        <w:r w:rsidRPr="00EF2032">
          <w:rPr>
            <w:rFonts w:cs="Tahoma"/>
            <w:szCs w:val="22"/>
            <w:lang w:val="el-GR"/>
          </w:rPr>
          <w:t>www.promitheus.gov.gr</w:t>
        </w:r>
      </w:hyperlink>
      <w:r w:rsidRPr="00EF2032">
        <w:rPr>
          <w:rFonts w:cs="Tahoma"/>
          <w:szCs w:val="22"/>
          <w:lang w:val="el-GR"/>
        </w:rPr>
        <w:t>) του ΟΠΣ ΕΣΗΔΗΣ.</w:t>
      </w:r>
    </w:p>
    <w:p w14:paraId="61F114CD" w14:textId="13C05C92" w:rsidR="00606EF6" w:rsidRPr="00EF2032" w:rsidRDefault="00606EF6" w:rsidP="00606EF6">
      <w:pPr>
        <w:rPr>
          <w:rFonts w:cs="Tahoma"/>
          <w:szCs w:val="22"/>
          <w:lang w:val="el-GR"/>
        </w:rPr>
      </w:pPr>
      <w:r w:rsidRPr="00EF2032">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8B7E119" w14:textId="77777777" w:rsidR="00606EF6" w:rsidRPr="00EF2032" w:rsidRDefault="00606EF6">
      <w:pPr>
        <w:rPr>
          <w:rFonts w:cs="Tahoma"/>
          <w:b/>
          <w:szCs w:val="22"/>
          <w:u w:val="single"/>
          <w:lang w:val="el-GR"/>
        </w:rPr>
      </w:pPr>
    </w:p>
    <w:p w14:paraId="41437A1D" w14:textId="77777777" w:rsidR="00704D1F" w:rsidRPr="00EF2032" w:rsidRDefault="00704D1F">
      <w:pPr>
        <w:rPr>
          <w:rFonts w:cs="Tahoma"/>
          <w:b/>
          <w:szCs w:val="22"/>
          <w:u w:val="single"/>
          <w:lang w:val="el-GR"/>
        </w:rPr>
      </w:pPr>
      <w:r w:rsidRPr="00EF2032">
        <w:rPr>
          <w:rFonts w:cs="Tahoma"/>
          <w:b/>
          <w:szCs w:val="22"/>
          <w:u w:val="single"/>
          <w:lang w:val="el-GR"/>
        </w:rPr>
        <w:t>ΕΕΕΣ</w:t>
      </w:r>
      <w:r w:rsidR="00E1337D" w:rsidRPr="00EF2032">
        <w:rPr>
          <w:rFonts w:cs="Tahoma"/>
          <w:b/>
          <w:szCs w:val="22"/>
          <w:u w:val="single"/>
          <w:lang w:val="el-GR"/>
        </w:rPr>
        <w:t xml:space="preserve"> </w:t>
      </w:r>
    </w:p>
    <w:p w14:paraId="54B07217" w14:textId="2166AF9E" w:rsidR="00704D1F" w:rsidRPr="00EF2032" w:rsidRDefault="00704D1F" w:rsidP="00603221">
      <w:pPr>
        <w:suppressAutoHyphens w:val="0"/>
        <w:autoSpaceDE w:val="0"/>
        <w:autoSpaceDN w:val="0"/>
        <w:adjustRightInd w:val="0"/>
        <w:spacing w:after="0"/>
        <w:rPr>
          <w:rFonts w:cs="Tahoma"/>
          <w:szCs w:val="22"/>
          <w:lang w:val="el-GR" w:eastAsia="el-GR"/>
        </w:rPr>
      </w:pPr>
      <w:r w:rsidRPr="00EF2032">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EF2032">
        <w:rPr>
          <w:rFonts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EF2032">
        <w:rPr>
          <w:rFonts w:cs="Tahoma"/>
          <w:szCs w:val="22"/>
          <w:lang w:val="el-GR" w:eastAsia="el-GR"/>
        </w:rPr>
        <w:t xml:space="preserve"> </w:t>
      </w:r>
      <w:r w:rsidR="00796046" w:rsidRPr="00EF2032">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EF2032">
        <w:rPr>
          <w:rFonts w:cs="Tahoma"/>
          <w:szCs w:val="22"/>
          <w:lang w:val="el-GR" w:eastAsia="el-GR"/>
        </w:rPr>
        <w:t xml:space="preserve">). </w:t>
      </w:r>
    </w:p>
    <w:p w14:paraId="1015C81B" w14:textId="77777777" w:rsidR="00704D1F" w:rsidRPr="00EF2032" w:rsidRDefault="00704D1F">
      <w:pPr>
        <w:rPr>
          <w:rFonts w:cs="Tahoma"/>
          <w:b/>
          <w:szCs w:val="22"/>
          <w:u w:val="single"/>
          <w:lang w:val="el-GR"/>
        </w:rPr>
      </w:pPr>
    </w:p>
    <w:p w14:paraId="2EAA6EEE" w14:textId="665B904F" w:rsidR="008338F0" w:rsidRPr="00EF2032" w:rsidRDefault="003355E7">
      <w:pPr>
        <w:rPr>
          <w:rFonts w:cs="Tahoma"/>
          <w:szCs w:val="22"/>
          <w:lang w:val="el-GR"/>
        </w:rPr>
      </w:pPr>
      <w:r w:rsidRPr="00EF2032">
        <w:rPr>
          <w:rFonts w:cs="Tahoma"/>
          <w:szCs w:val="22"/>
          <w:lang w:val="el-GR"/>
        </w:rPr>
        <w:t>Οι προσφέροντες συμπληρώνουν το σχετικό πρότυπο ΕΕΕΣ</w:t>
      </w:r>
      <w:r w:rsidR="00E1337D" w:rsidRPr="00EF2032">
        <w:rPr>
          <w:rFonts w:cs="Tahoma"/>
          <w:szCs w:val="22"/>
          <w:lang w:val="el-GR"/>
        </w:rPr>
        <w:t xml:space="preserve"> </w:t>
      </w:r>
      <w:r w:rsidRPr="00EF2032">
        <w:rPr>
          <w:rFonts w:cs="Tahoma"/>
          <w:szCs w:val="22"/>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E11251"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_Ref75513981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ΙΙI – ΕΥΡΩΠΑΙΚΟ ΕΝΙΑΙΟ ΕΓΓΡΑΦΟ ΣΥΜΒΑΣΗΣ (ΕΕΕΣ)</w:t>
      </w:r>
      <w:r w:rsidR="00E11251" w:rsidRPr="00EF2032">
        <w:rPr>
          <w:b/>
          <w:bCs/>
          <w:color w:val="0000FF"/>
          <w:lang w:val="el-GR"/>
        </w:rPr>
        <w:fldChar w:fldCharType="end"/>
      </w:r>
      <w:r w:rsidR="00926A68" w:rsidRPr="00EF2032">
        <w:rPr>
          <w:rFonts w:cs="Tahoma"/>
          <w:szCs w:val="22"/>
          <w:lang w:val="el-GR"/>
        </w:rPr>
        <w:t>.</w:t>
      </w:r>
    </w:p>
    <w:p w14:paraId="02BFE0B8" w14:textId="77777777" w:rsidR="00D9390F" w:rsidRPr="00EF2032" w:rsidRDefault="00D9390F" w:rsidP="00704D1F">
      <w:pPr>
        <w:rPr>
          <w:rFonts w:cs="Tahoma"/>
          <w:szCs w:val="22"/>
          <w:lang w:val="el-GR"/>
        </w:rPr>
      </w:pPr>
      <w:r w:rsidRPr="00EF2032">
        <w:rPr>
          <w:rFonts w:cs="Tahoma"/>
          <w:szCs w:val="22"/>
          <w:lang w:val="el-GR"/>
        </w:rPr>
        <w:t xml:space="preserve">Επισημαίνονται τα ακόλουθα, </w:t>
      </w:r>
      <w:r w:rsidR="004E535D" w:rsidRPr="00EF2032">
        <w:rPr>
          <w:rFonts w:cs="Tahoma"/>
          <w:szCs w:val="22"/>
          <w:lang w:val="el-GR"/>
        </w:rPr>
        <w:t xml:space="preserve">αναφορικά με την </w:t>
      </w:r>
      <w:r w:rsidR="00542891" w:rsidRPr="00EF2032">
        <w:rPr>
          <w:rFonts w:cs="Tahoma"/>
          <w:szCs w:val="22"/>
          <w:lang w:val="el-GR"/>
        </w:rPr>
        <w:t xml:space="preserve">συμπλήρωση και </w:t>
      </w:r>
      <w:r w:rsidR="004E535D" w:rsidRPr="00EF2032">
        <w:rPr>
          <w:rFonts w:cs="Tahoma"/>
          <w:szCs w:val="22"/>
          <w:lang w:val="el-GR"/>
        </w:rPr>
        <w:t xml:space="preserve">υποβολή </w:t>
      </w:r>
      <w:r w:rsidRPr="00EF2032">
        <w:rPr>
          <w:rFonts w:cs="Tahoma"/>
          <w:szCs w:val="22"/>
          <w:lang w:val="el-GR"/>
        </w:rPr>
        <w:t>του</w:t>
      </w:r>
      <w:r w:rsidR="004E535D" w:rsidRPr="00EF2032">
        <w:rPr>
          <w:rFonts w:cs="Tahoma"/>
          <w:szCs w:val="22"/>
          <w:lang w:val="el-GR"/>
        </w:rPr>
        <w:t xml:space="preserve"> </w:t>
      </w:r>
      <w:r w:rsidRPr="00EF2032">
        <w:rPr>
          <w:rFonts w:cs="Tahoma"/>
          <w:szCs w:val="22"/>
          <w:lang w:val="el-GR"/>
        </w:rPr>
        <w:t>ΕΕΕΣ:</w:t>
      </w:r>
    </w:p>
    <w:p w14:paraId="161C93D1" w14:textId="77777777" w:rsidR="00AC6490" w:rsidRPr="00EF2032" w:rsidRDefault="00D9390F" w:rsidP="00D9390F">
      <w:pPr>
        <w:rPr>
          <w:rFonts w:cs="Tahoma"/>
          <w:szCs w:val="22"/>
          <w:u w:val="single"/>
          <w:lang w:val="el-GR" w:eastAsia="el-GR"/>
        </w:rPr>
      </w:pPr>
      <w:r w:rsidRPr="00EF2032">
        <w:rPr>
          <w:rFonts w:cs="Tahoma"/>
          <w:szCs w:val="22"/>
          <w:lang w:val="el-GR"/>
        </w:rPr>
        <w:t xml:space="preserve">α. </w:t>
      </w:r>
      <w:r w:rsidR="00AC6490" w:rsidRPr="00EF2032">
        <w:rPr>
          <w:rFonts w:cs="Tahoma"/>
          <w:szCs w:val="22"/>
          <w:u w:val="single"/>
          <w:lang w:val="el-GR" w:eastAsia="el-GR"/>
        </w:rPr>
        <w:t xml:space="preserve">ΕΕΕΣ –Οικονομικού Φορέα </w:t>
      </w:r>
    </w:p>
    <w:p w14:paraId="615F74E7" w14:textId="77777777" w:rsidR="00D9390F" w:rsidRPr="00EF2032" w:rsidRDefault="00D9390F" w:rsidP="00D9390F">
      <w:pPr>
        <w:rPr>
          <w:rFonts w:cs="Tahoma"/>
          <w:szCs w:val="22"/>
          <w:lang w:val="el-GR"/>
        </w:rPr>
      </w:pPr>
      <w:r w:rsidRPr="00EF2032">
        <w:rPr>
          <w:rFonts w:cs="Tahoma"/>
          <w:szCs w:val="22"/>
          <w:lang w:val="el-GR"/>
        </w:rPr>
        <w:t>Στην περίπτωση που ένας οικονομικός φορέας συμμετέχει μόνος του στο διαγωνισμό και δεν στηρίζεται</w:t>
      </w:r>
      <w:r w:rsidR="00704D1F" w:rsidRPr="00EF2032">
        <w:rPr>
          <w:rFonts w:cs="Tahoma"/>
          <w:szCs w:val="22"/>
          <w:lang w:val="el-GR"/>
        </w:rPr>
        <w:t xml:space="preserve"> </w:t>
      </w:r>
      <w:r w:rsidRPr="00EF2032">
        <w:rPr>
          <w:rFonts w:cs="Tahoma"/>
          <w:szCs w:val="22"/>
          <w:lang w:val="el-GR"/>
        </w:rPr>
        <w:t>στις ικανότητες άλλων οντοτήτων προκειμένου να ανταποκριθεί στα κριτήρια επιλογής, συμπληρώνει</w:t>
      </w:r>
      <w:r w:rsidR="004E535D" w:rsidRPr="00EF2032">
        <w:rPr>
          <w:rFonts w:cs="Tahoma"/>
          <w:szCs w:val="22"/>
          <w:lang w:val="el-GR"/>
        </w:rPr>
        <w:t xml:space="preserve"> </w:t>
      </w:r>
      <w:r w:rsidRPr="00EF2032">
        <w:rPr>
          <w:rFonts w:cs="Tahoma"/>
          <w:szCs w:val="22"/>
          <w:lang w:val="el-GR"/>
        </w:rPr>
        <w:t>και υποβάλλει ένα (1) ΕΕΕΣ.</w:t>
      </w:r>
    </w:p>
    <w:p w14:paraId="2614A769" w14:textId="77777777" w:rsidR="00730FB9" w:rsidRPr="00EF2032" w:rsidRDefault="00D9390F" w:rsidP="004E535D">
      <w:pPr>
        <w:rPr>
          <w:rFonts w:cs="Tahoma"/>
          <w:szCs w:val="22"/>
          <w:u w:val="single"/>
          <w:lang w:val="el-GR"/>
        </w:rPr>
      </w:pPr>
      <w:r w:rsidRPr="00EF2032">
        <w:rPr>
          <w:rFonts w:cs="Tahoma"/>
          <w:szCs w:val="22"/>
          <w:u w:val="single"/>
          <w:lang w:val="el-GR"/>
        </w:rPr>
        <w:t>β.</w:t>
      </w:r>
      <w:r w:rsidR="00730FB9" w:rsidRPr="00EF2032">
        <w:rPr>
          <w:rFonts w:cs="Tahoma"/>
          <w:szCs w:val="22"/>
          <w:u w:val="single"/>
          <w:lang w:val="el-GR" w:eastAsia="el-GR"/>
        </w:rPr>
        <w:t xml:space="preserve"> ΕΕΕΣ – Στήριξη Οικονομικού Φορέα στις ικανότητες άλλων </w:t>
      </w:r>
      <w:r w:rsidR="00730FB9" w:rsidRPr="00EF2032">
        <w:rPr>
          <w:rFonts w:cs="Tahoma"/>
          <w:szCs w:val="22"/>
          <w:u w:val="single"/>
          <w:lang w:val="el-GR"/>
        </w:rPr>
        <w:t>φορέων</w:t>
      </w:r>
    </w:p>
    <w:p w14:paraId="01672F14" w14:textId="77777777" w:rsidR="004E535D" w:rsidRPr="00EF2032" w:rsidRDefault="00D9390F" w:rsidP="004E535D">
      <w:pPr>
        <w:rPr>
          <w:rFonts w:cs="Tahoma"/>
          <w:szCs w:val="22"/>
          <w:lang w:val="el-GR"/>
        </w:rPr>
      </w:pPr>
      <w:r w:rsidRPr="00EF2032">
        <w:rPr>
          <w:rFonts w:cs="Tahoma"/>
          <w:szCs w:val="22"/>
          <w:lang w:val="el-GR"/>
        </w:rPr>
        <w:t>Στην περίπτωση που ένας οικονομικός φορέας στηρίζεται</w:t>
      </w:r>
      <w:r w:rsidR="004E535D" w:rsidRPr="00EF2032">
        <w:rPr>
          <w:rFonts w:cs="Tahoma"/>
          <w:szCs w:val="22"/>
          <w:lang w:val="el-GR"/>
        </w:rPr>
        <w:t xml:space="preserve"> </w:t>
      </w:r>
      <w:r w:rsidRPr="00EF2032">
        <w:rPr>
          <w:rFonts w:cs="Tahoma"/>
          <w:szCs w:val="22"/>
          <w:lang w:val="el-GR"/>
        </w:rPr>
        <w:t>στις ικανότητες μίας ή περισσότερων άλλων οντοτήτων προκειμένου να ανταποκριθεί στα κριτήρια</w:t>
      </w:r>
      <w:r w:rsidR="004E535D" w:rsidRPr="00EF2032">
        <w:rPr>
          <w:rFonts w:cs="Tahoma"/>
          <w:szCs w:val="22"/>
          <w:lang w:val="el-GR"/>
        </w:rPr>
        <w:t xml:space="preserve"> </w:t>
      </w:r>
      <w:r w:rsidRPr="00EF2032">
        <w:rPr>
          <w:rFonts w:cs="Tahoma"/>
          <w:szCs w:val="22"/>
          <w:lang w:val="el-GR"/>
        </w:rPr>
        <w:t>επιλογής,</w:t>
      </w:r>
      <w:r w:rsidR="00E1337D" w:rsidRPr="00EF2032">
        <w:rPr>
          <w:rFonts w:cs="Tahoma"/>
          <w:szCs w:val="22"/>
          <w:lang w:val="el-GR"/>
        </w:rPr>
        <w:t xml:space="preserve"> </w:t>
      </w:r>
      <w:r w:rsidR="004E535D" w:rsidRPr="00EF2032">
        <w:rPr>
          <w:rFonts w:cs="Tahoma"/>
          <w:szCs w:val="22"/>
          <w:lang w:val="el-GR"/>
        </w:rPr>
        <w:t>με την προσφορά υποβάλεται χωριστό ΕΕΕΣ, που συμπληρωνεται και υπογράφεται ψηφιακά από τον τρίτο/ους, συμπληρώνοντας:</w:t>
      </w:r>
    </w:p>
    <w:p w14:paraId="6E85D420" w14:textId="77777777" w:rsidR="00704D1F" w:rsidRPr="00EF2032" w:rsidRDefault="00704D1F" w:rsidP="008D5F61">
      <w:pPr>
        <w:pStyle w:val="aff"/>
        <w:numPr>
          <w:ilvl w:val="0"/>
          <w:numId w:val="6"/>
        </w:numPr>
        <w:rPr>
          <w:rFonts w:cs="Tahoma"/>
          <w:szCs w:val="22"/>
          <w:lang w:val="el-GR" w:eastAsia="el-GR"/>
        </w:rPr>
      </w:pPr>
      <w:r w:rsidRPr="00EF2032">
        <w:rPr>
          <w:rFonts w:cs="Tahoma"/>
          <w:szCs w:val="22"/>
          <w:lang w:val="el-GR"/>
        </w:rPr>
        <w:t xml:space="preserve">τις ενότητες των Α και Β του Μέρους ΙΙ , το Μέρος ΙΙΙ , </w:t>
      </w:r>
      <w:r w:rsidR="00730FB9" w:rsidRPr="00EF2032">
        <w:rPr>
          <w:rFonts w:cs="Tahoma"/>
          <w:szCs w:val="22"/>
          <w:lang w:val="el-GR"/>
        </w:rPr>
        <w:t xml:space="preserve">το Μέρος </w:t>
      </w:r>
      <w:r w:rsidR="00730FB9" w:rsidRPr="00EF2032">
        <w:rPr>
          <w:rFonts w:cs="Tahoma"/>
          <w:szCs w:val="22"/>
          <w:lang w:eastAsia="el-GR"/>
        </w:rPr>
        <w:t>IV</w:t>
      </w:r>
      <w:r w:rsidR="00E1337D" w:rsidRPr="00EF2032">
        <w:rPr>
          <w:rFonts w:cs="Tahoma"/>
          <w:szCs w:val="22"/>
          <w:lang w:val="el-GR" w:eastAsia="el-GR"/>
        </w:rPr>
        <w:t xml:space="preserve"> </w:t>
      </w:r>
      <w:r w:rsidRPr="00EF2032">
        <w:rPr>
          <w:rFonts w:cs="Tahoma"/>
          <w:szCs w:val="22"/>
          <w:lang w:val="el-GR"/>
        </w:rPr>
        <w:t xml:space="preserve">σχετικά με τις ικανότητες που δανείζει στον υποψήφιο οικονομικό φορέα </w:t>
      </w:r>
      <w:r w:rsidRPr="00EF2032">
        <w:rPr>
          <w:rFonts w:cs="Tahoma"/>
          <w:szCs w:val="22"/>
          <w:lang w:val="el-GR" w:eastAsia="el-GR"/>
        </w:rPr>
        <w:t xml:space="preserve">καθώς και το Μέρος </w:t>
      </w:r>
      <w:r w:rsidRPr="00EF2032">
        <w:rPr>
          <w:rFonts w:cs="Tahoma"/>
          <w:szCs w:val="22"/>
          <w:lang w:val="en-US" w:eastAsia="el-GR"/>
        </w:rPr>
        <w:t>VI</w:t>
      </w:r>
      <w:r w:rsidRPr="00EF2032">
        <w:rPr>
          <w:rFonts w:cs="Tahoma"/>
          <w:szCs w:val="22"/>
          <w:lang w:val="el-GR" w:eastAsia="el-GR"/>
        </w:rPr>
        <w:t xml:space="preserve"> Τελικές Δηλώσεις </w:t>
      </w:r>
    </w:p>
    <w:p w14:paraId="1F27C2DE" w14:textId="77777777" w:rsidR="004E535D" w:rsidRPr="00EF2032" w:rsidRDefault="004E535D" w:rsidP="004E535D">
      <w:pPr>
        <w:rPr>
          <w:rFonts w:cs="Tahoma"/>
          <w:szCs w:val="22"/>
          <w:lang w:val="el-GR" w:eastAsia="el-GR"/>
        </w:rPr>
      </w:pPr>
      <w:r w:rsidRPr="00EF2032">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EF2032" w:rsidRDefault="00D9390F" w:rsidP="00D9390F">
      <w:pPr>
        <w:rPr>
          <w:rFonts w:cs="Tahoma"/>
          <w:szCs w:val="22"/>
          <w:u w:val="single"/>
          <w:lang w:val="el-GR" w:eastAsia="el-GR"/>
        </w:rPr>
      </w:pPr>
      <w:r w:rsidRPr="00EF2032">
        <w:rPr>
          <w:rFonts w:cs="Tahoma"/>
          <w:szCs w:val="22"/>
          <w:u w:val="single"/>
          <w:lang w:val="el-GR"/>
        </w:rPr>
        <w:t xml:space="preserve">γ. </w:t>
      </w:r>
      <w:r w:rsidR="00730FB9" w:rsidRPr="00EF2032">
        <w:rPr>
          <w:rFonts w:cs="Tahoma"/>
          <w:szCs w:val="22"/>
          <w:u w:val="single"/>
          <w:lang w:val="el-GR"/>
        </w:rPr>
        <w:t>ΕΕΕΣ</w:t>
      </w:r>
      <w:r w:rsidR="00730FB9" w:rsidRPr="00EF2032">
        <w:rPr>
          <w:rFonts w:cs="Tahoma"/>
          <w:szCs w:val="22"/>
          <w:u w:val="single"/>
          <w:lang w:val="el-GR" w:eastAsia="el-GR"/>
        </w:rPr>
        <w:t xml:space="preserve"> - Ενώσεις οικονομικών φορέων Κοινοπραξίες </w:t>
      </w:r>
      <w:r w:rsidR="00542891" w:rsidRPr="00EF2032">
        <w:rPr>
          <w:rFonts w:cs="Tahoma"/>
          <w:szCs w:val="22"/>
          <w:u w:val="single"/>
          <w:lang w:val="el-GR" w:eastAsia="el-GR"/>
        </w:rPr>
        <w:t>κλπ</w:t>
      </w:r>
    </w:p>
    <w:p w14:paraId="5FD75B53" w14:textId="77777777" w:rsidR="00D9390F" w:rsidRPr="00EF2032" w:rsidRDefault="00D9390F">
      <w:pPr>
        <w:rPr>
          <w:rFonts w:cs="Tahoma"/>
          <w:szCs w:val="22"/>
          <w:lang w:val="el-GR"/>
        </w:rPr>
      </w:pPr>
      <w:r w:rsidRPr="00EF2032">
        <w:rPr>
          <w:rFonts w:cs="Tahoma"/>
          <w:szCs w:val="22"/>
          <w:lang w:val="el-GR"/>
        </w:rPr>
        <w:t>Στην περίπτωση συμμετοχής στο διαγωνισμό από κοινού ομίλων οικονομικών φορέων (λ.χ ενώσεων,</w:t>
      </w:r>
      <w:r w:rsidR="00A01EC2" w:rsidRPr="00EF2032">
        <w:rPr>
          <w:rFonts w:cs="Tahoma"/>
          <w:szCs w:val="22"/>
          <w:lang w:val="el-GR"/>
        </w:rPr>
        <w:t xml:space="preserve"> </w:t>
      </w:r>
      <w:r w:rsidRPr="00EF2032">
        <w:rPr>
          <w:rFonts w:cs="Tahoma"/>
          <w:szCs w:val="22"/>
          <w:lang w:val="el-GR"/>
        </w:rPr>
        <w:t xml:space="preserve">κοινοπραξιών, συνεταιρισμών κλπ), </w:t>
      </w:r>
      <w:r w:rsidR="00A01EC2" w:rsidRPr="00EF2032">
        <w:rPr>
          <w:rFonts w:cs="Tahoma"/>
          <w:szCs w:val="22"/>
          <w:lang w:val="el-GR"/>
        </w:rPr>
        <w:t>υποβάλλεται χωριστό ΕΕΕΣ</w:t>
      </w:r>
      <w:r w:rsidR="00A01EC2" w:rsidRPr="00EF2032" w:rsidDel="00A01EC2">
        <w:rPr>
          <w:rFonts w:cs="Tahoma"/>
          <w:szCs w:val="22"/>
          <w:lang w:val="el-GR"/>
        </w:rPr>
        <w:t xml:space="preserve"> </w:t>
      </w:r>
      <w:r w:rsidRPr="00EF2032">
        <w:rPr>
          <w:rFonts w:cs="Tahoma"/>
          <w:szCs w:val="22"/>
          <w:lang w:val="el-GR"/>
        </w:rPr>
        <w:t>για κάθε έναν συμμετέχοντα οικονομικό φορέα</w:t>
      </w:r>
      <w:r w:rsidR="00A01EC2" w:rsidRPr="00EF2032">
        <w:rPr>
          <w:rFonts w:cs="Tahoma"/>
          <w:szCs w:val="22"/>
          <w:lang w:val="el-GR"/>
        </w:rPr>
        <w:t>.</w:t>
      </w:r>
    </w:p>
    <w:p w14:paraId="63D76AD3" w14:textId="77777777" w:rsidR="00730FB9" w:rsidRPr="00EF2032" w:rsidRDefault="00730FB9" w:rsidP="00730FB9">
      <w:pPr>
        <w:rPr>
          <w:rFonts w:cs="Tahoma"/>
          <w:szCs w:val="22"/>
          <w:u w:val="single"/>
          <w:lang w:val="el-GR" w:eastAsia="el-GR"/>
        </w:rPr>
      </w:pPr>
      <w:r w:rsidRPr="00EF2032">
        <w:rPr>
          <w:rFonts w:cs="Tahoma"/>
          <w:szCs w:val="22"/>
          <w:u w:val="single"/>
          <w:lang w:val="el-GR" w:eastAsia="el-GR"/>
        </w:rPr>
        <w:t>δ. ΕΕΕΣ - Υπεργολάβοι:</w:t>
      </w:r>
    </w:p>
    <w:p w14:paraId="5A29FB2A" w14:textId="77777777" w:rsidR="00730FB9" w:rsidRPr="00EF2032" w:rsidRDefault="00730FB9" w:rsidP="00730FB9">
      <w:pPr>
        <w:rPr>
          <w:rFonts w:cs="Tahoma"/>
          <w:szCs w:val="22"/>
          <w:lang w:val="el-GR"/>
        </w:rPr>
      </w:pPr>
      <w:r w:rsidRPr="00EF2032">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EF2032">
        <w:rPr>
          <w:rFonts w:cs="Tahoma"/>
          <w:szCs w:val="22"/>
          <w:lang w:val="el-GR" w:eastAsia="el-GR"/>
        </w:rPr>
        <w:t xml:space="preserve">καθώς και το Μέρος </w:t>
      </w:r>
      <w:r w:rsidRPr="00EF2032">
        <w:rPr>
          <w:rFonts w:cs="Tahoma"/>
          <w:szCs w:val="22"/>
          <w:lang w:val="en-US" w:eastAsia="el-GR"/>
        </w:rPr>
        <w:t>VI</w:t>
      </w:r>
      <w:r w:rsidRPr="00EF2032">
        <w:rPr>
          <w:rFonts w:cs="Tahoma"/>
          <w:szCs w:val="22"/>
          <w:lang w:val="el-GR" w:eastAsia="el-GR"/>
        </w:rPr>
        <w:t xml:space="preserve"> Τελικές Δηλώσεις</w:t>
      </w:r>
      <w:r w:rsidRPr="00EF2032">
        <w:rPr>
          <w:rFonts w:cs="Tahoma"/>
          <w:szCs w:val="22"/>
          <w:lang w:val="el-GR"/>
        </w:rPr>
        <w:t xml:space="preserve">. </w:t>
      </w:r>
    </w:p>
    <w:p w14:paraId="17956449" w14:textId="77777777" w:rsidR="00730FB9" w:rsidRPr="00EF2032" w:rsidRDefault="00730FB9" w:rsidP="00730FB9">
      <w:pPr>
        <w:rPr>
          <w:rFonts w:cs="Tahoma"/>
          <w:szCs w:val="22"/>
          <w:lang w:val="el-GR"/>
        </w:rPr>
      </w:pPr>
      <w:r w:rsidRPr="00EF2032">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4F20599" w14:textId="77777777" w:rsidR="00FB65FD" w:rsidRPr="00EF2032" w:rsidRDefault="00FB65FD">
      <w:pPr>
        <w:rPr>
          <w:rFonts w:cs="Tahoma"/>
          <w:b/>
          <w:bCs/>
          <w:szCs w:val="22"/>
          <w:lang w:val="el-GR"/>
        </w:rPr>
      </w:pPr>
    </w:p>
    <w:p w14:paraId="23CD7788" w14:textId="1C4EF607" w:rsidR="002C7E9A" w:rsidRPr="00E500B7" w:rsidRDefault="005021F4" w:rsidP="00EC6683">
      <w:pPr>
        <w:pStyle w:val="4"/>
      </w:pPr>
      <w:bookmarkStart w:id="195" w:name="_Toc75439412"/>
      <w:r w:rsidRPr="005114B1">
        <w:t xml:space="preserve"> </w:t>
      </w:r>
      <w:r w:rsidR="00F4043C">
        <w:t xml:space="preserve"> </w:t>
      </w:r>
      <w:r w:rsidR="002C7E9A" w:rsidRPr="00E500B7">
        <w:t>Τεχνική Προσφορά</w:t>
      </w:r>
      <w:bookmarkEnd w:id="195"/>
      <w:r w:rsidR="002C7E9A" w:rsidRPr="00E500B7">
        <w:t xml:space="preserve"> </w:t>
      </w:r>
      <w:r w:rsidR="00E1337D" w:rsidRPr="00E500B7">
        <w:t xml:space="preserve"> </w:t>
      </w:r>
    </w:p>
    <w:p w14:paraId="1C6F51AF" w14:textId="76396A94" w:rsidR="007A3AC0" w:rsidRPr="00EF2032" w:rsidRDefault="007A3AC0" w:rsidP="007A3AC0">
      <w:pPr>
        <w:rPr>
          <w:rFonts w:cs="Tahoma"/>
          <w:i/>
          <w:iCs/>
          <w:color w:val="5B9BD5"/>
          <w:szCs w:val="22"/>
          <w:lang w:val="el-GR"/>
        </w:rPr>
      </w:pPr>
      <w:r w:rsidRPr="00EF2032">
        <w:rPr>
          <w:rFonts w:cs="Tahoma"/>
          <w:szCs w:val="22"/>
          <w:lang w:val="en-US"/>
        </w:rPr>
        <w:t>H</w:t>
      </w:r>
      <w:r w:rsidRPr="00EF2032">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_Ref496625830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Ι – Αναλυτική Περιγραφή Φυσικού και Οικονομικού Αντικειμένου της Σύμβασης</w:t>
      </w:r>
      <w:r w:rsidR="00E11251" w:rsidRPr="00EF2032">
        <w:rPr>
          <w:b/>
          <w:bCs/>
          <w:color w:val="0000FF"/>
          <w:lang w:val="el-GR"/>
        </w:rPr>
        <w:fldChar w:fldCharType="end"/>
      </w:r>
      <w:r w:rsidR="00E11251" w:rsidRPr="00EF2032">
        <w:rPr>
          <w:rFonts w:cs="Tahoma"/>
          <w:color w:val="000000"/>
          <w:szCs w:val="22"/>
          <w:lang w:val="el-GR"/>
        </w:rPr>
        <w:t xml:space="preserve"> </w:t>
      </w:r>
      <w:r w:rsidRPr="00EF2032">
        <w:rPr>
          <w:rFonts w:cs="Tahoma"/>
          <w:szCs w:val="22"/>
          <w:lang w:val="el-GR"/>
        </w:rPr>
        <w:t>&amp;</w:t>
      </w:r>
      <w:r w:rsidR="00E11251"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_Ref510087011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ΙΙ – Πίνακες Συμμόρφωσης</w:t>
      </w:r>
      <w:r w:rsidR="00E11251" w:rsidRPr="00EF2032">
        <w:rPr>
          <w:b/>
          <w:bCs/>
          <w:color w:val="0000FF"/>
          <w:lang w:val="el-GR"/>
        </w:rPr>
        <w:fldChar w:fldCharType="end"/>
      </w:r>
      <w:r w:rsidR="00E11251" w:rsidRPr="00EF2032">
        <w:rPr>
          <w:b/>
          <w:bCs/>
          <w:color w:val="0000FF"/>
          <w:lang w:val="el-GR"/>
        </w:rPr>
        <w:t xml:space="preserve"> </w:t>
      </w:r>
      <w:r w:rsidR="00E11251" w:rsidRPr="00EF2032">
        <w:rPr>
          <w:rFonts w:cs="Tahoma"/>
          <w:szCs w:val="22"/>
          <w:lang w:val="el-GR"/>
        </w:rPr>
        <w:t xml:space="preserve"> </w:t>
      </w:r>
      <w:r w:rsidRPr="00EF2032">
        <w:rPr>
          <w:rFonts w:cs="Tahoma"/>
          <w:szCs w:val="22"/>
          <w:lang w:val="el-GR"/>
        </w:rPr>
        <w:t>τις παρούσας</w:t>
      </w:r>
      <w:r w:rsidR="00E1337D" w:rsidRPr="00EF2032">
        <w:rPr>
          <w:rFonts w:cs="Tahoma"/>
          <w:szCs w:val="22"/>
          <w:lang w:val="el-GR"/>
        </w:rPr>
        <w:t xml:space="preserve"> </w:t>
      </w:r>
      <w:r w:rsidRPr="00EF2032">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EF2032">
        <w:rPr>
          <w:rStyle w:val="WW-FootnoteReference9"/>
          <w:rFonts w:cs="Tahoma"/>
          <w:szCs w:val="22"/>
          <w:lang w:val="el-GR"/>
        </w:rPr>
        <w:t>.</w:t>
      </w:r>
      <w:r w:rsidRPr="00EF2032">
        <w:rPr>
          <w:rFonts w:cs="Tahoma"/>
          <w:szCs w:val="22"/>
          <w:lang w:val="el-GR"/>
        </w:rPr>
        <w:t xml:space="preserve"> </w:t>
      </w:r>
    </w:p>
    <w:p w14:paraId="759D5FAB" w14:textId="092F56D8" w:rsidR="007A3AC0" w:rsidRPr="00EF2032" w:rsidRDefault="007A3AC0" w:rsidP="009C3C60">
      <w:pPr>
        <w:suppressAutoHyphens w:val="0"/>
        <w:spacing w:line="276" w:lineRule="auto"/>
        <w:rPr>
          <w:rFonts w:cs="Tahoma"/>
          <w:szCs w:val="22"/>
          <w:lang w:val="el-GR"/>
        </w:rPr>
      </w:pPr>
      <w:r w:rsidRPr="00EF2032">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EF2032">
        <w:rPr>
          <w:rFonts w:cs="Tahoma"/>
          <w:szCs w:val="22"/>
          <w:lang w:val="el-GR"/>
        </w:rPr>
        <w:t>σύμφωνα με το</w:t>
      </w:r>
      <w:r w:rsidR="00E11251"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_Ref510087097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V – Υπόδειγμα Τεχνικής Προσφοράς</w:t>
      </w:r>
      <w:r w:rsidR="00E11251" w:rsidRPr="00EF2032">
        <w:rPr>
          <w:b/>
          <w:bCs/>
          <w:color w:val="0000FF"/>
          <w:lang w:val="el-GR"/>
        </w:rPr>
        <w:fldChar w:fldCharType="end"/>
      </w:r>
      <w:r w:rsidR="00C84B11" w:rsidRPr="00EF2032">
        <w:rPr>
          <w:rFonts w:cs="Tahoma"/>
          <w:szCs w:val="22"/>
          <w:lang w:val="el-GR"/>
        </w:rPr>
        <w:t xml:space="preserve"> της παρ</w:t>
      </w:r>
      <w:r w:rsidR="003A206A" w:rsidRPr="00EF2032">
        <w:rPr>
          <w:rFonts w:cs="Tahoma"/>
          <w:szCs w:val="22"/>
          <w:lang w:val="el-GR"/>
        </w:rPr>
        <w:t>ο</w:t>
      </w:r>
      <w:r w:rsidR="00C84B11" w:rsidRPr="00EF2032">
        <w:rPr>
          <w:rFonts w:cs="Tahoma"/>
          <w:szCs w:val="22"/>
          <w:lang w:val="el-GR"/>
        </w:rPr>
        <w:t>ύσας διακήρυξης</w:t>
      </w:r>
      <w:r w:rsidR="003A206A" w:rsidRPr="00EF2032">
        <w:rPr>
          <w:rFonts w:cs="Tahoma"/>
          <w:szCs w:val="22"/>
          <w:u w:val="single"/>
          <w:lang w:val="el-GR"/>
        </w:rPr>
        <w:t xml:space="preserve"> (</w:t>
      </w:r>
      <w:r w:rsidRPr="00EF2032">
        <w:rPr>
          <w:rFonts w:cs="Tahoma"/>
          <w:szCs w:val="22"/>
          <w:lang w:val="el-GR"/>
        </w:rPr>
        <w:t>σε συμπιεσμένη μορφή</w:t>
      </w:r>
      <w:r w:rsidR="003A206A" w:rsidRPr="00EF2032">
        <w:rPr>
          <w:rFonts w:cs="Tahoma"/>
          <w:szCs w:val="22"/>
          <w:lang w:val="el-GR"/>
        </w:rPr>
        <w:t xml:space="preserve"> και</w:t>
      </w:r>
      <w:r w:rsidRPr="00EF2032">
        <w:rPr>
          <w:rFonts w:cs="Tahoma"/>
          <w:szCs w:val="22"/>
          <w:lang w:val="el-GR"/>
        </w:rPr>
        <w:t xml:space="preserve"> κατά προτίμηση</w:t>
      </w:r>
      <w:r w:rsidR="003A206A" w:rsidRPr="00EF2032">
        <w:rPr>
          <w:rFonts w:cs="Tahoma"/>
          <w:szCs w:val="22"/>
          <w:lang w:val="el-GR"/>
        </w:rPr>
        <w:t xml:space="preserve"> σε</w:t>
      </w:r>
      <w:r w:rsidRPr="00EF2032">
        <w:rPr>
          <w:rFonts w:cs="Tahoma"/>
          <w:szCs w:val="22"/>
          <w:lang w:val="el-GR"/>
        </w:rPr>
        <w:t xml:space="preserve"> ένα (1) αρχείο </w:t>
      </w:r>
      <w:r w:rsidRPr="00EF2032">
        <w:rPr>
          <w:rFonts w:cs="Tahoma"/>
          <w:szCs w:val="22"/>
          <w:lang w:val="en-US"/>
        </w:rPr>
        <w:t>pdf</w:t>
      </w:r>
      <w:r w:rsidR="003A206A" w:rsidRPr="00EF2032">
        <w:rPr>
          <w:rFonts w:cs="Tahoma"/>
          <w:szCs w:val="22"/>
          <w:lang w:val="el-GR"/>
        </w:rPr>
        <w:t>).</w:t>
      </w:r>
      <w:r w:rsidR="00E1337D" w:rsidRPr="00EF2032">
        <w:rPr>
          <w:rFonts w:cs="Tahoma"/>
          <w:szCs w:val="22"/>
          <w:lang w:val="el-GR"/>
        </w:rPr>
        <w:t xml:space="preserve"> </w:t>
      </w:r>
      <w:r w:rsidR="0034186C" w:rsidRPr="00EF2032">
        <w:rPr>
          <w:rFonts w:cs="Tahoma"/>
          <w:szCs w:val="22"/>
          <w:lang w:val="el-GR"/>
        </w:rPr>
        <w:t>Επιπλέον ο</w:t>
      </w:r>
      <w:r w:rsidRPr="00EF2032">
        <w:rPr>
          <w:rFonts w:cs="Tahoma"/>
          <w:szCs w:val="22"/>
          <w:lang w:val="el-GR"/>
        </w:rPr>
        <w:t>ι οικονομικοί φορείς αναφέρουν</w:t>
      </w:r>
      <w:r w:rsidR="0034186C" w:rsidRPr="00EF2032">
        <w:rPr>
          <w:rFonts w:cs="Tahoma"/>
          <w:szCs w:val="22"/>
          <w:lang w:val="el-GR"/>
        </w:rPr>
        <w:t xml:space="preserve"> στην τεχνική προσφορά τους</w:t>
      </w:r>
      <w:r w:rsidR="00E1337D" w:rsidRPr="00EF2032">
        <w:rPr>
          <w:rFonts w:cs="Tahoma"/>
          <w:szCs w:val="22"/>
          <w:lang w:val="el-GR"/>
        </w:rPr>
        <w:t xml:space="preserve"> </w:t>
      </w:r>
      <w:r w:rsidRPr="00EF2032">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EF2032" w:rsidRDefault="008338F0" w:rsidP="007A3AC0">
      <w:pPr>
        <w:rPr>
          <w:rFonts w:cs="Tahoma"/>
          <w:szCs w:val="22"/>
          <w:lang w:val="el-GR"/>
        </w:rPr>
      </w:pPr>
    </w:p>
    <w:p w14:paraId="192FDFF5" w14:textId="10612397" w:rsidR="008338F0" w:rsidRPr="00DB2128" w:rsidRDefault="00F24D88" w:rsidP="00EC6683">
      <w:pPr>
        <w:pStyle w:val="3"/>
      </w:pPr>
      <w:bookmarkStart w:id="196" w:name="_Ref496542376"/>
      <w:bookmarkStart w:id="197" w:name="_Toc75439413"/>
      <w:r>
        <w:t xml:space="preserve"> </w:t>
      </w:r>
      <w:bookmarkStart w:id="198" w:name="_Toc80088639"/>
      <w:r w:rsidR="003355E7" w:rsidRPr="00DB2128">
        <w:t>Περιεχόμενα Φακέλου «Οικονομική Προσφορά» / Τρόπος σύνταξης και υποβολής οικονομικών προσφορών</w:t>
      </w:r>
      <w:bookmarkEnd w:id="196"/>
      <w:bookmarkEnd w:id="197"/>
      <w:bookmarkEnd w:id="198"/>
    </w:p>
    <w:p w14:paraId="5CAF84EE" w14:textId="77777777" w:rsidR="001E3C20" w:rsidRPr="00EF2032" w:rsidRDefault="001E3C20" w:rsidP="00422D27">
      <w:pPr>
        <w:autoSpaceDE w:val="0"/>
        <w:autoSpaceDN w:val="0"/>
        <w:adjustRightInd w:val="0"/>
        <w:spacing w:after="0" w:line="276" w:lineRule="auto"/>
        <w:rPr>
          <w:rFonts w:cs="Tahoma"/>
          <w:szCs w:val="22"/>
          <w:lang w:val="el-GR"/>
        </w:rPr>
      </w:pPr>
    </w:p>
    <w:p w14:paraId="548B90E0" w14:textId="5193780C" w:rsidR="001E3C20" w:rsidRPr="00EF2032" w:rsidRDefault="001E3C20" w:rsidP="001E3C20">
      <w:pPr>
        <w:autoSpaceDE w:val="0"/>
        <w:autoSpaceDN w:val="0"/>
        <w:adjustRightInd w:val="0"/>
        <w:spacing w:after="0" w:line="276" w:lineRule="auto"/>
        <w:rPr>
          <w:rFonts w:cs="Tahoma"/>
          <w:szCs w:val="22"/>
          <w:lang w:val="el-GR"/>
        </w:rPr>
      </w:pPr>
      <w:r w:rsidRPr="00EF2032">
        <w:rPr>
          <w:rFonts w:cs="Tahoma"/>
          <w:szCs w:val="22"/>
          <w:lang w:val="el-GR" w:eastAsia="el-GR"/>
        </w:rPr>
        <w:t xml:space="preserve">Η οικονομική προσφορά συντάσσεται </w:t>
      </w:r>
      <w:r w:rsidR="00F42E1F" w:rsidRPr="00EF2032">
        <w:rPr>
          <w:rFonts w:cs="Tahoma"/>
          <w:szCs w:val="22"/>
          <w:lang w:val="el-GR" w:eastAsia="el-GR"/>
        </w:rPr>
        <w:t xml:space="preserve">με βάση το κριτήριο ανάθεσης και </w:t>
      </w:r>
      <w:r w:rsidRPr="00EF2032">
        <w:rPr>
          <w:rFonts w:cs="Tahoma"/>
          <w:szCs w:val="22"/>
          <w:lang w:val="el-GR" w:eastAsia="el-GR"/>
        </w:rPr>
        <w:t xml:space="preserve">σύμφωνα με το υπόδειγμα </w:t>
      </w:r>
      <w:r w:rsidR="007D2CC2" w:rsidRPr="00EF2032">
        <w:rPr>
          <w:rFonts w:cs="Tahoma"/>
          <w:szCs w:val="22"/>
          <w:lang w:val="el-GR" w:eastAsia="el-GR"/>
        </w:rPr>
        <w:t>που παρέχεται σ</w:t>
      </w:r>
      <w:r w:rsidRPr="00EF2032">
        <w:rPr>
          <w:rFonts w:cs="Tahoma"/>
          <w:szCs w:val="22"/>
          <w:lang w:val="el-GR" w:eastAsia="el-GR"/>
        </w:rPr>
        <w:t>το</w:t>
      </w:r>
      <w:r w:rsidR="00E11251" w:rsidRPr="00EF2032">
        <w:rPr>
          <w:rFonts w:cs="Tahoma"/>
          <w:szCs w:val="22"/>
          <w:lang w:val="el-GR" w:eastAsia="el-GR"/>
        </w:rPr>
        <w:t xml:space="preserve"> </w:t>
      </w:r>
      <w:r w:rsidR="00E11251" w:rsidRPr="00EF2032">
        <w:rPr>
          <w:b/>
          <w:bCs/>
          <w:color w:val="0000FF"/>
          <w:lang w:val="el-GR"/>
        </w:rPr>
        <w:fldChar w:fldCharType="begin"/>
      </w:r>
      <w:r w:rsidR="00E11251" w:rsidRPr="00EF2032">
        <w:rPr>
          <w:b/>
          <w:bCs/>
          <w:color w:val="0000FF"/>
          <w:lang w:val="el-GR"/>
        </w:rPr>
        <w:instrText xml:space="preserve"> REF _Ref510087099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VI – Υπόδειγμα Οικονομικής Προσφοράς</w:t>
      </w:r>
      <w:r w:rsidR="00E11251" w:rsidRPr="00EF2032">
        <w:rPr>
          <w:b/>
          <w:bCs/>
          <w:color w:val="0000FF"/>
          <w:lang w:val="el-GR"/>
        </w:rPr>
        <w:fldChar w:fldCharType="end"/>
      </w:r>
      <w:r w:rsidR="00E11251" w:rsidRPr="00EF2032">
        <w:rPr>
          <w:rFonts w:cs="Tahoma"/>
          <w:szCs w:val="22"/>
          <w:lang w:val="el-GR" w:eastAsia="el-GR"/>
        </w:rPr>
        <w:t xml:space="preserve"> </w:t>
      </w:r>
      <w:r w:rsidRPr="00EF2032">
        <w:rPr>
          <w:rFonts w:cs="Tahoma"/>
          <w:szCs w:val="22"/>
          <w:lang w:val="el-GR" w:eastAsia="el-GR"/>
        </w:rPr>
        <w:t xml:space="preserve">της παρούσας Διακήρυξης και υποβάλλεται </w:t>
      </w:r>
      <w:r w:rsidRPr="00EF2032">
        <w:rPr>
          <w:rFonts w:cs="Tahoma"/>
          <w:szCs w:val="22"/>
          <w:lang w:val="el-GR"/>
        </w:rPr>
        <w:t>ηλεκτρονικά</w:t>
      </w:r>
      <w:r w:rsidR="001852F3" w:rsidRPr="00EF2032">
        <w:rPr>
          <w:rFonts w:cs="Tahoma"/>
          <w:szCs w:val="22"/>
          <w:lang w:val="el-GR"/>
        </w:rPr>
        <w:t xml:space="preserve"> σε μορφή αρχείου .</w:t>
      </w:r>
      <w:r w:rsidR="001852F3" w:rsidRPr="00EF2032">
        <w:rPr>
          <w:rFonts w:cs="Tahoma"/>
          <w:szCs w:val="22"/>
          <w:lang w:val="en-US"/>
        </w:rPr>
        <w:t>pdf</w:t>
      </w:r>
      <w:r w:rsidR="001852F3" w:rsidRPr="00EF2032">
        <w:rPr>
          <w:rFonts w:cs="Tahoma"/>
          <w:szCs w:val="22"/>
          <w:lang w:val="el-GR"/>
        </w:rPr>
        <w:t xml:space="preserve"> ψηφιακά υπογεγραμμένη, </w:t>
      </w:r>
      <w:r w:rsidRPr="00EF2032">
        <w:rPr>
          <w:rFonts w:cs="Tahoma"/>
          <w:szCs w:val="22"/>
          <w:lang w:val="el-GR"/>
        </w:rPr>
        <w:t xml:space="preserve">στον Υποφάκελο «Οικονομική Προσφορά». </w:t>
      </w:r>
    </w:p>
    <w:p w14:paraId="0941C93B" w14:textId="77777777" w:rsidR="001E3C20" w:rsidRPr="00EF2032" w:rsidRDefault="001E3C20" w:rsidP="001E3C20">
      <w:pPr>
        <w:suppressAutoHyphens w:val="0"/>
        <w:autoSpaceDE w:val="0"/>
        <w:autoSpaceDN w:val="0"/>
        <w:adjustRightInd w:val="0"/>
        <w:spacing w:after="0"/>
        <w:jc w:val="left"/>
        <w:rPr>
          <w:rFonts w:cs="Tahoma"/>
          <w:szCs w:val="22"/>
          <w:lang w:val="el-GR" w:eastAsia="el-GR"/>
        </w:rPr>
      </w:pPr>
    </w:p>
    <w:p w14:paraId="3BD18678" w14:textId="68F7E5B7" w:rsidR="001852F3" w:rsidRDefault="001852F3" w:rsidP="001852F3">
      <w:pPr>
        <w:rPr>
          <w:rStyle w:val="WW-FootnoteReference2"/>
          <w:rFonts w:cs="Tahoma"/>
          <w:color w:val="000000"/>
          <w:szCs w:val="22"/>
          <w:lang w:val="el-GR" w:eastAsia="el-GR"/>
        </w:rPr>
      </w:pPr>
      <w:r w:rsidRPr="00EF2032">
        <w:rPr>
          <w:rFonts w:cs="Tahoma"/>
          <w:szCs w:val="22"/>
          <w:lang w:val="el-GR" w:eastAsia="el-GR"/>
        </w:rPr>
        <w:t>Η τιμή δίνεται</w:t>
      </w:r>
      <w:r w:rsidR="00E1337D" w:rsidRPr="00EF2032">
        <w:rPr>
          <w:rFonts w:cs="Tahoma"/>
          <w:szCs w:val="22"/>
          <w:lang w:val="el-GR" w:eastAsia="el-GR"/>
        </w:rPr>
        <w:t xml:space="preserve"> </w:t>
      </w:r>
      <w:r w:rsidRPr="00EF2032">
        <w:rPr>
          <w:rFonts w:cs="Tahoma"/>
          <w:szCs w:val="22"/>
          <w:lang w:val="el-GR" w:eastAsia="el-GR"/>
        </w:rPr>
        <w:t>σε ευρώ ανά μονάδα μέτρησης</w:t>
      </w:r>
      <w:r w:rsidRPr="00EF2032">
        <w:rPr>
          <w:rStyle w:val="WW-FootnoteReference2"/>
          <w:rFonts w:cs="Tahoma"/>
          <w:color w:val="000000"/>
          <w:szCs w:val="22"/>
          <w:lang w:val="el-GR" w:eastAsia="el-GR"/>
        </w:rPr>
        <w:t xml:space="preserve"> </w:t>
      </w:r>
    </w:p>
    <w:p w14:paraId="06F211DC" w14:textId="77777777" w:rsidR="00F24D88" w:rsidRPr="00EF2032" w:rsidRDefault="00F24D88" w:rsidP="001852F3">
      <w:pPr>
        <w:rPr>
          <w:rFonts w:cs="Tahoma"/>
          <w:szCs w:val="22"/>
          <w:lang w:val="el-GR"/>
        </w:rPr>
      </w:pPr>
    </w:p>
    <w:p w14:paraId="70207F9C" w14:textId="77777777" w:rsidR="008338F0" w:rsidRPr="00EF2032" w:rsidRDefault="003355E7">
      <w:pPr>
        <w:rPr>
          <w:rFonts w:cs="Tahoma"/>
          <w:szCs w:val="22"/>
          <w:lang w:val="el-GR"/>
        </w:rPr>
      </w:pPr>
      <w:r w:rsidRPr="00EF2032">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EF2032">
        <w:rPr>
          <w:rFonts w:cs="Tahoma"/>
          <w:szCs w:val="22"/>
          <w:lang w:val="el-GR" w:eastAsia="el-GR"/>
        </w:rPr>
        <w:t xml:space="preserve"> </w:t>
      </w:r>
      <w:r w:rsidR="001852F3" w:rsidRPr="00EF2032">
        <w:rPr>
          <w:rFonts w:cs="Tahoma"/>
          <w:szCs w:val="22"/>
          <w:lang w:val="el-GR" w:eastAsia="el-GR"/>
        </w:rPr>
        <w:t xml:space="preserve">της παρούσας. </w:t>
      </w:r>
      <w:r w:rsidRPr="00EF2032">
        <w:rPr>
          <w:rStyle w:val="WW-FootnoteReference9"/>
          <w:rFonts w:cs="Tahoma"/>
          <w:szCs w:val="22"/>
          <w:lang w:val="el-GR" w:eastAsia="el-GR"/>
        </w:rPr>
        <w:t>.</w:t>
      </w:r>
    </w:p>
    <w:p w14:paraId="29CC7198" w14:textId="77777777" w:rsidR="008338F0" w:rsidRPr="00EF2032" w:rsidRDefault="003355E7">
      <w:pPr>
        <w:rPr>
          <w:rFonts w:cs="Tahoma"/>
          <w:szCs w:val="22"/>
          <w:lang w:val="el-GR"/>
        </w:rPr>
      </w:pPr>
      <w:r w:rsidRPr="00EF2032">
        <w:rPr>
          <w:rFonts w:cs="Tahoma"/>
          <w:szCs w:val="22"/>
          <w:lang w:val="el-GR"/>
        </w:rPr>
        <w:t xml:space="preserve">Οι υπέρ τρίτων κρατήσεις υπόκεινται στο εκάστοτε ισχύον αναλογικό τέλος χαρτοσήμου και </w:t>
      </w:r>
      <w:r w:rsidR="00043D44" w:rsidRPr="00EF2032">
        <w:rPr>
          <w:rFonts w:cs="Tahoma"/>
          <w:szCs w:val="22"/>
          <w:lang w:val="el-GR"/>
        </w:rPr>
        <w:t>στην επ’ αυτού εισφορά υπέρ ΟΓΑ.</w:t>
      </w:r>
    </w:p>
    <w:p w14:paraId="232E99AE" w14:textId="77777777" w:rsidR="008338F0" w:rsidRPr="00EF2032" w:rsidRDefault="003355E7">
      <w:pPr>
        <w:rPr>
          <w:rFonts w:cs="Tahoma"/>
          <w:szCs w:val="22"/>
          <w:lang w:val="el-GR"/>
        </w:rPr>
      </w:pPr>
      <w:r w:rsidRPr="00EF2032">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DCA6A4C" w14:textId="738CFE69" w:rsidR="008338F0" w:rsidRPr="00EF2032" w:rsidRDefault="003355E7">
      <w:pPr>
        <w:rPr>
          <w:rFonts w:cs="Tahoma"/>
          <w:szCs w:val="22"/>
          <w:lang w:val="el-GR"/>
        </w:rPr>
      </w:pPr>
      <w:r w:rsidRPr="00EF2032">
        <w:rPr>
          <w:rFonts w:cs="Tahoma"/>
          <w:szCs w:val="22"/>
          <w:lang w:val="el-GR"/>
        </w:rPr>
        <w:t xml:space="preserve">Οι προσφερόμενες τιμές είναι σταθερές καθ’ όλη τη διάρκεια της σύμβασης και δεν αναπροσαρμόζονται </w:t>
      </w:r>
    </w:p>
    <w:p w14:paraId="695CC763" w14:textId="77777777" w:rsidR="001852F3" w:rsidRPr="00EF2032" w:rsidRDefault="003355E7">
      <w:pPr>
        <w:rPr>
          <w:rFonts w:cs="Tahoma"/>
          <w:szCs w:val="22"/>
          <w:lang w:val="el-GR"/>
        </w:rPr>
      </w:pPr>
      <w:r w:rsidRPr="00EF2032">
        <w:rPr>
          <w:rFonts w:cs="Tahoma"/>
          <w:szCs w:val="22"/>
          <w:lang w:val="el-GR"/>
        </w:rPr>
        <w:t xml:space="preserve">Ως απαράδεκτες θα απορρίπτονται προσφορές στις οποίες: </w:t>
      </w:r>
    </w:p>
    <w:p w14:paraId="275A22BE" w14:textId="77777777" w:rsidR="001852F3" w:rsidRPr="00EF2032" w:rsidRDefault="003355E7">
      <w:pPr>
        <w:rPr>
          <w:rFonts w:cs="Tahoma"/>
          <w:szCs w:val="22"/>
          <w:lang w:val="el-GR"/>
        </w:rPr>
      </w:pPr>
      <w:r w:rsidRPr="00EF2032">
        <w:rPr>
          <w:rFonts w:cs="Tahoma"/>
          <w:szCs w:val="22"/>
          <w:lang w:val="el-GR"/>
        </w:rPr>
        <w:t>α) δεν δίνεται τιμή σε ΕΥΡΩ ή που καθορίζεται</w:t>
      </w:r>
      <w:r w:rsidR="00E1337D" w:rsidRPr="00EF2032">
        <w:rPr>
          <w:rFonts w:cs="Tahoma"/>
          <w:szCs w:val="22"/>
          <w:lang w:val="el-GR"/>
        </w:rPr>
        <w:t xml:space="preserve"> </w:t>
      </w:r>
      <w:r w:rsidRPr="00EF2032">
        <w:rPr>
          <w:rFonts w:cs="Tahoma"/>
          <w:szCs w:val="22"/>
          <w:lang w:val="el-GR"/>
        </w:rPr>
        <w:t xml:space="preserve">σχέση ΕΥΡΩ προς ξένο νόμισμα, </w:t>
      </w:r>
    </w:p>
    <w:p w14:paraId="47F39D94" w14:textId="79073811" w:rsidR="001852F3" w:rsidRPr="00EF2032" w:rsidRDefault="003355E7">
      <w:pPr>
        <w:rPr>
          <w:rFonts w:cs="Tahoma"/>
          <w:szCs w:val="22"/>
          <w:lang w:val="el-GR"/>
        </w:rPr>
      </w:pPr>
      <w:r w:rsidRPr="00EF2032">
        <w:rPr>
          <w:rFonts w:cs="Tahoma"/>
          <w:szCs w:val="22"/>
          <w:lang w:val="el-GR"/>
        </w:rPr>
        <w:t xml:space="preserve">β) δεν προκύπτει με σαφήνεια η προσφερόμενη τιμή, με την επιφύλαξη </w:t>
      </w:r>
      <w:r w:rsidR="00C25AFF" w:rsidRPr="00EF2032">
        <w:rPr>
          <w:rFonts w:cs="Tahoma"/>
          <w:szCs w:val="22"/>
          <w:lang w:val="el-GR"/>
        </w:rPr>
        <w:t xml:space="preserve">του </w:t>
      </w:r>
      <w:r w:rsidRPr="00EF2032">
        <w:rPr>
          <w:rFonts w:cs="Tahoma"/>
          <w:szCs w:val="22"/>
          <w:lang w:val="el-GR"/>
        </w:rPr>
        <w:t xml:space="preserve">άρθρου 102 του ν. 4412/2016 </w:t>
      </w:r>
      <w:bookmarkStart w:id="199" w:name="_Hlk67667045"/>
      <w:r w:rsidR="00C25AFF" w:rsidRPr="00EF2032">
        <w:rPr>
          <w:rFonts w:cs="Tahoma"/>
          <w:szCs w:val="22"/>
          <w:lang w:val="el-GR"/>
        </w:rPr>
        <w:t xml:space="preserve">όπως τροποποιήθηκε με το άρθρο 42 του ν. 4782/Α36/9-3-2021 </w:t>
      </w:r>
      <w:bookmarkEnd w:id="199"/>
      <w:r w:rsidRPr="00EF2032">
        <w:rPr>
          <w:rFonts w:cs="Tahoma"/>
          <w:szCs w:val="22"/>
          <w:lang w:val="el-GR"/>
        </w:rPr>
        <w:t>και</w:t>
      </w:r>
    </w:p>
    <w:p w14:paraId="67F10656" w14:textId="77777777" w:rsidR="008338F0" w:rsidRPr="00EF2032" w:rsidRDefault="003355E7">
      <w:pPr>
        <w:rPr>
          <w:rFonts w:cs="Tahoma"/>
          <w:szCs w:val="22"/>
          <w:lang w:val="el-GR"/>
        </w:rPr>
      </w:pPr>
      <w:r w:rsidRPr="00EF2032">
        <w:rPr>
          <w:rFonts w:cs="Tahoma"/>
          <w:szCs w:val="22"/>
          <w:lang w:val="el-GR"/>
        </w:rPr>
        <w:t xml:space="preserve"> γ) η τιμή υπερβαίνει τον προϋπολογισμό της σύμβασης που καθορίζεται </w:t>
      </w:r>
      <w:r w:rsidR="001852F3" w:rsidRPr="00EF2032">
        <w:rPr>
          <w:rFonts w:cs="Tahoma"/>
          <w:szCs w:val="22"/>
          <w:lang w:val="el-GR"/>
        </w:rPr>
        <w:t>στην</w:t>
      </w:r>
      <w:r w:rsidR="00E1337D" w:rsidRPr="00EF2032">
        <w:rPr>
          <w:rFonts w:cs="Tahoma"/>
          <w:szCs w:val="22"/>
          <w:lang w:val="el-GR"/>
        </w:rPr>
        <w:t xml:space="preserve"> </w:t>
      </w:r>
      <w:r w:rsidRPr="00EF2032">
        <w:rPr>
          <w:rFonts w:cs="Tahoma"/>
          <w:szCs w:val="22"/>
          <w:lang w:val="el-GR"/>
        </w:rPr>
        <w:t xml:space="preserve">παρούσα διακήρυξη. </w:t>
      </w:r>
    </w:p>
    <w:p w14:paraId="248D0DB3" w14:textId="2EF5CCDF" w:rsidR="001852F3" w:rsidRPr="00EF2032" w:rsidRDefault="003355E7">
      <w:pPr>
        <w:rPr>
          <w:rFonts w:cs="Tahoma"/>
          <w:b/>
          <w:bCs/>
          <w:i/>
          <w:iCs/>
          <w:color w:val="5B9BD5"/>
          <w:szCs w:val="22"/>
          <w:lang w:val="el-GR"/>
        </w:rPr>
      </w:pPr>
      <w:r w:rsidRPr="00EF2032">
        <w:rPr>
          <w:rFonts w:cs="Tahoma"/>
          <w:szCs w:val="22"/>
          <w:lang w:val="el-GR"/>
        </w:rPr>
        <w:t>Στην οικονομική προσφορά θα πρέπει να επιλέγεται με σαφήνεια ένας από τους τρόπους πληρωμής που περιγράφονται στην παρ.</w:t>
      </w:r>
      <w:r w:rsidR="00835DDC" w:rsidRPr="00EF2032">
        <w:rPr>
          <w:rFonts w:cs="Tahoma"/>
          <w:szCs w:val="22"/>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_Ref496607306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5.1</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_Ref496607306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Τρόπος πληρωμής</w:t>
      </w:r>
      <w:r w:rsidR="00835DDC" w:rsidRPr="00EF2032">
        <w:rPr>
          <w:b/>
          <w:bCs/>
          <w:color w:val="0000FF"/>
          <w:lang w:val="el-GR"/>
        </w:rPr>
        <w:fldChar w:fldCharType="end"/>
      </w:r>
      <w:r w:rsidRPr="00EF2032">
        <w:rPr>
          <w:rFonts w:cs="Tahoma"/>
          <w:szCs w:val="22"/>
          <w:lang w:val="el-GR"/>
        </w:rPr>
        <w:t xml:space="preserve"> της παρούσας διακήρυξης.</w:t>
      </w:r>
      <w:r w:rsidRPr="00EF2032">
        <w:rPr>
          <w:rFonts w:cs="Tahoma"/>
          <w:b/>
          <w:bCs/>
          <w:i/>
          <w:iCs/>
          <w:color w:val="5B9BD5"/>
          <w:szCs w:val="22"/>
          <w:lang w:val="el-GR"/>
        </w:rPr>
        <w:t xml:space="preserve"> </w:t>
      </w:r>
    </w:p>
    <w:p w14:paraId="068C1912" w14:textId="30F5D498" w:rsidR="008338F0" w:rsidRPr="00DB2128" w:rsidRDefault="00F24D88" w:rsidP="00EC6683">
      <w:pPr>
        <w:pStyle w:val="3"/>
      </w:pPr>
      <w:bookmarkStart w:id="200" w:name="_Ref496542395"/>
      <w:bookmarkStart w:id="201" w:name="_Ref496542431"/>
      <w:bookmarkStart w:id="202" w:name="_Toc75439414"/>
      <w:r>
        <w:t xml:space="preserve"> </w:t>
      </w:r>
      <w:bookmarkStart w:id="203" w:name="_Toc80088640"/>
      <w:r w:rsidR="003355E7" w:rsidRPr="00DB2128">
        <w:t>Χρόνος ισχύος των προσφορών</w:t>
      </w:r>
      <w:bookmarkEnd w:id="200"/>
      <w:bookmarkEnd w:id="201"/>
      <w:bookmarkEnd w:id="202"/>
      <w:bookmarkEnd w:id="203"/>
      <w:r w:rsidR="00E1337D" w:rsidRPr="00DB2128">
        <w:t xml:space="preserve"> </w:t>
      </w:r>
    </w:p>
    <w:p w14:paraId="47AA73F9" w14:textId="77777777" w:rsidR="00263C2C" w:rsidRPr="00EF2032" w:rsidRDefault="003355E7">
      <w:pPr>
        <w:rPr>
          <w:rFonts w:cs="Tahoma"/>
          <w:szCs w:val="22"/>
          <w:lang w:val="el-GR" w:eastAsia="el-GR"/>
        </w:rPr>
      </w:pPr>
      <w:r w:rsidRPr="00EF2032">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EF2032">
        <w:rPr>
          <w:rFonts w:cs="Tahoma"/>
          <w:iCs/>
          <w:szCs w:val="22"/>
          <w:lang w:val="el-GR" w:eastAsia="el-GR"/>
        </w:rPr>
        <w:t>δώδεκα (12) μηνών</w:t>
      </w:r>
      <w:r w:rsidR="00E1337D" w:rsidRPr="00EF2032">
        <w:rPr>
          <w:rFonts w:cs="Tahoma"/>
          <w:i/>
          <w:szCs w:val="22"/>
          <w:lang w:val="el-GR" w:eastAsia="el-GR"/>
        </w:rPr>
        <w:t xml:space="preserve"> </w:t>
      </w:r>
      <w:r w:rsidRPr="00EF2032">
        <w:rPr>
          <w:rFonts w:cs="Tahoma"/>
          <w:szCs w:val="22"/>
          <w:lang w:val="el-GR" w:eastAsia="el-GR"/>
        </w:rPr>
        <w:t xml:space="preserve">από την επόμενη </w:t>
      </w:r>
      <w:r w:rsidR="00AE21AF" w:rsidRPr="00EF2032">
        <w:rPr>
          <w:rFonts w:cs="Tahoma"/>
          <w:szCs w:val="22"/>
          <w:lang w:val="el-GR" w:eastAsia="el-GR"/>
        </w:rPr>
        <w:t>της καταληκτικής ημερομηνίας υποβολής τους.</w:t>
      </w:r>
    </w:p>
    <w:p w14:paraId="712FE647" w14:textId="77777777" w:rsidR="008338F0" w:rsidRPr="00EF2032" w:rsidRDefault="003355E7">
      <w:pPr>
        <w:rPr>
          <w:rFonts w:cs="Tahoma"/>
          <w:szCs w:val="22"/>
          <w:lang w:val="el-GR" w:eastAsia="el-GR"/>
        </w:rPr>
      </w:pPr>
      <w:r w:rsidRPr="00EF2032">
        <w:rPr>
          <w:rFonts w:cs="Tahoma"/>
          <w:szCs w:val="22"/>
          <w:lang w:val="el-GR" w:eastAsia="el-GR"/>
        </w:rPr>
        <w:t>Προσφορά η οποία ορίζει χρόνο ισχύος μικρότερο από τον ανωτέρω προβλεπόμενο απορρίπτεται.</w:t>
      </w:r>
    </w:p>
    <w:p w14:paraId="55A2354B" w14:textId="14484680" w:rsidR="008338F0" w:rsidRPr="00EF2032" w:rsidRDefault="003355E7">
      <w:pPr>
        <w:rPr>
          <w:rFonts w:cs="Tahoma"/>
          <w:szCs w:val="22"/>
          <w:lang w:val="el-GR" w:eastAsia="el-GR"/>
        </w:rPr>
      </w:pPr>
      <w:r w:rsidRPr="00EF2032">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EF2032">
        <w:rPr>
          <w:rFonts w:cs="Tahoma"/>
          <w:szCs w:val="22"/>
          <w:lang w:val="el-GR"/>
        </w:rPr>
        <w:t xml:space="preserve">την παράγραφο </w:t>
      </w:r>
      <w:r w:rsidR="00BE15B1" w:rsidRPr="00EF2032">
        <w:rPr>
          <w:b/>
          <w:bCs/>
          <w:color w:val="0000FF"/>
          <w:lang w:val="el-GR"/>
        </w:rPr>
        <w:fldChar w:fldCharType="begin"/>
      </w:r>
      <w:r w:rsidR="00BE15B1" w:rsidRPr="00EF2032">
        <w:rPr>
          <w:b/>
          <w:bCs/>
          <w:color w:val="0000FF"/>
          <w:lang w:val="el-GR"/>
        </w:rPr>
        <w:instrText xml:space="preserve"> REF _Ref496542081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2.2.2</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_Ref496542081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 xml:space="preserve"> Εγγύηση </w:t>
      </w:r>
      <w:r w:rsidR="003C5152" w:rsidRPr="003C5152">
        <w:rPr>
          <w:lang w:val="el-GR"/>
        </w:rPr>
        <w:t>συμμετοχής</w:t>
      </w:r>
      <w:r w:rsidR="00BE15B1" w:rsidRPr="00EF2032">
        <w:rPr>
          <w:b/>
          <w:bCs/>
          <w:color w:val="0000FF"/>
          <w:lang w:val="el-GR"/>
        </w:rPr>
        <w:fldChar w:fldCharType="end"/>
      </w:r>
      <w:r w:rsidR="00926A68" w:rsidRPr="00EF2032">
        <w:rPr>
          <w:rFonts w:cs="Tahoma"/>
          <w:szCs w:val="22"/>
          <w:lang w:val="el-GR"/>
        </w:rPr>
        <w:t xml:space="preserve"> </w:t>
      </w:r>
      <w:r w:rsidRPr="00EF2032">
        <w:rPr>
          <w:rFonts w:cs="Tahoma"/>
          <w:szCs w:val="22"/>
          <w:lang w:val="el-GR" w:eastAsia="el-GR"/>
        </w:rPr>
        <w:t>της παρούσας, κατ' ανώτατο όριο για χρονικό διάστημα ίσο με την προβλεπόμενη ως άνω αρχική διάρκεια.</w:t>
      </w:r>
    </w:p>
    <w:p w14:paraId="69B37F24" w14:textId="1C8830E0" w:rsidR="007D2CC2" w:rsidRPr="00EF2032" w:rsidRDefault="003355E7" w:rsidP="007D2CC2">
      <w:pPr>
        <w:rPr>
          <w:rFonts w:cs="Tahoma"/>
          <w:szCs w:val="22"/>
          <w:lang w:val="el-GR"/>
        </w:rPr>
      </w:pPr>
      <w:r w:rsidRPr="00EF2032">
        <w:rPr>
          <w:rFonts w:cs="Tahoma"/>
          <w:szCs w:val="22"/>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04" w:name="_Hlk9420445"/>
      <w:r w:rsidRPr="00EF2032">
        <w:rPr>
          <w:rFonts w:cs="Tahoma"/>
          <w:szCs w:val="22"/>
          <w:lang w:val="el-GR" w:eastAsia="el-GR"/>
        </w:rPr>
        <w:t>.</w:t>
      </w:r>
      <w:r w:rsidR="003528AF" w:rsidRPr="00EF2032">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EF2032">
        <w:rPr>
          <w:rFonts w:cs="Tahoma"/>
          <w:szCs w:val="22"/>
          <w:lang w:val="el-GR"/>
        </w:rPr>
        <w:t xml:space="preserve"> </w:t>
      </w:r>
      <w:r w:rsidR="007D2CC2" w:rsidRPr="00EF2032">
        <w:rPr>
          <w:rFonts w:cs="Tahoma"/>
          <w:szCs w:val="22"/>
          <w:lang w:val="el-GR" w:eastAsia="el-GR"/>
        </w:rPr>
        <w:t>Στην τελευταία περίπτωση, η διαδικασία συνεχίζεται με όσους παρ</w:t>
      </w:r>
      <w:r w:rsidR="009567C7" w:rsidRPr="00EF2032">
        <w:rPr>
          <w:rFonts w:cs="Tahoma"/>
          <w:szCs w:val="22"/>
          <w:lang w:val="el-GR" w:eastAsia="el-GR"/>
        </w:rPr>
        <w:t>έ</w:t>
      </w:r>
      <w:r w:rsidR="007D2CC2" w:rsidRPr="00EF2032">
        <w:rPr>
          <w:rFonts w:cs="Tahoma"/>
          <w:szCs w:val="22"/>
          <w:lang w:val="el-GR" w:eastAsia="el-GR"/>
        </w:rPr>
        <w:t>τειναν τις προσφορές τους.</w:t>
      </w:r>
    </w:p>
    <w:p w14:paraId="4AE34FB1" w14:textId="77777777" w:rsidR="003528AF" w:rsidRPr="00EF2032"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ahoma"/>
          <w:szCs w:val="22"/>
          <w:lang w:val="el-GR" w:eastAsia="el-GR"/>
        </w:rPr>
      </w:pPr>
    </w:p>
    <w:bookmarkEnd w:id="204"/>
    <w:p w14:paraId="0D752427" w14:textId="77777777" w:rsidR="008338F0" w:rsidRPr="00EF2032" w:rsidRDefault="008338F0">
      <w:pPr>
        <w:rPr>
          <w:rFonts w:cs="Tahoma"/>
          <w:szCs w:val="22"/>
          <w:lang w:val="el-GR"/>
        </w:rPr>
      </w:pPr>
    </w:p>
    <w:p w14:paraId="61F8A064" w14:textId="26E8FD71" w:rsidR="008338F0" w:rsidRPr="00DB2128" w:rsidRDefault="005021F4" w:rsidP="00EC6683">
      <w:pPr>
        <w:pStyle w:val="3"/>
      </w:pPr>
      <w:bookmarkStart w:id="205" w:name="_Ref67613193"/>
      <w:bookmarkStart w:id="206" w:name="_Toc75439415"/>
      <w:r w:rsidRPr="005114B1">
        <w:t xml:space="preserve"> </w:t>
      </w:r>
      <w:bookmarkStart w:id="207" w:name="_Toc80088641"/>
      <w:r w:rsidR="003355E7" w:rsidRPr="00DB2128">
        <w:t>Λόγοι απόρριψης προσφορών</w:t>
      </w:r>
      <w:bookmarkEnd w:id="205"/>
      <w:bookmarkEnd w:id="206"/>
      <w:bookmarkEnd w:id="207"/>
    </w:p>
    <w:p w14:paraId="1A2E0D53" w14:textId="77777777" w:rsidR="00DE6525" w:rsidRPr="00EF2032" w:rsidRDefault="00DE6525" w:rsidP="00DE6525">
      <w:pPr>
        <w:rPr>
          <w:rFonts w:cs="Tahoma"/>
          <w:szCs w:val="22"/>
          <w:lang w:val="el-GR"/>
        </w:rPr>
      </w:pPr>
      <w:r w:rsidRPr="00EF2032">
        <w:rPr>
          <w:rFonts w:cs="Tahoma"/>
          <w:szCs w:val="22"/>
          <w:lang w:val="en-US"/>
        </w:rPr>
        <w:t>H</w:t>
      </w:r>
      <w:r w:rsidRPr="00EF2032">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40D33A3E" w:rsidR="00DE6525" w:rsidRPr="00EF2032" w:rsidRDefault="00A334BA" w:rsidP="00671CDE">
      <w:pPr>
        <w:pStyle w:val="aff"/>
        <w:numPr>
          <w:ilvl w:val="0"/>
          <w:numId w:val="44"/>
        </w:numPr>
        <w:spacing w:before="120"/>
        <w:ind w:left="284" w:hanging="142"/>
        <w:contextualSpacing w:val="0"/>
        <w:rPr>
          <w:rFonts w:cs="Tahoma"/>
          <w:szCs w:val="22"/>
          <w:lang w:val="el-GR"/>
        </w:rPr>
      </w:pPr>
      <w:r w:rsidRPr="00EF2032">
        <w:rPr>
          <w:lang w:val="el-GR"/>
        </w:rPr>
        <w:t>η οποία αποκλίνει από απαράβατους όρους περί σύνταξης και υποβολής της προσφοράς, ή δεν υποβάλλεται</w:t>
      </w:r>
      <w:r w:rsidRPr="00EF2032" w:rsidDel="00A334BA">
        <w:rPr>
          <w:rFonts w:cs="Tahoma"/>
          <w:szCs w:val="22"/>
          <w:lang w:val="el-GR"/>
        </w:rPr>
        <w:t xml:space="preserve"> </w:t>
      </w:r>
      <w:r w:rsidR="00DE6525" w:rsidRPr="00EF2032">
        <w:rPr>
          <w:rFonts w:cs="Tahoma"/>
          <w:szCs w:val="22"/>
          <w:lang w:val="el-GR"/>
        </w:rPr>
        <w:t xml:space="preserve">εμπρόθεσμα, με τον τρόπο και με το περιεχόμενο που ορίζεται </w:t>
      </w:r>
      <w:r w:rsidR="006C241C">
        <w:rPr>
          <w:rFonts w:cs="Tahoma"/>
          <w:szCs w:val="22"/>
          <w:lang w:val="el-GR"/>
        </w:rPr>
        <w:t>στην παρούσα</w:t>
      </w:r>
      <w:r w:rsidR="00DE6525" w:rsidRPr="00EF2032">
        <w:rPr>
          <w:rFonts w:cs="Tahoma"/>
          <w:szCs w:val="22"/>
          <w:lang w:val="el-GR"/>
        </w:rPr>
        <w:t xml:space="preserve"> και συγκεκριμένα στις παραγράφους</w:t>
      </w:r>
      <w:r w:rsidR="00835DDC" w:rsidRPr="00EF2032">
        <w:rPr>
          <w:rFonts w:cs="Tahoma"/>
          <w:szCs w:val="22"/>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_Ref496542253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2.4.1</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_Ref496542253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 xml:space="preserve">  Γενικοί όροι υποβολής </w:t>
      </w:r>
      <w:r w:rsidR="003C5152" w:rsidRPr="003C5152">
        <w:rPr>
          <w:lang w:val="el-GR"/>
        </w:rPr>
        <w:t>προσφορών</w:t>
      </w:r>
      <w:r w:rsidR="00835DDC" w:rsidRPr="00EF2032">
        <w:rPr>
          <w:b/>
          <w:bCs/>
          <w:color w:val="0000FF"/>
          <w:lang w:val="el-GR"/>
        </w:rPr>
        <w:fldChar w:fldCharType="end"/>
      </w:r>
      <w:r w:rsidR="00DE6525" w:rsidRPr="00EF2032">
        <w:rPr>
          <w:rFonts w:cs="Tahoma"/>
          <w:szCs w:val="22"/>
          <w:lang w:val="el-GR"/>
        </w:rPr>
        <w:t>,</w:t>
      </w:r>
      <w:r w:rsidR="00835DDC" w:rsidRPr="00EF2032">
        <w:rPr>
          <w:rFonts w:cs="Tahoma"/>
          <w:szCs w:val="22"/>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_Ref496542299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2.4.2</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_Ref496542299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 xml:space="preserve">  Χρόνος και Τρόπος υποβολής </w:t>
      </w:r>
      <w:r w:rsidR="003C5152" w:rsidRPr="003C5152">
        <w:rPr>
          <w:lang w:val="el-GR"/>
        </w:rPr>
        <w:t>προσφορών</w:t>
      </w:r>
      <w:r w:rsidR="00835DDC" w:rsidRPr="00EF2032">
        <w:rPr>
          <w:b/>
          <w:bCs/>
          <w:color w:val="0000FF"/>
          <w:lang w:val="el-GR"/>
        </w:rPr>
        <w:fldChar w:fldCharType="end"/>
      </w:r>
      <w:r w:rsidR="00DE6525" w:rsidRPr="00EF2032">
        <w:rPr>
          <w:rFonts w:cs="Tahoma"/>
          <w:szCs w:val="22"/>
          <w:lang w:val="el-GR"/>
        </w:rPr>
        <w:t>,</w:t>
      </w:r>
      <w:r w:rsidR="00835DDC" w:rsidRPr="00EF2032">
        <w:rPr>
          <w:rFonts w:cs="Tahoma"/>
          <w:szCs w:val="22"/>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_Ref496542340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2.4.3</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_Ref496542340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 xml:space="preserve">  Περιεχόμενα Φακέλου «Δικαιολογητικά Συμμετοχής - Τεχνική Προσφορά</w:t>
      </w:r>
      <w:r w:rsidR="003C5152" w:rsidRPr="003C5152">
        <w:rPr>
          <w:lang w:val="el-GR"/>
        </w:rPr>
        <w:t>»</w:t>
      </w:r>
      <w:r w:rsidR="00835DDC" w:rsidRPr="00EF2032">
        <w:rPr>
          <w:b/>
          <w:bCs/>
          <w:color w:val="0000FF"/>
          <w:lang w:val="el-GR"/>
        </w:rPr>
        <w:fldChar w:fldCharType="end"/>
      </w:r>
      <w:r w:rsidR="00DE6525" w:rsidRPr="00EF2032">
        <w:rPr>
          <w:rFonts w:cs="Tahoma"/>
          <w:szCs w:val="22"/>
          <w:lang w:val="el-GR"/>
        </w:rPr>
        <w:t>,</w:t>
      </w:r>
      <w:r w:rsidR="00835DDC" w:rsidRPr="00EF2032">
        <w:rPr>
          <w:rFonts w:cs="Tahoma"/>
          <w:szCs w:val="22"/>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_Ref496542376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2.4.4</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_Ref496542376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 xml:space="preserve"> Περιεχόμενα Φακέλου «Οικονομική Προσφορά» / Τρόπος σύνταξης και υποβολής οικονομικών </w:t>
      </w:r>
      <w:r w:rsidR="003C5152" w:rsidRPr="003C5152">
        <w:rPr>
          <w:lang w:val="el-GR"/>
        </w:rPr>
        <w:t>προσφορών</w:t>
      </w:r>
      <w:r w:rsidR="00835DDC" w:rsidRPr="00EF2032">
        <w:rPr>
          <w:b/>
          <w:bCs/>
          <w:color w:val="0000FF"/>
          <w:lang w:val="el-GR"/>
        </w:rPr>
        <w:fldChar w:fldCharType="end"/>
      </w:r>
      <w:r w:rsidR="00926A68" w:rsidRPr="00EF2032">
        <w:rPr>
          <w:b/>
          <w:bCs/>
          <w:color w:val="0000FF"/>
          <w:lang w:val="el-GR"/>
        </w:rPr>
        <w:t>,</w:t>
      </w:r>
      <w:r w:rsidR="00835DDC" w:rsidRPr="00EF2032">
        <w:rPr>
          <w:rFonts w:cs="Tahoma"/>
          <w:szCs w:val="22"/>
          <w:lang w:val="el-GR"/>
        </w:rPr>
        <w:t xml:space="preserve"> </w:t>
      </w:r>
      <w:r w:rsidR="00DE6525" w:rsidRPr="00EF2032">
        <w:rPr>
          <w:rFonts w:cs="Tahoma"/>
          <w:szCs w:val="22"/>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_Ref496542395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2.4.5</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_Ref496542395 \h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 xml:space="preserve"> Χρόνος ισχύος των </w:t>
      </w:r>
      <w:r w:rsidR="003C5152" w:rsidRPr="003C5152">
        <w:rPr>
          <w:lang w:val="el-GR"/>
        </w:rPr>
        <w:t>προσφορών</w:t>
      </w:r>
      <w:r w:rsidR="00BE15B1" w:rsidRPr="00EF2032">
        <w:rPr>
          <w:b/>
          <w:bCs/>
          <w:color w:val="0000FF"/>
          <w:lang w:val="el-GR"/>
        </w:rPr>
        <w:fldChar w:fldCharType="end"/>
      </w:r>
      <w:r w:rsidR="00926A68" w:rsidRPr="00EF2032">
        <w:rPr>
          <w:rFonts w:cs="Tahoma"/>
          <w:szCs w:val="22"/>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_Ref496542534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3.1</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_Ref496542534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Αποσφράγιση και αξιολόγηση προσφορών</w:t>
      </w:r>
      <w:r w:rsidR="00BE15B1" w:rsidRPr="00EF2032">
        <w:rPr>
          <w:b/>
          <w:bCs/>
          <w:color w:val="0000FF"/>
          <w:lang w:val="el-GR"/>
        </w:rPr>
        <w:fldChar w:fldCharType="end"/>
      </w:r>
      <w:r w:rsidR="00925E1C" w:rsidRPr="00925E1C">
        <w:rPr>
          <w:b/>
          <w:bCs/>
          <w:color w:val="0000FF"/>
          <w:lang w:val="el-GR"/>
        </w:rPr>
        <w:t>,</w:t>
      </w:r>
      <w:r w:rsidR="00BE15B1" w:rsidRPr="00EF2032">
        <w:rPr>
          <w:rFonts w:cs="Tahoma"/>
          <w:szCs w:val="22"/>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_Ref67613215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3.2</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_Ref67613215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Πρόσκληση υποβολής δικαιολογητικών προσωρινού αναδόχου - Δικαιολογητικά προσωρινού αναδόχου</w:t>
      </w:r>
      <w:r w:rsidR="00BE15B1" w:rsidRPr="00EF2032">
        <w:rPr>
          <w:b/>
          <w:bCs/>
          <w:color w:val="0000FF"/>
          <w:lang w:val="el-GR"/>
        </w:rPr>
        <w:fldChar w:fldCharType="end"/>
      </w:r>
      <w:r w:rsidR="00926A68" w:rsidRPr="00EF2032">
        <w:rPr>
          <w:rFonts w:cs="Tahoma"/>
          <w:szCs w:val="22"/>
          <w:lang w:val="el-GR"/>
        </w:rPr>
        <w:t>.</w:t>
      </w:r>
    </w:p>
    <w:p w14:paraId="74119C35" w14:textId="2CADE861" w:rsidR="00A334BA" w:rsidRPr="00EF2032" w:rsidRDefault="00DE6525"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 xml:space="preserve">η οποία περιέχει </w:t>
      </w:r>
      <w:r w:rsidR="006C241C" w:rsidRPr="00654ED3">
        <w:rPr>
          <w:lang w:val="el-GR"/>
        </w:rPr>
        <w:t xml:space="preserve">ατελείς, ελλιπείς, ασαφείς </w:t>
      </w:r>
      <w:r w:rsidR="00FA03E7" w:rsidRPr="00EF2032">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w:t>
      </w:r>
      <w:r w:rsidR="006705FC">
        <w:rPr>
          <w:rFonts w:cs="Tahoma"/>
          <w:szCs w:val="22"/>
          <w:lang w:val="el-GR"/>
        </w:rPr>
        <w:t xml:space="preserve"> </w:t>
      </w:r>
      <w:bookmarkStart w:id="208" w:name="_Hlk78201881"/>
      <w:r w:rsidR="000C5FFB" w:rsidRPr="001B64EE">
        <w:rPr>
          <w:b/>
          <w:bCs/>
          <w:color w:val="0000FF"/>
          <w:lang w:val="el-GR"/>
        </w:rPr>
        <w:fldChar w:fldCharType="begin"/>
      </w:r>
      <w:r w:rsidR="000C5FFB" w:rsidRPr="001B64EE">
        <w:rPr>
          <w:b/>
          <w:bCs/>
          <w:color w:val="0000FF"/>
          <w:lang w:val="el-GR"/>
        </w:rPr>
        <w:instrText xml:space="preserve"> REF _Ref496542486 \n \h  \* MERGEFORMAT </w:instrText>
      </w:r>
      <w:r w:rsidR="000C5FFB" w:rsidRPr="001B64EE">
        <w:rPr>
          <w:b/>
          <w:bCs/>
          <w:color w:val="0000FF"/>
          <w:lang w:val="el-GR"/>
        </w:rPr>
      </w:r>
      <w:r w:rsidR="000C5FFB" w:rsidRPr="001B64EE">
        <w:rPr>
          <w:b/>
          <w:bCs/>
          <w:color w:val="0000FF"/>
          <w:lang w:val="el-GR"/>
        </w:rPr>
        <w:fldChar w:fldCharType="separate"/>
      </w:r>
      <w:r w:rsidR="003C5152">
        <w:rPr>
          <w:b/>
          <w:bCs/>
          <w:color w:val="0000FF"/>
          <w:lang w:val="el-GR"/>
        </w:rPr>
        <w:t>3.1.1</w:t>
      </w:r>
      <w:r w:rsidR="000C5FFB" w:rsidRPr="001B64EE">
        <w:rPr>
          <w:b/>
          <w:bCs/>
          <w:color w:val="0000FF"/>
          <w:lang w:val="el-GR"/>
        </w:rPr>
        <w:fldChar w:fldCharType="end"/>
      </w:r>
      <w:r w:rsidR="006705FC" w:rsidRPr="001B64EE">
        <w:rPr>
          <w:rFonts w:cs="Tahoma"/>
          <w:szCs w:val="22"/>
          <w:lang w:val="el-GR"/>
        </w:rPr>
        <w:t xml:space="preserve"> </w:t>
      </w:r>
      <w:r w:rsidR="000C5FFB" w:rsidRPr="001B64EE">
        <w:rPr>
          <w:b/>
          <w:bCs/>
          <w:color w:val="0000FF"/>
          <w:lang w:val="el-GR"/>
        </w:rPr>
        <w:fldChar w:fldCharType="begin"/>
      </w:r>
      <w:r w:rsidR="000C5FFB" w:rsidRPr="001B64EE">
        <w:rPr>
          <w:b/>
          <w:bCs/>
          <w:color w:val="0000FF"/>
          <w:lang w:val="el-GR"/>
        </w:rPr>
        <w:instrText xml:space="preserve"> REF _Ref496542486 \h  \* MERGEFORMAT </w:instrText>
      </w:r>
      <w:r w:rsidR="000C5FFB" w:rsidRPr="001B64EE">
        <w:rPr>
          <w:b/>
          <w:bCs/>
          <w:color w:val="0000FF"/>
          <w:lang w:val="el-GR"/>
        </w:rPr>
      </w:r>
      <w:r w:rsidR="000C5FFB" w:rsidRPr="001B64EE">
        <w:rPr>
          <w:b/>
          <w:bCs/>
          <w:color w:val="0000FF"/>
          <w:lang w:val="el-GR"/>
        </w:rPr>
        <w:fldChar w:fldCharType="separate"/>
      </w:r>
      <w:r w:rsidR="003C5152" w:rsidRPr="003C5152">
        <w:rPr>
          <w:b/>
          <w:bCs/>
          <w:color w:val="0000FF"/>
          <w:lang w:val="el-GR"/>
        </w:rPr>
        <w:t>Ηλεκτρονική αποσφράγιση προσφορών</w:t>
      </w:r>
      <w:r w:rsidR="000C5FFB" w:rsidRPr="001B64EE">
        <w:rPr>
          <w:b/>
          <w:bCs/>
          <w:color w:val="0000FF"/>
          <w:lang w:val="el-GR"/>
        </w:rPr>
        <w:fldChar w:fldCharType="end"/>
      </w:r>
      <w:bookmarkEnd w:id="208"/>
      <w:r w:rsidR="000C5FFB">
        <w:rPr>
          <w:rFonts w:cs="Tahoma"/>
          <w:szCs w:val="22"/>
          <w:lang w:val="el-GR"/>
        </w:rPr>
        <w:t xml:space="preserve"> τ</w:t>
      </w:r>
      <w:r w:rsidR="00FA03E7" w:rsidRPr="00EF2032">
        <w:rPr>
          <w:rFonts w:cs="Tahoma"/>
          <w:szCs w:val="22"/>
          <w:lang w:val="el-GR"/>
        </w:rPr>
        <w:t>ης παρούσας διακήρυξης,</w:t>
      </w:r>
      <w:r w:rsidRPr="00EF2032">
        <w:rPr>
          <w:rFonts w:cs="Tahoma"/>
          <w:szCs w:val="22"/>
          <w:lang w:val="el-GR"/>
        </w:rPr>
        <w:t>,</w:t>
      </w:r>
    </w:p>
    <w:p w14:paraId="25F2713F" w14:textId="35996485" w:rsidR="00DE6525" w:rsidRPr="00EF2032" w:rsidRDefault="00DE6525"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0C5FFB">
        <w:rPr>
          <w:rFonts w:cs="Tahoma"/>
          <w:szCs w:val="22"/>
          <w:lang w:val="el-GR"/>
        </w:rPr>
        <w:t xml:space="preserve"> </w:t>
      </w:r>
      <w:r w:rsidR="000C5FFB" w:rsidRPr="001B64EE">
        <w:rPr>
          <w:b/>
          <w:bCs/>
          <w:color w:val="0000FF"/>
          <w:lang w:val="el-GR"/>
        </w:rPr>
        <w:fldChar w:fldCharType="begin"/>
      </w:r>
      <w:r w:rsidR="000C5FFB" w:rsidRPr="001B64EE">
        <w:rPr>
          <w:b/>
          <w:bCs/>
          <w:color w:val="0000FF"/>
          <w:lang w:val="el-GR"/>
        </w:rPr>
        <w:instrText xml:space="preserve"> REF _Ref496542486 \n \h  \* MERGEFORMAT </w:instrText>
      </w:r>
      <w:r w:rsidR="000C5FFB" w:rsidRPr="001B64EE">
        <w:rPr>
          <w:b/>
          <w:bCs/>
          <w:color w:val="0000FF"/>
          <w:lang w:val="el-GR"/>
        </w:rPr>
      </w:r>
      <w:r w:rsidR="000C5FFB" w:rsidRPr="001B64EE">
        <w:rPr>
          <w:b/>
          <w:bCs/>
          <w:color w:val="0000FF"/>
          <w:lang w:val="el-GR"/>
        </w:rPr>
        <w:fldChar w:fldCharType="separate"/>
      </w:r>
      <w:r w:rsidR="003C5152">
        <w:rPr>
          <w:b/>
          <w:bCs/>
          <w:color w:val="0000FF"/>
          <w:lang w:val="el-GR"/>
        </w:rPr>
        <w:t>3.1.1</w:t>
      </w:r>
      <w:r w:rsidR="000C5FFB" w:rsidRPr="001B64EE">
        <w:rPr>
          <w:b/>
          <w:bCs/>
          <w:color w:val="0000FF"/>
          <w:lang w:val="el-GR"/>
        </w:rPr>
        <w:fldChar w:fldCharType="end"/>
      </w:r>
      <w:r w:rsidR="000C5FFB" w:rsidRPr="001B64EE">
        <w:rPr>
          <w:rFonts w:cs="Tahoma"/>
          <w:szCs w:val="22"/>
          <w:lang w:val="el-GR"/>
        </w:rPr>
        <w:t xml:space="preserve"> </w:t>
      </w:r>
      <w:r w:rsidR="000C5FFB" w:rsidRPr="001B64EE">
        <w:rPr>
          <w:b/>
          <w:bCs/>
          <w:color w:val="0000FF"/>
          <w:lang w:val="el-GR"/>
        </w:rPr>
        <w:fldChar w:fldCharType="begin"/>
      </w:r>
      <w:r w:rsidR="000C5FFB" w:rsidRPr="001B64EE">
        <w:rPr>
          <w:b/>
          <w:bCs/>
          <w:color w:val="0000FF"/>
          <w:lang w:val="el-GR"/>
        </w:rPr>
        <w:instrText xml:space="preserve"> REF _Ref496542486 \h  \* MERGEFORMAT </w:instrText>
      </w:r>
      <w:r w:rsidR="000C5FFB" w:rsidRPr="001B64EE">
        <w:rPr>
          <w:b/>
          <w:bCs/>
          <w:color w:val="0000FF"/>
          <w:lang w:val="el-GR"/>
        </w:rPr>
      </w:r>
      <w:r w:rsidR="000C5FFB" w:rsidRPr="001B64EE">
        <w:rPr>
          <w:b/>
          <w:bCs/>
          <w:color w:val="0000FF"/>
          <w:lang w:val="el-GR"/>
        </w:rPr>
        <w:fldChar w:fldCharType="separate"/>
      </w:r>
      <w:r w:rsidR="003C5152" w:rsidRPr="003C5152">
        <w:rPr>
          <w:b/>
          <w:bCs/>
          <w:color w:val="0000FF"/>
          <w:lang w:val="el-GR"/>
        </w:rPr>
        <w:t>Ηλεκτρονική αποσφράγιση προσφορών</w:t>
      </w:r>
      <w:r w:rsidR="000C5FFB" w:rsidRPr="001B64EE">
        <w:rPr>
          <w:b/>
          <w:bCs/>
          <w:color w:val="0000FF"/>
          <w:lang w:val="el-GR"/>
        </w:rPr>
        <w:fldChar w:fldCharType="end"/>
      </w:r>
      <w:r w:rsidR="000C5FFB">
        <w:rPr>
          <w:rFonts w:cs="Tahoma"/>
          <w:szCs w:val="22"/>
          <w:lang w:val="el-GR"/>
        </w:rPr>
        <w:t xml:space="preserve"> τ</w:t>
      </w:r>
      <w:r w:rsidRPr="00EF2032">
        <w:rPr>
          <w:rFonts w:cs="Tahoma"/>
          <w:szCs w:val="22"/>
          <w:lang w:val="el-GR"/>
        </w:rPr>
        <w:t xml:space="preserve">ης παρούσας </w:t>
      </w:r>
      <w:r w:rsidR="00FA03E7" w:rsidRPr="00EF2032">
        <w:rPr>
          <w:lang w:val="el-GR"/>
        </w:rPr>
        <w:t>και τα άρθρα 102 και 103 του ν. 4412/2016</w:t>
      </w:r>
      <w:r w:rsidRPr="00EF2032">
        <w:rPr>
          <w:rFonts w:cs="Tahoma"/>
          <w:szCs w:val="22"/>
          <w:lang w:val="el-GR"/>
        </w:rPr>
        <w:t>,</w:t>
      </w:r>
    </w:p>
    <w:p w14:paraId="60EF49A3" w14:textId="1A989D45" w:rsidR="00DE6525" w:rsidRPr="003D6BCE" w:rsidRDefault="00DE6525" w:rsidP="003D6BCE">
      <w:pPr>
        <w:pStyle w:val="aff"/>
        <w:numPr>
          <w:ilvl w:val="0"/>
          <w:numId w:val="44"/>
        </w:numPr>
        <w:spacing w:before="120"/>
        <w:ind w:left="284" w:hanging="142"/>
        <w:contextualSpacing w:val="0"/>
        <w:rPr>
          <w:rFonts w:cs="Tahoma"/>
          <w:szCs w:val="22"/>
          <w:lang w:val="el-GR"/>
        </w:rPr>
      </w:pPr>
      <w:r w:rsidRPr="00EF2032">
        <w:rPr>
          <w:rFonts w:cs="Tahoma"/>
          <w:szCs w:val="22"/>
          <w:lang w:val="el-GR"/>
        </w:rPr>
        <w:t>η οποία είναι εναλλακτική προσφορά</w:t>
      </w:r>
      <w:r w:rsidR="00433E35" w:rsidRPr="003D6BCE">
        <w:rPr>
          <w:rFonts w:cs="Tahoma"/>
          <w:szCs w:val="22"/>
          <w:lang w:val="el-GR"/>
        </w:rPr>
        <w:t xml:space="preserve">. </w:t>
      </w:r>
    </w:p>
    <w:p w14:paraId="56E8E48E" w14:textId="642E07F4" w:rsidR="00DE6525" w:rsidRPr="00EF2032" w:rsidRDefault="00DE6525"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D140C4" w:rsidRPr="00147F7E">
        <w:rPr>
          <w:b/>
          <w:bCs/>
          <w:color w:val="0000FF"/>
          <w:lang w:val="el-GR"/>
        </w:rPr>
        <w:t>2.2.3.</w:t>
      </w:r>
      <w:r w:rsidR="00D140C4" w:rsidRPr="00A61297">
        <w:rPr>
          <w:b/>
          <w:bCs/>
          <w:color w:val="0000FF"/>
          <w:lang w:val="el-GR"/>
        </w:rPr>
        <w:t>3</w:t>
      </w:r>
      <w:r w:rsidR="00D140C4" w:rsidRPr="00147F7E">
        <w:rPr>
          <w:color w:val="000000"/>
          <w:lang w:val="el-GR"/>
        </w:rPr>
        <w:t xml:space="preserve"> </w:t>
      </w:r>
      <w:r w:rsidR="00D140C4" w:rsidRPr="00EF2032">
        <w:rPr>
          <w:color w:val="000000"/>
          <w:lang w:val="el-GR"/>
        </w:rPr>
        <w:t xml:space="preserve">  </w:t>
      </w:r>
      <w:r w:rsidRPr="00EF2032">
        <w:rPr>
          <w:rFonts w:cs="Tahoma"/>
          <w:szCs w:val="22"/>
          <w:lang w:val="el-GR"/>
        </w:rPr>
        <w:t xml:space="preserve">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EF2032" w:rsidRDefault="00DE6525"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η οποία είναι υπό αίρεση,</w:t>
      </w:r>
    </w:p>
    <w:p w14:paraId="51A65C1D" w14:textId="77777777" w:rsidR="00DE6525" w:rsidRPr="00EF2032" w:rsidRDefault="00DE6525"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η οποία θέτει όρο αναπροσαρμογής,</w:t>
      </w:r>
    </w:p>
    <w:p w14:paraId="0EAFA1CB" w14:textId="66DEEEDB" w:rsidR="00250252" w:rsidRPr="00EF2032" w:rsidRDefault="00250252"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1E0C304" w14:textId="5A64F984" w:rsidR="00FA03E7" w:rsidRPr="00EF2032" w:rsidRDefault="00FA03E7" w:rsidP="00671CDE">
      <w:pPr>
        <w:pStyle w:val="aff"/>
        <w:numPr>
          <w:ilvl w:val="0"/>
          <w:numId w:val="44"/>
        </w:numPr>
        <w:spacing w:before="120"/>
        <w:ind w:left="284" w:hanging="142"/>
        <w:contextualSpacing w:val="0"/>
        <w:rPr>
          <w:lang w:val="el-GR"/>
        </w:rPr>
      </w:pPr>
      <w:r w:rsidRPr="00EF2032">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AC33579" w14:textId="4B962878" w:rsidR="00957A03" w:rsidRPr="00EF2032" w:rsidRDefault="00957A03" w:rsidP="00671CDE">
      <w:pPr>
        <w:pStyle w:val="aff"/>
        <w:numPr>
          <w:ilvl w:val="0"/>
          <w:numId w:val="44"/>
        </w:numPr>
        <w:spacing w:before="120"/>
        <w:ind w:left="284" w:hanging="142"/>
        <w:contextualSpacing w:val="0"/>
        <w:rPr>
          <w:lang w:val="el-GR"/>
        </w:rPr>
      </w:pPr>
      <w:r w:rsidRPr="00EF2032">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8EAC49D" w14:textId="31A45C2F" w:rsidR="00957A03" w:rsidRPr="00EF2032" w:rsidRDefault="00957A03"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η οποία παρουσιάζει αποκλίσεις ως προς τους όρους και τις τεχνικές προδιαγραφές της σύμβασης,</w:t>
      </w:r>
    </w:p>
    <w:p w14:paraId="117E4092" w14:textId="1ABDF99D" w:rsidR="00FA03E7" w:rsidRPr="00EF2032" w:rsidRDefault="00957A03"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045E740" w14:textId="744DC4DF" w:rsidR="00957A03" w:rsidRPr="00EF2032" w:rsidRDefault="00957A03"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835DDC"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925E1C">
        <w:rPr>
          <w:b/>
          <w:bCs/>
          <w:color w:val="0000FF"/>
          <w:lang w:val="el-GR"/>
        </w:rPr>
        <w:fldChar w:fldCharType="begin"/>
      </w:r>
      <w:r w:rsidR="00CA6876" w:rsidRPr="00925E1C">
        <w:rPr>
          <w:b/>
          <w:bCs/>
          <w:color w:val="0000FF"/>
          <w:lang w:val="el-GR"/>
        </w:rPr>
        <w:instrText xml:space="preserve"> REF _Ref496541356 \h </w:instrText>
      </w:r>
      <w:r w:rsidR="00835DDC" w:rsidRPr="00925E1C">
        <w:rPr>
          <w:b/>
          <w:bCs/>
          <w:color w:val="0000FF"/>
          <w:lang w:val="el-GR"/>
        </w:rPr>
        <w:instrText xml:space="preserve"> \* MERGEFORMAT </w:instrText>
      </w:r>
      <w:r w:rsidR="00CA6876" w:rsidRPr="00925E1C">
        <w:rPr>
          <w:b/>
          <w:bCs/>
          <w:color w:val="0000FF"/>
          <w:lang w:val="el-GR"/>
        </w:rPr>
      </w:r>
      <w:r w:rsidR="00CA6876" w:rsidRPr="00925E1C">
        <w:rPr>
          <w:b/>
          <w:bCs/>
          <w:color w:val="0000FF"/>
          <w:lang w:val="el-GR"/>
        </w:rPr>
        <w:fldChar w:fldCharType="separate"/>
      </w:r>
      <w:r w:rsidR="003C5152" w:rsidRPr="003C5152">
        <w:rPr>
          <w:b/>
          <w:bCs/>
          <w:color w:val="0000FF"/>
          <w:lang w:val="el-GR"/>
        </w:rPr>
        <w:t xml:space="preserve">  Λόγοι αποκλεισμού</w:t>
      </w:r>
      <w:r w:rsidR="00CA6876" w:rsidRPr="00925E1C">
        <w:rPr>
          <w:b/>
          <w:bCs/>
          <w:color w:val="0000FF"/>
          <w:lang w:val="el-GR"/>
        </w:rPr>
        <w:fldChar w:fldCharType="end"/>
      </w:r>
      <w:r w:rsidR="00CA6876" w:rsidRPr="00925E1C">
        <w:rPr>
          <w:rFonts w:cs="Tahoma"/>
          <w:color w:val="0000FF"/>
          <w:szCs w:val="22"/>
          <w:lang w:val="el-GR"/>
        </w:rPr>
        <w:t xml:space="preserve"> </w:t>
      </w:r>
      <w:r w:rsidRPr="00EF2032">
        <w:rPr>
          <w:rFonts w:cs="Tahoma"/>
          <w:szCs w:val="22"/>
          <w:lang w:val="el-GR"/>
        </w:rPr>
        <w:t>της παρούσας ή η πλήρωση μιας ή περισσότερων από τις απαιτήσεις των κριτηρίων ποιοτικής επιλογής, σύμφωνα με τις παραγράφους</w:t>
      </w:r>
      <w:r w:rsidR="00835DDC" w:rsidRPr="00EF2032">
        <w:rPr>
          <w:rFonts w:cs="Tahoma"/>
          <w:szCs w:val="22"/>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_Ref74510337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2.2.4</w:t>
      </w:r>
      <w:r w:rsidR="00835DDC" w:rsidRPr="00EF2032">
        <w:rPr>
          <w:b/>
          <w:bCs/>
          <w:color w:val="0000FF"/>
          <w:lang w:val="el-GR"/>
        </w:rPr>
        <w:fldChar w:fldCharType="end"/>
      </w:r>
      <w:r w:rsidR="00835DDC" w:rsidRPr="00EF2032">
        <w:rPr>
          <w:b/>
          <w:bCs/>
          <w:color w:val="0000FF"/>
          <w:lang w:val="el-GR"/>
        </w:rPr>
        <w:t xml:space="preserve"> </w:t>
      </w:r>
      <w:r w:rsidR="00835DDC" w:rsidRPr="00925E1C">
        <w:rPr>
          <w:b/>
          <w:bCs/>
          <w:color w:val="0000FF"/>
          <w:lang w:val="el-GR"/>
        </w:rPr>
        <w:fldChar w:fldCharType="begin"/>
      </w:r>
      <w:r w:rsidR="00835DDC" w:rsidRPr="00EF2032">
        <w:rPr>
          <w:b/>
          <w:bCs/>
          <w:color w:val="0000FF"/>
          <w:lang w:val="el-GR"/>
        </w:rPr>
        <w:instrText xml:space="preserve"> REF _Ref74510337 \h  \* MERGEFORMAT </w:instrText>
      </w:r>
      <w:r w:rsidR="00835DDC" w:rsidRPr="00925E1C">
        <w:rPr>
          <w:b/>
          <w:bCs/>
          <w:color w:val="0000FF"/>
          <w:lang w:val="el-GR"/>
        </w:rPr>
      </w:r>
      <w:r w:rsidR="00835DDC" w:rsidRPr="00925E1C">
        <w:rPr>
          <w:b/>
          <w:bCs/>
          <w:color w:val="0000FF"/>
          <w:lang w:val="el-GR"/>
        </w:rPr>
        <w:fldChar w:fldCharType="separate"/>
      </w:r>
      <w:r w:rsidR="003C5152" w:rsidRPr="003C5152">
        <w:rPr>
          <w:b/>
          <w:bCs/>
          <w:color w:val="0000FF"/>
          <w:lang w:val="el-GR"/>
        </w:rPr>
        <w:t xml:space="preserve">  </w:t>
      </w:r>
      <w:r w:rsidR="003C5152" w:rsidRPr="003C5152" w:rsidDel="00893E05">
        <w:rPr>
          <w:b/>
          <w:bCs/>
          <w:color w:val="0000FF"/>
          <w:lang w:val="el-GR"/>
        </w:rPr>
        <w:t>Καταλληλόλητα άσκησης επαγγελματικής δραστηριότητας</w:t>
      </w:r>
      <w:r w:rsidR="00835DDC" w:rsidRPr="00925E1C">
        <w:rPr>
          <w:b/>
          <w:bCs/>
          <w:color w:val="0000FF"/>
          <w:lang w:val="el-GR"/>
        </w:rPr>
        <w:fldChar w:fldCharType="end"/>
      </w:r>
      <w:r w:rsidRPr="00EF2032">
        <w:rPr>
          <w:rFonts w:cs="Tahoma"/>
          <w:szCs w:val="22"/>
          <w:lang w:val="el-GR"/>
        </w:rPr>
        <w:t>., περί κριτηρίων επιλογής,</w:t>
      </w:r>
    </w:p>
    <w:p w14:paraId="74C56A79" w14:textId="7EDE5713" w:rsidR="00957A03" w:rsidRPr="00EF2032" w:rsidRDefault="00957A03"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12787DD" w14:textId="77777777" w:rsidR="00250252" w:rsidRPr="00EF2032" w:rsidRDefault="00250252"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30A665B" w14:textId="16F5A703" w:rsidR="004E79B7" w:rsidRPr="00EF2032" w:rsidRDefault="00250252"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 xml:space="preserve">της οποίας το συνολικό τίμημα υπερβαίνει τον προϋπολογισμό του Έργου, </w:t>
      </w:r>
    </w:p>
    <w:p w14:paraId="07F479D6" w14:textId="04DB7178" w:rsidR="00250252" w:rsidRPr="00F24D88" w:rsidRDefault="004E79B7" w:rsidP="00671CDE">
      <w:pPr>
        <w:pStyle w:val="aff"/>
        <w:numPr>
          <w:ilvl w:val="0"/>
          <w:numId w:val="44"/>
        </w:numPr>
        <w:spacing w:before="120"/>
        <w:ind w:left="284" w:hanging="142"/>
        <w:contextualSpacing w:val="0"/>
        <w:rPr>
          <w:rFonts w:cs="Tahoma"/>
          <w:szCs w:val="22"/>
          <w:lang w:val="el-GR"/>
        </w:rPr>
      </w:pPr>
      <w:r w:rsidRPr="00EF2032">
        <w:rPr>
          <w:rFonts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8F2C8AE" w14:textId="652D57F9" w:rsidR="008338F0" w:rsidRPr="00EF2032" w:rsidRDefault="00F4043C" w:rsidP="00671CDE">
      <w:pPr>
        <w:pStyle w:val="1"/>
        <w:numPr>
          <w:ilvl w:val="0"/>
          <w:numId w:val="77"/>
        </w:numPr>
      </w:pPr>
      <w:bookmarkStart w:id="209" w:name="_Toc80088642"/>
      <w:r>
        <w:t xml:space="preserve">3 </w:t>
      </w:r>
      <w:r w:rsidR="003355E7" w:rsidRPr="00EF2032">
        <w:t>ΔΙΕΝΕΡΓΕΙΑ ΔΙΑΔΙΚΑΣΙΑΣ - ΑΞΙΟΛΟΓΗΣΗ ΠΡΟΣΦΟΡΩΝ</w:t>
      </w:r>
      <w:bookmarkEnd w:id="209"/>
      <w:r w:rsidR="00E1337D" w:rsidRPr="00EF2032">
        <w:t xml:space="preserve"> </w:t>
      </w:r>
    </w:p>
    <w:p w14:paraId="25098F0F" w14:textId="7D4DAB83" w:rsidR="008338F0" w:rsidRPr="00EF2032" w:rsidRDefault="003355E7" w:rsidP="00671CDE">
      <w:pPr>
        <w:pStyle w:val="2"/>
        <w:numPr>
          <w:ilvl w:val="1"/>
          <w:numId w:val="77"/>
        </w:numPr>
      </w:pPr>
      <w:bookmarkStart w:id="210" w:name="_Ref496542534"/>
      <w:bookmarkStart w:id="211" w:name="_Toc75439416"/>
      <w:bookmarkStart w:id="212" w:name="_Toc80088643"/>
      <w:r w:rsidRPr="00EF2032">
        <w:t>Αποσφράγιση και αξιολόγηση προσφορών</w:t>
      </w:r>
      <w:bookmarkEnd w:id="210"/>
      <w:bookmarkEnd w:id="211"/>
      <w:bookmarkEnd w:id="212"/>
      <w:r w:rsidRPr="00EF2032">
        <w:t xml:space="preserve"> </w:t>
      </w:r>
    </w:p>
    <w:p w14:paraId="7AC1EFBD" w14:textId="11836DE0" w:rsidR="008338F0" w:rsidRPr="00EF2032" w:rsidRDefault="003355E7" w:rsidP="00EC6683">
      <w:pPr>
        <w:pStyle w:val="3"/>
        <w:numPr>
          <w:ilvl w:val="2"/>
          <w:numId w:val="77"/>
        </w:numPr>
      </w:pPr>
      <w:bookmarkStart w:id="213" w:name="_Ref496542486"/>
      <w:bookmarkStart w:id="214" w:name="_Toc75439417"/>
      <w:bookmarkStart w:id="215" w:name="_Toc80088644"/>
      <w:r w:rsidRPr="00EF2032">
        <w:t>Ηλεκτρονική αποσφράγιση προσφορών</w:t>
      </w:r>
      <w:bookmarkEnd w:id="213"/>
      <w:bookmarkEnd w:id="214"/>
      <w:bookmarkEnd w:id="215"/>
    </w:p>
    <w:p w14:paraId="7D1715D3" w14:textId="53612D5B" w:rsidR="00B23FCC" w:rsidRPr="00EF2032" w:rsidRDefault="00B23FCC" w:rsidP="00B23FCC">
      <w:pPr>
        <w:rPr>
          <w:rFonts w:cs="Tahoma"/>
          <w:szCs w:val="22"/>
          <w:lang w:val="el-GR"/>
        </w:rPr>
      </w:pPr>
      <w:r w:rsidRPr="00EF2032">
        <w:rPr>
          <w:rFonts w:cs="Tahoma"/>
          <w:szCs w:val="22"/>
          <w:lang w:val="el-GR"/>
        </w:rPr>
        <w:t>Το πιστοποιημένο στο ΕΣΗΔΗΣ, για την αποσφράγιση των</w:t>
      </w:r>
      <w:r w:rsidR="00E1337D" w:rsidRPr="00EF2032">
        <w:rPr>
          <w:rFonts w:cs="Tahoma"/>
          <w:szCs w:val="22"/>
          <w:lang w:val="el-GR"/>
        </w:rPr>
        <w:t xml:space="preserve"> </w:t>
      </w:r>
      <w:r w:rsidRPr="00EF2032">
        <w:rPr>
          <w:rFonts w:cs="Tahoma"/>
          <w:szCs w:val="22"/>
          <w:lang w:val="el-GR"/>
        </w:rPr>
        <w:t>προσφορών</w:t>
      </w:r>
      <w:r w:rsidR="00E1337D" w:rsidRPr="00EF2032">
        <w:rPr>
          <w:rFonts w:cs="Tahoma"/>
          <w:szCs w:val="22"/>
          <w:lang w:val="el-GR"/>
        </w:rPr>
        <w:t xml:space="preserve"> </w:t>
      </w:r>
      <w:r w:rsidRPr="00EF2032">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5E9FC3C" w14:textId="1B7CA93C" w:rsidR="00032BBA" w:rsidRPr="00EF2032" w:rsidRDefault="00032BBA" w:rsidP="008D5F61">
      <w:pPr>
        <w:widowControl w:val="0"/>
        <w:numPr>
          <w:ilvl w:val="0"/>
          <w:numId w:val="4"/>
        </w:numPr>
        <w:spacing w:after="60"/>
        <w:textAlignment w:val="baseline"/>
        <w:rPr>
          <w:rFonts w:cs="Tahoma"/>
          <w:kern w:val="1"/>
          <w:szCs w:val="22"/>
          <w:lang w:val="el-GR" w:eastAsia="ar-SA"/>
        </w:rPr>
      </w:pPr>
      <w:r w:rsidRPr="00EF2032">
        <w:rPr>
          <w:kern w:val="1"/>
          <w:lang w:val="el-GR" w:eastAsia="ar-SA"/>
        </w:rPr>
        <w:t xml:space="preserve">Ηλεκτρονική Αποσφράγιση του (υπό)φακέλου «Δικαιολογητικά Συμμετοχής-Τεχνική Προσφορά», </w:t>
      </w:r>
      <w:r w:rsidRPr="00934F76">
        <w:rPr>
          <w:rFonts w:cs="Tahoma"/>
          <w:b/>
          <w:szCs w:val="22"/>
          <w:lang w:val="el-GR"/>
        </w:rPr>
        <w:t>τέσσερις (4) εργάσιμες ημέρες</w:t>
      </w:r>
      <w:r w:rsidRPr="00EF2032">
        <w:rPr>
          <w:rFonts w:cs="Tahoma"/>
          <w:szCs w:val="22"/>
          <w:lang w:val="el-GR"/>
        </w:rPr>
        <w:t xml:space="preserve"> μετά την καταληκτική ημερομηνία προσφορών ήτοι </w:t>
      </w:r>
      <w:r w:rsidR="00E31986" w:rsidRPr="00E31986">
        <w:rPr>
          <w:b/>
          <w:kern w:val="1"/>
          <w:lang w:val="el-GR" w:eastAsia="ar-SA"/>
        </w:rPr>
        <w:t>14-01</w:t>
      </w:r>
      <w:r w:rsidRPr="00E31986">
        <w:rPr>
          <w:b/>
          <w:kern w:val="1"/>
          <w:lang w:val="el-GR" w:eastAsia="ar-SA"/>
        </w:rPr>
        <w:t>-202</w:t>
      </w:r>
      <w:r w:rsidR="00E31986" w:rsidRPr="00E31986">
        <w:rPr>
          <w:b/>
          <w:kern w:val="1"/>
          <w:lang w:val="el-GR" w:eastAsia="ar-SA"/>
        </w:rPr>
        <w:t>2</w:t>
      </w:r>
      <w:r w:rsidRPr="00EF2032">
        <w:rPr>
          <w:rFonts w:cs="Tahoma"/>
          <w:szCs w:val="22"/>
          <w:lang w:val="el-GR"/>
        </w:rPr>
        <w:t xml:space="preserve"> και </w:t>
      </w:r>
      <w:r w:rsidRPr="00E31986">
        <w:rPr>
          <w:kern w:val="1"/>
          <w:lang w:val="el-GR" w:eastAsia="ar-SA"/>
        </w:rPr>
        <w:t xml:space="preserve">ώρα </w:t>
      </w:r>
      <w:r w:rsidR="00E31986" w:rsidRPr="00E31986">
        <w:rPr>
          <w:b/>
          <w:kern w:val="1"/>
          <w:lang w:val="el-GR" w:eastAsia="ar-SA"/>
        </w:rPr>
        <w:t>12:00</w:t>
      </w:r>
      <w:r w:rsidRPr="00E31986">
        <w:rPr>
          <w:kern w:val="1"/>
          <w:lang w:val="el-GR" w:eastAsia="ar-SA"/>
        </w:rPr>
        <w:t>.</w:t>
      </w:r>
      <w:r w:rsidRPr="00EF2032">
        <w:rPr>
          <w:rFonts w:cs="Tahoma"/>
          <w:szCs w:val="22"/>
          <w:lang w:val="el-GR"/>
        </w:rPr>
        <w:t xml:space="preserve">  </w:t>
      </w:r>
    </w:p>
    <w:p w14:paraId="2F08E936" w14:textId="2C7E8E92" w:rsidR="00032BBA" w:rsidRPr="00EF2032" w:rsidRDefault="00032BBA" w:rsidP="008D5F61">
      <w:pPr>
        <w:numPr>
          <w:ilvl w:val="0"/>
          <w:numId w:val="4"/>
        </w:numPr>
        <w:spacing w:after="60"/>
        <w:textAlignment w:val="baseline"/>
        <w:rPr>
          <w:kern w:val="1"/>
          <w:lang w:val="el-GR" w:eastAsia="ar-SA"/>
        </w:rPr>
      </w:pPr>
      <w:r w:rsidRPr="00EF2032">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6416F41C" w14:textId="7061BB15" w:rsidR="00032BBA" w:rsidRPr="00EF2032" w:rsidRDefault="00032BBA" w:rsidP="00032BBA">
      <w:pPr>
        <w:spacing w:after="60"/>
        <w:textAlignment w:val="baseline"/>
        <w:rPr>
          <w:kern w:val="1"/>
          <w:lang w:val="el-GR" w:eastAsia="ar-SA"/>
        </w:rPr>
      </w:pPr>
      <w:r w:rsidRPr="00EF2032">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51E3B01" w14:textId="77777777" w:rsidR="00032BBA" w:rsidRPr="00EF2032" w:rsidRDefault="00032BBA" w:rsidP="00B23FCC">
      <w:pPr>
        <w:rPr>
          <w:rFonts w:cs="Tahoma"/>
          <w:szCs w:val="22"/>
          <w:lang w:val="el-GR"/>
        </w:rPr>
      </w:pPr>
    </w:p>
    <w:p w14:paraId="2006C893" w14:textId="036E758D" w:rsidR="008338F0" w:rsidRPr="00EF2032" w:rsidRDefault="003355E7" w:rsidP="00EC6683">
      <w:pPr>
        <w:pStyle w:val="3"/>
        <w:numPr>
          <w:ilvl w:val="2"/>
          <w:numId w:val="77"/>
        </w:numPr>
      </w:pPr>
      <w:bookmarkStart w:id="216" w:name="_Toc74566885"/>
      <w:bookmarkStart w:id="217" w:name="_Toc74566886"/>
      <w:bookmarkStart w:id="218" w:name="_Toc74566887"/>
      <w:bookmarkStart w:id="219" w:name="_Toc74566888"/>
      <w:bookmarkStart w:id="220" w:name="_Toc74566889"/>
      <w:bookmarkStart w:id="221" w:name="_Toc74566890"/>
      <w:bookmarkStart w:id="222" w:name="_Toc74566891"/>
      <w:bookmarkStart w:id="223" w:name="_Toc74566892"/>
      <w:bookmarkStart w:id="224" w:name="_Ref40981105"/>
      <w:bookmarkStart w:id="225" w:name="_Ref40981122"/>
      <w:bookmarkStart w:id="226" w:name="_Ref40981155"/>
      <w:bookmarkStart w:id="227" w:name="_Toc75439418"/>
      <w:bookmarkStart w:id="228" w:name="_Toc80088645"/>
      <w:bookmarkEnd w:id="216"/>
      <w:bookmarkEnd w:id="217"/>
      <w:bookmarkEnd w:id="218"/>
      <w:bookmarkEnd w:id="219"/>
      <w:bookmarkEnd w:id="220"/>
      <w:bookmarkEnd w:id="221"/>
      <w:bookmarkEnd w:id="222"/>
      <w:bookmarkEnd w:id="223"/>
      <w:r w:rsidRPr="00EF2032">
        <w:t>Αξιολόγηση προσφορών</w:t>
      </w:r>
      <w:bookmarkEnd w:id="224"/>
      <w:bookmarkEnd w:id="225"/>
      <w:bookmarkEnd w:id="226"/>
      <w:bookmarkEnd w:id="227"/>
      <w:bookmarkEnd w:id="228"/>
    </w:p>
    <w:p w14:paraId="4A4E2EE6" w14:textId="5A59D52C" w:rsidR="006119DB" w:rsidRPr="00EF2032" w:rsidRDefault="006119DB" w:rsidP="006119DB">
      <w:pPr>
        <w:textAlignment w:val="baseline"/>
        <w:rPr>
          <w:rFonts w:cs="Tahoma"/>
          <w:szCs w:val="22"/>
          <w:lang w:val="el-GR"/>
        </w:rPr>
      </w:pPr>
      <w:r w:rsidRPr="00EF2032">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35CAA5F5" w14:textId="66BBB90B" w:rsidR="00482B15" w:rsidRDefault="00482B15" w:rsidP="00482B15">
      <w:pPr>
        <w:textAlignment w:val="baseline"/>
        <w:rPr>
          <w:kern w:val="1"/>
          <w:lang w:val="el-GR" w:eastAsia="ar-SA"/>
        </w:rPr>
      </w:pPr>
      <w:r w:rsidRPr="00EF2032">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EF2032">
        <w:rPr>
          <w:lang w:val="el-GR" w:eastAsia="ar-SA"/>
        </w:rPr>
        <w:t xml:space="preserve"> Η συμπλήρωση ή η αποσαφήνιση ζητείται και γίνεται αποδεκτή υπό την προϋπόθεση ότι δεν </w:t>
      </w:r>
      <w:r w:rsidRPr="00EF2032">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4AB6DBB9" w14:textId="2814ABEB" w:rsidR="00F24D88" w:rsidRPr="00EF2032" w:rsidRDefault="00F24D88" w:rsidP="00F24D88">
      <w:pPr>
        <w:textAlignment w:val="baseline"/>
        <w:rPr>
          <w:kern w:val="1"/>
          <w:lang w:val="el-GR"/>
        </w:rPr>
      </w:pPr>
      <w:r>
        <w:rPr>
          <w:kern w:val="1"/>
          <w:lang w:val="el-GR"/>
        </w:rPr>
        <w:t>Ειδικότερα :</w:t>
      </w:r>
    </w:p>
    <w:p w14:paraId="423022BA" w14:textId="77777777" w:rsidR="00130942" w:rsidRPr="00EF2032" w:rsidRDefault="00130942" w:rsidP="00130942">
      <w:pPr>
        <w:textAlignment w:val="baseline"/>
        <w:rPr>
          <w:b/>
          <w:bCs/>
          <w:strike/>
          <w:kern w:val="1"/>
          <w:lang w:val="el-GR"/>
        </w:rPr>
      </w:pPr>
      <w:r w:rsidRPr="00EF2032">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BB122FE" w14:textId="77777777" w:rsidR="00130942" w:rsidRPr="00EF2032" w:rsidRDefault="00130942" w:rsidP="00130942">
      <w:pPr>
        <w:textAlignment w:val="baseline"/>
        <w:rPr>
          <w:kern w:val="1"/>
          <w:lang w:val="el-GR"/>
        </w:rPr>
      </w:pPr>
      <w:r w:rsidRPr="00EF2032">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59859EA" w14:textId="0C7E85AC" w:rsidR="00130942" w:rsidRPr="00EF2032" w:rsidRDefault="00130942" w:rsidP="00130942">
      <w:pPr>
        <w:textAlignment w:val="baseline"/>
        <w:rPr>
          <w:kern w:val="1"/>
          <w:lang w:val="el-GR"/>
        </w:rPr>
      </w:pPr>
      <w:r w:rsidRPr="00EF2032">
        <w:rPr>
          <w:kern w:val="1"/>
          <w:lang w:val="el-GR"/>
        </w:rPr>
        <w:t>Κατά της εν λόγω απόφασης χωρεί προδικαστική προσφυγή, σύμφωνα με τα οριζόμενα στην παράγραφο</w:t>
      </w:r>
      <w:r w:rsidR="00BE15B1" w:rsidRPr="00EF2032">
        <w:rPr>
          <w:kern w:val="1"/>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_Ref75515573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3.4</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_Ref75515562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Προδικαστικές Προσφυγές - Προσωρινή και Οριστική Δικαστική Προστασία</w:t>
      </w:r>
      <w:r w:rsidR="00BE15B1" w:rsidRPr="00EF2032">
        <w:rPr>
          <w:b/>
          <w:bCs/>
          <w:color w:val="0000FF"/>
          <w:lang w:val="el-GR"/>
        </w:rPr>
        <w:fldChar w:fldCharType="end"/>
      </w:r>
      <w:r w:rsidRPr="00EF2032">
        <w:rPr>
          <w:kern w:val="1"/>
          <w:lang w:val="el-GR"/>
        </w:rPr>
        <w:t xml:space="preserve"> της παρούσας.</w:t>
      </w:r>
    </w:p>
    <w:p w14:paraId="20BE5893" w14:textId="77777777" w:rsidR="00130942" w:rsidRPr="00EF2032" w:rsidRDefault="00130942" w:rsidP="00130942">
      <w:pPr>
        <w:textAlignment w:val="baseline"/>
        <w:rPr>
          <w:kern w:val="1"/>
          <w:lang w:val="el-GR"/>
        </w:rPr>
      </w:pPr>
      <w:r w:rsidRPr="00EF2032">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158CED4" w14:textId="0FDA954F" w:rsidR="00130942" w:rsidRPr="00EF2032" w:rsidRDefault="00130942" w:rsidP="00130942">
      <w:pPr>
        <w:textAlignment w:val="baseline"/>
        <w:rPr>
          <w:kern w:val="1"/>
          <w:lang w:val="el-GR"/>
        </w:rPr>
      </w:pPr>
      <w:r w:rsidRPr="00EF2032">
        <w:rPr>
          <w:kern w:val="1"/>
          <w:lang w:val="el-GR"/>
        </w:rPr>
        <w:t>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w:t>
      </w:r>
      <w:r w:rsidR="00835DDC" w:rsidRPr="00EF2032">
        <w:rPr>
          <w:kern w:val="1"/>
          <w:lang w:val="el-GR"/>
        </w:rPr>
        <w:t xml:space="preserve"> </w:t>
      </w:r>
      <w:r w:rsidR="004207A7" w:rsidRPr="00EF2032">
        <w:rPr>
          <w:b/>
          <w:bCs/>
          <w:color w:val="0000FF"/>
          <w:lang w:val="el-GR"/>
        </w:rPr>
        <w:fldChar w:fldCharType="begin"/>
      </w:r>
      <w:r w:rsidR="004207A7" w:rsidRPr="00EF2032">
        <w:rPr>
          <w:b/>
          <w:bCs/>
          <w:color w:val="0000FF"/>
          <w:lang w:val="el-GR"/>
        </w:rPr>
        <w:instrText xml:space="preserve"> REF _Ref496542191 \r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Pr>
          <w:b/>
          <w:bCs/>
          <w:color w:val="0000FF"/>
          <w:lang w:val="el-GR"/>
        </w:rPr>
        <w:t>2.3.1</w:t>
      </w:r>
      <w:r w:rsidR="004207A7" w:rsidRPr="00EF2032">
        <w:rPr>
          <w:b/>
          <w:bCs/>
          <w:color w:val="0000FF"/>
          <w:lang w:val="el-GR"/>
        </w:rPr>
        <w:fldChar w:fldCharType="end"/>
      </w:r>
      <w:r w:rsidR="004207A7" w:rsidRPr="00EF2032">
        <w:rPr>
          <w:b/>
          <w:bCs/>
          <w:color w:val="0000FF"/>
          <w:lang w:val="el-GR"/>
        </w:rPr>
        <w:t xml:space="preserve"> </w:t>
      </w:r>
      <w:r w:rsidR="004207A7" w:rsidRPr="00EF2032">
        <w:rPr>
          <w:b/>
          <w:bCs/>
          <w:color w:val="0000FF"/>
          <w:lang w:val="el-GR"/>
        </w:rPr>
        <w:fldChar w:fldCharType="begin"/>
      </w:r>
      <w:r w:rsidR="004207A7" w:rsidRPr="00EF2032">
        <w:rPr>
          <w:b/>
          <w:bCs/>
          <w:color w:val="0000FF"/>
          <w:lang w:val="el-GR"/>
        </w:rPr>
        <w:instrText xml:space="preserve"> REF _Ref496542191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sidRPr="003C5152">
        <w:rPr>
          <w:b/>
          <w:bCs/>
          <w:color w:val="0000FF"/>
          <w:lang w:val="el-GR"/>
        </w:rPr>
        <w:t xml:space="preserve">  Κριτήριο </w:t>
      </w:r>
      <w:r w:rsidR="003C5152" w:rsidRPr="003C5152">
        <w:rPr>
          <w:lang w:val="el-GR"/>
        </w:rPr>
        <w:t>ανάθεσης</w:t>
      </w:r>
      <w:r w:rsidR="004207A7" w:rsidRPr="00EF2032">
        <w:rPr>
          <w:b/>
          <w:bCs/>
          <w:color w:val="0000FF"/>
          <w:lang w:val="el-GR"/>
        </w:rPr>
        <w:fldChar w:fldCharType="end"/>
      </w:r>
      <w:r w:rsidRPr="00EF2032">
        <w:rPr>
          <w:kern w:val="1"/>
          <w:lang w:val="el-GR"/>
        </w:rPr>
        <w:t xml:space="preserve"> και</w:t>
      </w:r>
      <w:r w:rsidR="004207A7" w:rsidRPr="00EF2032">
        <w:rPr>
          <w:kern w:val="1"/>
          <w:lang w:val="el-GR"/>
        </w:rPr>
        <w:t xml:space="preserve">  </w:t>
      </w:r>
      <w:r w:rsidR="004207A7" w:rsidRPr="00EF2032">
        <w:rPr>
          <w:b/>
          <w:bCs/>
          <w:color w:val="0000FF"/>
          <w:lang w:val="el-GR"/>
        </w:rPr>
        <w:fldChar w:fldCharType="begin"/>
      </w:r>
      <w:r w:rsidR="004207A7" w:rsidRPr="00EF2032">
        <w:rPr>
          <w:b/>
          <w:bCs/>
          <w:color w:val="0000FF"/>
          <w:lang w:val="el-GR"/>
        </w:rPr>
        <w:instrText xml:space="preserve"> REF _Ref75519746 \r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Pr>
          <w:b/>
          <w:bCs/>
          <w:color w:val="0000FF"/>
          <w:lang w:val="el-GR"/>
        </w:rPr>
        <w:t>2.3.2</w:t>
      </w:r>
      <w:r w:rsidR="004207A7" w:rsidRPr="00EF2032">
        <w:rPr>
          <w:b/>
          <w:bCs/>
          <w:color w:val="0000FF"/>
          <w:lang w:val="el-GR"/>
        </w:rPr>
        <w:fldChar w:fldCharType="end"/>
      </w:r>
      <w:r w:rsidR="004207A7" w:rsidRPr="00EF2032">
        <w:rPr>
          <w:b/>
          <w:bCs/>
          <w:color w:val="0000FF"/>
          <w:lang w:val="el-GR"/>
        </w:rPr>
        <w:t xml:space="preserve"> </w:t>
      </w:r>
      <w:r w:rsidR="004207A7" w:rsidRPr="00EF2032">
        <w:rPr>
          <w:b/>
          <w:bCs/>
          <w:color w:val="0000FF"/>
          <w:lang w:val="el-GR"/>
        </w:rPr>
        <w:fldChar w:fldCharType="begin"/>
      </w:r>
      <w:r w:rsidR="004207A7" w:rsidRPr="00EF2032">
        <w:rPr>
          <w:b/>
          <w:bCs/>
          <w:color w:val="0000FF"/>
          <w:lang w:val="el-GR"/>
        </w:rPr>
        <w:instrText xml:space="preserve"> REF _Ref75519754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sidRPr="003C5152">
        <w:rPr>
          <w:b/>
          <w:bCs/>
          <w:color w:val="0000FF"/>
          <w:lang w:val="el-GR"/>
        </w:rPr>
        <w:t xml:space="preserve">  Βαθμολόγηση και κατάταξη </w:t>
      </w:r>
      <w:r w:rsidR="003C5152" w:rsidRPr="003C5152">
        <w:rPr>
          <w:lang w:val="el-GR"/>
        </w:rPr>
        <w:t>προσφορών</w:t>
      </w:r>
      <w:r w:rsidR="004207A7" w:rsidRPr="00EF2032">
        <w:rPr>
          <w:b/>
          <w:bCs/>
          <w:color w:val="0000FF"/>
          <w:lang w:val="el-GR"/>
        </w:rPr>
        <w:fldChar w:fldCharType="end"/>
      </w:r>
      <w:r w:rsidR="004207A7" w:rsidRPr="00EF2032">
        <w:rPr>
          <w:kern w:val="1"/>
          <w:lang w:val="el-GR"/>
        </w:rPr>
        <w:t xml:space="preserve"> </w:t>
      </w:r>
      <w:r w:rsidRPr="00EF2032">
        <w:rPr>
          <w:kern w:val="1"/>
          <w:lang w:val="el-GR"/>
        </w:rPr>
        <w:t xml:space="preserve">της παρούσας. </w:t>
      </w:r>
    </w:p>
    <w:p w14:paraId="0703632D" w14:textId="77777777" w:rsidR="00130942" w:rsidRPr="00EF2032" w:rsidRDefault="00130942" w:rsidP="00130942">
      <w:pPr>
        <w:textAlignment w:val="baseline"/>
        <w:rPr>
          <w:kern w:val="1"/>
          <w:lang w:val="el-GR" w:eastAsia="el-GR"/>
        </w:rPr>
      </w:pPr>
      <w:r w:rsidRPr="00EF2032">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80065C1" w14:textId="219132FB" w:rsidR="00130942" w:rsidRPr="00EF2032" w:rsidRDefault="00130942" w:rsidP="00130942">
      <w:pPr>
        <w:textAlignment w:val="baseline"/>
        <w:rPr>
          <w:kern w:val="1"/>
          <w:lang w:val="el-GR"/>
        </w:rPr>
      </w:pPr>
      <w:r w:rsidRPr="00EF2032">
        <w:rPr>
          <w:kern w:val="1"/>
          <w:lang w:val="el-GR" w:eastAsia="el-GR"/>
        </w:rPr>
        <w:t>Κατά της εν λόγω απόφασης χωρεί προδικαστική προσφυγή, σύμφωνα με τα οριζόμενα στην παράγραφο</w:t>
      </w:r>
      <w:r w:rsidR="00BE15B1" w:rsidRPr="00EF2032">
        <w:rPr>
          <w:kern w:val="1"/>
          <w:lang w:val="el-GR" w:eastAsia="el-GR"/>
        </w:rPr>
        <w:t xml:space="preserve"> </w:t>
      </w:r>
      <w:r w:rsidR="00BE15B1" w:rsidRPr="00EF2032">
        <w:rPr>
          <w:b/>
          <w:bCs/>
          <w:color w:val="0000FF"/>
          <w:lang w:val="el-GR"/>
        </w:rPr>
        <w:fldChar w:fldCharType="begin"/>
      </w:r>
      <w:r w:rsidR="00BE15B1" w:rsidRPr="00EF2032">
        <w:rPr>
          <w:b/>
          <w:bCs/>
          <w:color w:val="0000FF"/>
          <w:lang w:val="el-GR"/>
        </w:rPr>
        <w:instrText xml:space="preserve"> REF _Ref75515573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3.4</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_Ref75515562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Προδικαστικές Προσφυγές - Προσωρινή και Οριστική Δικαστική Προστασία</w:t>
      </w:r>
      <w:r w:rsidR="00BE15B1" w:rsidRPr="00EF2032">
        <w:rPr>
          <w:b/>
          <w:bCs/>
          <w:color w:val="0000FF"/>
          <w:lang w:val="el-GR"/>
        </w:rPr>
        <w:fldChar w:fldCharType="end"/>
      </w:r>
      <w:r w:rsidRPr="00EF2032">
        <w:rPr>
          <w:kern w:val="1"/>
          <w:lang w:val="el-GR" w:eastAsia="el-GR"/>
        </w:rPr>
        <w:t xml:space="preserve"> της παρούσας.</w:t>
      </w:r>
    </w:p>
    <w:p w14:paraId="4E387CA3" w14:textId="77777777" w:rsidR="00130942" w:rsidRPr="00EF2032" w:rsidRDefault="00130942" w:rsidP="00130942">
      <w:pPr>
        <w:textAlignment w:val="baseline"/>
        <w:rPr>
          <w:kern w:val="1"/>
          <w:lang w:val="el-GR"/>
        </w:rPr>
      </w:pPr>
      <w:r w:rsidRPr="00EF2032">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812506E" w14:textId="77777777" w:rsidR="00130942" w:rsidRPr="00EF2032" w:rsidRDefault="00130942" w:rsidP="00130942">
      <w:pPr>
        <w:suppressAutoHyphens w:val="0"/>
        <w:autoSpaceDE w:val="0"/>
        <w:autoSpaceDN w:val="0"/>
        <w:adjustRightInd w:val="0"/>
        <w:spacing w:after="0"/>
        <w:rPr>
          <w:kern w:val="1"/>
          <w:lang w:val="el-GR"/>
        </w:rPr>
      </w:pPr>
      <w:r w:rsidRPr="00EF2032">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1A47649" w14:textId="412E0110" w:rsidR="00130942" w:rsidRPr="00EF2032" w:rsidRDefault="00130942">
      <w:pPr>
        <w:textAlignment w:val="baseline"/>
        <w:rPr>
          <w:kern w:val="1"/>
          <w:lang w:val="el-GR" w:eastAsia="el-GR"/>
        </w:rPr>
      </w:pPr>
      <w:r w:rsidRPr="00EF2032">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EF2032">
        <w:rPr>
          <w:lang w:val="el-GR"/>
        </w:rPr>
        <w:t xml:space="preserve"> </w:t>
      </w:r>
      <w:r w:rsidRPr="00EF2032">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278054F" w14:textId="77777777" w:rsidR="00130942" w:rsidRPr="00EF2032" w:rsidRDefault="00130942" w:rsidP="00130942">
      <w:pPr>
        <w:textAlignment w:val="baseline"/>
        <w:rPr>
          <w:lang w:val="el-GR"/>
        </w:rPr>
      </w:pPr>
      <w:r w:rsidRPr="00EF2032">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3170959F" w14:textId="6E814BBF" w:rsidR="00130942" w:rsidRPr="00EF2032" w:rsidRDefault="00130942">
      <w:pPr>
        <w:textAlignment w:val="baseline"/>
        <w:rPr>
          <w:rFonts w:eastAsia="Calibri"/>
          <w:i/>
          <w:color w:val="5B9BD5"/>
          <w:kern w:val="1"/>
          <w:lang w:val="el-GR" w:eastAsia="el-GR"/>
        </w:rPr>
      </w:pPr>
      <w:r w:rsidRPr="00EF2032">
        <w:rPr>
          <w:kern w:val="1"/>
          <w:lang w:val="el-GR"/>
        </w:rPr>
        <w:t>Αν οι ισοδύναμες προσφορές έχουν την ίδια βαθμολογία τεχνικής προσφοράς</w:t>
      </w:r>
      <w:r w:rsidRPr="00EF2032">
        <w:rPr>
          <w:rStyle w:val="WW-FootnoteReference19"/>
          <w:kern w:val="1"/>
          <w:lang w:val="el-GR"/>
        </w:rPr>
        <w:footnoteReference w:id="11"/>
      </w:r>
      <w:r w:rsidRPr="00EF2032">
        <w:rPr>
          <w:i/>
          <w:color w:val="5B9BD5"/>
          <w:kern w:val="1"/>
          <w:lang w:val="el-GR" w:eastAsia="el-GR"/>
        </w:rPr>
        <w:t xml:space="preserve"> </w:t>
      </w:r>
      <w:r w:rsidRPr="00EF2032">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728BA25" w14:textId="4C9747FE" w:rsidR="00130942" w:rsidRPr="00EF2032" w:rsidRDefault="00130942" w:rsidP="00130942">
      <w:pPr>
        <w:textAlignment w:val="baseline"/>
        <w:rPr>
          <w:kern w:val="1"/>
          <w:lang w:val="el-GR" w:eastAsia="el-GR"/>
        </w:rPr>
      </w:pPr>
      <w:r w:rsidRPr="00EF2032">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EF2032">
        <w:rPr>
          <w:rFonts w:eastAsia="Calibri"/>
          <w:i/>
          <w:color w:val="5B9BD5"/>
          <w:kern w:val="1"/>
          <w:lang w:val="el-GR" w:eastAsia="el-GR"/>
        </w:rPr>
        <w:t xml:space="preserve"> </w:t>
      </w:r>
      <w:r w:rsidRPr="00EF2032">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sidR="00BE15B1" w:rsidRPr="00EF2032">
        <w:rPr>
          <w:kern w:val="1"/>
          <w:lang w:val="el-GR" w:eastAsia="el-GR"/>
        </w:rPr>
        <w:t xml:space="preserve">  </w:t>
      </w:r>
      <w:r w:rsidR="00BE15B1" w:rsidRPr="00EF2032">
        <w:rPr>
          <w:b/>
          <w:bCs/>
          <w:color w:val="0000FF"/>
          <w:lang w:val="el-GR"/>
        </w:rPr>
        <w:fldChar w:fldCharType="begin"/>
      </w:r>
      <w:r w:rsidR="00BE15B1" w:rsidRPr="00EF2032">
        <w:rPr>
          <w:b/>
          <w:bCs/>
          <w:color w:val="0000FF"/>
          <w:lang w:val="el-GR"/>
        </w:rPr>
        <w:instrText xml:space="preserve"> REF _Ref67613215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3.2</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_Ref67613215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Πρόσκληση υποβολής δικαιολογητικών προσωρινού αναδόχου - Δικαιολογητικά προσωρινού αναδόχου</w:t>
      </w:r>
      <w:r w:rsidR="00BE15B1" w:rsidRPr="00EF2032">
        <w:rPr>
          <w:b/>
          <w:bCs/>
          <w:color w:val="0000FF"/>
          <w:lang w:val="el-GR"/>
        </w:rPr>
        <w:fldChar w:fldCharType="end"/>
      </w:r>
      <w:r w:rsidRPr="00EF2032">
        <w:rPr>
          <w:kern w:val="1"/>
          <w:lang w:val="el-GR" w:eastAsia="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25645E80" w14:textId="49342DE1" w:rsidR="00E03665" w:rsidRPr="00EF2032" w:rsidRDefault="00E03665" w:rsidP="00E03665">
      <w:pPr>
        <w:rPr>
          <w:rFonts w:cs="Tahoma"/>
          <w:szCs w:val="22"/>
          <w:lang w:val="el-GR"/>
        </w:rPr>
      </w:pPr>
      <w:bookmarkStart w:id="229" w:name="__RefHeading___Toc491950129"/>
      <w:bookmarkEnd w:id="229"/>
    </w:p>
    <w:p w14:paraId="168A1BFC" w14:textId="24CC1F49" w:rsidR="008338F0" w:rsidRPr="00EF2032" w:rsidRDefault="003355E7" w:rsidP="00671CDE">
      <w:pPr>
        <w:pStyle w:val="2"/>
        <w:numPr>
          <w:ilvl w:val="1"/>
          <w:numId w:val="77"/>
        </w:numPr>
      </w:pPr>
      <w:bookmarkStart w:id="230" w:name="_Ref496542592"/>
      <w:bookmarkStart w:id="231" w:name="_Ref67613215"/>
      <w:bookmarkStart w:id="232" w:name="_Toc75439419"/>
      <w:bookmarkStart w:id="233" w:name="_Toc80088646"/>
      <w:r w:rsidRPr="00DB2128">
        <w:t xml:space="preserve">Πρόσκληση υποβολής </w:t>
      </w:r>
      <w:r w:rsidR="00BB3801" w:rsidRPr="00DB2128">
        <w:t>δικαιολογητικών προσωρινού αναδόχου</w:t>
      </w:r>
      <w:r w:rsidR="00E1337D" w:rsidRPr="00DB2128">
        <w:t xml:space="preserve"> </w:t>
      </w:r>
      <w:r w:rsidRPr="00DB2128">
        <w:t>-</w:t>
      </w:r>
      <w:r w:rsidRPr="00EF2032">
        <w:t xml:space="preserve"> Δικαιολογητικά </w:t>
      </w:r>
      <w:bookmarkEnd w:id="230"/>
      <w:r w:rsidR="00BB3801" w:rsidRPr="00EF2032">
        <w:t>προσωρινού αναδόχου</w:t>
      </w:r>
      <w:bookmarkEnd w:id="231"/>
      <w:bookmarkEnd w:id="232"/>
      <w:bookmarkEnd w:id="233"/>
      <w:r w:rsidR="00BB3801" w:rsidRPr="00EF2032">
        <w:t xml:space="preserve"> </w:t>
      </w:r>
    </w:p>
    <w:p w14:paraId="60178D0E" w14:textId="265A7524" w:rsidR="00130942" w:rsidRPr="00EF2032" w:rsidRDefault="00095840" w:rsidP="006119DB">
      <w:pPr>
        <w:rPr>
          <w:lang w:val="el-GR"/>
        </w:rPr>
      </w:pPr>
      <w:r w:rsidRPr="00EF2032">
        <w:rPr>
          <w:lang w:val="el-GR"/>
        </w:rPr>
        <w:t xml:space="preserve">Μετά την αξιολόγηση των προσφορών, η αναθέτουσα αρχή </w:t>
      </w:r>
      <w:r w:rsidR="00130942" w:rsidRPr="00EF2032">
        <w:rPr>
          <w:lang w:val="el-GR" w:eastAsia="ar-SA"/>
        </w:rPr>
        <w:t>αποστέλλει σχετική ηλεκτρονική  πρόσκληση</w:t>
      </w:r>
      <w:r w:rsidR="00130942" w:rsidRPr="00EF2032">
        <w:rPr>
          <w:lang w:val="el-GR"/>
        </w:rPr>
        <w:t xml:space="preserve"> σ</w:t>
      </w:r>
      <w:r w:rsidRPr="00EF2032">
        <w:rPr>
          <w:lang w:val="el-GR"/>
        </w:rPr>
        <w:t xml:space="preserve">τον προσφέροντα, στον οποίο πρόκειται να γίνει η κατακύρωση («προσωρινό ανάδοχο»), </w:t>
      </w:r>
      <w:r w:rsidR="00130942" w:rsidRPr="00EF2032">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w:t>
      </w:r>
      <w:r w:rsidR="00817E4A" w:rsidRPr="00EF2032">
        <w:rPr>
          <w:lang w:val="el-GR" w:eastAsia="ar-SA"/>
        </w:rPr>
        <w:t xml:space="preserve"> </w:t>
      </w:r>
      <w:r w:rsidR="00817E4A" w:rsidRPr="00EF2032">
        <w:rPr>
          <w:b/>
          <w:bCs/>
          <w:color w:val="0000FF"/>
          <w:lang w:val="el-GR"/>
        </w:rPr>
        <w:fldChar w:fldCharType="begin"/>
      </w:r>
      <w:r w:rsidR="00817E4A" w:rsidRPr="00EF2032">
        <w:rPr>
          <w:b/>
          <w:bCs/>
          <w:color w:val="0000FF"/>
          <w:lang w:val="el-GR"/>
        </w:rPr>
        <w:instrText xml:space="preserve"> REF _Ref40957856 \r \h  \* MERGEFORMAT </w:instrText>
      </w:r>
      <w:r w:rsidR="00817E4A" w:rsidRPr="00EF2032">
        <w:rPr>
          <w:b/>
          <w:bCs/>
          <w:color w:val="0000FF"/>
          <w:lang w:val="el-GR"/>
        </w:rPr>
      </w:r>
      <w:r w:rsidR="00817E4A" w:rsidRPr="00EF2032">
        <w:rPr>
          <w:b/>
          <w:bCs/>
          <w:color w:val="0000FF"/>
          <w:lang w:val="el-GR"/>
        </w:rPr>
        <w:fldChar w:fldCharType="separate"/>
      </w:r>
      <w:r w:rsidR="003C5152">
        <w:rPr>
          <w:b/>
          <w:bCs/>
          <w:color w:val="0000FF"/>
          <w:lang w:val="el-GR"/>
        </w:rPr>
        <w:t>2.2.9.2</w:t>
      </w:r>
      <w:r w:rsidR="00817E4A" w:rsidRPr="00EF2032">
        <w:rPr>
          <w:b/>
          <w:bCs/>
          <w:color w:val="0000FF"/>
          <w:lang w:val="el-GR"/>
        </w:rPr>
        <w:fldChar w:fldCharType="end"/>
      </w:r>
      <w:r w:rsidR="00817E4A" w:rsidRPr="00EF2032">
        <w:rPr>
          <w:b/>
          <w:bCs/>
          <w:color w:val="0000FF"/>
          <w:lang w:val="el-GR"/>
        </w:rPr>
        <w:t xml:space="preserve"> </w:t>
      </w:r>
      <w:r w:rsidR="00817E4A" w:rsidRPr="00F24D88">
        <w:rPr>
          <w:b/>
          <w:bCs/>
          <w:color w:val="0000FF"/>
          <w:lang w:val="el-GR"/>
        </w:rPr>
        <w:fldChar w:fldCharType="begin"/>
      </w:r>
      <w:r w:rsidR="00817E4A" w:rsidRPr="00EF2032">
        <w:rPr>
          <w:b/>
          <w:bCs/>
          <w:color w:val="0000FF"/>
          <w:lang w:val="el-GR"/>
        </w:rPr>
        <w:instrText xml:space="preserve"> REF _Ref40957856 \h </w:instrText>
      </w:r>
      <w:r w:rsidR="00835DDC" w:rsidRPr="00EF2032">
        <w:rPr>
          <w:b/>
          <w:bCs/>
          <w:color w:val="0000FF"/>
          <w:lang w:val="el-GR"/>
        </w:rPr>
        <w:instrText xml:space="preserve"> \* MERGEFORMAT </w:instrText>
      </w:r>
      <w:r w:rsidR="00817E4A" w:rsidRPr="00F24D88">
        <w:rPr>
          <w:b/>
          <w:bCs/>
          <w:color w:val="0000FF"/>
          <w:lang w:val="el-GR"/>
        </w:rPr>
      </w:r>
      <w:r w:rsidR="00817E4A" w:rsidRPr="00F24D88">
        <w:rPr>
          <w:b/>
          <w:bCs/>
          <w:color w:val="0000FF"/>
          <w:lang w:val="el-GR"/>
        </w:rPr>
        <w:fldChar w:fldCharType="separate"/>
      </w:r>
      <w:r w:rsidR="003C5152" w:rsidRPr="003C5152">
        <w:rPr>
          <w:b/>
          <w:bCs/>
          <w:color w:val="0000FF"/>
          <w:lang w:val="el-GR"/>
        </w:rPr>
        <w:t xml:space="preserve">Αποδεικτικά μέσα - Δικαιολογητικά προσωρινού </w:t>
      </w:r>
      <w:r w:rsidR="003C5152" w:rsidRPr="003C5152">
        <w:rPr>
          <w:b/>
          <w:bCs/>
          <w:color w:val="0033CC"/>
          <w:lang w:val="el-GR"/>
        </w:rPr>
        <w:t>αναδόχου</w:t>
      </w:r>
      <w:r w:rsidR="00817E4A" w:rsidRPr="00F24D88">
        <w:rPr>
          <w:b/>
          <w:bCs/>
          <w:color w:val="0033CC"/>
          <w:lang w:val="el-GR"/>
        </w:rPr>
        <w:fldChar w:fldCharType="end"/>
      </w:r>
      <w:r w:rsidR="00130942" w:rsidRPr="00EF2032">
        <w:rPr>
          <w:lang w:val="el-GR" w:eastAsia="ar-SA"/>
        </w:rPr>
        <w:t xml:space="preserve"> της παρούσας διακήρυξης, ως αποδεικτικά στοιχεία για τη μη συνδρομή των λόγων αποκλεισμού της παραγράφου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835DDC"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F24D88">
        <w:rPr>
          <w:b/>
          <w:bCs/>
          <w:color w:val="0033CC"/>
          <w:lang w:val="el-GR"/>
        </w:rPr>
        <w:fldChar w:fldCharType="begin"/>
      </w:r>
      <w:r w:rsidR="00CA6876" w:rsidRPr="00F24D88">
        <w:rPr>
          <w:b/>
          <w:bCs/>
          <w:color w:val="0033CC"/>
          <w:lang w:val="el-GR"/>
        </w:rPr>
        <w:instrText xml:space="preserve"> REF _Ref496541356 \h </w:instrText>
      </w:r>
      <w:r w:rsidR="00835DDC" w:rsidRPr="00F24D88">
        <w:rPr>
          <w:b/>
          <w:bCs/>
          <w:color w:val="0033CC"/>
          <w:lang w:val="el-GR"/>
        </w:rPr>
        <w:instrText xml:space="preserve"> \* MERGEFORMAT </w:instrText>
      </w:r>
      <w:r w:rsidR="00CA6876" w:rsidRPr="00F24D88">
        <w:rPr>
          <w:b/>
          <w:bCs/>
          <w:color w:val="0033CC"/>
          <w:lang w:val="el-GR"/>
        </w:rPr>
      </w:r>
      <w:r w:rsidR="00CA6876" w:rsidRPr="00F24D88">
        <w:rPr>
          <w:b/>
          <w:bCs/>
          <w:color w:val="0033CC"/>
          <w:lang w:val="el-GR"/>
        </w:rPr>
        <w:fldChar w:fldCharType="separate"/>
      </w:r>
      <w:r w:rsidR="003C5152" w:rsidRPr="003C5152">
        <w:rPr>
          <w:b/>
          <w:bCs/>
          <w:color w:val="0033CC"/>
          <w:lang w:val="el-GR"/>
        </w:rPr>
        <w:t xml:space="preserve">  Λόγοι αποκλεισμού</w:t>
      </w:r>
      <w:r w:rsidR="00CA6876" w:rsidRPr="00F24D88">
        <w:rPr>
          <w:b/>
          <w:bCs/>
          <w:color w:val="0033CC"/>
          <w:lang w:val="el-GR"/>
        </w:rPr>
        <w:fldChar w:fldCharType="end"/>
      </w:r>
      <w:r w:rsidR="00130942" w:rsidRPr="00F24D88">
        <w:rPr>
          <w:color w:val="0033CC"/>
          <w:lang w:val="el-GR" w:eastAsia="ar-SA"/>
        </w:rPr>
        <w:t xml:space="preserve"> </w:t>
      </w:r>
      <w:r w:rsidR="00130942" w:rsidRPr="00EF2032">
        <w:rPr>
          <w:lang w:val="el-GR" w:eastAsia="ar-SA"/>
        </w:rPr>
        <w:t>της διακήρυξης, καθώς και για την πλήρωση των κριτηρίων ποιοτικής επιλογής των παραγράφων</w:t>
      </w:r>
      <w:r w:rsidR="004207A7" w:rsidRPr="00EF2032">
        <w:rPr>
          <w:lang w:val="el-GR" w:eastAsia="ar-SA"/>
        </w:rPr>
        <w:t xml:space="preserve">  </w:t>
      </w:r>
      <w:r w:rsidR="004207A7" w:rsidRPr="00EF2032">
        <w:rPr>
          <w:b/>
          <w:bCs/>
          <w:color w:val="0000FF"/>
          <w:lang w:val="el-GR"/>
        </w:rPr>
        <w:fldChar w:fldCharType="begin"/>
      </w:r>
      <w:r w:rsidR="004207A7" w:rsidRPr="00EF2032">
        <w:rPr>
          <w:b/>
          <w:bCs/>
          <w:color w:val="0000FF"/>
          <w:lang w:val="el-GR"/>
        </w:rPr>
        <w:instrText xml:space="preserve"> REF _Ref74510337 \r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Pr>
          <w:b/>
          <w:bCs/>
          <w:color w:val="0000FF"/>
          <w:lang w:val="el-GR"/>
        </w:rPr>
        <w:t>2.2.4</w:t>
      </w:r>
      <w:r w:rsidR="004207A7" w:rsidRPr="00EF2032">
        <w:rPr>
          <w:b/>
          <w:bCs/>
          <w:color w:val="0000FF"/>
          <w:lang w:val="el-GR"/>
        </w:rPr>
        <w:fldChar w:fldCharType="end"/>
      </w:r>
      <w:r w:rsidR="004207A7" w:rsidRPr="00EF2032">
        <w:rPr>
          <w:b/>
          <w:bCs/>
          <w:color w:val="0000FF"/>
          <w:lang w:val="el-GR"/>
        </w:rPr>
        <w:t xml:space="preserve"> </w:t>
      </w:r>
      <w:r w:rsidR="004207A7" w:rsidRPr="0004488B">
        <w:rPr>
          <w:b/>
          <w:bCs/>
          <w:color w:val="0000FF"/>
          <w:lang w:val="el-GR"/>
        </w:rPr>
        <w:fldChar w:fldCharType="begin"/>
      </w:r>
      <w:r w:rsidR="004207A7" w:rsidRPr="00EF2032">
        <w:rPr>
          <w:b/>
          <w:bCs/>
          <w:color w:val="0000FF"/>
          <w:lang w:val="el-GR"/>
        </w:rPr>
        <w:instrText xml:space="preserve"> REF _Ref74510337 \h </w:instrText>
      </w:r>
      <w:r w:rsidR="00835DDC" w:rsidRPr="00EF2032">
        <w:rPr>
          <w:b/>
          <w:bCs/>
          <w:color w:val="0000FF"/>
          <w:lang w:val="el-GR"/>
        </w:rPr>
        <w:instrText xml:space="preserve"> \* MERGEFORMAT </w:instrText>
      </w:r>
      <w:r w:rsidR="004207A7" w:rsidRPr="0004488B">
        <w:rPr>
          <w:b/>
          <w:bCs/>
          <w:color w:val="0000FF"/>
          <w:lang w:val="el-GR"/>
        </w:rPr>
      </w:r>
      <w:r w:rsidR="004207A7" w:rsidRPr="0004488B">
        <w:rPr>
          <w:b/>
          <w:bCs/>
          <w:color w:val="0000FF"/>
          <w:lang w:val="el-GR"/>
        </w:rPr>
        <w:fldChar w:fldCharType="separate"/>
      </w:r>
      <w:r w:rsidR="003C5152" w:rsidRPr="003C5152">
        <w:rPr>
          <w:b/>
          <w:bCs/>
          <w:color w:val="0000FF"/>
          <w:lang w:val="el-GR"/>
        </w:rPr>
        <w:t xml:space="preserve">  </w:t>
      </w:r>
      <w:r w:rsidR="003C5152" w:rsidRPr="003C5152" w:rsidDel="00893E05">
        <w:rPr>
          <w:b/>
          <w:bCs/>
          <w:color w:val="0000FF"/>
          <w:lang w:val="el-GR"/>
        </w:rPr>
        <w:t xml:space="preserve">Καταλληλόλητα άσκησης </w:t>
      </w:r>
      <w:r w:rsidR="003C5152" w:rsidRPr="003C5152" w:rsidDel="00893E05">
        <w:rPr>
          <w:b/>
          <w:bCs/>
          <w:color w:val="0033CC"/>
          <w:lang w:val="el-GR"/>
        </w:rPr>
        <w:t>επαγγελματικής</w:t>
      </w:r>
      <w:r w:rsidR="003C5152" w:rsidRPr="003C5152" w:rsidDel="00893E05">
        <w:rPr>
          <w:b/>
          <w:bCs/>
          <w:color w:val="0000FF"/>
          <w:lang w:val="el-GR"/>
        </w:rPr>
        <w:t xml:space="preserve"> </w:t>
      </w:r>
      <w:r w:rsidR="003C5152" w:rsidRPr="003C5152" w:rsidDel="00893E05">
        <w:rPr>
          <w:b/>
          <w:bCs/>
          <w:color w:val="0033CC"/>
          <w:lang w:val="el-GR"/>
        </w:rPr>
        <w:t>δραστηριότητας</w:t>
      </w:r>
      <w:r w:rsidR="004207A7" w:rsidRPr="0004488B">
        <w:rPr>
          <w:b/>
          <w:bCs/>
          <w:color w:val="0033CC"/>
          <w:lang w:val="el-GR"/>
        </w:rPr>
        <w:fldChar w:fldCharType="end"/>
      </w:r>
      <w:r w:rsidR="00130942" w:rsidRPr="00EF2032">
        <w:rPr>
          <w:lang w:val="el-GR" w:eastAsia="ar-SA"/>
        </w:rPr>
        <w:t xml:space="preserve"> - </w:t>
      </w:r>
      <w:r w:rsidR="00BE15B1" w:rsidRPr="00EF2032">
        <w:rPr>
          <w:lang w:val="el-GR" w:eastAsia="ar-SA"/>
        </w:rPr>
        <w:t xml:space="preserve"> </w:t>
      </w:r>
      <w:r w:rsidR="00BE15B1" w:rsidRPr="00EF2032">
        <w:rPr>
          <w:b/>
          <w:bCs/>
          <w:color w:val="0000FF"/>
          <w:lang w:val="el-GR"/>
        </w:rPr>
        <w:fldChar w:fldCharType="begin"/>
      </w:r>
      <w:r w:rsidR="00BE15B1" w:rsidRPr="00EF2032">
        <w:rPr>
          <w:b/>
          <w:bCs/>
          <w:color w:val="0000FF"/>
          <w:lang w:val="el-GR"/>
        </w:rPr>
        <w:instrText xml:space="preserve"> REF _Ref74505980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2.2.8</w:t>
      </w:r>
      <w:r w:rsidR="00BE15B1" w:rsidRPr="00EF2032">
        <w:rPr>
          <w:b/>
          <w:bCs/>
          <w:color w:val="0000FF"/>
          <w:lang w:val="el-GR"/>
        </w:rPr>
        <w:fldChar w:fldCharType="end"/>
      </w:r>
      <w:r w:rsidR="00BE15B1" w:rsidRPr="00EF2032">
        <w:rPr>
          <w:b/>
          <w:bCs/>
          <w:color w:val="0000FF"/>
          <w:lang w:val="el-GR"/>
        </w:rPr>
        <w:t xml:space="preserve"> </w:t>
      </w:r>
      <w:r w:rsidR="00BE15B1" w:rsidRPr="00F24D88">
        <w:rPr>
          <w:b/>
          <w:bCs/>
          <w:color w:val="0000FF"/>
          <w:lang w:val="el-GR"/>
        </w:rPr>
        <w:fldChar w:fldCharType="begin"/>
      </w:r>
      <w:r w:rsidR="00BE15B1" w:rsidRPr="00EF2032">
        <w:rPr>
          <w:b/>
          <w:bCs/>
          <w:color w:val="0000FF"/>
          <w:lang w:val="el-GR"/>
        </w:rPr>
        <w:instrText xml:space="preserve"> REF _Ref74505980 \h  \* MERGEFORMAT </w:instrText>
      </w:r>
      <w:r w:rsidR="00BE15B1" w:rsidRPr="00F24D88">
        <w:rPr>
          <w:b/>
          <w:bCs/>
          <w:color w:val="0000FF"/>
          <w:lang w:val="el-GR"/>
        </w:rPr>
      </w:r>
      <w:r w:rsidR="00BE15B1" w:rsidRPr="00F24D88">
        <w:rPr>
          <w:b/>
          <w:bCs/>
          <w:color w:val="0000FF"/>
          <w:lang w:val="el-GR"/>
        </w:rPr>
        <w:fldChar w:fldCharType="separate"/>
      </w:r>
      <w:r w:rsidR="003C5152" w:rsidRPr="003C5152">
        <w:rPr>
          <w:b/>
          <w:bCs/>
          <w:color w:val="0000FF"/>
          <w:lang w:val="el-GR"/>
        </w:rPr>
        <w:t xml:space="preserve">  Στήριξη στην ικανότητα τρίτων – </w:t>
      </w:r>
      <w:r w:rsidR="003C5152" w:rsidRPr="003C5152">
        <w:rPr>
          <w:b/>
          <w:bCs/>
          <w:color w:val="0033CC"/>
          <w:lang w:val="el-GR"/>
        </w:rPr>
        <w:t>Υπεργολαβία</w:t>
      </w:r>
      <w:r w:rsidR="00BE15B1" w:rsidRPr="00F24D88">
        <w:rPr>
          <w:b/>
          <w:bCs/>
          <w:color w:val="0033CC"/>
          <w:lang w:val="el-GR"/>
        </w:rPr>
        <w:fldChar w:fldCharType="end"/>
      </w:r>
      <w:r w:rsidR="00130942" w:rsidRPr="00EF2032">
        <w:rPr>
          <w:lang w:val="el-GR" w:eastAsia="ar-SA"/>
        </w:rPr>
        <w:t xml:space="preserve">  αυτής.</w:t>
      </w:r>
    </w:p>
    <w:p w14:paraId="44C83E81" w14:textId="6350B589" w:rsidR="00084419" w:rsidRPr="00EF2032" w:rsidRDefault="00084419" w:rsidP="00084419">
      <w:pPr>
        <w:rPr>
          <w:color w:val="000000"/>
          <w:lang w:val="el-GR" w:eastAsia="ar-SA"/>
        </w:rPr>
      </w:pPr>
      <w:r w:rsidRPr="00EF2032">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w:t>
      </w:r>
      <w:r w:rsidR="00A2277B">
        <w:rPr>
          <w:color w:val="000000"/>
          <w:lang w:val="el-GR" w:eastAsia="ar-SA"/>
        </w:rPr>
        <w:t xml:space="preserve"> </w:t>
      </w:r>
      <w:r w:rsidR="0004488B" w:rsidRPr="0004488B">
        <w:rPr>
          <w:b/>
          <w:bCs/>
          <w:color w:val="0000FF"/>
          <w:lang w:val="el-GR"/>
        </w:rPr>
        <w:t>2.4.2.5</w:t>
      </w:r>
      <w:r w:rsidR="0004488B" w:rsidRPr="005114B1">
        <w:rPr>
          <w:lang w:val="el-GR"/>
        </w:rPr>
        <w:t xml:space="preserve"> </w:t>
      </w:r>
      <w:r w:rsidRPr="00EF2032">
        <w:rPr>
          <w:color w:val="000000"/>
          <w:lang w:val="el-GR" w:eastAsia="ar-SA"/>
        </w:rPr>
        <w:t>της παρούσας.</w:t>
      </w:r>
    </w:p>
    <w:p w14:paraId="5112C6E9" w14:textId="55041C35" w:rsidR="00084419" w:rsidRPr="00EF2032" w:rsidRDefault="00084419" w:rsidP="00084419">
      <w:pPr>
        <w:rPr>
          <w:strike/>
          <w:lang w:val="el-GR" w:eastAsia="ar-SA"/>
        </w:rPr>
      </w:pPr>
      <w:r w:rsidRPr="00EF2032">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EF2032">
        <w:rPr>
          <w:color w:val="000000"/>
          <w:lang w:val="el-GR" w:eastAsia="ar-SA"/>
        </w:rPr>
        <w:t>, σύμφωνα με τα προβλεπόμενα στις διατάξεις της ως άνω παραγράφου</w:t>
      </w:r>
      <w:r w:rsidR="00A2277B">
        <w:rPr>
          <w:color w:val="000000"/>
          <w:lang w:val="el-GR" w:eastAsia="ar-SA"/>
        </w:rPr>
        <w:t xml:space="preserve"> </w:t>
      </w:r>
      <w:r w:rsidR="00A2277B">
        <w:rPr>
          <w:color w:val="000000"/>
          <w:lang w:val="el-GR" w:eastAsia="ar-SA"/>
        </w:rPr>
        <w:fldChar w:fldCharType="begin"/>
      </w:r>
      <w:r w:rsidR="00A2277B">
        <w:rPr>
          <w:color w:val="000000"/>
          <w:lang w:val="el-GR" w:eastAsia="ar-SA"/>
        </w:rPr>
        <w:instrText xml:space="preserve"> REF _Ref75885465 \n \h  \* MERGEFORMAT </w:instrText>
      </w:r>
      <w:r w:rsidR="00A2277B">
        <w:rPr>
          <w:color w:val="000000"/>
          <w:lang w:val="el-GR" w:eastAsia="ar-SA"/>
        </w:rPr>
      </w:r>
      <w:r w:rsidR="00A2277B">
        <w:rPr>
          <w:color w:val="000000"/>
          <w:lang w:val="el-GR" w:eastAsia="ar-SA"/>
        </w:rPr>
        <w:fldChar w:fldCharType="separate"/>
      </w:r>
      <w:r w:rsidR="003C5152">
        <w:rPr>
          <w:color w:val="000000"/>
          <w:lang w:val="el-GR" w:eastAsia="ar-SA"/>
        </w:rPr>
        <w:t>0</w:t>
      </w:r>
      <w:r w:rsidR="00A2277B">
        <w:rPr>
          <w:color w:val="000000"/>
          <w:lang w:val="el-GR" w:eastAsia="ar-SA"/>
        </w:rPr>
        <w:fldChar w:fldCharType="end"/>
      </w:r>
      <w:r w:rsidRPr="00EF2032">
        <w:rPr>
          <w:lang w:val="el-GR" w:eastAsia="ar-SA"/>
        </w:rPr>
        <w:t xml:space="preserve">. </w:t>
      </w:r>
    </w:p>
    <w:p w14:paraId="623E81DB" w14:textId="77777777" w:rsidR="00294393" w:rsidRPr="00EF2032" w:rsidRDefault="00294393" w:rsidP="00294393">
      <w:pPr>
        <w:rPr>
          <w:lang w:val="el-GR" w:eastAsia="ar-SA"/>
        </w:rPr>
      </w:pPr>
      <w:r w:rsidRPr="00EF2032">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13088688" w14:textId="613D6627" w:rsidR="00294393" w:rsidRPr="00EF2032" w:rsidRDefault="00294393" w:rsidP="00294393">
      <w:pPr>
        <w:rPr>
          <w:lang w:val="el-GR" w:eastAsia="ar-SA"/>
        </w:rPr>
      </w:pPr>
      <w:r w:rsidRPr="00EF2032">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491DBCF6" w14:textId="77777777" w:rsidR="00294393" w:rsidRPr="00EF2032" w:rsidRDefault="00294393" w:rsidP="00294393">
      <w:pPr>
        <w:rPr>
          <w:lang w:val="el-GR" w:eastAsia="ar-SA"/>
        </w:rPr>
      </w:pPr>
      <w:r w:rsidRPr="00EF2032">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9EF7137" w14:textId="600DA3BC" w:rsidR="00DD0F6F" w:rsidRPr="00EF2032" w:rsidRDefault="00DD0F6F" w:rsidP="00DD0F6F">
      <w:pPr>
        <w:rPr>
          <w:lang w:val="el-GR" w:eastAsia="ar-SA"/>
        </w:rPr>
      </w:pPr>
      <w:r w:rsidRPr="00EF2032">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61D71D7A" w14:textId="77777777" w:rsidR="00DD0F6F" w:rsidRPr="00EF2032" w:rsidRDefault="00DD0F6F" w:rsidP="00DD0F6F">
      <w:pPr>
        <w:rPr>
          <w:lang w:val="el-GR" w:eastAsia="ar-SA"/>
        </w:rPr>
      </w:pPr>
      <w:r w:rsidRPr="00EF2032">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1492AAA3" w14:textId="7B39C519" w:rsidR="00DD0F6F" w:rsidRPr="00EF2032" w:rsidRDefault="00DD0F6F" w:rsidP="00DD0F6F">
      <w:pPr>
        <w:rPr>
          <w:lang w:val="el-GR" w:eastAsia="ar-SA"/>
        </w:rPr>
      </w:pPr>
      <w:r w:rsidRPr="00EF2032">
        <w:rPr>
          <w:lang w:val="el-GR" w:eastAsia="ar-SA"/>
        </w:rPr>
        <w:t>iii) από τα δικαιολογητικά που προσκομίσθηκαν νομίμως και εμπροθέσμως, δεν αποδεικνύεται η μη συνδρομή των λόγων αποκλεισμού σύμφωνα με την παράγραφο</w:t>
      </w:r>
      <w:r w:rsidR="00CA6876" w:rsidRPr="00EF2032">
        <w:rPr>
          <w:lang w:val="el-GR" w:eastAsia="ar-SA"/>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835DDC"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835DDC"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w:t>
      </w:r>
      <w:r w:rsidR="003C5152" w:rsidRPr="003C5152">
        <w:rPr>
          <w:lang w:val="el-GR"/>
        </w:rPr>
        <w:t>αποκλεισμού</w:t>
      </w:r>
      <w:r w:rsidR="00CA6876" w:rsidRPr="00EF2032">
        <w:rPr>
          <w:b/>
          <w:bCs/>
          <w:color w:val="0000FF"/>
          <w:lang w:val="el-GR"/>
        </w:rPr>
        <w:fldChar w:fldCharType="end"/>
      </w:r>
      <w:r w:rsidRPr="00EF2032">
        <w:rPr>
          <w:lang w:val="el-GR" w:eastAsia="ar-SA"/>
        </w:rPr>
        <w:t xml:space="preserve"> ή η πλήρωση μιας ή περισσοτέρων από τις απαιτήσεις των κριτηρίων ποιοτικής επιλογής σύμφωνα με τις παραγράφους</w:t>
      </w:r>
      <w:r w:rsidR="004207A7" w:rsidRPr="00EF2032">
        <w:rPr>
          <w:lang w:val="el-GR" w:eastAsia="ar-SA"/>
        </w:rPr>
        <w:t xml:space="preserve"> </w:t>
      </w:r>
      <w:r w:rsidR="004207A7" w:rsidRPr="00EF2032">
        <w:rPr>
          <w:b/>
          <w:bCs/>
          <w:color w:val="0000FF"/>
          <w:lang w:val="el-GR"/>
        </w:rPr>
        <w:fldChar w:fldCharType="begin"/>
      </w:r>
      <w:r w:rsidR="004207A7" w:rsidRPr="00EF2032">
        <w:rPr>
          <w:b/>
          <w:bCs/>
          <w:color w:val="0000FF"/>
          <w:lang w:val="el-GR"/>
        </w:rPr>
        <w:instrText xml:space="preserve"> REF _Ref74510337 \r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Pr>
          <w:b/>
          <w:bCs/>
          <w:color w:val="0000FF"/>
          <w:lang w:val="el-GR"/>
        </w:rPr>
        <w:t>2.2.4</w:t>
      </w:r>
      <w:r w:rsidR="004207A7" w:rsidRPr="00EF2032">
        <w:rPr>
          <w:b/>
          <w:bCs/>
          <w:color w:val="0000FF"/>
          <w:lang w:val="el-GR"/>
        </w:rPr>
        <w:fldChar w:fldCharType="end"/>
      </w:r>
      <w:r w:rsidR="004207A7" w:rsidRPr="00EF2032">
        <w:rPr>
          <w:b/>
          <w:bCs/>
          <w:color w:val="0000FF"/>
          <w:lang w:val="el-GR"/>
        </w:rPr>
        <w:t xml:space="preserve"> </w:t>
      </w:r>
      <w:r w:rsidR="004207A7" w:rsidRPr="00EF2032">
        <w:rPr>
          <w:b/>
          <w:bCs/>
          <w:color w:val="0000FF"/>
          <w:lang w:val="el-GR"/>
        </w:rPr>
        <w:fldChar w:fldCharType="begin"/>
      </w:r>
      <w:r w:rsidR="004207A7" w:rsidRPr="00EF2032">
        <w:rPr>
          <w:b/>
          <w:bCs/>
          <w:color w:val="0000FF"/>
          <w:lang w:val="el-GR"/>
        </w:rPr>
        <w:instrText xml:space="preserve"> REF _Ref74510337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sidRPr="003C5152">
        <w:rPr>
          <w:b/>
          <w:bCs/>
          <w:color w:val="0000FF"/>
          <w:lang w:val="el-GR"/>
        </w:rPr>
        <w:t xml:space="preserve">  </w:t>
      </w:r>
      <w:r w:rsidR="003C5152" w:rsidRPr="003C5152" w:rsidDel="00893E05">
        <w:rPr>
          <w:b/>
          <w:bCs/>
          <w:color w:val="0000FF"/>
          <w:lang w:val="el-GR"/>
        </w:rPr>
        <w:t xml:space="preserve">Καταλληλόλητα άσκησης επαγγελματικής </w:t>
      </w:r>
      <w:r w:rsidR="003C5152" w:rsidRPr="003C5152" w:rsidDel="00893E05">
        <w:rPr>
          <w:lang w:val="el-GR"/>
        </w:rPr>
        <w:t>δραστηριότητας</w:t>
      </w:r>
      <w:r w:rsidR="004207A7" w:rsidRPr="00EF2032">
        <w:rPr>
          <w:b/>
          <w:bCs/>
          <w:color w:val="0000FF"/>
          <w:lang w:val="el-GR"/>
        </w:rPr>
        <w:fldChar w:fldCharType="end"/>
      </w:r>
      <w:r w:rsidR="004207A7" w:rsidRPr="00EF2032">
        <w:rPr>
          <w:lang w:val="el-GR" w:eastAsia="ar-SA"/>
        </w:rPr>
        <w:t xml:space="preserve"> </w:t>
      </w:r>
      <w:r w:rsidRPr="00EF2032">
        <w:rPr>
          <w:lang w:val="el-GR" w:eastAsia="ar-SA"/>
        </w:rPr>
        <w:t xml:space="preserve"> έως</w:t>
      </w:r>
      <w:r w:rsidR="00BE15B1" w:rsidRPr="00EF2032">
        <w:rPr>
          <w:lang w:val="el-GR" w:eastAsia="ar-SA"/>
        </w:rPr>
        <w:t xml:space="preserve">  </w:t>
      </w:r>
      <w:r w:rsidR="00BE15B1" w:rsidRPr="00EF2032">
        <w:rPr>
          <w:b/>
          <w:bCs/>
          <w:color w:val="0000FF"/>
          <w:lang w:val="el-GR"/>
        </w:rPr>
        <w:fldChar w:fldCharType="begin"/>
      </w:r>
      <w:r w:rsidR="00BE15B1" w:rsidRPr="00EF2032">
        <w:rPr>
          <w:b/>
          <w:bCs/>
          <w:color w:val="0000FF"/>
          <w:lang w:val="el-GR"/>
        </w:rPr>
        <w:instrText xml:space="preserve"> REF _Ref74505980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2.2.8</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_Ref74505980 \h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 xml:space="preserve">  Στήριξη στην ικανότητα τρίτων – </w:t>
      </w:r>
      <w:r w:rsidR="003C5152" w:rsidRPr="003C5152">
        <w:rPr>
          <w:lang w:val="el-GR"/>
        </w:rPr>
        <w:t>Υπεργολαβία</w:t>
      </w:r>
      <w:r w:rsidR="00BE15B1" w:rsidRPr="00EF2032">
        <w:rPr>
          <w:b/>
          <w:bCs/>
          <w:color w:val="0000FF"/>
          <w:lang w:val="el-GR"/>
        </w:rPr>
        <w:fldChar w:fldCharType="end"/>
      </w:r>
      <w:r w:rsidR="00BE15B1" w:rsidRPr="00EF2032">
        <w:rPr>
          <w:lang w:val="el-GR" w:eastAsia="ar-SA"/>
        </w:rPr>
        <w:t xml:space="preserve"> </w:t>
      </w:r>
      <w:r w:rsidRPr="00EF2032">
        <w:rPr>
          <w:lang w:val="el-GR" w:eastAsia="ar-SA"/>
        </w:rPr>
        <w:t xml:space="preserve"> της παρούσας, </w:t>
      </w:r>
    </w:p>
    <w:p w14:paraId="59A8F678" w14:textId="064F5AD0" w:rsidR="00DD0F6F" w:rsidRPr="00EF2032" w:rsidRDefault="00DD0F6F" w:rsidP="00DD0F6F">
      <w:pPr>
        <w:rPr>
          <w:lang w:val="el-GR" w:eastAsia="ar-SA"/>
        </w:rPr>
      </w:pPr>
      <w:r w:rsidRPr="00EF2032">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EF2032">
        <w:rPr>
          <w:i/>
          <w:color w:val="5B9BD5"/>
          <w:lang w:val="el-GR" w:eastAsia="el-GR"/>
        </w:rPr>
        <w:t xml:space="preserve"> </w:t>
      </w:r>
      <w:r w:rsidRPr="00EF2032">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2044FD5" w14:textId="3CD1AE28" w:rsidR="00DD0F6F" w:rsidRPr="00EF2032" w:rsidRDefault="00DD0F6F" w:rsidP="00DD0F6F">
      <w:pPr>
        <w:rPr>
          <w:lang w:val="el-GR" w:eastAsia="ar-SA"/>
        </w:rPr>
      </w:pPr>
      <w:r w:rsidRPr="00EF2032">
        <w:rPr>
          <w:lang w:val="el-GR" w:eastAsia="ar-SA"/>
        </w:rPr>
        <w:t xml:space="preserve">Αν κανένας από τους προσφέροντες δεν υποβάλλει αληθή ή ακριβή δήλωση </w:t>
      </w:r>
      <w:r w:rsidRPr="00EF2032">
        <w:rPr>
          <w:b/>
          <w:lang w:val="el-GR" w:eastAsia="ar-SA"/>
        </w:rPr>
        <w:t>ή</w:t>
      </w:r>
      <w:r w:rsidRPr="00EF2032">
        <w:rPr>
          <w:lang w:val="el-GR" w:eastAsia="ar-SA"/>
        </w:rPr>
        <w:t xml:space="preserve"> δεν προσκομίσει ένα ή περισσότερα από τα απαιτούμενα έγγραφα και δικαιολογητικά </w:t>
      </w:r>
      <w:r w:rsidRPr="00EF2032">
        <w:rPr>
          <w:b/>
          <w:lang w:val="el-GR" w:eastAsia="ar-SA"/>
        </w:rPr>
        <w:t>ή</w:t>
      </w:r>
      <w:r w:rsidRPr="00EF2032">
        <w:rPr>
          <w:lang w:val="el-GR" w:eastAsia="ar-SA"/>
        </w:rPr>
        <w:t xml:space="preserve"> δεν αποδείξει ότι: α) δεν βρίσκεται σε μία από τις καταστάσεις της παραγράφου</w:t>
      </w:r>
      <w:r w:rsidR="00CA6876" w:rsidRPr="00EF2032">
        <w:rPr>
          <w:lang w:val="el-GR" w:eastAsia="ar-SA"/>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835DDC"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04488B">
        <w:rPr>
          <w:b/>
          <w:bCs/>
          <w:color w:val="0033CC"/>
          <w:lang w:val="el-GR"/>
        </w:rPr>
        <w:fldChar w:fldCharType="begin"/>
      </w:r>
      <w:r w:rsidR="00CA6876" w:rsidRPr="0004488B">
        <w:rPr>
          <w:b/>
          <w:bCs/>
          <w:color w:val="0033CC"/>
          <w:lang w:val="el-GR"/>
        </w:rPr>
        <w:instrText xml:space="preserve"> REF _Ref496541356 \h </w:instrText>
      </w:r>
      <w:r w:rsidR="00835DDC" w:rsidRPr="0004488B">
        <w:rPr>
          <w:b/>
          <w:bCs/>
          <w:color w:val="0033CC"/>
          <w:lang w:val="el-GR"/>
        </w:rPr>
        <w:instrText xml:space="preserve"> \* MERGEFORMAT </w:instrText>
      </w:r>
      <w:r w:rsidR="00CA6876" w:rsidRPr="0004488B">
        <w:rPr>
          <w:b/>
          <w:bCs/>
          <w:color w:val="0033CC"/>
          <w:lang w:val="el-GR"/>
        </w:rPr>
      </w:r>
      <w:r w:rsidR="00CA6876" w:rsidRPr="0004488B">
        <w:rPr>
          <w:b/>
          <w:bCs/>
          <w:color w:val="0033CC"/>
          <w:lang w:val="el-GR"/>
        </w:rPr>
        <w:fldChar w:fldCharType="separate"/>
      </w:r>
      <w:r w:rsidR="003C5152" w:rsidRPr="003C5152">
        <w:rPr>
          <w:b/>
          <w:bCs/>
          <w:color w:val="0033CC"/>
          <w:lang w:val="el-GR"/>
        </w:rPr>
        <w:t xml:space="preserve">  Λόγοι αποκλεισμού</w:t>
      </w:r>
      <w:r w:rsidR="00CA6876" w:rsidRPr="0004488B">
        <w:rPr>
          <w:b/>
          <w:bCs/>
          <w:color w:val="0033CC"/>
          <w:lang w:val="el-GR"/>
        </w:rPr>
        <w:fldChar w:fldCharType="end"/>
      </w:r>
      <w:r w:rsidRPr="0004488B">
        <w:rPr>
          <w:color w:val="0033CC"/>
          <w:lang w:val="el-GR" w:eastAsia="ar-SA"/>
        </w:rPr>
        <w:t xml:space="preserve"> </w:t>
      </w:r>
      <w:r w:rsidRPr="00EF2032">
        <w:rPr>
          <w:lang w:val="el-GR" w:eastAsia="ar-SA"/>
        </w:rPr>
        <w:t>της παρούσας διακήρυξης και β) πληροί τα σχετικά κριτήρια ποιοτικής επιλογής τα οποία έχουν καθοριστεί σύμφωνα με τις παραγράφους</w:t>
      </w:r>
      <w:r w:rsidR="004207A7" w:rsidRPr="00EF2032">
        <w:rPr>
          <w:lang w:val="el-GR" w:eastAsia="ar-SA"/>
        </w:rPr>
        <w:t xml:space="preserve">  </w:t>
      </w:r>
      <w:r w:rsidR="004207A7" w:rsidRPr="00EF2032">
        <w:rPr>
          <w:b/>
          <w:bCs/>
          <w:color w:val="0000FF"/>
          <w:lang w:val="el-GR"/>
        </w:rPr>
        <w:fldChar w:fldCharType="begin"/>
      </w:r>
      <w:r w:rsidR="004207A7" w:rsidRPr="00EF2032">
        <w:rPr>
          <w:b/>
          <w:bCs/>
          <w:color w:val="0000FF"/>
          <w:lang w:val="el-GR"/>
        </w:rPr>
        <w:instrText xml:space="preserve"> REF _Ref74510337 \r \h </w:instrText>
      </w:r>
      <w:r w:rsidR="00835DDC" w:rsidRPr="00EF2032">
        <w:rPr>
          <w:b/>
          <w:bCs/>
          <w:color w:val="0000FF"/>
          <w:lang w:val="el-GR"/>
        </w:rPr>
        <w:instrText xml:space="preserve"> \* MERGEFORMAT </w:instrText>
      </w:r>
      <w:r w:rsidR="004207A7" w:rsidRPr="00EF2032">
        <w:rPr>
          <w:b/>
          <w:bCs/>
          <w:color w:val="0000FF"/>
          <w:lang w:val="el-GR"/>
        </w:rPr>
      </w:r>
      <w:r w:rsidR="004207A7" w:rsidRPr="00EF2032">
        <w:rPr>
          <w:b/>
          <w:bCs/>
          <w:color w:val="0000FF"/>
          <w:lang w:val="el-GR"/>
        </w:rPr>
        <w:fldChar w:fldCharType="separate"/>
      </w:r>
      <w:r w:rsidR="003C5152">
        <w:rPr>
          <w:b/>
          <w:bCs/>
          <w:color w:val="0000FF"/>
          <w:lang w:val="el-GR"/>
        </w:rPr>
        <w:t>2.2.4</w:t>
      </w:r>
      <w:r w:rsidR="004207A7" w:rsidRPr="00EF2032">
        <w:rPr>
          <w:b/>
          <w:bCs/>
          <w:color w:val="0000FF"/>
          <w:lang w:val="el-GR"/>
        </w:rPr>
        <w:fldChar w:fldCharType="end"/>
      </w:r>
      <w:r w:rsidR="004207A7" w:rsidRPr="00EF2032">
        <w:rPr>
          <w:b/>
          <w:bCs/>
          <w:color w:val="0000FF"/>
          <w:lang w:val="el-GR"/>
        </w:rPr>
        <w:t xml:space="preserve"> </w:t>
      </w:r>
      <w:r w:rsidR="004207A7" w:rsidRPr="0004488B">
        <w:rPr>
          <w:b/>
          <w:bCs/>
          <w:color w:val="0000FF"/>
          <w:lang w:val="el-GR"/>
        </w:rPr>
        <w:fldChar w:fldCharType="begin"/>
      </w:r>
      <w:r w:rsidR="004207A7" w:rsidRPr="00EF2032">
        <w:rPr>
          <w:b/>
          <w:bCs/>
          <w:color w:val="0000FF"/>
          <w:lang w:val="el-GR"/>
        </w:rPr>
        <w:instrText xml:space="preserve"> REF _Ref74510337 \h </w:instrText>
      </w:r>
      <w:r w:rsidR="00835DDC" w:rsidRPr="00EF2032">
        <w:rPr>
          <w:b/>
          <w:bCs/>
          <w:color w:val="0000FF"/>
          <w:lang w:val="el-GR"/>
        </w:rPr>
        <w:instrText xml:space="preserve"> \* MERGEFORMAT </w:instrText>
      </w:r>
      <w:r w:rsidR="004207A7" w:rsidRPr="0004488B">
        <w:rPr>
          <w:b/>
          <w:bCs/>
          <w:color w:val="0000FF"/>
          <w:lang w:val="el-GR"/>
        </w:rPr>
      </w:r>
      <w:r w:rsidR="004207A7" w:rsidRPr="0004488B">
        <w:rPr>
          <w:b/>
          <w:bCs/>
          <w:color w:val="0000FF"/>
          <w:lang w:val="el-GR"/>
        </w:rPr>
        <w:fldChar w:fldCharType="separate"/>
      </w:r>
      <w:r w:rsidR="003C5152" w:rsidRPr="003C5152">
        <w:rPr>
          <w:b/>
          <w:bCs/>
          <w:color w:val="0000FF"/>
          <w:lang w:val="el-GR"/>
        </w:rPr>
        <w:t xml:space="preserve">  </w:t>
      </w:r>
      <w:r w:rsidR="003C5152" w:rsidRPr="003C5152" w:rsidDel="00893E05">
        <w:rPr>
          <w:b/>
          <w:bCs/>
          <w:color w:val="0000FF"/>
          <w:lang w:val="el-GR"/>
        </w:rPr>
        <w:t xml:space="preserve">Καταλληλόλητα άσκησης </w:t>
      </w:r>
      <w:r w:rsidR="003C5152" w:rsidRPr="003C5152" w:rsidDel="00893E05">
        <w:rPr>
          <w:b/>
          <w:bCs/>
          <w:color w:val="0033CC"/>
          <w:lang w:val="el-GR"/>
        </w:rPr>
        <w:t>επαγγελματικής</w:t>
      </w:r>
      <w:r w:rsidR="003C5152" w:rsidRPr="003C5152" w:rsidDel="00893E05">
        <w:rPr>
          <w:b/>
          <w:bCs/>
          <w:color w:val="0000FF"/>
          <w:lang w:val="el-GR"/>
        </w:rPr>
        <w:t xml:space="preserve"> </w:t>
      </w:r>
      <w:r w:rsidR="003C5152" w:rsidRPr="003C5152" w:rsidDel="00893E05">
        <w:rPr>
          <w:b/>
          <w:bCs/>
          <w:color w:val="0033CC"/>
          <w:lang w:val="el-GR"/>
        </w:rPr>
        <w:t>δραστηριότητας</w:t>
      </w:r>
      <w:r w:rsidR="004207A7" w:rsidRPr="0004488B">
        <w:rPr>
          <w:b/>
          <w:bCs/>
          <w:color w:val="0033CC"/>
          <w:lang w:val="el-GR"/>
        </w:rPr>
        <w:fldChar w:fldCharType="end"/>
      </w:r>
      <w:r w:rsidR="004207A7" w:rsidRPr="00EF2032">
        <w:rPr>
          <w:lang w:val="el-GR" w:eastAsia="ar-SA"/>
        </w:rPr>
        <w:t xml:space="preserve">  </w:t>
      </w:r>
      <w:r w:rsidRPr="00EF2032">
        <w:rPr>
          <w:lang w:val="el-GR" w:eastAsia="ar-SA"/>
        </w:rPr>
        <w:t xml:space="preserve"> -</w:t>
      </w:r>
      <w:r w:rsidR="00BE15B1" w:rsidRPr="00EF2032">
        <w:rPr>
          <w:lang w:val="el-GR" w:eastAsia="ar-SA"/>
        </w:rPr>
        <w:t xml:space="preserve">  </w:t>
      </w:r>
      <w:r w:rsidR="00BE15B1" w:rsidRPr="00EF2032">
        <w:rPr>
          <w:b/>
          <w:bCs/>
          <w:color w:val="0000FF"/>
          <w:lang w:val="el-GR"/>
        </w:rPr>
        <w:fldChar w:fldCharType="begin"/>
      </w:r>
      <w:r w:rsidR="00BE15B1" w:rsidRPr="00EF2032">
        <w:rPr>
          <w:b/>
          <w:bCs/>
          <w:color w:val="0000FF"/>
          <w:lang w:val="el-GR"/>
        </w:rPr>
        <w:instrText xml:space="preserve"> REF _Ref74505980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2.2.8</w:t>
      </w:r>
      <w:r w:rsidR="00BE15B1" w:rsidRPr="00EF2032">
        <w:rPr>
          <w:b/>
          <w:bCs/>
          <w:color w:val="0000FF"/>
          <w:lang w:val="el-GR"/>
        </w:rPr>
        <w:fldChar w:fldCharType="end"/>
      </w:r>
      <w:r w:rsidR="00BE15B1" w:rsidRPr="00EF2032">
        <w:rPr>
          <w:b/>
          <w:bCs/>
          <w:color w:val="0000FF"/>
          <w:lang w:val="el-GR"/>
        </w:rPr>
        <w:t xml:space="preserve"> </w:t>
      </w:r>
      <w:r w:rsidR="00BE15B1" w:rsidRPr="0004488B">
        <w:rPr>
          <w:b/>
          <w:bCs/>
          <w:color w:val="0000FF"/>
          <w:lang w:val="el-GR"/>
        </w:rPr>
        <w:fldChar w:fldCharType="begin"/>
      </w:r>
      <w:r w:rsidR="00BE15B1" w:rsidRPr="00EF2032">
        <w:rPr>
          <w:b/>
          <w:bCs/>
          <w:color w:val="0000FF"/>
          <w:lang w:val="el-GR"/>
        </w:rPr>
        <w:instrText xml:space="preserve"> REF _Ref74505980 \h  \* MERGEFORMAT </w:instrText>
      </w:r>
      <w:r w:rsidR="00BE15B1" w:rsidRPr="0004488B">
        <w:rPr>
          <w:b/>
          <w:bCs/>
          <w:color w:val="0000FF"/>
          <w:lang w:val="el-GR"/>
        </w:rPr>
      </w:r>
      <w:r w:rsidR="00BE15B1" w:rsidRPr="0004488B">
        <w:rPr>
          <w:b/>
          <w:bCs/>
          <w:color w:val="0000FF"/>
          <w:lang w:val="el-GR"/>
        </w:rPr>
        <w:fldChar w:fldCharType="separate"/>
      </w:r>
      <w:r w:rsidR="003C5152" w:rsidRPr="003C5152">
        <w:rPr>
          <w:b/>
          <w:bCs/>
          <w:color w:val="0000FF"/>
          <w:lang w:val="el-GR"/>
        </w:rPr>
        <w:t xml:space="preserve">  Στήριξη στην ικανότητα τρίτων – </w:t>
      </w:r>
      <w:r w:rsidR="003C5152" w:rsidRPr="003C5152">
        <w:rPr>
          <w:b/>
          <w:bCs/>
          <w:color w:val="0033CC"/>
          <w:lang w:val="el-GR"/>
        </w:rPr>
        <w:t>Υπεργολαβία</w:t>
      </w:r>
      <w:r w:rsidR="00BE15B1" w:rsidRPr="0004488B">
        <w:rPr>
          <w:b/>
          <w:bCs/>
          <w:color w:val="0033CC"/>
          <w:lang w:val="el-GR"/>
        </w:rPr>
        <w:fldChar w:fldCharType="end"/>
      </w:r>
      <w:r w:rsidR="00BE15B1" w:rsidRPr="00EF2032">
        <w:rPr>
          <w:lang w:val="el-GR" w:eastAsia="ar-SA"/>
        </w:rPr>
        <w:t xml:space="preserve">  </w:t>
      </w:r>
      <w:r w:rsidRPr="00EF2032">
        <w:rPr>
          <w:lang w:val="el-GR" w:eastAsia="ar-SA"/>
        </w:rPr>
        <w:t xml:space="preserve">της παρούσας διακήρυξης, η διαδικασία ματαιώνεται. </w:t>
      </w:r>
    </w:p>
    <w:p w14:paraId="3A7769FB" w14:textId="1CCB960D" w:rsidR="00DD0F6F" w:rsidRPr="00EF2032" w:rsidRDefault="00DD0F6F" w:rsidP="00DD0F6F">
      <w:pPr>
        <w:rPr>
          <w:lang w:val="el-GR" w:eastAsia="ar-SA"/>
        </w:rPr>
      </w:pPr>
      <w:r w:rsidRPr="00EF2032">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C8FD325" w14:textId="059E5318" w:rsidR="00095840" w:rsidRPr="00EF2032" w:rsidRDefault="00095840" w:rsidP="00095840">
      <w:pPr>
        <w:rPr>
          <w:lang w:val="el-GR"/>
        </w:rPr>
      </w:pPr>
      <w:r w:rsidRPr="00EF2032">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7BC6CCD1" w14:textId="77777777" w:rsidR="006119DB" w:rsidRPr="00EF2032" w:rsidRDefault="006119DB" w:rsidP="009D2712">
      <w:pPr>
        <w:rPr>
          <w:lang w:val="el-GR"/>
        </w:rPr>
      </w:pPr>
    </w:p>
    <w:p w14:paraId="2F3CD7BB" w14:textId="0EDED7AF" w:rsidR="008338F0" w:rsidRPr="00EF2032" w:rsidRDefault="003355E7" w:rsidP="00671CDE">
      <w:pPr>
        <w:pStyle w:val="2"/>
        <w:numPr>
          <w:ilvl w:val="1"/>
          <w:numId w:val="77"/>
        </w:numPr>
      </w:pPr>
      <w:bookmarkStart w:id="234" w:name="_Toc74566895"/>
      <w:bookmarkStart w:id="235" w:name="_Toc74566896"/>
      <w:bookmarkStart w:id="236" w:name="_Toc74566897"/>
      <w:bookmarkStart w:id="237" w:name="_Toc74566898"/>
      <w:bookmarkStart w:id="238" w:name="_Toc74566899"/>
      <w:bookmarkStart w:id="239" w:name="_Toc74566900"/>
      <w:bookmarkStart w:id="240" w:name="_Toc74566901"/>
      <w:bookmarkStart w:id="241" w:name="_Toc74566902"/>
      <w:bookmarkStart w:id="242" w:name="_Toc74566903"/>
      <w:bookmarkStart w:id="243" w:name="_Toc74566904"/>
      <w:bookmarkStart w:id="244" w:name="_Toc74566905"/>
      <w:bookmarkStart w:id="245" w:name="_Toc74566906"/>
      <w:bookmarkStart w:id="246" w:name="_Toc74566907"/>
      <w:bookmarkStart w:id="247" w:name="_Toc74566908"/>
      <w:bookmarkStart w:id="248" w:name="_Toc74566909"/>
      <w:bookmarkStart w:id="249" w:name="_Toc74566910"/>
      <w:bookmarkStart w:id="250" w:name="_Toc74566911"/>
      <w:bookmarkStart w:id="251" w:name="_Toc74566912"/>
      <w:bookmarkStart w:id="252" w:name="_Toc74566913"/>
      <w:bookmarkStart w:id="253" w:name="_Toc74566914"/>
      <w:bookmarkStart w:id="254" w:name="_Toc75439420"/>
      <w:bookmarkStart w:id="255" w:name="_Toc80088647"/>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EF2032">
        <w:t>Κατακύρωση - σύναψη σύμβασης</w:t>
      </w:r>
      <w:bookmarkEnd w:id="254"/>
      <w:bookmarkEnd w:id="255"/>
      <w:r w:rsidRPr="00EF2032">
        <w:t xml:space="preserve"> </w:t>
      </w:r>
    </w:p>
    <w:p w14:paraId="679A5175" w14:textId="7CBA8483" w:rsidR="005B1D5A" w:rsidRPr="00EF2032" w:rsidRDefault="005B1D5A" w:rsidP="005B1D5A">
      <w:pPr>
        <w:rPr>
          <w:lang w:val="el-GR" w:eastAsia="ar-SA"/>
        </w:rPr>
      </w:pPr>
      <w:r w:rsidRPr="00EF2032">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2633D5A4" w14:textId="77777777" w:rsidR="005B1D5A" w:rsidRPr="00EF2032" w:rsidRDefault="005B1D5A" w:rsidP="005B1D5A">
      <w:pPr>
        <w:rPr>
          <w:lang w:val="el-GR" w:eastAsia="ar-SA"/>
        </w:rPr>
      </w:pPr>
      <w:r w:rsidRPr="00EF2032">
        <w:rPr>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2D97A9C7" w14:textId="1E73923B" w:rsidR="005B1D5A" w:rsidRPr="00EF2032" w:rsidRDefault="005B1D5A" w:rsidP="005B1D5A">
      <w:pPr>
        <w:rPr>
          <w:lang w:val="el-GR" w:eastAsia="ar-SA"/>
        </w:rPr>
      </w:pPr>
      <w:r w:rsidRPr="00EF2032">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EF2032">
        <w:rPr>
          <w:lang w:val="el-GR"/>
        </w:rPr>
        <w:t xml:space="preserve"> με ενέργειες της αναθέτουσας αρχής</w:t>
      </w:r>
      <w:r w:rsidRPr="00EF2032">
        <w:rPr>
          <w:lang w:val="el-GR" w:eastAsia="ar-SA"/>
        </w:rPr>
        <w:t>. Κατά της απόφασης κατακύρωσης χωρεί προδικαστική προσφυγή ενώπιον της ΑΕΠΠ, σύμφωνα με την παράγραφο</w:t>
      </w:r>
      <w:r w:rsidR="00BE15B1" w:rsidRPr="00EF2032">
        <w:rPr>
          <w:lang w:val="el-GR" w:eastAsia="ar-SA"/>
        </w:rPr>
        <w:t xml:space="preserve"> </w:t>
      </w:r>
      <w:r w:rsidR="00BE15B1" w:rsidRPr="00EF2032">
        <w:rPr>
          <w:b/>
          <w:bCs/>
          <w:color w:val="0000FF"/>
          <w:lang w:val="el-GR"/>
        </w:rPr>
        <w:fldChar w:fldCharType="begin"/>
      </w:r>
      <w:r w:rsidR="00BE15B1" w:rsidRPr="00EF2032">
        <w:rPr>
          <w:b/>
          <w:bCs/>
          <w:color w:val="0000FF"/>
          <w:lang w:val="el-GR"/>
        </w:rPr>
        <w:instrText xml:space="preserve"> REF _Ref75515573 \r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3.4</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_Ref75515562 \h </w:instrText>
      </w:r>
      <w:r w:rsidR="00835DDC" w:rsidRPr="00EF2032">
        <w:rPr>
          <w:b/>
          <w:bCs/>
          <w:color w:val="0000FF"/>
          <w:lang w:val="el-GR"/>
        </w:rPr>
        <w:instrText xml:space="preserve">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Προδικαστικές Προσφυγές - Προσωρινή και Οριστική Δικαστική Προστασία</w:t>
      </w:r>
      <w:r w:rsidR="00BE15B1" w:rsidRPr="00EF2032">
        <w:rPr>
          <w:b/>
          <w:bCs/>
          <w:color w:val="0000FF"/>
          <w:lang w:val="el-GR"/>
        </w:rPr>
        <w:fldChar w:fldCharType="end"/>
      </w:r>
      <w:r w:rsidR="001B6036">
        <w:rPr>
          <w:b/>
          <w:bCs/>
          <w:color w:val="0000FF"/>
          <w:lang w:val="el-GR"/>
        </w:rPr>
        <w:t xml:space="preserve"> </w:t>
      </w:r>
      <w:r w:rsidRPr="00EF2032">
        <w:rPr>
          <w:lang w:val="el-GR" w:eastAsia="ar-SA"/>
        </w:rPr>
        <w:t>της παρούσας. Δεν επιτρέπεται η άσκηση άλλης διοικητικής προσφυγής κατά της ανωτέρω απόφασης.</w:t>
      </w:r>
    </w:p>
    <w:p w14:paraId="2E590FC9" w14:textId="14683E34" w:rsidR="005B1D5A" w:rsidRPr="00EF2032" w:rsidRDefault="005B1D5A" w:rsidP="005B1D5A">
      <w:pPr>
        <w:rPr>
          <w:lang w:val="el-GR" w:eastAsia="ar-SA"/>
        </w:rPr>
      </w:pPr>
      <w:r w:rsidRPr="00EF2032">
        <w:rPr>
          <w:lang w:val="el-GR" w:eastAsia="ar-SA"/>
        </w:rPr>
        <w:t>Η απόφαση κατακύρωσης καθίσταται οριστική, εφόσον συντρέξουν οι ακόλουθες προϋποθέσεις σωρευτικά:</w:t>
      </w:r>
    </w:p>
    <w:p w14:paraId="29BF595A" w14:textId="77777777" w:rsidR="005B1D5A" w:rsidRPr="00EF2032"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EF2032">
        <w:rPr>
          <w:lang w:val="el-GR" w:eastAsia="ar-SA"/>
        </w:rPr>
        <w:t xml:space="preserve">α) κοινοποιηθεί η απόφαση κατακύρωσης σε όλους τους οικονομικούς φορείς που δεν έχουν αποκλειστεί οριστικά, </w:t>
      </w:r>
    </w:p>
    <w:p w14:paraId="2CD3A88A" w14:textId="77777777" w:rsidR="005B1D5A" w:rsidRPr="00EF2032"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EF2032">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33" w:anchor="art372_4" w:history="1">
        <w:r w:rsidRPr="00EF2032">
          <w:rPr>
            <w:lang w:val="el-GR" w:eastAsia="ar-SA"/>
          </w:rPr>
          <w:t>παρ.</w:t>
        </w:r>
      </w:hyperlink>
      <w:hyperlink r:id="rId34" w:anchor="art372_4" w:history="1"/>
      <w:hyperlink r:id="rId35" w:anchor="art372_4" w:history="1">
        <w:r w:rsidRPr="00EF2032">
          <w:rPr>
            <w:lang w:val="el-GR" w:eastAsia="ar-SA"/>
          </w:rPr>
          <w:t xml:space="preserve"> 4 του άρθρου 372</w:t>
        </w:r>
      </w:hyperlink>
      <w:r w:rsidRPr="00EF2032">
        <w:rPr>
          <w:lang w:val="el-GR" w:eastAsia="ar-SA"/>
        </w:rPr>
        <w:t xml:space="preserve"> του ν. 4412/2016,</w:t>
      </w:r>
    </w:p>
    <w:p w14:paraId="4EF57D9D" w14:textId="77777777" w:rsidR="005B1D5A" w:rsidRPr="00EF2032"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EF2032">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3AE0D4D0" w14:textId="77777777" w:rsidR="005B1D5A" w:rsidRPr="00EF2032"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EF2032">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6" w:history="1">
        <w:r w:rsidRPr="00EF2032">
          <w:rPr>
            <w:lang w:val="el-GR" w:eastAsia="ar-SA"/>
          </w:rPr>
          <w:t>άρθρο 79Α</w:t>
        </w:r>
      </w:hyperlink>
      <w:r w:rsidRPr="00EF2032">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37" w:anchor="art104" w:history="1">
        <w:r w:rsidRPr="00EF2032">
          <w:rPr>
            <w:lang w:val="el-GR" w:eastAsia="ar-SA"/>
          </w:rPr>
          <w:t>άρθρου 104</w:t>
        </w:r>
      </w:hyperlink>
      <w:r w:rsidRPr="00EF2032">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E51152A" w14:textId="77777777" w:rsidR="005B1D5A" w:rsidRPr="00EF2032"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7A5D1C9" w14:textId="77777777" w:rsidR="005B1D5A" w:rsidRPr="00EF2032" w:rsidRDefault="005B1D5A" w:rsidP="005B1D5A">
      <w:pPr>
        <w:rPr>
          <w:lang w:val="el-GR" w:eastAsia="ar-SA"/>
        </w:rPr>
      </w:pPr>
      <w:r w:rsidRPr="00EF2032">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EF2032">
        <w:rPr>
          <w:rFonts w:ascii="Arial" w:hAnsi="Arial" w:cs="Arial"/>
          <w:szCs w:val="22"/>
          <w:lang w:val="el-GR" w:eastAsia="ar-SA"/>
        </w:rPr>
        <w:t xml:space="preserve"> </w:t>
      </w:r>
      <w:r w:rsidRPr="00EF2032">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F6DEA94" w14:textId="4DBA0D1F" w:rsidR="005B1D5A" w:rsidRPr="00EF2032" w:rsidRDefault="005B1D5A" w:rsidP="005B1D5A">
      <w:pPr>
        <w:tabs>
          <w:tab w:val="left" w:pos="1980"/>
        </w:tabs>
        <w:rPr>
          <w:b/>
          <w:bCs/>
          <w:lang w:val="el-GR" w:eastAsia="ar-SA"/>
        </w:rPr>
      </w:pPr>
      <w:r w:rsidRPr="00EF2032">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EF2032">
        <w:rPr>
          <w:i/>
          <w:lang w:val="el-GR" w:eastAsia="ar-SA"/>
        </w:rPr>
        <w:t>Δικαιολογητικά για την τήρηση των μητρώων του ν. 3310/2005 όπως τροποποιήθηκε με το ν. 3414/2005</w:t>
      </w:r>
      <w:r w:rsidRPr="00EF2032">
        <w:rPr>
          <w:lang w:val="el-GR" w:eastAsia="ar-SA"/>
        </w:rPr>
        <w:t>»</w:t>
      </w:r>
      <w:r w:rsidRPr="00EF2032">
        <w:rPr>
          <w:szCs w:val="22"/>
          <w:vertAlign w:val="superscript"/>
          <w:lang w:val="el-GR" w:eastAsia="ar-SA"/>
        </w:rPr>
        <w:footnoteReference w:id="12"/>
      </w:r>
      <w:r w:rsidRPr="00EF2032">
        <w:rPr>
          <w:lang w:val="el-GR" w:eastAsia="ar-SA"/>
        </w:rPr>
        <w:t>.</w:t>
      </w:r>
    </w:p>
    <w:p w14:paraId="16CD1273" w14:textId="77777777" w:rsidR="005B1D5A" w:rsidRPr="00EF2032" w:rsidRDefault="005B1D5A" w:rsidP="005B1D5A">
      <w:pPr>
        <w:rPr>
          <w:lang w:val="el-GR" w:eastAsia="ar-SA"/>
        </w:rPr>
      </w:pPr>
      <w:r w:rsidRPr="00EF2032">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EF2032">
        <w:rPr>
          <w:vertAlign w:val="superscript"/>
          <w:lang w:val="el-GR" w:eastAsia="ar-SA"/>
        </w:rPr>
        <w:footnoteReference w:id="13"/>
      </w:r>
    </w:p>
    <w:p w14:paraId="544981B8" w14:textId="5AC651B1" w:rsidR="005B1D5A" w:rsidRPr="00EF2032" w:rsidRDefault="005B1D5A" w:rsidP="005B1D5A">
      <w:pPr>
        <w:rPr>
          <w:lang w:val="el-GR" w:eastAsia="ar-SA"/>
        </w:rPr>
      </w:pPr>
      <w:r w:rsidRPr="00EF2032">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6326A81A" w14:textId="77777777" w:rsidR="006119DB" w:rsidRPr="00EF2032" w:rsidRDefault="006119DB" w:rsidP="009D2712">
      <w:pPr>
        <w:rPr>
          <w:lang w:val="el-GR"/>
        </w:rPr>
      </w:pPr>
    </w:p>
    <w:p w14:paraId="48C47AB5" w14:textId="358AEF0C" w:rsidR="008338F0" w:rsidRPr="00EF2032" w:rsidRDefault="003355E7" w:rsidP="00671CDE">
      <w:pPr>
        <w:pStyle w:val="2"/>
        <w:numPr>
          <w:ilvl w:val="1"/>
          <w:numId w:val="77"/>
        </w:numPr>
      </w:pPr>
      <w:bookmarkStart w:id="256" w:name="_Toc74566916"/>
      <w:bookmarkStart w:id="257" w:name="_Toc74566917"/>
      <w:bookmarkStart w:id="258" w:name="_Toc74566918"/>
      <w:bookmarkStart w:id="259" w:name="_Toc74566919"/>
      <w:bookmarkStart w:id="260" w:name="_Toc74566920"/>
      <w:bookmarkStart w:id="261" w:name="_Toc74566921"/>
      <w:bookmarkStart w:id="262" w:name="_Toc74566922"/>
      <w:bookmarkStart w:id="263" w:name="_Toc74566923"/>
      <w:bookmarkStart w:id="264" w:name="_Toc74566924"/>
      <w:bookmarkStart w:id="265" w:name="_Toc74566925"/>
      <w:bookmarkStart w:id="266" w:name="_Toc74566926"/>
      <w:bookmarkStart w:id="267" w:name="_Toc75439421"/>
      <w:bookmarkStart w:id="268" w:name="_Ref75509602"/>
      <w:bookmarkStart w:id="269" w:name="_Ref75509616"/>
      <w:bookmarkStart w:id="270" w:name="_Ref75515562"/>
      <w:bookmarkStart w:id="271" w:name="_Ref75515573"/>
      <w:bookmarkStart w:id="272" w:name="_Toc80088648"/>
      <w:bookmarkStart w:id="273" w:name="_Ref496542648"/>
      <w:bookmarkStart w:id="274" w:name="_Ref496542669"/>
      <w:bookmarkEnd w:id="256"/>
      <w:bookmarkEnd w:id="257"/>
      <w:bookmarkEnd w:id="258"/>
      <w:bookmarkEnd w:id="259"/>
      <w:bookmarkEnd w:id="260"/>
      <w:bookmarkEnd w:id="261"/>
      <w:bookmarkEnd w:id="262"/>
      <w:bookmarkEnd w:id="263"/>
      <w:bookmarkEnd w:id="264"/>
      <w:bookmarkEnd w:id="265"/>
      <w:bookmarkEnd w:id="266"/>
      <w:r w:rsidRPr="00EF2032">
        <w:t xml:space="preserve">Προδικαστικές Προσφυγές - </w:t>
      </w:r>
      <w:r w:rsidR="005B1D5A" w:rsidRPr="00EF2032">
        <w:t>Προσωρινή και Οριστική Δικαστική Προστασία</w:t>
      </w:r>
      <w:bookmarkEnd w:id="267"/>
      <w:bookmarkEnd w:id="268"/>
      <w:bookmarkEnd w:id="269"/>
      <w:bookmarkEnd w:id="270"/>
      <w:bookmarkEnd w:id="271"/>
      <w:bookmarkEnd w:id="272"/>
      <w:r w:rsidR="005B1D5A" w:rsidRPr="00EF2032" w:rsidDel="005B1D5A">
        <w:t xml:space="preserve"> </w:t>
      </w:r>
      <w:bookmarkEnd w:id="273"/>
      <w:bookmarkEnd w:id="274"/>
      <w:r w:rsidRPr="00EF2032">
        <w:t xml:space="preserve"> </w:t>
      </w:r>
    </w:p>
    <w:p w14:paraId="0404977A" w14:textId="02877650" w:rsidR="005B1D5A" w:rsidRPr="00EF2032" w:rsidRDefault="005B1D5A" w:rsidP="005B1D5A">
      <w:pPr>
        <w:rPr>
          <w:color w:val="000000"/>
          <w:lang w:val="el-GR"/>
        </w:rPr>
      </w:pPr>
      <w:r w:rsidRPr="00EF2032">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07F74CF" w14:textId="77777777" w:rsidR="005B1D5A" w:rsidRPr="00EF2032" w:rsidRDefault="005B1D5A" w:rsidP="005B1D5A">
      <w:pPr>
        <w:rPr>
          <w:color w:val="000000"/>
          <w:lang w:val="el-GR"/>
        </w:rPr>
      </w:pPr>
      <w:r w:rsidRPr="00EF2032">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24B10404" w14:textId="77777777" w:rsidR="005B1D5A" w:rsidRPr="00EF2032" w:rsidRDefault="005B1D5A" w:rsidP="005B1D5A">
      <w:pPr>
        <w:rPr>
          <w:color w:val="000000"/>
          <w:lang w:val="el-GR"/>
        </w:rPr>
      </w:pPr>
      <w:r w:rsidRPr="00EF2032">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5F3C6A0" w14:textId="77777777" w:rsidR="005B1D5A" w:rsidRPr="00EF2032" w:rsidRDefault="005B1D5A" w:rsidP="005B1D5A">
      <w:pPr>
        <w:rPr>
          <w:color w:val="000000"/>
          <w:lang w:val="el-GR"/>
        </w:rPr>
      </w:pPr>
      <w:r w:rsidRPr="00EF2032">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E572A38" w14:textId="25178183" w:rsidR="00ED783C" w:rsidRPr="00EF2032" w:rsidRDefault="005B1D5A" w:rsidP="00ED783C">
      <w:pPr>
        <w:rPr>
          <w:rFonts w:cs="Tahoma"/>
          <w:color w:val="000000"/>
          <w:szCs w:val="22"/>
          <w:lang w:val="el-GR"/>
        </w:rPr>
      </w:pPr>
      <w:r w:rsidRPr="00EF2032">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EF2032">
        <w:rPr>
          <w:rFonts w:cs="Tahoma"/>
          <w:color w:val="000000"/>
          <w:szCs w:val="22"/>
          <w:lang w:val="el-GR"/>
        </w:rPr>
        <w:t>.</w:t>
      </w:r>
    </w:p>
    <w:p w14:paraId="2E98EAE2" w14:textId="77777777" w:rsidR="005B1D5A" w:rsidRPr="00EF2032" w:rsidRDefault="00E536F5" w:rsidP="005B1D5A">
      <w:pPr>
        <w:rPr>
          <w:color w:val="000000"/>
          <w:lang w:val="el-GR"/>
        </w:rPr>
      </w:pPr>
      <w:r w:rsidRPr="00EF2032" w:rsidDel="00E536F5">
        <w:rPr>
          <w:rFonts w:cs="Tahoma"/>
          <w:color w:val="000000"/>
          <w:szCs w:val="22"/>
          <w:lang w:val="el-GR"/>
        </w:rPr>
        <w:t xml:space="preserve"> </w:t>
      </w:r>
      <w:r w:rsidR="005B1D5A" w:rsidRPr="00EF2032">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EF2032">
        <w:rPr>
          <w:rStyle w:val="ab"/>
          <w:color w:val="000000"/>
          <w:lang w:val="el-GR"/>
        </w:rPr>
        <w:footnoteReference w:id="14"/>
      </w:r>
      <w:r w:rsidR="005B1D5A" w:rsidRPr="00EF2032">
        <w:rPr>
          <w:color w:val="000000"/>
          <w:lang w:val="el-GR"/>
        </w:rPr>
        <w:t xml:space="preserve"> .</w:t>
      </w:r>
    </w:p>
    <w:p w14:paraId="3B77A423" w14:textId="77777777" w:rsidR="005B1D5A" w:rsidRPr="00EF2032" w:rsidRDefault="005B1D5A" w:rsidP="005B1D5A">
      <w:pPr>
        <w:rPr>
          <w:color w:val="000000"/>
          <w:lang w:val="el-GR"/>
        </w:rPr>
      </w:pPr>
      <w:r w:rsidRPr="00EF2032">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EF2032">
        <w:rPr>
          <w:rStyle w:val="ab"/>
          <w:color w:val="000000"/>
          <w:lang w:val="el-GR"/>
        </w:rPr>
        <w:footnoteReference w:id="15"/>
      </w:r>
      <w:r w:rsidRPr="00EF2032">
        <w:rPr>
          <w:color w:val="000000"/>
          <w:lang w:val="el-GR"/>
        </w:rPr>
        <w:t>.</w:t>
      </w:r>
    </w:p>
    <w:p w14:paraId="77E0A9DA" w14:textId="77777777" w:rsidR="005B1D5A" w:rsidRPr="00EF2032" w:rsidRDefault="005B1D5A" w:rsidP="005B1D5A">
      <w:pPr>
        <w:rPr>
          <w:color w:val="000000"/>
          <w:lang w:val="el-GR"/>
        </w:rPr>
      </w:pPr>
      <w:r w:rsidRPr="00EF2032">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EF2032">
        <w:rPr>
          <w:lang w:val="el-GR"/>
        </w:rPr>
        <w:t xml:space="preserve"> </w:t>
      </w:r>
      <w:r w:rsidRPr="00EF2032">
        <w:rPr>
          <w:color w:val="000000"/>
          <w:lang w:val="el-GR"/>
        </w:rPr>
        <w:t>σύμφωνα με το άρθρο 18 της Κ.Υ.Α. Προμήθειες και Υπηρεσίες.</w:t>
      </w:r>
    </w:p>
    <w:p w14:paraId="00E119EB" w14:textId="77777777" w:rsidR="005B1D5A" w:rsidRPr="00EF2032" w:rsidRDefault="005B1D5A" w:rsidP="005B1D5A">
      <w:pPr>
        <w:rPr>
          <w:color w:val="000000"/>
          <w:lang w:val="el-GR"/>
        </w:rPr>
      </w:pPr>
      <w:r w:rsidRPr="00EF2032">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6ABFA73" w14:textId="77777777" w:rsidR="005B1D5A" w:rsidRPr="00EF2032" w:rsidRDefault="005B1D5A" w:rsidP="005B1D5A">
      <w:pPr>
        <w:rPr>
          <w:color w:val="000000"/>
          <w:lang w:val="el-GR"/>
        </w:rPr>
      </w:pPr>
      <w:r w:rsidRPr="00EF2032">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1EB402D2" w14:textId="77777777" w:rsidR="005B1D5A" w:rsidRPr="00EF2032" w:rsidRDefault="005B1D5A" w:rsidP="005B1D5A">
      <w:pPr>
        <w:rPr>
          <w:color w:val="000000"/>
          <w:lang w:val="el-GR"/>
        </w:rPr>
      </w:pPr>
      <w:r w:rsidRPr="00EF2032">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7ADCE696" w14:textId="77777777" w:rsidR="005B1D5A" w:rsidRPr="00EF2032" w:rsidRDefault="005B1D5A" w:rsidP="005B1D5A">
      <w:pPr>
        <w:rPr>
          <w:color w:val="000000"/>
          <w:lang w:val="el-GR"/>
        </w:rPr>
      </w:pPr>
      <w:r w:rsidRPr="00EF2032">
        <w:rPr>
          <w:color w:val="000000"/>
          <w:lang w:val="el-GR"/>
        </w:rPr>
        <w:t>Μετά την, κατά τα ως άνω, ηλεκτρονική κατάθεση της προδικαστικής προσφυγής η αναθέτουσα αρχή,</w:t>
      </w:r>
      <w:r w:rsidRPr="00EF2032">
        <w:rPr>
          <w:lang w:val="el-GR"/>
        </w:rPr>
        <w:t xml:space="preserve"> </w:t>
      </w:r>
      <w:r w:rsidRPr="00EF2032">
        <w:rPr>
          <w:color w:val="000000"/>
          <w:lang w:val="el-GR"/>
        </w:rPr>
        <w:t xml:space="preserve"> μέσω της λειτουργίας «Επικοινωνία»  : </w:t>
      </w:r>
    </w:p>
    <w:p w14:paraId="07870075" w14:textId="77777777" w:rsidR="005B1D5A" w:rsidRPr="00EF2032" w:rsidRDefault="005B1D5A" w:rsidP="005B1D5A">
      <w:pPr>
        <w:rPr>
          <w:color w:val="000000"/>
          <w:lang w:val="el-GR"/>
        </w:rPr>
      </w:pPr>
      <w:r w:rsidRPr="00EF2032">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12934A3" w14:textId="77777777" w:rsidR="005B1D5A" w:rsidRPr="00EF2032" w:rsidRDefault="005B1D5A" w:rsidP="005B1D5A">
      <w:pPr>
        <w:rPr>
          <w:color w:val="000000"/>
          <w:lang w:val="el-GR"/>
        </w:rPr>
      </w:pPr>
      <w:r w:rsidRPr="00EF2032">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4D52A89" w14:textId="77777777" w:rsidR="005B1D5A" w:rsidRPr="00EF2032" w:rsidRDefault="005B1D5A" w:rsidP="005B1D5A">
      <w:pPr>
        <w:rPr>
          <w:color w:val="000000"/>
          <w:lang w:val="el-GR"/>
        </w:rPr>
      </w:pPr>
      <w:r w:rsidRPr="00EF2032">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0CD6AAB" w14:textId="77777777" w:rsidR="005B1D5A" w:rsidRPr="00EF2032" w:rsidRDefault="005B1D5A" w:rsidP="005B1D5A">
      <w:pPr>
        <w:rPr>
          <w:color w:val="000000"/>
          <w:lang w:val="el-GR"/>
        </w:rPr>
      </w:pPr>
      <w:r w:rsidRPr="00EF2032">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381CBA1" w14:textId="77777777" w:rsidR="005B1D5A" w:rsidRPr="00EF2032" w:rsidRDefault="005B1D5A" w:rsidP="005B1D5A">
      <w:pPr>
        <w:rPr>
          <w:color w:val="000000"/>
          <w:lang w:val="el-GR"/>
        </w:rPr>
      </w:pPr>
      <w:r w:rsidRPr="00EF2032">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056DD176" w14:textId="77777777" w:rsidR="005B1D5A" w:rsidRPr="00EF2032" w:rsidRDefault="005B1D5A" w:rsidP="005B1D5A">
      <w:pPr>
        <w:rPr>
          <w:color w:val="000000"/>
          <w:lang w:val="el-GR"/>
        </w:rPr>
      </w:pPr>
      <w:r w:rsidRPr="00EF2032">
        <w:rPr>
          <w:color w:val="000000"/>
          <w:lang w:val="el-GR"/>
        </w:rPr>
        <w:t>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r w:rsidRPr="00EF2032">
        <w:rPr>
          <w:rStyle w:val="ab"/>
          <w:color w:val="000000"/>
          <w:lang w:val="el-GR"/>
        </w:rPr>
        <w:footnoteReference w:id="16"/>
      </w:r>
      <w:r w:rsidRPr="00EF2032">
        <w:rPr>
          <w:color w:val="000000"/>
          <w:lang w:val="el-GR"/>
        </w:rPr>
        <w:t xml:space="preserve"> . </w:t>
      </w:r>
    </w:p>
    <w:p w14:paraId="61093F02" w14:textId="77777777" w:rsidR="005B1D5A" w:rsidRPr="00EF2032" w:rsidRDefault="005B1D5A" w:rsidP="005B1D5A">
      <w:pPr>
        <w:rPr>
          <w:color w:val="000000"/>
          <w:lang w:val="el-GR"/>
        </w:rPr>
      </w:pPr>
      <w:r w:rsidRPr="00EF2032">
        <w:rPr>
          <w:color w:val="000000"/>
          <w:lang w:val="el-GR"/>
        </w:rPr>
        <w:t xml:space="preserve">Η άσκηση της αίτησης αναστολής δεν εξαρτάται από την προηγούμενη άσκηση της αίτησης ακύρωσης. Η αίτηση αναστολής κατατίθεται στο ως άνω ακυρωτικό δικαστήριο μέσα σε προθεσμία δέκα (10) ημερών από  κοινοποίηση ή την πλήρη γνώση της απόφασης επί της προδικαστικής προσφυγής και συζητείται το αργότερο εντός τριάντα (30) ημερών από την κατάθεσή της. Η άσκησή της κωλύει τη σύναψη της σύμβασης, εκτός εάν με την προσωρινή διαταγή ο αρμόδιος δικαστής αποφανθεί διαφορετικά. Για την άσκηση της αιτήσεως αναστολής κατατίθεται παράβολο αποκλειστικά διπλότυπο είσπραξης από τις Δημόσιες Οικονομικές Υπηρεσίες, σύμφωνα με τα ειδικότερα οριζόμενα στο άρθρο 372 παρ. 4 εδ. γ΄-ζ΄ του ν. 4412/2016. Με την κατάθεση της αιτήσεως αναστολής η προθεσμία άσκησης της αίτησης ακύρωσης διακόπτεται και αρχίζει από την επίδοση της σχετικής απόφασης. Ο διάδικος που πέτυχε υπέρ αυτού την αναστολή της εκτέλεσης της προσβαλλόμενης πράξης, οφείλει μέσα σε προθεσμία δέκα (10) ημερών από την επίδοση της απόφασης αυτής, να ασκήσει την αίτηση ακύρωσης, διαφορετικά αίρεται αυτοδικαίως η ισχύς της αναστολής. </w:t>
      </w:r>
    </w:p>
    <w:p w14:paraId="3AC310D6" w14:textId="77777777" w:rsidR="005B1D5A" w:rsidRPr="00EF2032" w:rsidRDefault="005B1D5A" w:rsidP="005B1D5A">
      <w:pPr>
        <w:rPr>
          <w:color w:val="000000"/>
          <w:lang w:val="el-GR"/>
        </w:rPr>
      </w:pPr>
      <w:r w:rsidRPr="00EF2032">
        <w:rPr>
          <w:color w:val="000000"/>
          <w:lang w:val="el-GR"/>
        </w:rPr>
        <w:t>Γ. Διαφορές από τον συγκεκριμένο διαγωνισμό που ανακύπτουν: α) από πράξεις της αναθέτουσας αρχής οι οποίες κοινοποιούνται στον θιγόμενο, ή των οποίων προκύπτει εκ μέρους του πλήρης γνώση, μετά την 1.9.2021, β) από παραλείψεις που συντελούνται από μέρους της μετά την 1.9.2021, εκδικάζονται με τις νέες ειδικές δικονομικές διατάξεις του άρθρου 372 ν. 4412/2016 όπως αντικαταστάθηκε με το άρθρο 138 ν. 4782/2021</w:t>
      </w:r>
      <w:r w:rsidRPr="00EF2032">
        <w:rPr>
          <w:rStyle w:val="ab"/>
          <w:color w:val="000000"/>
          <w:lang w:val="el-GR"/>
        </w:rPr>
        <w:footnoteReference w:id="17"/>
      </w:r>
      <w:r w:rsidRPr="00EF2032">
        <w:rPr>
          <w:color w:val="000000"/>
          <w:lang w:val="el-GR"/>
        </w:rPr>
        <w:t xml:space="preserve"> , σύμφωνα με τις οποίες: </w:t>
      </w:r>
    </w:p>
    <w:p w14:paraId="6869A4CD" w14:textId="77777777" w:rsidR="005B1D5A" w:rsidRPr="00EF2032" w:rsidRDefault="005B1D5A" w:rsidP="005B1D5A">
      <w:pPr>
        <w:rPr>
          <w:color w:val="000000"/>
          <w:lang w:val="el-GR"/>
        </w:rPr>
      </w:pPr>
      <w:r w:rsidRPr="00EF2032">
        <w:rPr>
          <w:color w:val="000000"/>
          <w:lang w:val="el-GR"/>
        </w:rPr>
        <w:t xml:space="preserve">Με το ίδιο δικόγραφο δύναται δικονομικά να ασκηθεί αίτηση αναστολής εκτέλεσης και ακύρωσης των αποφάσεων της ΑΕΠΠ. </w:t>
      </w:r>
    </w:p>
    <w:p w14:paraId="7D39196B" w14:textId="37E43C1E" w:rsidR="00C90A04" w:rsidRPr="00EF2032" w:rsidRDefault="005B1D5A" w:rsidP="005B1D5A">
      <w:pPr>
        <w:rPr>
          <w:rFonts w:cs="Tahoma"/>
          <w:color w:val="000000"/>
          <w:szCs w:val="22"/>
          <w:lang w:val="el-GR"/>
        </w:rPr>
      </w:pPr>
      <w:r w:rsidRPr="00EF2032">
        <w:rPr>
          <w:color w:val="000000"/>
          <w:lang w:val="el-GR"/>
        </w:rPr>
        <w:t>Η προθεσμία για την άσκηση και η άσκηση της αίτησης ενώπιον του αρμοδίου δικαστηρίου κωλύουν, εκ του νόμου, τη σύναψη της σύμβασης μέχρι την έκδοση της οριστικής δικαστικής απόφασης, εκτός εάν με προσωρινή διαταγή το δικαστήριο αυτό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προσωρινή διαταγή το δικαστήριο αυτό αποφανθεί διαφορετικά.</w:t>
      </w:r>
    </w:p>
    <w:p w14:paraId="63473BB7" w14:textId="77777777" w:rsidR="00C90A04" w:rsidRPr="00EF2032" w:rsidRDefault="00C90A04" w:rsidP="00C90A04">
      <w:pPr>
        <w:rPr>
          <w:rFonts w:cs="Tahoma"/>
          <w:szCs w:val="22"/>
          <w:lang w:val="el-GR"/>
        </w:rPr>
      </w:pPr>
    </w:p>
    <w:p w14:paraId="3ECAC7D4" w14:textId="47BA1C16" w:rsidR="008338F0" w:rsidRPr="00EF2032" w:rsidRDefault="003355E7" w:rsidP="00671CDE">
      <w:pPr>
        <w:pStyle w:val="2"/>
        <w:numPr>
          <w:ilvl w:val="1"/>
          <w:numId w:val="77"/>
        </w:numPr>
      </w:pPr>
      <w:bookmarkStart w:id="275" w:name="_Toc75439422"/>
      <w:bookmarkStart w:id="276" w:name="_Toc80088649"/>
      <w:r w:rsidRPr="00EF2032">
        <w:t>Ματαίωση Διαδικασίας</w:t>
      </w:r>
      <w:bookmarkEnd w:id="275"/>
      <w:bookmarkEnd w:id="276"/>
    </w:p>
    <w:p w14:paraId="59EFC684" w14:textId="77777777" w:rsidR="00921D35" w:rsidRPr="00EF2032" w:rsidRDefault="00921D35" w:rsidP="00921D35">
      <w:pPr>
        <w:rPr>
          <w:lang w:val="el-GR"/>
        </w:rPr>
      </w:pPr>
      <w:r w:rsidRPr="00EF2032">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E9F94E3" w14:textId="77777777" w:rsidR="00921D35" w:rsidRPr="00EF2032" w:rsidRDefault="00921D35" w:rsidP="00921D35">
      <w:pPr>
        <w:rPr>
          <w:lang w:val="el-GR"/>
        </w:rPr>
      </w:pPr>
      <w:r w:rsidRPr="00EF2032">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2B1FB317" w14:textId="77777777" w:rsidR="00921D35" w:rsidRPr="00EF2032" w:rsidRDefault="00921D35" w:rsidP="00921D35">
      <w:pPr>
        <w:rPr>
          <w:lang w:val="el-GR"/>
        </w:rPr>
      </w:pPr>
      <w:r w:rsidRPr="00EF2032">
        <w:rPr>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0460DC85" w14:textId="63872D0C" w:rsidR="00F371B3" w:rsidRPr="00EF2032" w:rsidRDefault="00F371B3" w:rsidP="00F371B3">
      <w:pPr>
        <w:rPr>
          <w:rFonts w:cs="Tahoma"/>
          <w:szCs w:val="22"/>
          <w:lang w:val="el-GR"/>
        </w:rPr>
      </w:pPr>
    </w:p>
    <w:p w14:paraId="12F89F41" w14:textId="225CE501" w:rsidR="008338F0" w:rsidRPr="00D40E91" w:rsidRDefault="003355E7" w:rsidP="00A61A74">
      <w:pPr>
        <w:pStyle w:val="1"/>
        <w:numPr>
          <w:ilvl w:val="0"/>
          <w:numId w:val="10"/>
        </w:numPr>
      </w:pPr>
      <w:bookmarkStart w:id="277" w:name="_Toc80088650"/>
      <w:r w:rsidRPr="00D40E91">
        <w:t>ΟΡΟΙ ΕΚΤΕΛΕΣΗΣ ΤΗΣ ΣΥΜΒΑΣΗΣ</w:t>
      </w:r>
      <w:bookmarkEnd w:id="277"/>
      <w:r w:rsidRPr="00D40E91">
        <w:t xml:space="preserve"> </w:t>
      </w:r>
    </w:p>
    <w:p w14:paraId="67023848" w14:textId="15A6D842" w:rsidR="008338F0" w:rsidRPr="00DB2128" w:rsidRDefault="003355E7" w:rsidP="00DB2128">
      <w:pPr>
        <w:pStyle w:val="2"/>
        <w:numPr>
          <w:ilvl w:val="1"/>
          <w:numId w:val="10"/>
        </w:numPr>
      </w:pPr>
      <w:bookmarkStart w:id="278" w:name="_Ref496542746"/>
      <w:bookmarkStart w:id="279" w:name="_Toc75439423"/>
      <w:bookmarkStart w:id="280" w:name="_Toc80088651"/>
      <w:r w:rsidRPr="00DB2128">
        <w:t>Εγγυήσεις</w:t>
      </w:r>
      <w:r w:rsidR="00E1337D" w:rsidRPr="00DB2128">
        <w:t xml:space="preserve"> </w:t>
      </w:r>
      <w:r w:rsidRPr="00DB2128">
        <w:t>(καλής εκτέλεσης, προκαταβολής</w:t>
      </w:r>
      <w:r w:rsidR="00B143DA" w:rsidRPr="00DB2128">
        <w:t xml:space="preserve">, </w:t>
      </w:r>
      <w:bookmarkStart w:id="281" w:name="_Hlk55903790"/>
      <w:r w:rsidR="00B143DA" w:rsidRPr="00DB2128">
        <w:t>καλής λειτουργίας</w:t>
      </w:r>
      <w:bookmarkEnd w:id="281"/>
      <w:r w:rsidRPr="00DB2128">
        <w:t>)</w:t>
      </w:r>
      <w:bookmarkEnd w:id="278"/>
      <w:bookmarkEnd w:id="279"/>
      <w:bookmarkEnd w:id="280"/>
    </w:p>
    <w:p w14:paraId="19A0C4C9" w14:textId="77777777" w:rsidR="00D40E91" w:rsidRDefault="00D40E91">
      <w:pPr>
        <w:rPr>
          <w:rFonts w:cs="Tahoma"/>
          <w:b/>
          <w:bCs/>
          <w:szCs w:val="22"/>
          <w:lang w:val="el-GR"/>
        </w:rPr>
      </w:pPr>
    </w:p>
    <w:p w14:paraId="5B3620C9" w14:textId="5578E2C7" w:rsidR="008338F0" w:rsidRPr="00EF2032" w:rsidRDefault="003355E7">
      <w:pPr>
        <w:rPr>
          <w:rFonts w:cs="Tahoma"/>
          <w:szCs w:val="22"/>
          <w:lang w:val="el-GR"/>
        </w:rPr>
      </w:pPr>
      <w:r w:rsidRPr="00EF2032">
        <w:rPr>
          <w:rFonts w:cs="Tahoma"/>
          <w:b/>
          <w:bCs/>
          <w:szCs w:val="22"/>
          <w:lang w:val="el-GR"/>
        </w:rPr>
        <w:t>Εγγύηση καλής εκτέλεσης και εγγύηση προκαταβολής</w:t>
      </w:r>
      <w:r w:rsidRPr="00EF2032">
        <w:rPr>
          <w:rFonts w:cs="Tahoma"/>
          <w:szCs w:val="22"/>
          <w:lang w:val="el-GR"/>
        </w:rPr>
        <w:t xml:space="preserve"> </w:t>
      </w:r>
      <w:r w:rsidR="00417A19" w:rsidRPr="00EF2032">
        <w:rPr>
          <w:rFonts w:cs="Tahoma"/>
          <w:szCs w:val="22"/>
          <w:lang w:val="el-GR"/>
        </w:rPr>
        <w:t xml:space="preserve">: </w:t>
      </w:r>
    </w:p>
    <w:p w14:paraId="469497CF" w14:textId="411B20E8" w:rsidR="008338F0" w:rsidRPr="00374EEB" w:rsidRDefault="003355E7">
      <w:pPr>
        <w:rPr>
          <w:lang w:val="el-GR"/>
        </w:rPr>
      </w:pPr>
      <w:r w:rsidRPr="00EF2032">
        <w:rPr>
          <w:rFonts w:cs="Tahoma"/>
          <w:szCs w:val="22"/>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w:t>
      </w:r>
      <w:r w:rsidR="00061DF4" w:rsidRPr="00EF2032">
        <w:rPr>
          <w:rFonts w:cs="Tahoma"/>
          <w:szCs w:val="22"/>
          <w:lang w:val="el-GR"/>
        </w:rPr>
        <w:t>4</w:t>
      </w:r>
      <w:r w:rsidRPr="00EF2032">
        <w:rPr>
          <w:rFonts w:cs="Tahoma"/>
          <w:szCs w:val="22"/>
          <w:lang w:val="el-GR"/>
        </w:rPr>
        <w:t xml:space="preserve">% επί της </w:t>
      </w:r>
      <w:r w:rsidR="00921D35" w:rsidRPr="00EF2032">
        <w:rPr>
          <w:rFonts w:cs="Tahoma"/>
          <w:szCs w:val="22"/>
          <w:lang w:val="el-GR"/>
        </w:rPr>
        <w:t xml:space="preserve">εκτιμώμενης </w:t>
      </w:r>
      <w:r w:rsidRPr="00EF2032">
        <w:rPr>
          <w:rFonts w:cs="Tahoma"/>
          <w:szCs w:val="22"/>
          <w:lang w:val="el-GR"/>
        </w:rPr>
        <w:t>αξίας της σύμβασης,</w:t>
      </w:r>
      <w:r w:rsidR="00E1337D" w:rsidRPr="00EF2032">
        <w:rPr>
          <w:rFonts w:cs="Tahoma"/>
          <w:szCs w:val="22"/>
          <w:lang w:val="el-GR"/>
        </w:rPr>
        <w:t xml:space="preserve"> </w:t>
      </w:r>
      <w:r w:rsidR="00421C3D" w:rsidRPr="00EF2032">
        <w:rPr>
          <w:rFonts w:cs="Tahoma"/>
          <w:szCs w:val="22"/>
          <w:lang w:val="el-GR"/>
        </w:rPr>
        <w:t>μη συμπεριλαμβανομένου</w:t>
      </w:r>
      <w:r w:rsidR="00F850FF" w:rsidRPr="00EF2032">
        <w:rPr>
          <w:rFonts w:cs="Tahoma"/>
          <w:szCs w:val="22"/>
          <w:lang w:val="el-GR"/>
        </w:rPr>
        <w:t xml:space="preserve"> </w:t>
      </w:r>
      <w:r w:rsidRPr="00EF2032">
        <w:rPr>
          <w:rFonts w:cs="Tahoma"/>
          <w:szCs w:val="22"/>
          <w:lang w:val="el-GR"/>
        </w:rPr>
        <w:t xml:space="preserve">ΦΠΑ, </w:t>
      </w:r>
      <w:r w:rsidR="0087631A" w:rsidRPr="00EF2032">
        <w:rPr>
          <w:rFonts w:cs="Tahoma"/>
          <w:szCs w:val="22"/>
          <w:lang w:val="el-GR"/>
        </w:rPr>
        <w:t xml:space="preserve">με χρόνο </w:t>
      </w:r>
      <w:r w:rsidR="0087631A" w:rsidRPr="00070769">
        <w:rPr>
          <w:rFonts w:cs="Tahoma"/>
          <w:szCs w:val="22"/>
          <w:lang w:val="el-GR"/>
        </w:rPr>
        <w:t>ισχύος</w:t>
      </w:r>
      <w:r w:rsidR="0087631A" w:rsidRPr="00070769">
        <w:rPr>
          <w:rFonts w:cs="Tahoma"/>
          <w:b/>
          <w:bCs/>
          <w:szCs w:val="22"/>
          <w:lang w:val="el-GR"/>
        </w:rPr>
        <w:t xml:space="preserve"> </w:t>
      </w:r>
      <w:r w:rsidR="003A2B20" w:rsidRPr="00070769">
        <w:rPr>
          <w:b/>
          <w:bCs/>
          <w:lang w:val="el-GR"/>
        </w:rPr>
        <w:t xml:space="preserve"> </w:t>
      </w:r>
      <w:r w:rsidR="00070769" w:rsidRPr="001B64EE">
        <w:rPr>
          <w:b/>
          <w:bCs/>
          <w:lang w:val="el-GR"/>
        </w:rPr>
        <w:t>Είκοσι Δύο (22</w:t>
      </w:r>
      <w:r w:rsidR="001B6036" w:rsidRPr="001B64EE">
        <w:rPr>
          <w:b/>
          <w:bCs/>
          <w:lang w:val="el-GR"/>
        </w:rPr>
        <w:t>)</w:t>
      </w:r>
      <w:r w:rsidR="00070769" w:rsidRPr="001B64EE">
        <w:rPr>
          <w:b/>
          <w:bCs/>
          <w:lang w:val="el-GR"/>
        </w:rPr>
        <w:t xml:space="preserve"> </w:t>
      </w:r>
      <w:r w:rsidR="003A2B20" w:rsidRPr="001B64EE">
        <w:rPr>
          <w:b/>
          <w:bCs/>
          <w:lang w:val="el-GR"/>
        </w:rPr>
        <w:t>μήνες</w:t>
      </w:r>
      <w:r w:rsidR="003A2B20" w:rsidRPr="00EF2032">
        <w:rPr>
          <w:lang w:val="el-GR"/>
        </w:rPr>
        <w:t xml:space="preserve"> και κατατίθεται πριν ή κατά την υπογραφή της σύμβασης</w:t>
      </w:r>
      <w:bookmarkStart w:id="282" w:name="_Hlk494198985"/>
      <w:r w:rsidR="00070769">
        <w:rPr>
          <w:lang w:val="el-GR"/>
        </w:rPr>
        <w:t>.</w:t>
      </w:r>
    </w:p>
    <w:bookmarkEnd w:id="282"/>
    <w:p w14:paraId="4D90C367" w14:textId="37307312" w:rsidR="008338F0" w:rsidRPr="00EF2032" w:rsidRDefault="003355E7">
      <w:pPr>
        <w:rPr>
          <w:rFonts w:cs="Tahoma"/>
          <w:szCs w:val="22"/>
          <w:lang w:val="el-GR"/>
        </w:rPr>
      </w:pPr>
      <w:r w:rsidRPr="00EF2032">
        <w:rPr>
          <w:rFonts w:cs="Tahoma"/>
          <w:szCs w:val="22"/>
          <w:lang w:val="el-GR"/>
        </w:rPr>
        <w:t xml:space="preserve">Η εγγύηση καλής εκτέλεσης, προκειμένου να γίνει αποδεκτή , πρέπει να περιλαμβάνει κατ' ελάχιστον </w:t>
      </w:r>
      <w:r w:rsidR="00921D35" w:rsidRPr="00EF2032">
        <w:rPr>
          <w:lang w:val="el-GR"/>
        </w:rPr>
        <w:t xml:space="preserve">κατ' ελάχιστον τα αναφερόμενα στην παρ. 12 του άρθρου 72 του ν. 4412/2016 στοιχεία, πλην αυτού της περ. η </w:t>
      </w:r>
      <w:r w:rsidR="00921D35" w:rsidRPr="00EF2032">
        <w:rPr>
          <w:rFonts w:cs="Tahoma"/>
          <w:szCs w:val="22"/>
          <w:lang w:val="el-GR"/>
        </w:rPr>
        <w:t xml:space="preserve">(βλ. </w:t>
      </w:r>
      <w:r w:rsidRPr="00EF2032">
        <w:rPr>
          <w:rFonts w:cs="Tahoma"/>
          <w:szCs w:val="22"/>
          <w:lang w:val="el-GR"/>
        </w:rPr>
        <w:t>παράγραφο</w:t>
      </w:r>
      <w:r w:rsidR="00835DDC" w:rsidRPr="00EF2032">
        <w:rPr>
          <w:rFonts w:cs="Tahoma"/>
          <w:szCs w:val="22"/>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_Ref496624630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2.1.5</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_Ref496624630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 xml:space="preserve">  </w:t>
      </w:r>
      <w:r w:rsidR="003C5152" w:rsidRPr="003C5152">
        <w:rPr>
          <w:lang w:val="el-GR"/>
        </w:rPr>
        <w:t>Εγγυήσεις</w:t>
      </w:r>
      <w:r w:rsidR="00835DDC" w:rsidRPr="00EF2032">
        <w:rPr>
          <w:b/>
          <w:bCs/>
          <w:color w:val="0000FF"/>
          <w:lang w:val="el-GR"/>
        </w:rPr>
        <w:fldChar w:fldCharType="end"/>
      </w:r>
      <w:r w:rsidR="00835DDC" w:rsidRPr="00EF2032">
        <w:rPr>
          <w:rFonts w:cs="Tahoma"/>
          <w:szCs w:val="22"/>
          <w:lang w:val="el-GR"/>
        </w:rPr>
        <w:t xml:space="preserve"> </w:t>
      </w:r>
      <w:r w:rsidR="00B765DD" w:rsidRPr="00EF2032">
        <w:rPr>
          <w:rFonts w:cs="Tahoma"/>
          <w:szCs w:val="22"/>
          <w:lang w:val="el-GR"/>
        </w:rPr>
        <w:t xml:space="preserve"> της παρούσας</w:t>
      </w:r>
      <w:r w:rsidR="00921D35" w:rsidRPr="00EF2032">
        <w:rPr>
          <w:rFonts w:cs="Tahoma"/>
          <w:szCs w:val="22"/>
          <w:lang w:val="el-GR"/>
        </w:rPr>
        <w:t>)</w:t>
      </w:r>
      <w:r w:rsidR="00921D35" w:rsidRPr="00EF2032">
        <w:rPr>
          <w:lang w:val="el-GR"/>
        </w:rPr>
        <w:t xml:space="preserve"> και, επιπλέον, τον τίτλο και τον αριθμό της σχετικής σύμβασης, εφόσον ο τελευταίος είναι γνωστός </w:t>
      </w:r>
      <w:r w:rsidRPr="00EF2032">
        <w:rPr>
          <w:rFonts w:cs="Tahoma"/>
          <w:szCs w:val="22"/>
          <w:lang w:val="el-GR"/>
        </w:rPr>
        <w:t>σύμφων</w:t>
      </w:r>
      <w:r w:rsidR="00921D35" w:rsidRPr="00EF2032">
        <w:rPr>
          <w:rFonts w:cs="Tahoma"/>
          <w:szCs w:val="22"/>
          <w:lang w:val="el-GR"/>
        </w:rPr>
        <w:t>α</w:t>
      </w:r>
      <w:r w:rsidRPr="00EF2032">
        <w:rPr>
          <w:rFonts w:cs="Tahoma"/>
          <w:szCs w:val="22"/>
          <w:lang w:val="el-GR"/>
        </w:rPr>
        <w:t xml:space="preserve"> με το </w:t>
      </w:r>
      <w:r w:rsidR="00C90A04" w:rsidRPr="00EF2032">
        <w:rPr>
          <w:rFonts w:cs="Tahoma"/>
          <w:szCs w:val="22"/>
          <w:lang w:val="el-GR"/>
        </w:rPr>
        <w:t xml:space="preserve">αντίστοιχο </w:t>
      </w:r>
      <w:r w:rsidRPr="00EF2032">
        <w:rPr>
          <w:rFonts w:cs="Tahoma"/>
          <w:szCs w:val="22"/>
          <w:lang w:val="el-GR"/>
        </w:rPr>
        <w:t>υπόδειγμα που περιλαμβάνεται στο</w:t>
      </w:r>
      <w:r w:rsidR="00E11251"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_Ref496623895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VIII – Υποδείγματα Εγγυητικών Επιστολών</w:t>
      </w:r>
      <w:r w:rsidR="00E11251" w:rsidRPr="00EF2032">
        <w:rPr>
          <w:b/>
          <w:bCs/>
          <w:color w:val="0000FF"/>
          <w:lang w:val="el-GR"/>
        </w:rPr>
        <w:fldChar w:fldCharType="end"/>
      </w:r>
      <w:r w:rsidR="00E11251" w:rsidRPr="00EF2032">
        <w:rPr>
          <w:b/>
          <w:bCs/>
          <w:color w:val="0000FF"/>
          <w:lang w:val="el-GR"/>
        </w:rPr>
        <w:t xml:space="preserve"> </w:t>
      </w:r>
      <w:r w:rsidRPr="00EF2032">
        <w:rPr>
          <w:rFonts w:cs="Tahoma"/>
          <w:szCs w:val="22"/>
          <w:lang w:val="el-GR"/>
        </w:rPr>
        <w:t>της Διακήρυξης και τα οριζόμενα στο άρθρο 72 του ν. 4412/2016.</w:t>
      </w:r>
    </w:p>
    <w:p w14:paraId="2FB9A7B5" w14:textId="77777777" w:rsidR="00921D35" w:rsidRPr="00EF2032" w:rsidRDefault="00921D35" w:rsidP="00921D35">
      <w:pPr>
        <w:rPr>
          <w:lang w:val="el-GR"/>
        </w:rPr>
      </w:pPr>
      <w:r w:rsidRPr="00EF2032">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0639BFB" w14:textId="4444BF83" w:rsidR="00921D35" w:rsidRPr="00EF2032" w:rsidRDefault="00921D35" w:rsidP="00921D35">
      <w:pPr>
        <w:rPr>
          <w:lang w:val="el-GR"/>
        </w:rPr>
      </w:pPr>
      <w:r w:rsidRPr="00EF2032">
        <w:rPr>
          <w:lang w:val="el-GR"/>
        </w:rPr>
        <w:t>Σε περίπτωση τροποποίησης της σύμβασης κατά την παράγραφο</w:t>
      </w:r>
      <w:r w:rsidR="00835DDC" w:rsidRPr="00EF2032">
        <w:rPr>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_Ref496607258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4.5</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_Ref496607258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Τροποποίηση σύμβασης κατά τη διάρκειά της</w:t>
      </w:r>
      <w:r w:rsidR="00835DDC" w:rsidRPr="00EF2032">
        <w:rPr>
          <w:b/>
          <w:bCs/>
          <w:color w:val="0000FF"/>
          <w:lang w:val="el-GR"/>
        </w:rPr>
        <w:fldChar w:fldCharType="end"/>
      </w:r>
      <w:r w:rsidRPr="00EF2032">
        <w:rPr>
          <w:lang w:val="el-GR"/>
        </w:rPr>
        <w:t xml:space="preserve"> ,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1B0C848" w14:textId="078F0B05" w:rsidR="00921D35" w:rsidRPr="00EF2032" w:rsidRDefault="00921D35" w:rsidP="00921D35">
      <w:pPr>
        <w:rPr>
          <w:lang w:val="el-GR"/>
        </w:rPr>
      </w:pPr>
      <w:r w:rsidRPr="00EF2032">
        <w:rPr>
          <w:lang w:val="el-GR"/>
        </w:rPr>
        <w:t>Στην περίπτωση χορήγησης προκαταβολής, σύμφωνα με την παράγραφο</w:t>
      </w:r>
      <w:r w:rsidR="00835DDC" w:rsidRPr="00EF2032">
        <w:rPr>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_Ref496607306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5.1</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_Ref496607306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Τρόπος πληρωμής</w:t>
      </w:r>
      <w:r w:rsidR="00835DDC" w:rsidRPr="00EF2032">
        <w:rPr>
          <w:b/>
          <w:bCs/>
          <w:color w:val="0000FF"/>
          <w:lang w:val="el-GR"/>
        </w:rPr>
        <w:fldChar w:fldCharType="end"/>
      </w:r>
      <w:r w:rsidR="00835DDC" w:rsidRPr="00EF2032">
        <w:rPr>
          <w:lang w:val="el-GR"/>
        </w:rPr>
        <w:t xml:space="preserve"> </w:t>
      </w:r>
      <w:r w:rsidRPr="00EF2032">
        <w:rPr>
          <w:lang w:val="el-GR"/>
        </w:rPr>
        <w:t xml:space="preserve"> </w:t>
      </w:r>
      <w:r w:rsidRPr="00EF2032">
        <w:rPr>
          <w:lang w:val="el-GR"/>
        </w:rPr>
        <w:fldChar w:fldCharType="begin"/>
      </w:r>
      <w:r w:rsidRPr="00EF2032">
        <w:rPr>
          <w:lang w:val="el-GR"/>
        </w:rPr>
        <w:instrText xml:space="preserve"> REF _Ref496607306 \r \h </w:instrText>
      </w:r>
      <w:r w:rsidR="003D7965" w:rsidRPr="00EF2032">
        <w:rPr>
          <w:lang w:val="el-GR"/>
        </w:rPr>
        <w:instrText xml:space="preserve"> \* MERGEFORMAT </w:instrText>
      </w:r>
      <w:r w:rsidRPr="00EF2032">
        <w:rPr>
          <w:lang w:val="el-GR"/>
        </w:rPr>
      </w:r>
      <w:r w:rsidRPr="00EF2032">
        <w:rPr>
          <w:lang w:val="el-GR"/>
        </w:rPr>
        <w:fldChar w:fldCharType="separate"/>
      </w:r>
      <w:r w:rsidR="003C5152">
        <w:rPr>
          <w:lang w:val="el-GR"/>
        </w:rPr>
        <w:t>5.1</w:t>
      </w:r>
      <w:r w:rsidRPr="00EF2032">
        <w:rPr>
          <w:lang w:val="el-GR"/>
        </w:rPr>
        <w:fldChar w:fldCharType="end"/>
      </w:r>
      <w:r w:rsidRPr="00EF2032">
        <w:rPr>
          <w:lang w:val="el-GR"/>
        </w:rPr>
        <w:t xml:space="preserve"> της παρούσας, απαιτείται από τον ανάδοχο </w:t>
      </w:r>
      <w:r w:rsidRPr="00EF2032">
        <w:rPr>
          <w:b/>
          <w:bCs/>
          <w:lang w:val="el-GR"/>
        </w:rPr>
        <w:t>«εγγύηση προκαταβολής»</w:t>
      </w:r>
      <w:r w:rsidRPr="00EF2032">
        <w:rPr>
          <w:lang w:val="el-GR"/>
        </w:rPr>
        <w:t xml:space="preserve"> </w:t>
      </w:r>
      <w:r w:rsidR="00CC17F8">
        <w:rPr>
          <w:lang w:val="el-GR"/>
        </w:rPr>
        <w:t>για ποσό ίσο με αυτό της προκαταβολής, σύμφωνα με το υπόδειγμα που περιλαμβάνεται στο</w:t>
      </w:r>
      <w:r w:rsidR="00E11251" w:rsidRPr="00EF2032">
        <w:rPr>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_Ref496623895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VIII – Υποδείγματα Εγγυητικών Επιστολών</w:t>
      </w:r>
      <w:r w:rsidR="00E11251" w:rsidRPr="00EF2032">
        <w:rPr>
          <w:b/>
          <w:bCs/>
          <w:color w:val="0000FF"/>
          <w:lang w:val="el-GR"/>
        </w:rPr>
        <w:fldChar w:fldCharType="end"/>
      </w:r>
      <w:r w:rsidRPr="00EF2032">
        <w:rPr>
          <w:lang w:val="el-GR"/>
        </w:rPr>
        <w:t xml:space="preserve"> της Διακήρυξης. Η προκαταβολή και η εγγύηση προκαταβολής μπορούν να χορηγούνται τμηματικά, σύμφωνα με την παράγραφο</w:t>
      </w:r>
      <w:r w:rsidR="00835DDC" w:rsidRPr="00EF2032">
        <w:rPr>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_Ref496607306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5.1</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_Ref496607306 \h  \* MERGEFORMAT </w:instrText>
      </w:r>
      <w:r w:rsidR="00835DDC" w:rsidRPr="00EF2032">
        <w:rPr>
          <w:b/>
          <w:bCs/>
          <w:color w:val="0000FF"/>
          <w:lang w:val="el-GR"/>
        </w:rPr>
      </w:r>
      <w:r w:rsidR="00835DDC" w:rsidRPr="00EF2032">
        <w:rPr>
          <w:b/>
          <w:bCs/>
          <w:color w:val="0000FF"/>
          <w:lang w:val="el-GR"/>
        </w:rPr>
        <w:fldChar w:fldCharType="separate"/>
      </w:r>
      <w:r w:rsidR="003C5152" w:rsidRPr="003C5152">
        <w:rPr>
          <w:b/>
          <w:bCs/>
          <w:color w:val="0000FF"/>
          <w:lang w:val="el-GR"/>
        </w:rPr>
        <w:t>Τρόπος πληρωμής</w:t>
      </w:r>
      <w:r w:rsidR="00835DDC" w:rsidRPr="00EF2032">
        <w:rPr>
          <w:b/>
          <w:bCs/>
          <w:color w:val="0000FF"/>
          <w:lang w:val="el-GR"/>
        </w:rPr>
        <w:fldChar w:fldCharType="end"/>
      </w:r>
      <w:r w:rsidRPr="00EF2032">
        <w:rPr>
          <w:lang w:val="el-GR"/>
        </w:rPr>
        <w:t xml:space="preserve"> της παρούσας. </w:t>
      </w:r>
    </w:p>
    <w:p w14:paraId="2D0E2856" w14:textId="77777777" w:rsidR="00CC17F8" w:rsidRDefault="00CC17F8" w:rsidP="00CC17F8">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6D43A739" w14:textId="16DED60F" w:rsidR="00CC17F8" w:rsidRDefault="00CC17F8" w:rsidP="00CC17F8">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w:t>
      </w:r>
      <w:r w:rsidRPr="00EF2032">
        <w:rPr>
          <w:b/>
          <w:bCs/>
          <w:color w:val="0000FF"/>
          <w:lang w:val="el-GR"/>
        </w:rPr>
        <w:fldChar w:fldCharType="begin"/>
      </w:r>
      <w:r w:rsidRPr="00EF2032">
        <w:rPr>
          <w:b/>
          <w:bCs/>
          <w:color w:val="0000FF"/>
          <w:lang w:val="el-GR"/>
        </w:rPr>
        <w:instrText xml:space="preserve"> REF _Ref496607306 \r \h  \* MERGEFORMAT </w:instrText>
      </w:r>
      <w:r w:rsidRPr="00EF2032">
        <w:rPr>
          <w:b/>
          <w:bCs/>
          <w:color w:val="0000FF"/>
          <w:lang w:val="el-GR"/>
        </w:rPr>
      </w:r>
      <w:r w:rsidRPr="00EF2032">
        <w:rPr>
          <w:b/>
          <w:bCs/>
          <w:color w:val="0000FF"/>
          <w:lang w:val="el-GR"/>
        </w:rPr>
        <w:fldChar w:fldCharType="separate"/>
      </w:r>
      <w:r w:rsidR="003C5152">
        <w:rPr>
          <w:b/>
          <w:bCs/>
          <w:color w:val="0000FF"/>
          <w:lang w:val="el-GR"/>
        </w:rPr>
        <w:t>5.1</w:t>
      </w:r>
      <w:r w:rsidRPr="00EF2032">
        <w:rPr>
          <w:b/>
          <w:bCs/>
          <w:color w:val="0000FF"/>
          <w:lang w:val="el-GR"/>
        </w:rPr>
        <w:fldChar w:fldCharType="end"/>
      </w:r>
      <w:r w:rsidRPr="00EF2032">
        <w:rPr>
          <w:b/>
          <w:bCs/>
          <w:color w:val="0000FF"/>
          <w:lang w:val="el-GR"/>
        </w:rPr>
        <w:t xml:space="preserve"> </w:t>
      </w:r>
      <w:r w:rsidRPr="00EF2032">
        <w:rPr>
          <w:b/>
          <w:bCs/>
          <w:color w:val="0000FF"/>
          <w:lang w:val="el-GR"/>
        </w:rPr>
        <w:fldChar w:fldCharType="begin"/>
      </w:r>
      <w:r w:rsidRPr="00EF2032">
        <w:rPr>
          <w:b/>
          <w:bCs/>
          <w:color w:val="0000FF"/>
          <w:lang w:val="el-GR"/>
        </w:rPr>
        <w:instrText xml:space="preserve"> REF _Ref496607306 \h  \* MERGEFORMAT </w:instrText>
      </w:r>
      <w:r w:rsidRPr="00EF2032">
        <w:rPr>
          <w:b/>
          <w:bCs/>
          <w:color w:val="0000FF"/>
          <w:lang w:val="el-GR"/>
        </w:rPr>
      </w:r>
      <w:r w:rsidRPr="00EF2032">
        <w:rPr>
          <w:b/>
          <w:bCs/>
          <w:color w:val="0000FF"/>
          <w:lang w:val="el-GR"/>
        </w:rPr>
        <w:fldChar w:fldCharType="separate"/>
      </w:r>
      <w:r w:rsidR="003C5152" w:rsidRPr="003C5152">
        <w:rPr>
          <w:b/>
          <w:bCs/>
          <w:color w:val="0000FF"/>
          <w:lang w:val="el-GR"/>
        </w:rPr>
        <w:t>Τρόπος πληρωμής</w:t>
      </w:r>
      <w:r w:rsidRPr="00EF2032">
        <w:rPr>
          <w:b/>
          <w:bCs/>
          <w:color w:val="0000FF"/>
          <w:lang w:val="el-GR"/>
        </w:rPr>
        <w:fldChar w:fldCharType="end"/>
      </w:r>
      <w:r>
        <w:rPr>
          <w:lang w:val="el-GR"/>
        </w:rPr>
        <w:t xml:space="preserve"> και η εγγύηση προκαταβολής επιστρέφεται μετά από την οριστική ποσοτική και ποιοτική παραλαβή των υπηρεσιών. </w:t>
      </w:r>
    </w:p>
    <w:p w14:paraId="737923F3" w14:textId="225E5994" w:rsidR="009D3BDA" w:rsidRPr="00EF2032" w:rsidRDefault="009D3BDA" w:rsidP="009D3BDA">
      <w:pPr>
        <w:rPr>
          <w:lang w:val="el-GR"/>
        </w:rPr>
      </w:pPr>
      <w:r w:rsidRPr="00EF2032">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5298D546" w14:textId="5FF24CAB" w:rsidR="00921D35" w:rsidRPr="00EF2032" w:rsidRDefault="00921D35">
      <w:pPr>
        <w:rPr>
          <w:rFonts w:cs="Tahoma"/>
          <w:szCs w:val="22"/>
          <w:lang w:val="el-GR"/>
        </w:rPr>
      </w:pPr>
    </w:p>
    <w:p w14:paraId="752C32C2" w14:textId="77777777" w:rsidR="00CC17F8" w:rsidRPr="00603221" w:rsidRDefault="00CC17F8" w:rsidP="00CC17F8">
      <w:pPr>
        <w:suppressAutoHyphens w:val="0"/>
        <w:spacing w:line="276" w:lineRule="auto"/>
        <w:rPr>
          <w:rFonts w:cs="Tahoma"/>
          <w:szCs w:val="22"/>
          <w:lang w:val="el-GR"/>
        </w:rPr>
      </w:pPr>
      <w:r w:rsidRPr="001B64EE">
        <w:rPr>
          <w:rFonts w:cs="Tahoma"/>
          <w:szCs w:val="22"/>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w:t>
      </w:r>
      <w:r w:rsidRPr="001B64EE">
        <w:rPr>
          <w:lang w:val="el-GR"/>
        </w:rPr>
        <w:t xml:space="preserve">σύμφωνα με όσα προβλέπονται, </w:t>
      </w:r>
      <w:r w:rsidRPr="001B64EE">
        <w:rPr>
          <w:rFonts w:cs="Tahoma"/>
          <w:szCs w:val="22"/>
          <w:lang w:val="el-GR"/>
        </w:rPr>
        <w:t xml:space="preserve">των παρατηρήσεων και του εκπροθέσμου. </w:t>
      </w:r>
    </w:p>
    <w:p w14:paraId="6D742ACA" w14:textId="77777777" w:rsidR="003610BA" w:rsidRPr="00EF2032" w:rsidRDefault="003610BA">
      <w:pPr>
        <w:rPr>
          <w:rFonts w:cs="Tahoma"/>
          <w:szCs w:val="22"/>
          <w:lang w:val="el-GR"/>
        </w:rPr>
      </w:pPr>
    </w:p>
    <w:p w14:paraId="7CB7906B" w14:textId="77777777" w:rsidR="00417A19" w:rsidRPr="00EF2032" w:rsidRDefault="00417A19" w:rsidP="009C3C60">
      <w:pPr>
        <w:suppressAutoHyphens w:val="0"/>
        <w:spacing w:line="276" w:lineRule="auto"/>
        <w:rPr>
          <w:rFonts w:cs="Tahoma"/>
          <w:b/>
          <w:bCs/>
          <w:szCs w:val="22"/>
          <w:lang w:val="el-GR"/>
        </w:rPr>
      </w:pPr>
      <w:r w:rsidRPr="00EF2032">
        <w:rPr>
          <w:rFonts w:cs="Tahoma"/>
          <w:b/>
          <w:bCs/>
          <w:szCs w:val="22"/>
          <w:lang w:val="el-GR"/>
        </w:rPr>
        <w:t>Εγγύηση καλής Λειτουργίας :</w:t>
      </w:r>
    </w:p>
    <w:p w14:paraId="292C45D2" w14:textId="08E09891" w:rsidR="00976CBB" w:rsidRPr="00EF2032" w:rsidRDefault="00976CBB" w:rsidP="00976CBB">
      <w:pPr>
        <w:rPr>
          <w:rFonts w:cs="Tahoma"/>
          <w:szCs w:val="22"/>
          <w:lang w:val="el-GR"/>
        </w:rPr>
      </w:pPr>
      <w:r w:rsidRPr="00EF2032">
        <w:rPr>
          <w:rFonts w:cs="Tahoma"/>
          <w:szCs w:val="22"/>
          <w:lang w:val="el-GR"/>
        </w:rPr>
        <w:t xml:space="preserve">Για την καλή λειτουργία του Έργου, μετά την οριστική παραλαβή του, ο Ανάδοχος υποχρεούται να καταθέσει </w:t>
      </w:r>
      <w:r w:rsidRPr="00EF2032">
        <w:rPr>
          <w:rFonts w:cs="Tahoma"/>
          <w:b/>
          <w:szCs w:val="22"/>
          <w:lang w:val="el-GR"/>
        </w:rPr>
        <w:t>Εγγυητική Επιστολή Καλής Λειτουργίας</w:t>
      </w:r>
      <w:r w:rsidRPr="00EF2032">
        <w:rPr>
          <w:rFonts w:cs="Tahoma"/>
          <w:szCs w:val="22"/>
          <w:lang w:val="el-GR"/>
        </w:rPr>
        <w:t xml:space="preserve"> (βλ.</w:t>
      </w:r>
      <w:r w:rsidR="00E11251" w:rsidRPr="00EF2032">
        <w:rPr>
          <w:rFonts w:cs="Tahoma"/>
          <w:szCs w:val="22"/>
          <w:lang w:val="el-GR"/>
        </w:rPr>
        <w:t xml:space="preserve"> </w:t>
      </w:r>
      <w:r w:rsidR="00E11251" w:rsidRPr="00EF2032">
        <w:rPr>
          <w:b/>
          <w:bCs/>
          <w:color w:val="0000FF"/>
          <w:lang w:val="el-GR"/>
        </w:rPr>
        <w:fldChar w:fldCharType="begin"/>
      </w:r>
      <w:r w:rsidR="00E11251" w:rsidRPr="00EF2032">
        <w:rPr>
          <w:b/>
          <w:bCs/>
          <w:color w:val="0000FF"/>
          <w:lang w:val="el-GR"/>
        </w:rPr>
        <w:instrText xml:space="preserve"> REF _Ref496623895 \h </w:instrText>
      </w:r>
      <w:r w:rsidR="00835DDC" w:rsidRPr="00EF2032">
        <w:rPr>
          <w:b/>
          <w:bCs/>
          <w:color w:val="0000FF"/>
          <w:lang w:val="el-GR"/>
        </w:rPr>
        <w:instrText xml:space="preserve"> \* MERGEFORMAT </w:instrText>
      </w:r>
      <w:r w:rsidR="00E11251" w:rsidRPr="00EF2032">
        <w:rPr>
          <w:b/>
          <w:bCs/>
          <w:color w:val="0000FF"/>
          <w:lang w:val="el-GR"/>
        </w:rPr>
      </w:r>
      <w:r w:rsidR="00E11251" w:rsidRPr="00EF2032">
        <w:rPr>
          <w:b/>
          <w:bCs/>
          <w:color w:val="0000FF"/>
          <w:lang w:val="el-GR"/>
        </w:rPr>
        <w:fldChar w:fldCharType="separate"/>
      </w:r>
      <w:r w:rsidR="003C5152" w:rsidRPr="003C5152">
        <w:rPr>
          <w:b/>
          <w:bCs/>
          <w:color w:val="0000FF"/>
          <w:lang w:val="el-GR"/>
        </w:rPr>
        <w:t>ΠΑΡΑΡΤΗΜΑ VIII – Υποδείγματα Εγγυητικών Επιστολών</w:t>
      </w:r>
      <w:r w:rsidR="00E11251" w:rsidRPr="00EF2032">
        <w:rPr>
          <w:b/>
          <w:bCs/>
          <w:color w:val="0000FF"/>
          <w:lang w:val="el-GR"/>
        </w:rPr>
        <w:fldChar w:fldCharType="end"/>
      </w:r>
      <w:r w:rsidR="00421C3D" w:rsidRPr="00EF2032">
        <w:rPr>
          <w:rFonts w:cs="Tahoma"/>
          <w:szCs w:val="22"/>
          <w:lang w:val="el-GR"/>
        </w:rPr>
        <w:t xml:space="preserve">), </w:t>
      </w:r>
      <w:r w:rsidRPr="00EF2032">
        <w:rPr>
          <w:rFonts w:cs="Tahoma"/>
          <w:szCs w:val="22"/>
          <w:lang w:val="el-GR"/>
        </w:rPr>
        <w:t xml:space="preserve">η αξία της οποίας θα ανέρχεται σε ποσοστό 2,5% του συμβατικού τιμήματος μη συμπεριλαμβανομένου ΦΠΑ. </w:t>
      </w:r>
    </w:p>
    <w:p w14:paraId="227F40F7" w14:textId="77777777" w:rsidR="00976CBB" w:rsidRPr="00EF2032" w:rsidRDefault="00976CBB" w:rsidP="00976CBB">
      <w:pPr>
        <w:rPr>
          <w:rFonts w:cs="Tahoma"/>
          <w:szCs w:val="22"/>
          <w:lang w:val="el-GR"/>
        </w:rPr>
      </w:pPr>
      <w:r w:rsidRPr="00EF2032">
        <w:rPr>
          <w:rFonts w:cs="Tahoma"/>
          <w:szCs w:val="22"/>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06EBF5A3" w14:textId="77777777" w:rsidR="00976CBB" w:rsidRPr="00EF2032" w:rsidRDefault="00976CBB" w:rsidP="00976CBB">
      <w:pPr>
        <w:rPr>
          <w:rFonts w:cs="Tahoma"/>
          <w:szCs w:val="22"/>
          <w:lang w:val="el-GR"/>
        </w:rPr>
      </w:pPr>
      <w:r w:rsidRPr="00EF2032">
        <w:rPr>
          <w:rFonts w:cs="Tahoma"/>
          <w:szCs w:val="22"/>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53B20A5" w14:textId="77777777" w:rsidR="00976CBB" w:rsidRPr="00EF2032" w:rsidRDefault="00976CBB" w:rsidP="00417A19">
      <w:pPr>
        <w:suppressAutoHyphens w:val="0"/>
        <w:spacing w:line="276" w:lineRule="auto"/>
        <w:rPr>
          <w:rFonts w:cs="Tahoma"/>
          <w:szCs w:val="22"/>
          <w:lang w:val="el-GR"/>
        </w:rPr>
      </w:pPr>
    </w:p>
    <w:p w14:paraId="686016C8" w14:textId="14E10C3D" w:rsidR="008338F0" w:rsidRPr="00EF2032" w:rsidRDefault="003355E7" w:rsidP="00DB2128">
      <w:pPr>
        <w:pStyle w:val="2"/>
        <w:numPr>
          <w:ilvl w:val="1"/>
          <w:numId w:val="10"/>
        </w:numPr>
      </w:pPr>
      <w:bookmarkStart w:id="283" w:name="_Toc75439424"/>
      <w:bookmarkStart w:id="284" w:name="_Toc80088652"/>
      <w:r w:rsidRPr="00EF2032">
        <w:t>Συμβατικό πλαίσιο – Εφαρμοστέα νομοθεσία</w:t>
      </w:r>
      <w:bookmarkEnd w:id="283"/>
      <w:bookmarkEnd w:id="284"/>
    </w:p>
    <w:p w14:paraId="4956E361" w14:textId="467D9022" w:rsidR="008338F0" w:rsidRDefault="003355E7">
      <w:pPr>
        <w:rPr>
          <w:rFonts w:cs="Tahoma"/>
          <w:szCs w:val="22"/>
          <w:lang w:val="el-GR"/>
        </w:rPr>
      </w:pPr>
      <w:r w:rsidRPr="00EF2032">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A0F52D3" w14:textId="77777777" w:rsidR="00D40E91" w:rsidRPr="00EF2032" w:rsidRDefault="00D40E91">
      <w:pPr>
        <w:rPr>
          <w:rFonts w:cs="Tahoma"/>
          <w:szCs w:val="22"/>
          <w:lang w:val="el-GR"/>
        </w:rPr>
      </w:pPr>
    </w:p>
    <w:p w14:paraId="255DC938" w14:textId="0EB76D05" w:rsidR="008338F0" w:rsidRPr="00EF2032" w:rsidRDefault="003355E7" w:rsidP="00DB2128">
      <w:pPr>
        <w:pStyle w:val="2"/>
        <w:numPr>
          <w:ilvl w:val="1"/>
          <w:numId w:val="10"/>
        </w:numPr>
      </w:pPr>
      <w:r w:rsidRPr="00EF2032">
        <w:tab/>
      </w:r>
      <w:bookmarkStart w:id="285" w:name="_Toc75439425"/>
      <w:bookmarkStart w:id="286" w:name="_Toc80088653"/>
      <w:r w:rsidRPr="00EF2032">
        <w:t>Όροι εκτέλεσης της σύμβασης</w:t>
      </w:r>
      <w:bookmarkEnd w:id="285"/>
      <w:bookmarkEnd w:id="286"/>
    </w:p>
    <w:p w14:paraId="19FD400A" w14:textId="2108380C" w:rsidR="008338F0" w:rsidRPr="00EF2032" w:rsidRDefault="003355E7">
      <w:pPr>
        <w:rPr>
          <w:rFonts w:cs="Tahoma"/>
          <w:szCs w:val="22"/>
          <w:lang w:val="el-GR"/>
        </w:rPr>
      </w:pPr>
      <w:r w:rsidRPr="00EF2032">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EF2032" w:rsidRDefault="003355E7">
      <w:pPr>
        <w:rPr>
          <w:rFonts w:cs="Tahoma"/>
          <w:szCs w:val="22"/>
          <w:lang w:val="el-GR"/>
        </w:rPr>
      </w:pPr>
      <w:r w:rsidRPr="00EF2032">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D1CBB93" w14:textId="77777777" w:rsidR="00D4164C" w:rsidRPr="00EF2032" w:rsidRDefault="00D4164C" w:rsidP="00114833">
      <w:pPr>
        <w:rPr>
          <w:rFonts w:cs="Tahoma"/>
          <w:szCs w:val="22"/>
          <w:lang w:val="el-GR"/>
        </w:rPr>
      </w:pPr>
    </w:p>
    <w:p w14:paraId="2254B173" w14:textId="77777777" w:rsidR="00D4164C" w:rsidRPr="00EF2032" w:rsidRDefault="00D4164C" w:rsidP="00603221">
      <w:pPr>
        <w:suppressAutoHyphens w:val="0"/>
        <w:rPr>
          <w:rFonts w:cs="Tahoma"/>
          <w:szCs w:val="22"/>
          <w:lang w:val="el-GR"/>
        </w:rPr>
      </w:pPr>
      <w:r w:rsidRPr="00EF2032">
        <w:rPr>
          <w:rFonts w:cs="Tahoma"/>
          <w:szCs w:val="22"/>
          <w:lang w:val="el-GR"/>
        </w:rPr>
        <w:t xml:space="preserve">Κατά την εκτέλεση της σύμβασης ο Ανάδοχος </w:t>
      </w:r>
      <w:r w:rsidR="00933266" w:rsidRPr="00EF2032">
        <w:rPr>
          <w:rFonts w:cs="Tahoma"/>
          <w:szCs w:val="22"/>
          <w:lang w:val="el-GR"/>
        </w:rPr>
        <w:t>θα πρέπει</w:t>
      </w:r>
      <w:r w:rsidR="00E1337D" w:rsidRPr="00EF2032">
        <w:rPr>
          <w:rFonts w:cs="Tahoma"/>
          <w:szCs w:val="22"/>
          <w:lang w:val="el-GR"/>
        </w:rPr>
        <w:t xml:space="preserve"> </w:t>
      </w:r>
      <w:r w:rsidRPr="00EF2032">
        <w:rPr>
          <w:rFonts w:cs="Tahoma"/>
          <w:szCs w:val="22"/>
          <w:lang w:val="el-GR"/>
        </w:rPr>
        <w:t>να τηρεί τις υποχρεώσεις</w:t>
      </w:r>
      <w:r w:rsidR="00933266" w:rsidRPr="00EF2032">
        <w:rPr>
          <w:rFonts w:cs="Tahoma"/>
          <w:szCs w:val="22"/>
          <w:lang w:val="el-GR"/>
        </w:rPr>
        <w:t xml:space="preserve"> του που προκύπτουν</w:t>
      </w:r>
      <w:r w:rsidR="00E1337D" w:rsidRPr="00EF2032">
        <w:rPr>
          <w:rFonts w:cs="Tahoma"/>
          <w:szCs w:val="22"/>
          <w:lang w:val="el-GR"/>
        </w:rPr>
        <w:t xml:space="preserve"> </w:t>
      </w:r>
      <w:r w:rsidR="00933266" w:rsidRPr="00EF2032">
        <w:rPr>
          <w:rFonts w:cs="Tahoma"/>
          <w:szCs w:val="22"/>
          <w:lang w:val="el-GR"/>
        </w:rPr>
        <w:t xml:space="preserve">από τον </w:t>
      </w:r>
      <w:r w:rsidRPr="00EF2032">
        <w:rPr>
          <w:rFonts w:cs="Tahoma"/>
          <w:szCs w:val="22"/>
          <w:lang w:val="el-GR"/>
        </w:rPr>
        <w:t>επικοινωνιακό οδηγό ΕΣΠΑ 2014 -20</w:t>
      </w:r>
      <w:r w:rsidR="00E1337D" w:rsidRPr="00EF2032">
        <w:rPr>
          <w:rFonts w:cs="Tahoma"/>
          <w:szCs w:val="22"/>
          <w:lang w:val="el-GR"/>
        </w:rPr>
        <w:t xml:space="preserve"> </w:t>
      </w:r>
      <w:r w:rsidR="00933266" w:rsidRPr="00EF2032">
        <w:rPr>
          <w:rFonts w:cs="Tahoma"/>
          <w:szCs w:val="22"/>
          <w:lang w:val="el-GR"/>
        </w:rPr>
        <w:t xml:space="preserve">(ενδεικτικά αναφέρονται: </w:t>
      </w:r>
      <w:r w:rsidR="00933266" w:rsidRPr="00EF2032">
        <w:rPr>
          <w:rFonts w:cs="Tahoma"/>
          <w:bCs/>
          <w:szCs w:val="22"/>
          <w:lang w:val="el-GR"/>
        </w:rPr>
        <w:t>σήμανση</w:t>
      </w:r>
      <w:r w:rsidR="00933266" w:rsidRPr="00EF2032">
        <w:rPr>
          <w:rFonts w:cs="Tahoma"/>
          <w:szCs w:val="22"/>
          <w:lang w:val="el-GR"/>
        </w:rPr>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EF2032">
        <w:rPr>
          <w:rFonts w:cs="Tahoma"/>
          <w:szCs w:val="22"/>
          <w:lang w:val="el-GR"/>
        </w:rPr>
        <w:t xml:space="preserve"> </w:t>
      </w:r>
      <w:r w:rsidRPr="00EF2032">
        <w:rPr>
          <w:rFonts w:cs="Tahoma"/>
          <w:szCs w:val="22"/>
          <w:lang w:val="el-GR"/>
        </w:rPr>
        <w:t>(βλ.</w:t>
      </w:r>
      <w:r w:rsidR="00E1337D" w:rsidRPr="00EF2032">
        <w:rPr>
          <w:rFonts w:cs="Tahoma"/>
          <w:szCs w:val="22"/>
          <w:lang w:val="el-GR"/>
        </w:rPr>
        <w:t xml:space="preserve"> </w:t>
      </w:r>
      <w:hyperlink r:id="rId38" w:history="1">
        <w:r w:rsidR="00933266" w:rsidRPr="00EF2032">
          <w:rPr>
            <w:rStyle w:val="-"/>
            <w:rFonts w:cs="Tahoma"/>
            <w:szCs w:val="22"/>
            <w:lang w:val="el-GR"/>
          </w:rPr>
          <w:t>https://www.espa.gr/el/Pages/elibraryFS.aspx?item=2087</w:t>
        </w:r>
      </w:hyperlink>
      <w:r w:rsidRPr="00EF2032">
        <w:rPr>
          <w:rFonts w:cs="Tahoma"/>
          <w:szCs w:val="22"/>
          <w:lang w:val="el-GR"/>
        </w:rPr>
        <w:t>)</w:t>
      </w:r>
    </w:p>
    <w:p w14:paraId="2628415A" w14:textId="756A4361" w:rsidR="00D4164C" w:rsidRDefault="00D4164C" w:rsidP="00114833">
      <w:pPr>
        <w:rPr>
          <w:rFonts w:cs="Tahoma"/>
          <w:szCs w:val="22"/>
          <w:lang w:val="el-GR"/>
        </w:rPr>
      </w:pPr>
    </w:p>
    <w:p w14:paraId="08A7E457" w14:textId="2BEF9A13" w:rsidR="00CC17F8" w:rsidRDefault="00CC17F8" w:rsidP="00114833">
      <w:pPr>
        <w:rPr>
          <w:rFonts w:cs="Tahoma"/>
          <w:szCs w:val="22"/>
          <w:lang w:val="el-GR"/>
        </w:rPr>
      </w:pPr>
    </w:p>
    <w:p w14:paraId="21F694C9" w14:textId="77777777" w:rsidR="00CC17F8" w:rsidRPr="00EF2032" w:rsidRDefault="00CC17F8" w:rsidP="00114833">
      <w:pPr>
        <w:rPr>
          <w:rFonts w:cs="Tahoma"/>
          <w:szCs w:val="22"/>
          <w:lang w:val="el-GR"/>
        </w:rPr>
      </w:pPr>
    </w:p>
    <w:p w14:paraId="0120CF28" w14:textId="77777777" w:rsidR="006A67B9" w:rsidRPr="00EF2032" w:rsidRDefault="006A67B9" w:rsidP="006A67B9">
      <w:pPr>
        <w:rPr>
          <w:rFonts w:eastAsia="Calibri"/>
          <w:lang w:val="el-GR"/>
        </w:rPr>
      </w:pPr>
      <w:r w:rsidRPr="00EF2032">
        <w:rPr>
          <w:rFonts w:eastAsia="Calibri"/>
          <w:lang w:val="el-GR"/>
        </w:rPr>
        <w:t xml:space="preserve">Ο ανάδοχος δεσμεύεται ότι: </w:t>
      </w:r>
    </w:p>
    <w:p w14:paraId="62B7ED8C" w14:textId="77777777" w:rsidR="006A67B9" w:rsidRPr="00EF2032" w:rsidRDefault="006A67B9" w:rsidP="006A67B9">
      <w:pPr>
        <w:rPr>
          <w:rFonts w:eastAsia="Calibri"/>
          <w:lang w:val="el-GR"/>
        </w:rPr>
      </w:pPr>
      <w:r w:rsidRPr="00EF2032">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52100A8" w14:textId="2F44BC14" w:rsidR="006A67B9" w:rsidRPr="00EF2032" w:rsidRDefault="006A67B9" w:rsidP="006A67B9">
      <w:pPr>
        <w:rPr>
          <w:rFonts w:eastAsia="Calibri"/>
          <w:lang w:val="el-GR"/>
        </w:rPr>
      </w:pPr>
      <w:r w:rsidRPr="00EF2032">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EF2032">
        <w:rPr>
          <w:rFonts w:eastAsia="Calibri"/>
          <w:vertAlign w:val="superscript"/>
          <w:lang w:val="el-GR"/>
        </w:rPr>
        <w:t xml:space="preserve"> </w:t>
      </w:r>
      <w:r w:rsidRPr="00EF2032">
        <w:rPr>
          <w:rFonts w:eastAsia="Calibri"/>
          <w:lang w:val="el-GR"/>
        </w:rPr>
        <w:t xml:space="preserve">. </w:t>
      </w:r>
    </w:p>
    <w:p w14:paraId="1E230872" w14:textId="77777777" w:rsidR="006A67B9" w:rsidRPr="00EF2032" w:rsidRDefault="006A67B9" w:rsidP="006A67B9">
      <w:pPr>
        <w:rPr>
          <w:rFonts w:eastAsia="Calibri"/>
          <w:lang w:val="el-GR"/>
        </w:rPr>
      </w:pPr>
      <w:r w:rsidRPr="00EF2032">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41AF97A" w14:textId="22ED01A5" w:rsidR="00523EEE" w:rsidRPr="00EF2032" w:rsidRDefault="00C15414" w:rsidP="00523EEE">
      <w:pPr>
        <w:rPr>
          <w:rFonts w:cs="Tahoma"/>
          <w:szCs w:val="22"/>
          <w:lang w:val="el-GR"/>
        </w:rPr>
      </w:pPr>
      <w:r w:rsidRPr="00EF2032">
        <w:rPr>
          <w:rFonts w:cs="Tahoma"/>
          <w:szCs w:val="22"/>
          <w:lang w:val="el-GR"/>
        </w:rPr>
        <w:t>Κατά την εκτέλεση της σύμβασης ο</w:t>
      </w:r>
      <w:r w:rsidR="00523EEE" w:rsidRPr="00EF2032">
        <w:rPr>
          <w:rFonts w:cs="Tahoma"/>
          <w:szCs w:val="22"/>
          <w:lang w:val="el-GR"/>
        </w:rPr>
        <w:t xml:space="preserve"> </w:t>
      </w:r>
      <w:r w:rsidR="004B7E25" w:rsidRPr="00EF2032">
        <w:rPr>
          <w:rFonts w:cs="Tahoma"/>
          <w:szCs w:val="22"/>
          <w:lang w:val="el-GR"/>
        </w:rPr>
        <w:t>α</w:t>
      </w:r>
      <w:r w:rsidR="00523EEE" w:rsidRPr="00EF2032">
        <w:rPr>
          <w:rFonts w:cs="Tahoma"/>
          <w:szCs w:val="22"/>
          <w:lang w:val="el-GR"/>
        </w:rPr>
        <w:t>νάδοχος δε δικαιούται να εκχωρεί τ</w:t>
      </w:r>
      <w:r w:rsidR="00993706" w:rsidRPr="00EF2032">
        <w:rPr>
          <w:rFonts w:cs="Tahoma"/>
          <w:szCs w:val="22"/>
          <w:lang w:val="el-GR"/>
        </w:rPr>
        <w:t xml:space="preserve">ο συμβατικό τίμημα σε </w:t>
      </w:r>
      <w:r w:rsidR="00523EEE" w:rsidRPr="00EF2032">
        <w:rPr>
          <w:rFonts w:cs="Tahoma"/>
          <w:szCs w:val="22"/>
          <w:lang w:val="el-GR"/>
        </w:rPr>
        <w:t xml:space="preserve">οποιοδήποτε τρίτο, </w:t>
      </w:r>
      <w:r w:rsidR="00993706" w:rsidRPr="00EF2032">
        <w:rPr>
          <w:rFonts w:cs="Tahoma"/>
          <w:szCs w:val="22"/>
          <w:lang w:val="el-GR"/>
        </w:rPr>
        <w:t>χωρίς την έγγραφη έγκριση της Α</w:t>
      </w:r>
      <w:r w:rsidRPr="00EF2032">
        <w:rPr>
          <w:rFonts w:cs="Tahoma"/>
          <w:szCs w:val="22"/>
          <w:lang w:val="el-GR"/>
        </w:rPr>
        <w:t>ναθέτουσας Αρχής</w:t>
      </w:r>
      <w:r w:rsidR="00993706" w:rsidRPr="00EF2032">
        <w:rPr>
          <w:rFonts w:cs="Tahoma"/>
          <w:szCs w:val="22"/>
          <w:lang w:val="el-GR"/>
        </w:rPr>
        <w:t>.</w:t>
      </w:r>
      <w:r w:rsidR="00523EEE" w:rsidRPr="00EF2032">
        <w:rPr>
          <w:rFonts w:cs="Tahoma"/>
          <w:szCs w:val="22"/>
          <w:lang w:val="el-GR"/>
        </w:rPr>
        <w:t xml:space="preserve"> Εάν το συμβατικό τίμημα εκχωρηθεί εν όλω ή εν μέρει σε Τράπεζα, κατά τα ως άνω</w:t>
      </w:r>
      <w:r w:rsidRPr="00EF2032">
        <w:rPr>
          <w:rFonts w:cs="Tahoma"/>
          <w:szCs w:val="22"/>
          <w:lang w:val="el-GR"/>
        </w:rPr>
        <w:t xml:space="preserve"> αναφερόμενα</w:t>
      </w:r>
      <w:r w:rsidR="00523EEE" w:rsidRPr="00EF2032">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EF2032">
        <w:rPr>
          <w:rFonts w:cs="Tahoma"/>
          <w:szCs w:val="22"/>
          <w:lang w:val="el-GR"/>
        </w:rPr>
        <w:t xml:space="preserve"> </w:t>
      </w:r>
      <w:r w:rsidR="00523EEE" w:rsidRPr="00EF2032">
        <w:rPr>
          <w:rFonts w:cs="Tahoma"/>
          <w:szCs w:val="22"/>
          <w:lang w:val="el-GR"/>
        </w:rPr>
        <w:t>δεν έχει καμία ευθύνη έναντι της εκδοχέως Τράπεζας.</w:t>
      </w:r>
    </w:p>
    <w:p w14:paraId="19E17EBC" w14:textId="7DB447FC" w:rsidR="001B56F1" w:rsidRPr="00EF2032" w:rsidRDefault="004B7E25" w:rsidP="001B56F1">
      <w:pPr>
        <w:suppressAutoHyphens w:val="0"/>
        <w:spacing w:after="200" w:line="276" w:lineRule="auto"/>
        <w:rPr>
          <w:rFonts w:cs="Tahoma"/>
          <w:szCs w:val="22"/>
          <w:lang w:val="el-GR"/>
        </w:rPr>
      </w:pPr>
      <w:r w:rsidRPr="00EF2032">
        <w:rPr>
          <w:rFonts w:cs="Tahoma"/>
          <w:szCs w:val="22"/>
          <w:lang w:val="el-GR"/>
        </w:rPr>
        <w:t>Κατά την εκτέλεση της σύμβασης</w:t>
      </w:r>
      <w:r w:rsidR="001B56F1" w:rsidRPr="00EF2032">
        <w:rPr>
          <w:rFonts w:cs="Tahoma"/>
          <w:szCs w:val="22"/>
          <w:lang w:val="el-GR"/>
        </w:rPr>
        <w:t xml:space="preserve"> </w:t>
      </w:r>
      <w:r w:rsidRPr="00EF2032">
        <w:rPr>
          <w:rFonts w:cs="Tahoma"/>
          <w:szCs w:val="22"/>
          <w:lang w:val="el-GR"/>
        </w:rPr>
        <w:t>ο</w:t>
      </w:r>
      <w:r w:rsidR="001B56F1" w:rsidRPr="00EF2032">
        <w:rPr>
          <w:rFonts w:cs="Tahoma"/>
          <w:szCs w:val="22"/>
          <w:lang w:val="el-GR"/>
        </w:rPr>
        <w:t xml:space="preserve"> </w:t>
      </w:r>
      <w:r w:rsidRPr="00EF2032">
        <w:rPr>
          <w:rFonts w:cs="Tahoma"/>
          <w:szCs w:val="22"/>
          <w:lang w:val="el-GR"/>
        </w:rPr>
        <w:t>α</w:t>
      </w:r>
      <w:r w:rsidR="001B56F1" w:rsidRPr="00EF2032">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EF2032">
        <w:rPr>
          <w:rFonts w:cs="Tahoma"/>
          <w:szCs w:val="22"/>
          <w:lang w:val="el-GR"/>
        </w:rPr>
        <w:t>Αναθέτουσας Αρχής</w:t>
      </w:r>
      <w:r w:rsidR="001B56F1" w:rsidRPr="00EF2032">
        <w:rPr>
          <w:rFonts w:cs="Tahoma"/>
          <w:szCs w:val="22"/>
          <w:lang w:val="el-GR"/>
        </w:rPr>
        <w:t xml:space="preserve"> ή των εκάστοτε υποδεικνυομένων από αυτήν προσώπων. Σε αντίθετη περίπτωση, η </w:t>
      </w:r>
      <w:r w:rsidRPr="00EF2032">
        <w:rPr>
          <w:rFonts w:cs="Tahoma"/>
          <w:szCs w:val="22"/>
          <w:lang w:val="el-GR"/>
        </w:rPr>
        <w:t>Αναθέτουσα Αρχή</w:t>
      </w:r>
      <w:r w:rsidR="00352B45" w:rsidRPr="00EF2032">
        <w:rPr>
          <w:rFonts w:cs="Tahoma"/>
          <w:szCs w:val="22"/>
          <w:lang w:val="el-GR"/>
        </w:rPr>
        <w:t xml:space="preserve"> </w:t>
      </w:r>
      <w:r w:rsidR="001B56F1" w:rsidRPr="00EF2032">
        <w:rPr>
          <w:rFonts w:cs="Tahoma"/>
          <w:szCs w:val="22"/>
          <w:lang w:val="el-GR"/>
        </w:rPr>
        <w:t xml:space="preserve">δύναται να ζητήσει την αντικατάσταση μέλους της Ομάδας Έργου του </w:t>
      </w:r>
      <w:r w:rsidRPr="00EF2032">
        <w:rPr>
          <w:rFonts w:cs="Tahoma"/>
          <w:szCs w:val="22"/>
          <w:lang w:val="el-GR"/>
        </w:rPr>
        <w:t>α</w:t>
      </w:r>
      <w:r w:rsidR="001B56F1" w:rsidRPr="00EF2032">
        <w:rPr>
          <w:rFonts w:cs="Tahoma"/>
          <w:szCs w:val="22"/>
          <w:lang w:val="el-GR"/>
        </w:rPr>
        <w:t xml:space="preserve">ναδόχου, οπότε ο </w:t>
      </w:r>
      <w:r w:rsidRPr="00EF2032">
        <w:rPr>
          <w:rFonts w:cs="Tahoma"/>
          <w:szCs w:val="22"/>
          <w:lang w:val="el-GR"/>
        </w:rPr>
        <w:t>α</w:t>
      </w:r>
      <w:r w:rsidR="001B56F1" w:rsidRPr="00EF2032">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EF2032">
        <w:rPr>
          <w:rFonts w:cs="Tahoma"/>
          <w:szCs w:val="22"/>
          <w:lang w:val="el-GR"/>
        </w:rPr>
        <w:t xml:space="preserve">Αναθέτουσας Αρχής </w:t>
      </w:r>
      <w:r w:rsidR="001B56F1" w:rsidRPr="00EF2032">
        <w:rPr>
          <w:rFonts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EF2032">
        <w:rPr>
          <w:rFonts w:cs="Tahoma"/>
          <w:bCs/>
          <w:szCs w:val="22"/>
          <w:lang w:val="el-GR"/>
        </w:rPr>
        <w:t xml:space="preserve">ΚτΠ </w:t>
      </w:r>
      <w:r w:rsidR="003154C5">
        <w:rPr>
          <w:rFonts w:cs="Tahoma"/>
          <w:bCs/>
          <w:szCs w:val="22"/>
          <w:lang w:val="el-GR"/>
        </w:rPr>
        <w:t>Μ.</w:t>
      </w:r>
      <w:r w:rsidR="001B56F1" w:rsidRPr="00EF2032">
        <w:rPr>
          <w:rFonts w:cs="Tahoma"/>
          <w:bCs/>
          <w:szCs w:val="22"/>
          <w:lang w:val="el-GR"/>
        </w:rPr>
        <w:t xml:space="preserve">Α.Ε. εγγράφως δεκαπέντε (15) </w:t>
      </w:r>
      <w:r w:rsidR="001B56F1" w:rsidRPr="00EF2032">
        <w:rPr>
          <w:rFonts w:cs="Tahoma"/>
          <w:szCs w:val="22"/>
          <w:lang w:val="el-GR"/>
        </w:rPr>
        <w:t xml:space="preserve">ημέρες πριν από την αντικατάσταση. </w:t>
      </w:r>
    </w:p>
    <w:p w14:paraId="7AC7BBB9" w14:textId="77777777" w:rsidR="001B56F1" w:rsidRPr="00EF2032" w:rsidRDefault="001B56F1" w:rsidP="004B7E25">
      <w:pPr>
        <w:suppressAutoHyphens w:val="0"/>
        <w:spacing w:after="200" w:line="276" w:lineRule="auto"/>
        <w:rPr>
          <w:rFonts w:cs="Tahoma"/>
          <w:szCs w:val="22"/>
          <w:lang w:val="el-GR"/>
        </w:rPr>
      </w:pPr>
      <w:r w:rsidRPr="00EF2032">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B79A8B5" w14:textId="0485853B" w:rsidR="004B7E25" w:rsidRPr="00EF2032" w:rsidRDefault="004B7E25" w:rsidP="004B7E25">
      <w:pPr>
        <w:suppressAutoHyphens w:val="0"/>
        <w:spacing w:after="200" w:line="276" w:lineRule="auto"/>
        <w:rPr>
          <w:rFonts w:cs="Tahoma"/>
          <w:szCs w:val="22"/>
          <w:lang w:val="el-GR"/>
        </w:rPr>
      </w:pPr>
      <w:r w:rsidRPr="00EF2032">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EF2032">
        <w:rPr>
          <w:rFonts w:cs="Tahoma"/>
          <w:szCs w:val="22"/>
          <w:lang w:val="el-GR"/>
        </w:rPr>
        <w:t>Αναθέτουσας Αρχής</w:t>
      </w:r>
      <w:r w:rsidRPr="00EF2032">
        <w:rPr>
          <w:rFonts w:cs="Tahoma"/>
          <w:szCs w:val="22"/>
          <w:lang w:val="el-GR"/>
        </w:rPr>
        <w:t xml:space="preserve">. Σε αντίθετη περίπτωση, η </w:t>
      </w:r>
      <w:r w:rsidR="00331981" w:rsidRPr="00EF2032">
        <w:rPr>
          <w:rFonts w:cs="Tahoma"/>
          <w:szCs w:val="22"/>
          <w:lang w:val="el-GR"/>
        </w:rPr>
        <w:t xml:space="preserve">Αναθέτουσα Αρχή </w:t>
      </w:r>
      <w:r w:rsidRPr="00EF2032">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EF2032">
        <w:rPr>
          <w:rFonts w:cs="Tahoma"/>
          <w:szCs w:val="22"/>
          <w:lang w:val="el-GR"/>
        </w:rPr>
        <w:t>Αναθέτουσας Αρχής</w:t>
      </w:r>
      <w:r w:rsidRPr="00EF2032">
        <w:rPr>
          <w:rFonts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EF2032">
        <w:rPr>
          <w:rFonts w:cs="Tahoma"/>
          <w:szCs w:val="22"/>
          <w:lang w:val="el-GR"/>
        </w:rPr>
        <w:t xml:space="preserve">Αναθέτουσας Αρχής </w:t>
      </w:r>
      <w:r w:rsidRPr="00EF2032">
        <w:rPr>
          <w:rFonts w:cs="Tahoma"/>
          <w:szCs w:val="22"/>
          <w:lang w:val="el-GR"/>
        </w:rPr>
        <w:t>και οι Εγγυητικές Επιστολές Προκαταβολής και Καλής Εκτέλεσης που προβλέπονται στη Σύμβαση.</w:t>
      </w:r>
    </w:p>
    <w:p w14:paraId="04D18389" w14:textId="77777777" w:rsidR="00343BB2" w:rsidRPr="00EF2032" w:rsidRDefault="00343BB2" w:rsidP="00343BB2">
      <w:pPr>
        <w:rPr>
          <w:rFonts w:cs="Tahoma"/>
          <w:szCs w:val="22"/>
          <w:lang w:val="el-GR"/>
        </w:rPr>
      </w:pPr>
      <w:r w:rsidRPr="00EF2032">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4AFCC2C" w14:textId="77777777" w:rsidR="00343BB2" w:rsidRPr="00EF2032" w:rsidRDefault="00343BB2" w:rsidP="00343BB2">
      <w:pPr>
        <w:rPr>
          <w:rFonts w:cs="Tahoma"/>
          <w:szCs w:val="22"/>
          <w:lang w:val="el-GR"/>
        </w:rPr>
      </w:pPr>
      <w:r w:rsidRPr="00EF2032">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1738B709" w14:textId="77777777" w:rsidR="00343BB2" w:rsidRPr="00EF2032" w:rsidRDefault="00343BB2" w:rsidP="00343BB2">
      <w:pPr>
        <w:rPr>
          <w:rFonts w:cs="Tahoma"/>
          <w:szCs w:val="22"/>
          <w:lang w:val="el-GR"/>
        </w:rPr>
      </w:pPr>
      <w:r w:rsidRPr="00EF2032">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5D2A244" w14:textId="77777777" w:rsidR="00343BB2" w:rsidRPr="00EF2032" w:rsidRDefault="00343BB2" w:rsidP="00343BB2">
      <w:pPr>
        <w:rPr>
          <w:rFonts w:cs="Tahoma"/>
          <w:szCs w:val="22"/>
          <w:lang w:val="el-GR"/>
        </w:rPr>
      </w:pPr>
      <w:r w:rsidRPr="00EF2032">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6389222" w14:textId="77777777" w:rsidR="00343BB2" w:rsidRPr="00EF2032" w:rsidRDefault="00343BB2" w:rsidP="00343BB2">
      <w:pPr>
        <w:rPr>
          <w:rFonts w:cs="Tahoma"/>
          <w:szCs w:val="22"/>
          <w:lang w:val="el-GR"/>
        </w:rPr>
      </w:pPr>
      <w:r w:rsidRPr="00EF2032">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34B021D" w14:textId="77777777" w:rsidR="00343BB2" w:rsidRPr="00EF2032" w:rsidRDefault="00343BB2" w:rsidP="00343BB2">
      <w:pPr>
        <w:rPr>
          <w:rFonts w:cs="Tahoma"/>
          <w:szCs w:val="22"/>
          <w:lang w:val="el-GR"/>
        </w:rPr>
      </w:pPr>
      <w:r w:rsidRPr="00EF2032">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F9CCB41" w14:textId="77777777" w:rsidR="00343BB2" w:rsidRPr="00EF2032" w:rsidRDefault="00343BB2" w:rsidP="00343BB2">
      <w:pPr>
        <w:rPr>
          <w:rFonts w:cs="Tahoma"/>
          <w:szCs w:val="22"/>
          <w:lang w:val="el-GR"/>
        </w:rPr>
      </w:pPr>
      <w:r w:rsidRPr="00EF2032">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D2E69B5" w14:textId="77777777" w:rsidR="00343BB2" w:rsidRPr="00EF2032" w:rsidRDefault="00343BB2" w:rsidP="00343BB2">
      <w:pPr>
        <w:rPr>
          <w:rFonts w:cs="Tahoma"/>
          <w:szCs w:val="22"/>
          <w:lang w:val="el-GR"/>
        </w:rPr>
      </w:pPr>
      <w:r w:rsidRPr="00EF2032">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89A47A8" w14:textId="77777777" w:rsidR="00343BB2" w:rsidRPr="00EF2032" w:rsidRDefault="00343BB2" w:rsidP="00343BB2">
      <w:pPr>
        <w:rPr>
          <w:rFonts w:cs="Tahoma"/>
          <w:szCs w:val="22"/>
          <w:lang w:val="el-GR"/>
        </w:rPr>
      </w:pPr>
      <w:r w:rsidRPr="00EF2032">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1BBB818" w14:textId="77777777" w:rsidR="00343BB2" w:rsidRPr="00EF2032" w:rsidRDefault="00343BB2" w:rsidP="00343BB2">
      <w:pPr>
        <w:rPr>
          <w:rFonts w:cs="Tahoma"/>
          <w:szCs w:val="22"/>
          <w:lang w:val="el-GR"/>
        </w:rPr>
      </w:pPr>
      <w:r w:rsidRPr="00EF2032">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2CE2820" w14:textId="77777777" w:rsidR="00CC17F8" w:rsidRDefault="00CC17F8" w:rsidP="00343BB2">
      <w:pPr>
        <w:rPr>
          <w:rFonts w:cs="Tahoma"/>
          <w:szCs w:val="22"/>
          <w:lang w:val="el-GR"/>
        </w:rPr>
      </w:pPr>
    </w:p>
    <w:p w14:paraId="5992562C" w14:textId="77481157" w:rsidR="00343BB2" w:rsidRPr="00EF2032" w:rsidRDefault="00343BB2" w:rsidP="00343BB2">
      <w:pPr>
        <w:rPr>
          <w:rFonts w:cs="Tahoma"/>
          <w:szCs w:val="22"/>
          <w:lang w:val="el-GR"/>
        </w:rPr>
      </w:pPr>
      <w:r w:rsidRPr="00EF2032">
        <w:rPr>
          <w:rFonts w:cs="Tahoma"/>
          <w:szCs w:val="22"/>
          <w:lang w:val="el-GR"/>
        </w:rPr>
        <w:t>Ειδικότερα :</w:t>
      </w:r>
    </w:p>
    <w:p w14:paraId="5E00AD93" w14:textId="77777777" w:rsidR="00343BB2" w:rsidRPr="00EF2032" w:rsidRDefault="00343BB2" w:rsidP="00343BB2">
      <w:pPr>
        <w:rPr>
          <w:rFonts w:cs="Tahoma"/>
          <w:szCs w:val="22"/>
          <w:lang w:val="el-GR"/>
        </w:rPr>
      </w:pPr>
      <w:r w:rsidRPr="00EF2032">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B0FC734" w14:textId="77777777" w:rsidR="00343BB2" w:rsidRPr="00EF2032" w:rsidRDefault="00343BB2" w:rsidP="00343BB2">
      <w:pPr>
        <w:rPr>
          <w:rFonts w:cs="Tahoma"/>
          <w:szCs w:val="22"/>
          <w:lang w:val="el-GR"/>
        </w:rPr>
      </w:pPr>
      <w:r w:rsidRPr="00EF2032">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759F7D3" w14:textId="77777777" w:rsidR="00343BB2" w:rsidRPr="00EF2032" w:rsidRDefault="00343BB2" w:rsidP="00343BB2">
      <w:pPr>
        <w:rPr>
          <w:rFonts w:cs="Tahoma"/>
          <w:szCs w:val="22"/>
          <w:lang w:val="el-GR"/>
        </w:rPr>
      </w:pPr>
      <w:r w:rsidRPr="00EF2032">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1851CA4" w14:textId="77777777" w:rsidR="00343BB2" w:rsidRPr="00EF2032" w:rsidRDefault="00343BB2" w:rsidP="00343BB2">
      <w:pPr>
        <w:rPr>
          <w:rFonts w:cs="Tahoma"/>
          <w:szCs w:val="22"/>
          <w:lang w:val="el-GR"/>
        </w:rPr>
      </w:pPr>
      <w:r w:rsidRPr="00EF2032">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AA881E5" w14:textId="77777777" w:rsidR="00343BB2" w:rsidRPr="00EF2032" w:rsidRDefault="00343BB2" w:rsidP="00343BB2">
      <w:pPr>
        <w:rPr>
          <w:rFonts w:cs="Tahoma"/>
          <w:szCs w:val="22"/>
          <w:lang w:val="el-GR"/>
        </w:rPr>
      </w:pPr>
      <w:r w:rsidRPr="00EF2032">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D8BD826" w14:textId="03E37A55" w:rsidR="00343BB2" w:rsidRPr="00EF2032" w:rsidRDefault="00343BB2" w:rsidP="00374EEB">
      <w:pPr>
        <w:suppressAutoHyphens w:val="0"/>
        <w:spacing w:after="200" w:line="276" w:lineRule="auto"/>
        <w:rPr>
          <w:rFonts w:cs="Tahoma"/>
          <w:szCs w:val="22"/>
          <w:lang w:val="el-GR"/>
        </w:rPr>
      </w:pPr>
      <w:r w:rsidRPr="001B64EE">
        <w:rPr>
          <w:rFonts w:cs="Tahoma"/>
          <w:szCs w:val="22"/>
          <w:lang w:val="el-GR"/>
        </w:rPr>
        <w:t xml:space="preserve">Εάν μετά την κατακύρωση του Διαγωνισμού και πριν από την παράδοση έτοιμου λογισμικού βάσει του αντικειμένου της </w:t>
      </w:r>
      <w:r w:rsidR="00641C65" w:rsidRPr="001B64EE">
        <w:rPr>
          <w:rFonts w:cs="Tahoma"/>
          <w:szCs w:val="22"/>
          <w:lang w:val="el-GR"/>
        </w:rPr>
        <w:t>σύμβασης</w:t>
      </w:r>
      <w:r w:rsidRPr="001B64EE">
        <w:rPr>
          <w:rFonts w:cs="Tahoma"/>
          <w:szCs w:val="22"/>
          <w:lang w:val="el-GR"/>
        </w:rPr>
        <w:t xml:space="preserve">, στο πλαίσιο πρότασης επικαιροποίησης, έχουν ανακοινωθεί </w:t>
      </w:r>
      <w:r w:rsidR="00641C65" w:rsidRPr="001B64EE">
        <w:rPr>
          <w:rFonts w:cs="Tahoma"/>
          <w:szCs w:val="22"/>
          <w:lang w:val="el-GR"/>
        </w:rPr>
        <w:t>νεότερα</w:t>
      </w:r>
      <w:r w:rsidRPr="001B64EE">
        <w:rPr>
          <w:rFonts w:cs="Tahoma"/>
          <w:szCs w:val="22"/>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FE4FE4" w:rsidRPr="001B64EE">
        <w:rPr>
          <w:rFonts w:cs="Tahoma"/>
          <w:szCs w:val="22"/>
          <w:lang w:val="el-GR"/>
        </w:rPr>
        <w:t>Μ.</w:t>
      </w:r>
      <w:r w:rsidRPr="001B64EE">
        <w:rPr>
          <w:rFonts w:cs="Tahoma"/>
          <w:szCs w:val="22"/>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77A068A6" w14:textId="77777777" w:rsidR="00343BB2" w:rsidRPr="00EF2032" w:rsidRDefault="00343BB2" w:rsidP="004B7E25">
      <w:pPr>
        <w:suppressAutoHyphens w:val="0"/>
        <w:spacing w:after="200" w:line="276" w:lineRule="auto"/>
        <w:rPr>
          <w:rFonts w:cs="Tahoma"/>
          <w:szCs w:val="22"/>
          <w:lang w:val="el-GR"/>
        </w:rPr>
      </w:pPr>
    </w:p>
    <w:p w14:paraId="654A155F" w14:textId="5DA4FF96" w:rsidR="008338F0" w:rsidRPr="00EF2032" w:rsidRDefault="003355E7" w:rsidP="00DB2128">
      <w:pPr>
        <w:pStyle w:val="2"/>
        <w:numPr>
          <w:ilvl w:val="1"/>
          <w:numId w:val="10"/>
        </w:numPr>
      </w:pPr>
      <w:r w:rsidRPr="00EF2032">
        <w:tab/>
      </w:r>
      <w:bookmarkStart w:id="287" w:name="_Toc75439426"/>
      <w:bookmarkStart w:id="288" w:name="_Toc80088654"/>
      <w:r w:rsidRPr="00EF2032">
        <w:t>Υπεργολαβία</w:t>
      </w:r>
      <w:bookmarkEnd w:id="287"/>
      <w:bookmarkEnd w:id="288"/>
    </w:p>
    <w:p w14:paraId="6622D3BF" w14:textId="76ECC327" w:rsidR="008338F0" w:rsidRPr="00EF2032" w:rsidRDefault="003355E7">
      <w:pPr>
        <w:rPr>
          <w:rFonts w:cs="Tahoma"/>
          <w:szCs w:val="22"/>
          <w:lang w:val="el-GR"/>
        </w:rPr>
      </w:pPr>
      <w:r w:rsidRPr="00EF2032">
        <w:rPr>
          <w:rFonts w:cs="Tahoma"/>
          <w:b/>
          <w:bCs/>
          <w:szCs w:val="22"/>
          <w:lang w:val="el-GR"/>
        </w:rPr>
        <w:t xml:space="preserve">4.4.1. </w:t>
      </w:r>
      <w:r w:rsidRPr="00EF2032">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23CDBB0F" w:rsidR="008338F0" w:rsidRPr="000C5FFB" w:rsidRDefault="003355E7" w:rsidP="000C5FFB">
      <w:pPr>
        <w:rPr>
          <w:rFonts w:cs="Tahoma"/>
          <w:spacing w:val="5"/>
          <w:kern w:val="1"/>
          <w:szCs w:val="22"/>
          <w:lang w:val="el-GR"/>
        </w:rPr>
      </w:pPr>
      <w:r w:rsidRPr="00EF2032">
        <w:rPr>
          <w:rFonts w:cs="Tahoma"/>
          <w:b/>
          <w:bCs/>
          <w:szCs w:val="22"/>
          <w:lang w:val="el-GR"/>
        </w:rPr>
        <w:t xml:space="preserve">4.4.2. </w:t>
      </w:r>
      <w:r w:rsidRPr="00EF2032">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EF2032">
        <w:rPr>
          <w:rFonts w:cs="Tahoma"/>
          <w:szCs w:val="22"/>
          <w:lang w:val="el-GR"/>
        </w:rPr>
        <w:t xml:space="preserve"> </w:t>
      </w:r>
      <w:r w:rsidRPr="00EF2032">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EF2032">
        <w:rPr>
          <w:rFonts w:eastAsia="SimSun" w:cs="Tahoma"/>
          <w:i/>
          <w:iCs/>
          <w:color w:val="0099FF"/>
          <w:kern w:val="1"/>
          <w:szCs w:val="22"/>
          <w:lang w:val="el-GR" w:bidi="hi-IN"/>
        </w:rPr>
        <w:t>.</w:t>
      </w:r>
      <w:r w:rsidRPr="00EF2032">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1B6036" w:rsidRPr="000C5FFB">
        <w:rPr>
          <w:rFonts w:cs="Tahoma"/>
          <w:spacing w:val="5"/>
          <w:kern w:val="1"/>
          <w:szCs w:val="22"/>
          <w:lang w:val="el-GR"/>
        </w:rPr>
        <w:t>Σ</w:t>
      </w:r>
      <w:r w:rsidRPr="000C5FFB">
        <w:rPr>
          <w:rFonts w:cs="Tahoma"/>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0C5FFB">
        <w:rPr>
          <w:rFonts w:cs="Tahoma"/>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0C5FFB">
        <w:rPr>
          <w:rFonts w:cs="Tahoma"/>
          <w:spacing w:val="5"/>
          <w:kern w:val="1"/>
          <w:szCs w:val="22"/>
          <w:lang w:val="el-GR"/>
        </w:rPr>
        <w:t>του</w:t>
      </w:r>
      <w:r w:rsidR="001B6036" w:rsidRPr="000C5FFB">
        <w:rPr>
          <w:rFonts w:cs="Tahoma"/>
          <w:spacing w:val="5"/>
          <w:kern w:val="1"/>
          <w:szCs w:val="22"/>
          <w:lang w:val="el-GR"/>
        </w:rPr>
        <w:t>.</w:t>
      </w:r>
    </w:p>
    <w:p w14:paraId="0113E776" w14:textId="77777777" w:rsidR="005A3530" w:rsidRPr="00EF2032" w:rsidRDefault="005A3530">
      <w:pPr>
        <w:rPr>
          <w:rFonts w:cs="Tahoma"/>
          <w:b/>
          <w:bCs/>
          <w:szCs w:val="22"/>
          <w:lang w:val="el-GR"/>
        </w:rPr>
      </w:pPr>
    </w:p>
    <w:p w14:paraId="2D41DD35" w14:textId="47B3F4BA" w:rsidR="008338F0" w:rsidRPr="00EF2032" w:rsidRDefault="003355E7">
      <w:pPr>
        <w:rPr>
          <w:rFonts w:cs="Tahoma"/>
          <w:szCs w:val="22"/>
          <w:lang w:val="el-GR"/>
        </w:rPr>
      </w:pPr>
      <w:r w:rsidRPr="00EF2032">
        <w:rPr>
          <w:rFonts w:cs="Tahoma"/>
          <w:b/>
          <w:bCs/>
          <w:szCs w:val="22"/>
          <w:lang w:val="el-GR"/>
        </w:rPr>
        <w:t>4.4.3.</w:t>
      </w:r>
      <w:r w:rsidRPr="00EF2032">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w:t>
      </w:r>
      <w:r w:rsidR="00CA6876" w:rsidRPr="00EF2032">
        <w:rPr>
          <w:rFonts w:cs="Tahoma"/>
          <w:szCs w:val="22"/>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\r \h </w:instrText>
      </w:r>
      <w:r w:rsidR="00835DDC"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Pr>
          <w:b/>
          <w:bCs/>
          <w:color w:val="0000FF"/>
          <w:lang w:val="el-GR"/>
        </w:rPr>
        <w:t>2.2.3</w:t>
      </w:r>
      <w:r w:rsidR="00CA6876" w:rsidRPr="00EF2032">
        <w:rPr>
          <w:b/>
          <w:bCs/>
          <w:color w:val="0000FF"/>
          <w:lang w:val="el-GR"/>
        </w:rPr>
        <w:fldChar w:fldCharType="end"/>
      </w:r>
      <w:r w:rsidR="00CA6876" w:rsidRPr="00EF2032">
        <w:rPr>
          <w:b/>
          <w:bCs/>
          <w:color w:val="0000FF"/>
          <w:lang w:val="el-GR"/>
        </w:rPr>
        <w:t xml:space="preserve"> </w:t>
      </w:r>
      <w:r w:rsidR="00CA6876" w:rsidRPr="00EF2032">
        <w:rPr>
          <w:b/>
          <w:bCs/>
          <w:color w:val="0000FF"/>
          <w:lang w:val="el-GR"/>
        </w:rPr>
        <w:fldChar w:fldCharType="begin"/>
      </w:r>
      <w:r w:rsidR="00CA6876" w:rsidRPr="00EF2032">
        <w:rPr>
          <w:b/>
          <w:bCs/>
          <w:color w:val="0000FF"/>
          <w:lang w:val="el-GR"/>
        </w:rPr>
        <w:instrText xml:space="preserve"> REF _Ref496541356 \h </w:instrText>
      </w:r>
      <w:r w:rsidR="00835DDC" w:rsidRPr="00EF2032">
        <w:rPr>
          <w:b/>
          <w:bCs/>
          <w:color w:val="0000FF"/>
          <w:lang w:val="el-GR"/>
        </w:rPr>
        <w:instrText xml:space="preserve"> \* MERGEFORMAT </w:instrText>
      </w:r>
      <w:r w:rsidR="00CA6876" w:rsidRPr="00EF2032">
        <w:rPr>
          <w:b/>
          <w:bCs/>
          <w:color w:val="0000FF"/>
          <w:lang w:val="el-GR"/>
        </w:rPr>
      </w:r>
      <w:r w:rsidR="00CA6876" w:rsidRPr="00EF2032">
        <w:rPr>
          <w:b/>
          <w:bCs/>
          <w:color w:val="0000FF"/>
          <w:lang w:val="el-GR"/>
        </w:rPr>
        <w:fldChar w:fldCharType="separate"/>
      </w:r>
      <w:r w:rsidR="003C5152" w:rsidRPr="003C5152">
        <w:rPr>
          <w:b/>
          <w:bCs/>
          <w:color w:val="0000FF"/>
          <w:lang w:val="el-GR"/>
        </w:rPr>
        <w:t xml:space="preserve">  Λόγοι </w:t>
      </w:r>
      <w:r w:rsidR="003C5152" w:rsidRPr="003C5152">
        <w:rPr>
          <w:lang w:val="el-GR"/>
        </w:rPr>
        <w:t>αποκλεισμού</w:t>
      </w:r>
      <w:r w:rsidR="00CA6876" w:rsidRPr="00EF2032">
        <w:rPr>
          <w:b/>
          <w:bCs/>
          <w:color w:val="0000FF"/>
          <w:lang w:val="el-GR"/>
        </w:rPr>
        <w:fldChar w:fldCharType="end"/>
      </w:r>
      <w:r w:rsidRPr="00EF2032">
        <w:rPr>
          <w:rFonts w:cs="Tahoma"/>
          <w:szCs w:val="22"/>
          <w:lang w:val="el-GR"/>
        </w:rPr>
        <w:t xml:space="preserve"> και με τα αποδεικτικά μέσα της παραγράφου</w:t>
      </w:r>
      <w:r w:rsidR="00A2277B">
        <w:rPr>
          <w:rFonts w:cs="Tahoma"/>
          <w:szCs w:val="22"/>
          <w:lang w:val="el-GR"/>
        </w:rPr>
        <w:t xml:space="preserve"> </w:t>
      </w:r>
      <w:r w:rsidR="00A2277B" w:rsidRPr="00A2277B">
        <w:rPr>
          <w:b/>
          <w:bCs/>
          <w:color w:val="0000FF"/>
          <w:lang w:val="el-GR"/>
        </w:rPr>
        <w:fldChar w:fldCharType="begin"/>
      </w:r>
      <w:r w:rsidR="00A2277B" w:rsidRPr="00A2277B">
        <w:rPr>
          <w:b/>
          <w:bCs/>
          <w:color w:val="0000FF"/>
          <w:lang w:val="el-GR"/>
        </w:rPr>
        <w:instrText xml:space="preserve"> REF _Ref40957856 \r \h </w:instrText>
      </w:r>
      <w:r w:rsidR="00A2277B">
        <w:rPr>
          <w:b/>
          <w:bCs/>
          <w:color w:val="0000FF"/>
          <w:lang w:val="el-GR"/>
        </w:rPr>
        <w:instrText xml:space="preserve"> \* MERGEFORMAT </w:instrText>
      </w:r>
      <w:r w:rsidR="00A2277B" w:rsidRPr="00A2277B">
        <w:rPr>
          <w:b/>
          <w:bCs/>
          <w:color w:val="0000FF"/>
          <w:lang w:val="el-GR"/>
        </w:rPr>
      </w:r>
      <w:r w:rsidR="00A2277B" w:rsidRPr="00A2277B">
        <w:rPr>
          <w:b/>
          <w:bCs/>
          <w:color w:val="0000FF"/>
          <w:lang w:val="el-GR"/>
        </w:rPr>
        <w:fldChar w:fldCharType="separate"/>
      </w:r>
      <w:r w:rsidR="003C5152">
        <w:rPr>
          <w:b/>
          <w:bCs/>
          <w:color w:val="0000FF"/>
          <w:lang w:val="el-GR"/>
        </w:rPr>
        <w:t>2.2.9.2</w:t>
      </w:r>
      <w:r w:rsidR="00A2277B" w:rsidRPr="00A2277B">
        <w:rPr>
          <w:b/>
          <w:bCs/>
          <w:color w:val="0000FF"/>
          <w:lang w:val="el-GR"/>
        </w:rPr>
        <w:fldChar w:fldCharType="end"/>
      </w:r>
      <w:r w:rsidR="00A2277B" w:rsidRPr="00A2277B">
        <w:rPr>
          <w:b/>
          <w:bCs/>
          <w:color w:val="0000FF"/>
          <w:lang w:val="el-GR"/>
        </w:rPr>
        <w:t xml:space="preserve"> </w:t>
      </w:r>
      <w:r w:rsidR="00A2277B" w:rsidRPr="00A2277B">
        <w:rPr>
          <w:b/>
          <w:bCs/>
          <w:color w:val="0000FF"/>
          <w:lang w:val="el-GR"/>
        </w:rPr>
        <w:fldChar w:fldCharType="begin"/>
      </w:r>
      <w:r w:rsidR="00A2277B" w:rsidRPr="00A2277B">
        <w:rPr>
          <w:b/>
          <w:bCs/>
          <w:color w:val="0000FF"/>
          <w:lang w:val="el-GR"/>
        </w:rPr>
        <w:instrText xml:space="preserve"> REF _Ref40957856 \h </w:instrText>
      </w:r>
      <w:r w:rsidR="00A2277B">
        <w:rPr>
          <w:b/>
          <w:bCs/>
          <w:color w:val="0000FF"/>
          <w:lang w:val="el-GR"/>
        </w:rPr>
        <w:instrText xml:space="preserve"> \* MERGEFORMAT </w:instrText>
      </w:r>
      <w:r w:rsidR="00A2277B" w:rsidRPr="00A2277B">
        <w:rPr>
          <w:b/>
          <w:bCs/>
          <w:color w:val="0000FF"/>
          <w:lang w:val="el-GR"/>
        </w:rPr>
      </w:r>
      <w:r w:rsidR="00A2277B" w:rsidRPr="00A2277B">
        <w:rPr>
          <w:b/>
          <w:bCs/>
          <w:color w:val="0000FF"/>
          <w:lang w:val="el-GR"/>
        </w:rPr>
        <w:fldChar w:fldCharType="separate"/>
      </w:r>
      <w:r w:rsidR="003C5152" w:rsidRPr="003C5152">
        <w:rPr>
          <w:b/>
          <w:bCs/>
          <w:color w:val="0000FF"/>
          <w:lang w:val="el-GR"/>
        </w:rPr>
        <w:t>Αποδεικτικά μέσα - Δικαιολογητικά προσωρινού αναδόχου</w:t>
      </w:r>
      <w:r w:rsidR="00A2277B" w:rsidRPr="00A2277B">
        <w:rPr>
          <w:b/>
          <w:bCs/>
          <w:color w:val="0000FF"/>
          <w:lang w:val="el-GR"/>
        </w:rPr>
        <w:fldChar w:fldCharType="end"/>
      </w:r>
      <w:r w:rsidR="00A2277B">
        <w:rPr>
          <w:rFonts w:cs="Tahoma"/>
          <w:szCs w:val="22"/>
          <w:lang w:val="el-GR"/>
        </w:rPr>
        <w:t xml:space="preserve"> </w:t>
      </w:r>
      <w:r w:rsidRPr="00EF2032">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EF2032">
        <w:rPr>
          <w:rFonts w:cs="Tahoma"/>
          <w:szCs w:val="22"/>
          <w:lang w:val="el-GR"/>
        </w:rPr>
        <w:t xml:space="preserve"> </w:t>
      </w:r>
      <w:r w:rsidRPr="00EF2032">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7AF4D7BE" w:rsidR="008338F0" w:rsidRPr="00EF2032" w:rsidRDefault="003355E7">
      <w:pPr>
        <w:rPr>
          <w:rFonts w:cs="Tahoma"/>
          <w:szCs w:val="22"/>
          <w:lang w:val="el-GR"/>
        </w:rPr>
      </w:pPr>
      <w:r w:rsidRPr="00EF2032">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E05870A" w14:textId="551A5D94" w:rsidR="005A3530" w:rsidRPr="00EF2032" w:rsidRDefault="005A3530">
      <w:pPr>
        <w:rPr>
          <w:rFonts w:cs="Tahoma"/>
          <w:szCs w:val="22"/>
          <w:lang w:val="el-GR"/>
        </w:rPr>
      </w:pPr>
    </w:p>
    <w:p w14:paraId="6A7DE762" w14:textId="77777777" w:rsidR="005A3530" w:rsidRPr="00EF2032" w:rsidRDefault="005A3530">
      <w:pPr>
        <w:rPr>
          <w:rFonts w:cs="Tahoma"/>
          <w:b/>
          <w:bCs/>
          <w:szCs w:val="22"/>
          <w:lang w:val="el-GR"/>
        </w:rPr>
      </w:pPr>
    </w:p>
    <w:p w14:paraId="12B9B8BD" w14:textId="6E0CA73D" w:rsidR="008338F0" w:rsidRPr="00EF2032" w:rsidRDefault="003355E7" w:rsidP="00DB2128">
      <w:pPr>
        <w:pStyle w:val="2"/>
        <w:numPr>
          <w:ilvl w:val="1"/>
          <w:numId w:val="10"/>
        </w:numPr>
      </w:pPr>
      <w:r w:rsidRPr="00EF2032">
        <w:tab/>
      </w:r>
      <w:bookmarkStart w:id="289" w:name="_Ref496607258"/>
      <w:bookmarkStart w:id="290" w:name="_Toc75439427"/>
      <w:bookmarkStart w:id="291" w:name="_Toc80088655"/>
      <w:r w:rsidRPr="00EF2032">
        <w:t>Τροποποίηση σύμβασης κατά τη διάρκειά της</w:t>
      </w:r>
      <w:bookmarkEnd w:id="289"/>
      <w:bookmarkEnd w:id="290"/>
      <w:bookmarkEnd w:id="291"/>
      <w:r w:rsidRPr="00EF2032">
        <w:t xml:space="preserve"> </w:t>
      </w:r>
    </w:p>
    <w:p w14:paraId="79F0F476" w14:textId="11502C50" w:rsidR="008338F0" w:rsidRPr="00EF2032" w:rsidRDefault="003355E7">
      <w:pPr>
        <w:rPr>
          <w:rFonts w:cs="Tahoma"/>
          <w:i/>
          <w:iCs/>
          <w:color w:val="5B9BD5"/>
          <w:spacing w:val="5"/>
          <w:kern w:val="1"/>
          <w:szCs w:val="22"/>
          <w:lang w:val="el-GR"/>
        </w:rPr>
      </w:pPr>
      <w:r w:rsidRPr="00EF2032">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EF2032">
        <w:rPr>
          <w:rFonts w:cs="Tahoma"/>
          <w:szCs w:val="22"/>
          <w:lang w:val="el-GR"/>
        </w:rPr>
        <w:t>ωμοδότησης του αρμοδίου οργάνου</w:t>
      </w:r>
      <w:r w:rsidR="00666195">
        <w:rPr>
          <w:rFonts w:cs="Tahoma"/>
          <w:szCs w:val="22"/>
          <w:lang w:val="el-GR"/>
        </w:rPr>
        <w:t xml:space="preserve"> της Αναθέτουσας Αρχής</w:t>
      </w:r>
      <w:r w:rsidR="00E256F9" w:rsidRPr="00EF2032">
        <w:rPr>
          <w:rFonts w:cs="Tahoma"/>
          <w:szCs w:val="22"/>
          <w:lang w:val="el-GR"/>
        </w:rPr>
        <w:t>.</w:t>
      </w:r>
    </w:p>
    <w:p w14:paraId="083C62B2" w14:textId="2AA98F3E" w:rsidR="00FE0D21" w:rsidRPr="00EF2032" w:rsidRDefault="00FE0D21" w:rsidP="000C5FFB">
      <w:pPr>
        <w:rPr>
          <w:lang w:val="el-GR"/>
        </w:rPr>
      </w:pPr>
    </w:p>
    <w:p w14:paraId="771B46B5" w14:textId="631878EC" w:rsidR="00B60E7A" w:rsidRPr="00EF2032" w:rsidRDefault="00B60E7A" w:rsidP="00374EEB">
      <w:pPr>
        <w:pStyle w:val="3"/>
        <w:numPr>
          <w:ilvl w:val="2"/>
          <w:numId w:val="10"/>
        </w:numPr>
        <w:ind w:left="851"/>
      </w:pPr>
      <w:bookmarkStart w:id="292" w:name="_Toc75439428"/>
      <w:bookmarkStart w:id="293" w:name="_Toc80088656"/>
      <w:r w:rsidRPr="00EF2032">
        <w:t>Δικαιώματα προαίρεσης</w:t>
      </w:r>
      <w:bookmarkEnd w:id="292"/>
      <w:bookmarkEnd w:id="293"/>
      <w:r w:rsidRPr="00EF2032">
        <w:t xml:space="preserve"> </w:t>
      </w:r>
    </w:p>
    <w:p w14:paraId="74EFD253" w14:textId="74B050CF" w:rsidR="00D75347" w:rsidRPr="00EF2032" w:rsidRDefault="00D9353E" w:rsidP="00C87C2F">
      <w:pPr>
        <w:spacing w:line="276" w:lineRule="auto"/>
        <w:rPr>
          <w:rFonts w:cs="Tahoma"/>
          <w:szCs w:val="22"/>
          <w:lang w:val="el-GR"/>
        </w:rPr>
      </w:pPr>
      <w:r w:rsidRPr="00EF2032">
        <w:rPr>
          <w:rFonts w:cs="Tahoma"/>
          <w:szCs w:val="22"/>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EF2032">
        <w:rPr>
          <w:rFonts w:cs="Tahoma"/>
          <w:szCs w:val="22"/>
          <w:lang w:val="el-GR"/>
        </w:rPr>
        <w:t>προϋπόθεση</w:t>
      </w:r>
      <w:r w:rsidRPr="00EF2032">
        <w:rPr>
          <w:rFonts w:cs="Tahoma"/>
          <w:szCs w:val="22"/>
          <w:lang w:val="el-GR"/>
        </w:rPr>
        <w:t xml:space="preserve"> σύμφωνης γνώμης της αρμόδιας </w:t>
      </w:r>
      <w:r w:rsidR="00666195">
        <w:rPr>
          <w:rFonts w:cs="Tahoma"/>
          <w:szCs w:val="22"/>
          <w:lang w:val="el-GR"/>
        </w:rPr>
        <w:t>Διαχειριστικής Αρχής</w:t>
      </w:r>
      <w:r w:rsidRPr="00EF2032">
        <w:rPr>
          <w:rFonts w:cs="Tahoma"/>
          <w:szCs w:val="22"/>
          <w:lang w:val="el-GR"/>
        </w:rPr>
        <w:t xml:space="preserve"> και της έγκρισης χρηματοδότησης για την άσκησή του, συγκεκριμένα :</w:t>
      </w:r>
    </w:p>
    <w:p w14:paraId="473957F9" w14:textId="73EAE5AC" w:rsidR="00D75347" w:rsidRPr="00EF2032" w:rsidRDefault="00D75347" w:rsidP="00D75347">
      <w:pPr>
        <w:rPr>
          <w:rFonts w:cs="Tahoma"/>
          <w:szCs w:val="22"/>
          <w:lang w:val="el-GR"/>
        </w:rPr>
      </w:pPr>
      <w:r w:rsidRPr="00EF2032">
        <w:rPr>
          <w:rFonts w:cs="Tahoma"/>
          <w:szCs w:val="22"/>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w:t>
      </w:r>
      <w:r w:rsidRPr="00374EEB">
        <w:rPr>
          <w:rFonts w:cs="Tahoma"/>
          <w:szCs w:val="22"/>
          <w:lang w:val="el-GR"/>
        </w:rPr>
        <w:t xml:space="preserve">έως </w:t>
      </w:r>
      <w:r w:rsidR="00A668D5" w:rsidRPr="00EF2032">
        <w:rPr>
          <w:rFonts w:cs="Tahoma"/>
          <w:szCs w:val="22"/>
          <w:lang w:val="el-GR"/>
        </w:rPr>
        <w:t xml:space="preserve">ποσοστού </w:t>
      </w:r>
      <w:r w:rsidR="00A668D5" w:rsidRPr="001B64EE">
        <w:rPr>
          <w:rFonts w:cs="Tahoma"/>
          <w:b/>
          <w:szCs w:val="22"/>
          <w:lang w:val="el-GR"/>
        </w:rPr>
        <w:t xml:space="preserve">τριάντα </w:t>
      </w:r>
      <w:r w:rsidRPr="001B64EE">
        <w:rPr>
          <w:rFonts w:cs="Tahoma"/>
          <w:b/>
          <w:szCs w:val="22"/>
          <w:lang w:val="el-GR"/>
        </w:rPr>
        <w:t>τοις εκατό (</w:t>
      </w:r>
      <w:r w:rsidR="00A668D5" w:rsidRPr="001B64EE">
        <w:rPr>
          <w:rFonts w:cs="Tahoma"/>
          <w:b/>
          <w:szCs w:val="22"/>
          <w:lang w:val="el-GR"/>
        </w:rPr>
        <w:t>30</w:t>
      </w:r>
      <w:r w:rsidRPr="001B64EE">
        <w:rPr>
          <w:rFonts w:cs="Tahoma"/>
          <w:b/>
          <w:szCs w:val="22"/>
          <w:lang w:val="el-GR"/>
        </w:rPr>
        <w:t>%)</w:t>
      </w:r>
      <w:r w:rsidRPr="00374EEB">
        <w:rPr>
          <w:rFonts w:cs="Tahoma"/>
          <w:szCs w:val="22"/>
          <w:lang w:val="el-GR"/>
        </w:rPr>
        <w:t xml:space="preserve"> </w:t>
      </w:r>
      <w:r w:rsidRPr="00EF2032">
        <w:rPr>
          <w:rFonts w:cs="Tahoma"/>
          <w:szCs w:val="22"/>
          <w:lang w:val="el-GR"/>
        </w:rPr>
        <w:t xml:space="preserve">του συμβατικού τιμήματος με βάση τις τιμές μονάδας της Οικονομικής Προσφοράς του Αναδόχου. </w:t>
      </w:r>
    </w:p>
    <w:p w14:paraId="7DF0C13F" w14:textId="7B798C32" w:rsidR="00D75347" w:rsidRPr="00EF2032" w:rsidRDefault="00D75347" w:rsidP="00D75347">
      <w:pPr>
        <w:rPr>
          <w:rFonts w:cs="Tahoma"/>
          <w:szCs w:val="22"/>
          <w:lang w:val="el-GR"/>
        </w:rPr>
      </w:pPr>
      <w:r w:rsidRPr="00EF2032">
        <w:rPr>
          <w:rFonts w:cs="Tahoma"/>
          <w:szCs w:val="22"/>
          <w:lang w:val="el-GR"/>
        </w:rPr>
        <w:t xml:space="preserve">Με χρονοδιάγραμμα </w:t>
      </w:r>
      <w:r w:rsidRPr="001B64EE">
        <w:rPr>
          <w:rFonts w:cs="Tahoma"/>
          <w:b/>
          <w:bCs/>
          <w:szCs w:val="22"/>
          <w:lang w:val="el-GR"/>
        </w:rPr>
        <w:t xml:space="preserve">υλοποίησης έως </w:t>
      </w:r>
      <w:r w:rsidR="00666195" w:rsidRPr="001B64EE">
        <w:rPr>
          <w:rFonts w:cs="Tahoma"/>
          <w:b/>
          <w:bCs/>
          <w:szCs w:val="22"/>
          <w:lang w:val="el-GR"/>
        </w:rPr>
        <w:t xml:space="preserve">δώδεκα (12)  </w:t>
      </w:r>
      <w:r w:rsidRPr="001B64EE">
        <w:rPr>
          <w:rFonts w:cs="Tahoma"/>
          <w:b/>
          <w:bCs/>
          <w:szCs w:val="22"/>
          <w:lang w:val="el-GR"/>
        </w:rPr>
        <w:t>μήνες</w:t>
      </w:r>
      <w:r w:rsidRPr="00374EEB">
        <w:rPr>
          <w:rFonts w:cs="Tahoma"/>
          <w:szCs w:val="22"/>
          <w:lang w:val="el-GR"/>
        </w:rPr>
        <w:t xml:space="preserve"> </w:t>
      </w:r>
      <w:r w:rsidRPr="00EF2032">
        <w:rPr>
          <w:rFonts w:cs="Tahoma"/>
          <w:szCs w:val="22"/>
          <w:lang w:val="el-GR"/>
        </w:rPr>
        <w:t>από την άσκησή του.</w:t>
      </w:r>
    </w:p>
    <w:p w14:paraId="2C521E68" w14:textId="503773F6" w:rsidR="004B5471" w:rsidRDefault="004B5471" w:rsidP="004B5471">
      <w:pPr>
        <w:spacing w:line="276" w:lineRule="auto"/>
        <w:rPr>
          <w:rFonts w:cs="Tahoma"/>
          <w:szCs w:val="22"/>
          <w:lang w:val="el-GR"/>
        </w:rPr>
      </w:pPr>
      <w:r w:rsidRPr="00EF2032">
        <w:rPr>
          <w:rFonts w:cs="Tahoma"/>
          <w:szCs w:val="22"/>
          <w:lang w:val="el-GR"/>
        </w:rPr>
        <w:t xml:space="preserve">Β. </w:t>
      </w:r>
      <w:r w:rsidR="005A67E2" w:rsidRPr="005A67E2">
        <w:rPr>
          <w:rFonts w:cs="Tahoma"/>
          <w:szCs w:val="22"/>
          <w:lang w:val="el-GR"/>
        </w:rPr>
        <w:t xml:space="preserve">Πριν από τη λήξη της σύμβασης, ο Κύριος του Έργου δύναται να αποφασίσει την άσκηση δικαιώματος προαίρεσης συντήρησης </w:t>
      </w:r>
      <w:r w:rsidRPr="00EF2032">
        <w:rPr>
          <w:rFonts w:cs="Tahoma"/>
          <w:szCs w:val="22"/>
          <w:lang w:val="el-GR"/>
        </w:rPr>
        <w:t xml:space="preserve">έως του ποσού </w:t>
      </w:r>
      <w:r w:rsidRPr="00374EEB">
        <w:rPr>
          <w:rFonts w:cs="Tahoma"/>
          <w:szCs w:val="22"/>
          <w:lang w:val="el-GR"/>
        </w:rPr>
        <w:t xml:space="preserve">των </w:t>
      </w:r>
      <w:r w:rsidRPr="00374EEB">
        <w:rPr>
          <w:b/>
          <w:bCs/>
          <w:lang w:val="el-GR"/>
        </w:rPr>
        <w:t>178.282,50</w:t>
      </w:r>
      <w:r w:rsidRPr="00374EEB">
        <w:rPr>
          <w:lang w:val="el-GR"/>
        </w:rPr>
        <w:t xml:space="preserve"> </w:t>
      </w:r>
      <w:r w:rsidRPr="00374EEB">
        <w:rPr>
          <w:rFonts w:cs="Tahoma"/>
          <w:szCs w:val="22"/>
          <w:lang w:val="el-GR"/>
        </w:rPr>
        <w:t xml:space="preserve"> € </w:t>
      </w:r>
      <w:r w:rsidRPr="00EF2032">
        <w:rPr>
          <w:rFonts w:cs="Tahoma"/>
          <w:szCs w:val="22"/>
          <w:lang w:val="el-GR"/>
        </w:rPr>
        <w:t xml:space="preserve">μη περιλαμβανομένου ΦΠΑ (προϋπολογισμός με ΦΠΑ: </w:t>
      </w:r>
      <w:r w:rsidRPr="00070769">
        <w:rPr>
          <w:b/>
          <w:bCs/>
          <w:lang w:val="el-GR"/>
        </w:rPr>
        <w:t>221.070,30</w:t>
      </w:r>
      <w:r w:rsidRPr="00EF2032">
        <w:rPr>
          <w:lang w:val="el-GR"/>
        </w:rPr>
        <w:t xml:space="preserve"> </w:t>
      </w:r>
      <w:r w:rsidRPr="00374EEB">
        <w:rPr>
          <w:rFonts w:cs="Tahoma"/>
          <w:szCs w:val="22"/>
          <w:lang w:val="el-GR"/>
        </w:rPr>
        <w:t xml:space="preserve">€, ΦΠΑ 24% </w:t>
      </w:r>
      <w:r w:rsidRPr="00374EEB">
        <w:rPr>
          <w:b/>
          <w:bCs/>
          <w:lang w:val="el-GR"/>
        </w:rPr>
        <w:t>42.787,80</w:t>
      </w:r>
      <w:r w:rsidRPr="00374EEB">
        <w:rPr>
          <w:lang w:val="el-GR"/>
        </w:rPr>
        <w:t xml:space="preserve"> </w:t>
      </w:r>
      <w:r w:rsidRPr="00374EEB">
        <w:rPr>
          <w:rFonts w:cs="Tahoma"/>
          <w:szCs w:val="22"/>
          <w:lang w:val="el-GR"/>
        </w:rPr>
        <w:t xml:space="preserve">€), με </w:t>
      </w:r>
      <w:r w:rsidRPr="00EF2032">
        <w:rPr>
          <w:rFonts w:cs="Tahoma"/>
          <w:szCs w:val="22"/>
          <w:lang w:val="el-GR"/>
        </w:rPr>
        <w:t>βάση την Οικονομική Προσφορά του Αναδόχου, για τις υπηρεσίες συντήρησης (όπως αυτές περιγράφονται στην Παρ</w:t>
      </w:r>
      <w:r w:rsidR="00564F28">
        <w:rPr>
          <w:rFonts w:cs="Tahoma"/>
          <w:szCs w:val="22"/>
          <w:lang w:val="el-GR"/>
        </w:rPr>
        <w:t xml:space="preserve">. </w:t>
      </w:r>
      <w:r w:rsidR="00715751" w:rsidRPr="00EF2032">
        <w:rPr>
          <w:b/>
          <w:bCs/>
          <w:color w:val="0000FF"/>
          <w:lang w:val="el-GR"/>
        </w:rPr>
        <w:fldChar w:fldCharType="begin"/>
      </w:r>
      <w:r w:rsidR="00715751" w:rsidRPr="00EF2032">
        <w:rPr>
          <w:b/>
          <w:bCs/>
          <w:color w:val="0000FF"/>
          <w:lang w:val="el-GR"/>
        </w:rPr>
        <w:instrText xml:space="preserve"> REF _Ref75525702 \r \h  \* MERGEFORMAT </w:instrText>
      </w:r>
      <w:r w:rsidR="00715751" w:rsidRPr="00EF2032">
        <w:rPr>
          <w:b/>
          <w:bCs/>
          <w:color w:val="0000FF"/>
          <w:lang w:val="el-GR"/>
        </w:rPr>
      </w:r>
      <w:r w:rsidR="00715751" w:rsidRPr="00EF2032">
        <w:rPr>
          <w:b/>
          <w:bCs/>
          <w:color w:val="0000FF"/>
          <w:lang w:val="el-GR"/>
        </w:rPr>
        <w:fldChar w:fldCharType="separate"/>
      </w:r>
      <w:r w:rsidR="003C5152">
        <w:rPr>
          <w:b/>
          <w:bCs/>
          <w:color w:val="0000FF"/>
          <w:lang w:val="el-GR"/>
        </w:rPr>
        <w:t>6.3.2</w:t>
      </w:r>
      <w:r w:rsidR="00715751" w:rsidRPr="00EF2032">
        <w:rPr>
          <w:b/>
          <w:bCs/>
          <w:color w:val="0000FF"/>
          <w:lang w:val="el-GR"/>
        </w:rPr>
        <w:fldChar w:fldCharType="end"/>
      </w:r>
      <w:r w:rsidR="00715751" w:rsidRPr="00EF2032">
        <w:rPr>
          <w:b/>
          <w:bCs/>
          <w:color w:val="0000FF"/>
          <w:lang w:val="el-GR"/>
        </w:rPr>
        <w:t xml:space="preserve"> </w:t>
      </w:r>
      <w:r w:rsidR="00715751" w:rsidRPr="00EF2032">
        <w:rPr>
          <w:b/>
          <w:bCs/>
          <w:color w:val="0000FF"/>
          <w:lang w:val="en-US"/>
        </w:rPr>
        <w:fldChar w:fldCharType="begin"/>
      </w:r>
      <w:r w:rsidR="00715751" w:rsidRPr="00EF2032">
        <w:rPr>
          <w:b/>
          <w:bCs/>
          <w:color w:val="0000FF"/>
          <w:lang w:val="el-GR"/>
        </w:rPr>
        <w:instrText xml:space="preserve"> </w:instrText>
      </w:r>
      <w:r w:rsidR="00715751" w:rsidRPr="00EF2032">
        <w:rPr>
          <w:b/>
          <w:bCs/>
          <w:color w:val="0000FF"/>
          <w:lang w:val="en-US"/>
        </w:rPr>
        <w:instrText>REF</w:instrText>
      </w:r>
      <w:r w:rsidR="00715751" w:rsidRPr="00EF2032">
        <w:rPr>
          <w:b/>
          <w:bCs/>
          <w:color w:val="0000FF"/>
          <w:lang w:val="el-GR"/>
        </w:rPr>
        <w:instrText xml:space="preserve"> _</w:instrText>
      </w:r>
      <w:r w:rsidR="00715751" w:rsidRPr="00EF2032">
        <w:rPr>
          <w:b/>
          <w:bCs/>
          <w:color w:val="0000FF"/>
          <w:lang w:val="en-US"/>
        </w:rPr>
        <w:instrText>Ref</w:instrText>
      </w:r>
      <w:r w:rsidR="00715751" w:rsidRPr="00EF2032">
        <w:rPr>
          <w:b/>
          <w:bCs/>
          <w:color w:val="0000FF"/>
          <w:lang w:val="el-GR"/>
        </w:rPr>
        <w:instrText>75525708 \</w:instrText>
      </w:r>
      <w:r w:rsidR="00715751" w:rsidRPr="00EF2032">
        <w:rPr>
          <w:b/>
          <w:bCs/>
          <w:color w:val="0000FF"/>
          <w:lang w:val="en-US"/>
        </w:rPr>
        <w:instrText>h</w:instrText>
      </w:r>
      <w:r w:rsidR="00715751" w:rsidRPr="00EF2032">
        <w:rPr>
          <w:b/>
          <w:bCs/>
          <w:color w:val="0000FF"/>
          <w:lang w:val="el-GR"/>
        </w:rPr>
        <w:instrText xml:space="preserve">  \* </w:instrText>
      </w:r>
      <w:r w:rsidR="00715751" w:rsidRPr="00EF2032">
        <w:rPr>
          <w:b/>
          <w:bCs/>
          <w:color w:val="0000FF"/>
          <w:lang w:val="en-US"/>
        </w:rPr>
        <w:instrText>MERGEFORMAT</w:instrText>
      </w:r>
      <w:r w:rsidR="00715751" w:rsidRPr="00EF2032">
        <w:rPr>
          <w:b/>
          <w:bCs/>
          <w:color w:val="0000FF"/>
          <w:lang w:val="el-GR"/>
        </w:rPr>
        <w:instrText xml:space="preserve"> </w:instrText>
      </w:r>
      <w:r w:rsidR="00715751" w:rsidRPr="00EF2032">
        <w:rPr>
          <w:b/>
          <w:bCs/>
          <w:color w:val="0000FF"/>
          <w:lang w:val="en-US"/>
        </w:rPr>
      </w:r>
      <w:r w:rsidR="00715751" w:rsidRPr="00EF2032">
        <w:rPr>
          <w:b/>
          <w:bCs/>
          <w:color w:val="0000FF"/>
          <w:lang w:val="en-US"/>
        </w:rPr>
        <w:fldChar w:fldCharType="separate"/>
      </w:r>
      <w:r w:rsidR="003C5152" w:rsidRPr="003C5152">
        <w:rPr>
          <w:b/>
          <w:bCs/>
          <w:color w:val="0000FF"/>
          <w:lang w:val="el-GR"/>
        </w:rPr>
        <w:t>Υπηρεσίες Περιόδου Συντήρησης</w:t>
      </w:r>
      <w:r w:rsidR="00715751" w:rsidRPr="00EF2032">
        <w:rPr>
          <w:b/>
          <w:bCs/>
          <w:color w:val="0000FF"/>
          <w:lang w:val="en-US"/>
        </w:rPr>
        <w:fldChar w:fldCharType="end"/>
      </w:r>
      <w:r w:rsidRPr="00EF2032">
        <w:rPr>
          <w:rFonts w:cs="Tahoma"/>
          <w:szCs w:val="22"/>
          <w:lang w:val="el-GR"/>
        </w:rPr>
        <w:t>.</w:t>
      </w:r>
    </w:p>
    <w:p w14:paraId="10D71A0B" w14:textId="77777777" w:rsidR="00D75347" w:rsidRPr="006A61C5" w:rsidRDefault="00D75347" w:rsidP="00D75347">
      <w:pPr>
        <w:rPr>
          <w:rFonts w:cs="Tahoma"/>
          <w:szCs w:val="22"/>
          <w:lang w:val="el-GR"/>
        </w:rPr>
      </w:pPr>
      <w:r w:rsidRPr="00EF2032">
        <w:rPr>
          <w:rFonts w:cs="Tahoma"/>
          <w:szCs w:val="22"/>
          <w:lang w:val="el-GR"/>
        </w:rPr>
        <w:t>Με χρονοδιάγραμμα υλοποίησης έως τρία (3) έτη από την άσκησή του.</w:t>
      </w:r>
    </w:p>
    <w:p w14:paraId="58CCB49F" w14:textId="3D9A4C9B" w:rsidR="00D75347" w:rsidRPr="00EF2032" w:rsidRDefault="00C87C2F" w:rsidP="00C87C2F">
      <w:pPr>
        <w:spacing w:line="276" w:lineRule="auto"/>
        <w:rPr>
          <w:rFonts w:cs="Tahoma"/>
          <w:szCs w:val="22"/>
          <w:lang w:val="el-GR"/>
        </w:rPr>
      </w:pPr>
      <w:r w:rsidRPr="00EF2032">
        <w:rPr>
          <w:rFonts w:cs="Tahoma"/>
          <w:szCs w:val="22"/>
          <w:lang w:val="el-GR"/>
        </w:rPr>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529C102" w14:textId="77777777" w:rsidR="00C87C2F" w:rsidRPr="00EF2032" w:rsidRDefault="00C87C2F" w:rsidP="00C87C2F">
      <w:pPr>
        <w:spacing w:line="276" w:lineRule="auto"/>
        <w:rPr>
          <w:rFonts w:cs="Tahoma"/>
          <w:szCs w:val="22"/>
          <w:lang w:val="el-GR"/>
        </w:rPr>
      </w:pPr>
      <w:r w:rsidRPr="00EF2032">
        <w:rPr>
          <w:rFonts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5DDE564C" w14:textId="77777777" w:rsidR="00163845" w:rsidRPr="00EF2032" w:rsidRDefault="00163845" w:rsidP="00163845">
      <w:pPr>
        <w:spacing w:line="276" w:lineRule="auto"/>
        <w:rPr>
          <w:rFonts w:cs="Tahoma"/>
          <w:szCs w:val="22"/>
          <w:lang w:val="el-GR"/>
        </w:rPr>
      </w:pPr>
      <w:r w:rsidRPr="00EF2032">
        <w:rPr>
          <w:rFonts w:cs="Tahoma"/>
          <w:szCs w:val="22"/>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35A18318" w14:textId="77777777" w:rsidR="00163845" w:rsidRPr="00EF2032" w:rsidRDefault="00163845" w:rsidP="00C87C2F">
      <w:pPr>
        <w:spacing w:line="276" w:lineRule="auto"/>
        <w:rPr>
          <w:rFonts w:cs="Tahoma"/>
          <w:szCs w:val="22"/>
          <w:lang w:val="el-GR"/>
        </w:rPr>
      </w:pPr>
    </w:p>
    <w:p w14:paraId="569B15AA" w14:textId="08C02DC2" w:rsidR="008338F0" w:rsidRPr="00EF2032" w:rsidRDefault="003355E7" w:rsidP="00DB2128">
      <w:pPr>
        <w:pStyle w:val="2"/>
        <w:numPr>
          <w:ilvl w:val="1"/>
          <w:numId w:val="10"/>
        </w:numPr>
      </w:pPr>
      <w:r w:rsidRPr="00EF2032">
        <w:tab/>
      </w:r>
      <w:bookmarkStart w:id="294" w:name="_Toc75439429"/>
      <w:bookmarkStart w:id="295" w:name="_Ref75524708"/>
      <w:bookmarkStart w:id="296" w:name="_Ref75524716"/>
      <w:bookmarkStart w:id="297" w:name="_Toc80088657"/>
      <w:r w:rsidRPr="00EF2032">
        <w:t>Δικαίωμα μονομερούς λύσης της σύμβασης</w:t>
      </w:r>
      <w:bookmarkEnd w:id="294"/>
      <w:bookmarkEnd w:id="295"/>
      <w:bookmarkEnd w:id="296"/>
      <w:bookmarkEnd w:id="297"/>
    </w:p>
    <w:p w14:paraId="3678D5C5" w14:textId="7E54C03C" w:rsidR="00FE0D21" w:rsidRPr="00EF2032" w:rsidRDefault="009649DC" w:rsidP="00FE0D21">
      <w:pPr>
        <w:rPr>
          <w:lang w:val="el-GR"/>
        </w:rPr>
      </w:pPr>
      <w:r w:rsidRPr="00EF2032">
        <w:rPr>
          <w:rFonts w:cs="Tahoma"/>
          <w:b/>
          <w:bCs/>
          <w:szCs w:val="22"/>
          <w:lang w:val="el-GR"/>
        </w:rPr>
        <w:t>4.6.1.</w:t>
      </w:r>
      <w:r w:rsidRPr="00EF2032">
        <w:rPr>
          <w:rFonts w:cs="Tahoma"/>
          <w:szCs w:val="22"/>
          <w:lang w:val="el-GR"/>
        </w:rPr>
        <w:t xml:space="preserve"> </w:t>
      </w:r>
      <w:r w:rsidR="00FE0D21" w:rsidRPr="00EF2032">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4ADC50D" w14:textId="77777777" w:rsidR="00FE0D21" w:rsidRPr="00EF2032" w:rsidRDefault="00FE0D21" w:rsidP="00FE0D21">
      <w:pPr>
        <w:rPr>
          <w:lang w:val="el-GR"/>
        </w:rPr>
      </w:pPr>
      <w:r w:rsidRPr="00EF2032">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96D5F70" w14:textId="7D206E07" w:rsidR="00FE0D21" w:rsidRPr="00EF2032" w:rsidRDefault="00FE0D21" w:rsidP="00FE0D21">
      <w:pPr>
        <w:rPr>
          <w:lang w:val="el-GR"/>
        </w:rPr>
      </w:pPr>
      <w:r w:rsidRPr="00EF2032">
        <w:rPr>
          <w:lang w:val="el-GR"/>
        </w:rPr>
        <w:t xml:space="preserve">β) ο ανάδοχος, κατά το χρόνο της ανάθεσης της σύμβασης, τελούσε σε μια από τις καταστάσεις που αναφέρονται στην παράγραφο </w:t>
      </w:r>
      <w:r w:rsidR="00362E13" w:rsidRPr="00CC17F8">
        <w:rPr>
          <w:b/>
          <w:bCs/>
          <w:color w:val="0033CC"/>
          <w:lang w:val="el-GR"/>
        </w:rPr>
        <w:t>2.2.3.1</w:t>
      </w:r>
      <w:r w:rsidR="00362E13" w:rsidRPr="00CC17F8">
        <w:rPr>
          <w:color w:val="0033CC"/>
          <w:lang w:val="el-GR"/>
        </w:rPr>
        <w:t xml:space="preserve"> </w:t>
      </w:r>
      <w:r w:rsidR="00362E13" w:rsidRPr="00CC17F8">
        <w:rPr>
          <w:b/>
          <w:bCs/>
          <w:color w:val="0033CC"/>
          <w:lang w:val="el-GR"/>
        </w:rPr>
        <w:t xml:space="preserve"> </w:t>
      </w:r>
      <w:r w:rsidRPr="00EF2032">
        <w:rPr>
          <w:lang w:val="el-GR"/>
        </w:rPr>
        <w:t>και, ως εκ τούτου, θα έπρεπε να έχει αποκλειστεί από τη διαδικασία σύναψης της σύμβασης,</w:t>
      </w:r>
    </w:p>
    <w:p w14:paraId="63F30BC0" w14:textId="77777777" w:rsidR="00FE0D21" w:rsidRPr="00EF2032" w:rsidRDefault="00FE0D21" w:rsidP="00FE0D21">
      <w:pPr>
        <w:rPr>
          <w:szCs w:val="22"/>
          <w:lang w:val="el-GR"/>
        </w:rPr>
      </w:pPr>
      <w:r w:rsidRPr="00EF2032">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68C647B" w14:textId="58E1A9D5" w:rsidR="00FE0D21" w:rsidRPr="00EF2032" w:rsidRDefault="00FE0D21" w:rsidP="00FE0D21">
      <w:pPr>
        <w:rPr>
          <w:szCs w:val="22"/>
          <w:lang w:val="el-GR"/>
        </w:rPr>
      </w:pPr>
      <w:r w:rsidRPr="00EF2032">
        <w:rPr>
          <w:szCs w:val="22"/>
          <w:lang w:val="el-GR"/>
        </w:rPr>
        <w:t xml:space="preserve">δ) ο ανάδοχος καταδικαστεί αμετάκλητα, κατά τη διάρκεια εκτέλεσης της σύμβασης, για ένα από τα αδικήματα που αναφέρονται στην παρ. </w:t>
      </w:r>
      <w:r w:rsidR="00CC17F8" w:rsidRPr="00CC17F8">
        <w:rPr>
          <w:b/>
          <w:bCs/>
          <w:color w:val="0033CC"/>
          <w:lang w:val="el-GR"/>
        </w:rPr>
        <w:t>2.2.3.1</w:t>
      </w:r>
      <w:r w:rsidR="00CC17F8" w:rsidRPr="00CC17F8">
        <w:rPr>
          <w:color w:val="0033CC"/>
          <w:lang w:val="el-GR"/>
        </w:rPr>
        <w:t xml:space="preserve"> </w:t>
      </w:r>
      <w:r w:rsidR="00817E4A" w:rsidRPr="00CC17F8">
        <w:rPr>
          <w:b/>
          <w:bCs/>
          <w:color w:val="0033CC"/>
          <w:lang w:val="el-GR"/>
        </w:rPr>
        <w:t xml:space="preserve"> </w:t>
      </w:r>
      <w:r w:rsidRPr="00EF2032">
        <w:rPr>
          <w:lang w:val="el-GR"/>
        </w:rPr>
        <w:t>της</w:t>
      </w:r>
      <w:r w:rsidRPr="00EF2032">
        <w:rPr>
          <w:szCs w:val="22"/>
          <w:lang w:val="el-GR"/>
        </w:rPr>
        <w:t xml:space="preserve"> παρούσας,</w:t>
      </w:r>
    </w:p>
    <w:p w14:paraId="45BF79F5" w14:textId="46DA7444" w:rsidR="00FE0D21" w:rsidRPr="00EF2032" w:rsidRDefault="00FE0D21">
      <w:pPr>
        <w:rPr>
          <w:strike/>
          <w:lang w:val="el-GR"/>
        </w:rPr>
      </w:pPr>
    </w:p>
    <w:p w14:paraId="0B3DC7F0" w14:textId="2538DB9A" w:rsidR="008338F0" w:rsidRPr="00D40E91" w:rsidRDefault="003355E7" w:rsidP="00671CDE">
      <w:pPr>
        <w:pStyle w:val="1"/>
        <w:numPr>
          <w:ilvl w:val="0"/>
          <w:numId w:val="78"/>
        </w:numPr>
      </w:pPr>
      <w:bookmarkStart w:id="298" w:name="_Toc80088658"/>
      <w:r w:rsidRPr="00D40E91">
        <w:t>ΕΙΔΙΚΟΙ ΟΡΟΙ ΕΚΤΕΛΕΣΗΣ ΤΗΣ ΣΥΜΒΑΣΗΣ</w:t>
      </w:r>
      <w:bookmarkEnd w:id="298"/>
      <w:r w:rsidRPr="00D40E91">
        <w:t xml:space="preserve"> </w:t>
      </w:r>
    </w:p>
    <w:p w14:paraId="5C2C082B" w14:textId="0BA89623" w:rsidR="008338F0" w:rsidRPr="00D40E91" w:rsidRDefault="003355E7" w:rsidP="00671CDE">
      <w:pPr>
        <w:pStyle w:val="2"/>
        <w:numPr>
          <w:ilvl w:val="1"/>
          <w:numId w:val="78"/>
        </w:numPr>
      </w:pPr>
      <w:bookmarkStart w:id="299" w:name="_Ref496607306"/>
      <w:bookmarkStart w:id="300" w:name="_Toc75439430"/>
      <w:bookmarkStart w:id="301" w:name="_Toc80088659"/>
      <w:r w:rsidRPr="00D40E91">
        <w:t>Τρόπος πληρωμής</w:t>
      </w:r>
      <w:bookmarkEnd w:id="299"/>
      <w:bookmarkEnd w:id="300"/>
      <w:bookmarkEnd w:id="301"/>
      <w:r w:rsidRPr="00D40E91">
        <w:t xml:space="preserve"> </w:t>
      </w:r>
    </w:p>
    <w:p w14:paraId="20424C7D" w14:textId="3AB1B8C6" w:rsidR="009649DC" w:rsidRPr="00EF2032" w:rsidRDefault="003355E7">
      <w:pPr>
        <w:rPr>
          <w:rFonts w:cs="Tahoma"/>
          <w:b/>
          <w:szCs w:val="22"/>
          <w:lang w:val="el-GR"/>
        </w:rPr>
      </w:pPr>
      <w:r w:rsidRPr="00EF2032">
        <w:rPr>
          <w:rFonts w:cs="Tahoma"/>
          <w:b/>
          <w:bCs/>
          <w:szCs w:val="22"/>
          <w:lang w:val="el-GR"/>
        </w:rPr>
        <w:t>5.1.1.</w:t>
      </w:r>
      <w:r w:rsidRPr="00EF2032">
        <w:rPr>
          <w:rFonts w:cs="Tahoma"/>
          <w:szCs w:val="22"/>
          <w:lang w:val="el-GR"/>
        </w:rPr>
        <w:t xml:space="preserve"> </w:t>
      </w:r>
      <w:r w:rsidR="003D7965" w:rsidRPr="00EF2032">
        <w:rPr>
          <w:rFonts w:cs="Tahoma"/>
          <w:szCs w:val="22"/>
          <w:lang w:val="el-GR"/>
        </w:rPr>
        <w:tab/>
      </w:r>
      <w:r w:rsidRPr="00EF2032">
        <w:rPr>
          <w:rFonts w:cs="Tahoma"/>
          <w:szCs w:val="22"/>
          <w:lang w:val="el-GR"/>
        </w:rPr>
        <w:t>Η πληρωμή του αναδόχου θα πραγματοποιηθεί</w:t>
      </w:r>
      <w:r w:rsidR="007C6E3D" w:rsidRPr="00EF2032">
        <w:rPr>
          <w:rFonts w:cs="Tahoma"/>
          <w:szCs w:val="22"/>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2A7D1C59" w14:textId="2EC41D47" w:rsidR="007C6E3D" w:rsidRPr="00EF2032" w:rsidRDefault="0048569A" w:rsidP="0048569A">
      <w:pPr>
        <w:rPr>
          <w:rFonts w:cs="Tahoma"/>
          <w:szCs w:val="22"/>
          <w:lang w:val="el-GR"/>
        </w:rPr>
      </w:pPr>
      <w:r w:rsidRPr="00EF2032">
        <w:rPr>
          <w:rFonts w:cs="Tahoma"/>
          <w:szCs w:val="22"/>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EF2032">
        <w:rPr>
          <w:rFonts w:cs="Tahoma"/>
          <w:szCs w:val="22"/>
          <w:lang w:val="el-GR"/>
        </w:rPr>
        <w:t>τον τρόπο πληρωμής που θα επιλέξει η Αναθέτουσα Αρχή.</w:t>
      </w:r>
    </w:p>
    <w:p w14:paraId="07BBA703" w14:textId="77777777" w:rsidR="00CC17F8" w:rsidRPr="003A4F2F" w:rsidRDefault="00CC17F8">
      <w:pPr>
        <w:rPr>
          <w:rFonts w:cs="Tahoma"/>
          <w:b/>
          <w:szCs w:val="22"/>
          <w:lang w:val="el-GR"/>
        </w:rPr>
      </w:pPr>
    </w:p>
    <w:p w14:paraId="2C999C3F" w14:textId="5BCAD7F0" w:rsidR="001E54F6" w:rsidRPr="00EF2032" w:rsidRDefault="007C6E3D" w:rsidP="00CC17F8">
      <w:pPr>
        <w:rPr>
          <w:rFonts w:cs="Tahoma"/>
          <w:b/>
          <w:szCs w:val="22"/>
          <w:lang w:val="el-GR"/>
        </w:rPr>
      </w:pPr>
      <w:r w:rsidRPr="00EF2032">
        <w:rPr>
          <w:rFonts w:cs="Tahoma"/>
          <w:b/>
          <w:szCs w:val="22"/>
          <w:lang w:val="el-GR"/>
        </w:rPr>
        <w:t xml:space="preserve">Τρόποι Πληρωμής: </w:t>
      </w:r>
    </w:p>
    <w:tbl>
      <w:tblPr>
        <w:tblStyle w:val="aff0"/>
        <w:tblW w:w="9634" w:type="dxa"/>
        <w:tblLook w:val="04A0" w:firstRow="1" w:lastRow="0" w:firstColumn="1" w:lastColumn="0" w:noHBand="0" w:noVBand="1"/>
      </w:tblPr>
      <w:tblGrid>
        <w:gridCol w:w="456"/>
        <w:gridCol w:w="35"/>
        <w:gridCol w:w="9143"/>
      </w:tblGrid>
      <w:tr w:rsidR="001E54F6" w:rsidRPr="000E5495" w14:paraId="2F34AED1" w14:textId="77777777" w:rsidTr="00211AA6">
        <w:tc>
          <w:tcPr>
            <w:tcW w:w="491" w:type="dxa"/>
            <w:gridSpan w:val="2"/>
          </w:tcPr>
          <w:p w14:paraId="61B73D0B" w14:textId="6E16F86C" w:rsidR="001E54F6" w:rsidRPr="00EF2032" w:rsidRDefault="005B7F2D" w:rsidP="001E54F6">
            <w:pPr>
              <w:rPr>
                <w:rFonts w:cs="Tahoma"/>
                <w:b/>
                <w:szCs w:val="22"/>
                <w:lang w:val="el-GR"/>
              </w:rPr>
            </w:pPr>
            <w:r>
              <w:rPr>
                <w:rFonts w:cs="Tahoma"/>
                <w:b/>
                <w:szCs w:val="22"/>
                <w:lang w:val="el-GR"/>
              </w:rPr>
              <w:t>1</w:t>
            </w:r>
            <w:r w:rsidR="001E54F6" w:rsidRPr="00EF2032">
              <w:rPr>
                <w:rFonts w:cs="Tahoma"/>
                <w:b/>
                <w:szCs w:val="22"/>
                <w:lang w:val="el-GR"/>
              </w:rPr>
              <w:t>)</w:t>
            </w:r>
          </w:p>
        </w:tc>
        <w:tc>
          <w:tcPr>
            <w:tcW w:w="9143" w:type="dxa"/>
          </w:tcPr>
          <w:p w14:paraId="352D09C5" w14:textId="2F7603FE" w:rsidR="001E54F6" w:rsidRPr="00EF2032" w:rsidRDefault="001E54F6" w:rsidP="00671CDE">
            <w:pPr>
              <w:pStyle w:val="aff"/>
              <w:numPr>
                <w:ilvl w:val="0"/>
                <w:numId w:val="37"/>
              </w:numPr>
              <w:spacing w:before="120"/>
              <w:rPr>
                <w:lang w:val="el-GR"/>
              </w:rPr>
            </w:pPr>
            <w:r w:rsidRPr="00EF2032">
              <w:rPr>
                <w:lang w:val="el-GR"/>
              </w:rPr>
              <w:t xml:space="preserve">Χορήγηση έντοκης προκαταβολής μέχρι </w:t>
            </w:r>
            <w:r w:rsidRPr="00FF3E93">
              <w:rPr>
                <w:lang w:val="el-GR"/>
              </w:rPr>
              <w:t>ποσοστού</w:t>
            </w:r>
            <w:r w:rsidR="00FF3E93">
              <w:rPr>
                <w:b/>
                <w:bCs/>
                <w:lang w:val="el-GR"/>
              </w:rPr>
              <w:t xml:space="preserve"> </w:t>
            </w:r>
            <w:r w:rsidR="00FF3E93" w:rsidRPr="001B64EE">
              <w:rPr>
                <w:b/>
                <w:bCs/>
                <w:lang w:val="el-GR"/>
              </w:rPr>
              <w:t xml:space="preserve">τριάντα </w:t>
            </w:r>
            <w:r w:rsidR="00FF3E93" w:rsidRPr="001B64EE">
              <w:rPr>
                <w:rFonts w:cs="Tahoma"/>
                <w:b/>
                <w:bCs/>
                <w:szCs w:val="22"/>
                <w:lang w:val="el-GR"/>
              </w:rPr>
              <w:t>τοις εκατό</w:t>
            </w:r>
            <w:r w:rsidRPr="001B64EE">
              <w:rPr>
                <w:b/>
                <w:bCs/>
                <w:lang w:val="el-GR"/>
              </w:rPr>
              <w:t xml:space="preserve"> (</w:t>
            </w:r>
            <w:r w:rsidR="00A668D5" w:rsidRPr="001B64EE">
              <w:rPr>
                <w:b/>
                <w:bCs/>
                <w:lang w:val="el-GR"/>
              </w:rPr>
              <w:t>30</w:t>
            </w:r>
            <w:r w:rsidRPr="001B64EE">
              <w:rPr>
                <w:b/>
                <w:bCs/>
                <w:lang w:val="el-GR"/>
              </w:rPr>
              <w:t>%)</w:t>
            </w:r>
            <w:r w:rsidRPr="00EF2032">
              <w:rPr>
                <w:lang w:val="el-GR"/>
              </w:rPr>
              <w:t xml:space="preserve"> </w:t>
            </w:r>
            <w:r w:rsidR="0046383D" w:rsidRPr="00EF2032">
              <w:rPr>
                <w:lang w:val="el-GR"/>
              </w:rPr>
              <w:t xml:space="preserve">του </w:t>
            </w:r>
            <w:r w:rsidRPr="00EF2032">
              <w:rPr>
                <w:lang w:val="el-GR"/>
              </w:rPr>
              <w:t>συμβατικ</w:t>
            </w:r>
            <w:r w:rsidR="0046383D" w:rsidRPr="00EF2032">
              <w:rPr>
                <w:lang w:val="el-GR"/>
              </w:rPr>
              <w:t>ού</w:t>
            </w:r>
            <w:r w:rsidRPr="00EF2032">
              <w:rPr>
                <w:lang w:val="el-GR"/>
              </w:rPr>
              <w:t xml:space="preserve"> </w:t>
            </w:r>
            <w:r w:rsidR="0046383D" w:rsidRPr="00EF2032">
              <w:rPr>
                <w:lang w:val="el-GR"/>
              </w:rPr>
              <w:t xml:space="preserve">τιμήματος </w:t>
            </w:r>
            <w:r w:rsidRPr="00EF2032">
              <w:rPr>
                <w:lang w:val="el-GR"/>
              </w:rPr>
              <w:t>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w:t>
            </w:r>
            <w:r w:rsidR="00F43A71" w:rsidRPr="00EF2032">
              <w:rPr>
                <w:lang w:val="el-GR"/>
              </w:rPr>
              <w:t>7</w:t>
            </w:r>
            <w:r w:rsidRPr="00EF2032">
              <w:rPr>
                <w:lang w:val="el-GR"/>
              </w:rPr>
              <w:t xml:space="preserve"> του ν. 4412/2016 και</w:t>
            </w:r>
            <w:r w:rsidR="00BE15B1" w:rsidRPr="00EF2032">
              <w:rPr>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_Ref496542746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4.1</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_Ref496542746 \h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Εγγυήσεις (καλής εκτέλεσης, προκαταβολής, καλής λειτουργίας)</w:t>
            </w:r>
            <w:r w:rsidR="00BE15B1" w:rsidRPr="00EF2032">
              <w:rPr>
                <w:b/>
                <w:bCs/>
                <w:color w:val="0000FF"/>
                <w:lang w:val="el-GR"/>
              </w:rPr>
              <w:fldChar w:fldCharType="end"/>
            </w:r>
            <w:r w:rsidR="00BE15B1" w:rsidRPr="00EF2032">
              <w:rPr>
                <w:lang w:val="el-GR"/>
              </w:rPr>
              <w:t xml:space="preserve"> </w:t>
            </w:r>
            <w:r w:rsidRPr="00EF2032">
              <w:rPr>
                <w:lang w:val="el-GR"/>
              </w:rP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47A20F60" w14:textId="47C646CE" w:rsidR="001E54F6" w:rsidRPr="00EF2032" w:rsidRDefault="001E54F6" w:rsidP="00671CDE">
            <w:pPr>
              <w:pStyle w:val="aff"/>
              <w:numPr>
                <w:ilvl w:val="0"/>
                <w:numId w:val="37"/>
              </w:numPr>
              <w:spacing w:before="120"/>
              <w:rPr>
                <w:lang w:val="el-GR"/>
              </w:rPr>
            </w:pPr>
            <w:r w:rsidRPr="00EF2032">
              <w:rPr>
                <w:lang w:val="el-GR"/>
              </w:rPr>
              <w:t xml:space="preserve">Καταβολή </w:t>
            </w:r>
            <w:r w:rsidRPr="00EF2032">
              <w:rPr>
                <w:b/>
                <w:bCs/>
                <w:lang w:val="el-GR"/>
              </w:rPr>
              <w:t>του υπόλοιπου του συμβατικού τιμήματος</w:t>
            </w:r>
            <w:r w:rsidRPr="00EF2032">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0E5495" w14:paraId="4A8B7506" w14:textId="77777777" w:rsidTr="00211AA6">
        <w:tc>
          <w:tcPr>
            <w:tcW w:w="491" w:type="dxa"/>
            <w:gridSpan w:val="2"/>
          </w:tcPr>
          <w:p w14:paraId="0E26DECA" w14:textId="298D36D7" w:rsidR="001E54F6" w:rsidRPr="00EF2032" w:rsidRDefault="00FF3E93" w:rsidP="001E54F6">
            <w:pPr>
              <w:rPr>
                <w:rFonts w:cs="Tahoma"/>
                <w:b/>
                <w:szCs w:val="22"/>
                <w:lang w:val="el-GR"/>
              </w:rPr>
            </w:pPr>
            <w:bookmarkStart w:id="302" w:name="_Hlk59200699"/>
            <w:r>
              <w:rPr>
                <w:rFonts w:cs="Tahoma"/>
                <w:b/>
                <w:szCs w:val="22"/>
                <w:lang w:val="el-GR"/>
              </w:rPr>
              <w:t>2</w:t>
            </w:r>
            <w:r w:rsidR="001E54F6" w:rsidRPr="00EF2032">
              <w:rPr>
                <w:rFonts w:cs="Tahoma"/>
                <w:b/>
                <w:szCs w:val="22"/>
                <w:lang w:val="el-GR"/>
              </w:rPr>
              <w:t>)</w:t>
            </w:r>
          </w:p>
        </w:tc>
        <w:tc>
          <w:tcPr>
            <w:tcW w:w="9143" w:type="dxa"/>
          </w:tcPr>
          <w:p w14:paraId="2E5F9ECF" w14:textId="7CD67A6A" w:rsidR="001E54F6" w:rsidRPr="00EF2032" w:rsidRDefault="001E54F6" w:rsidP="00671CDE">
            <w:pPr>
              <w:pStyle w:val="aff"/>
              <w:numPr>
                <w:ilvl w:val="0"/>
                <w:numId w:val="38"/>
              </w:numPr>
              <w:spacing w:before="120"/>
              <w:rPr>
                <w:lang w:val="el-GR"/>
              </w:rPr>
            </w:pPr>
            <w:r w:rsidRPr="00EF2032">
              <w:rPr>
                <w:lang w:val="el-GR"/>
              </w:rPr>
              <w:t xml:space="preserve">Χορήγηση έντοκης προκαταβολής μέχρι </w:t>
            </w:r>
            <w:r w:rsidRPr="00FF3E93">
              <w:rPr>
                <w:lang w:val="el-GR"/>
              </w:rPr>
              <w:t>ποσοστού</w:t>
            </w:r>
            <w:r w:rsidRPr="00EF2032">
              <w:rPr>
                <w:lang w:val="el-GR"/>
              </w:rPr>
              <w:t xml:space="preserve"> </w:t>
            </w:r>
            <w:r w:rsidR="00FF3E93" w:rsidRPr="001B64EE">
              <w:rPr>
                <w:b/>
                <w:bCs/>
                <w:lang w:val="el-GR"/>
              </w:rPr>
              <w:t>είκοσι</w:t>
            </w:r>
            <w:r w:rsidR="00FF3E93" w:rsidRPr="001B64EE">
              <w:rPr>
                <w:lang w:val="el-GR"/>
              </w:rPr>
              <w:t xml:space="preserve"> </w:t>
            </w:r>
            <w:r w:rsidR="00FF3E93" w:rsidRPr="001B64EE">
              <w:rPr>
                <w:rFonts w:cs="Tahoma"/>
                <w:b/>
                <w:bCs/>
                <w:szCs w:val="22"/>
                <w:lang w:val="el-GR"/>
              </w:rPr>
              <w:t>τοις εκατό</w:t>
            </w:r>
            <w:r w:rsidR="00FF3E93" w:rsidRPr="001B64EE">
              <w:rPr>
                <w:b/>
                <w:bCs/>
                <w:lang w:val="el-GR"/>
              </w:rPr>
              <w:t xml:space="preserve"> </w:t>
            </w:r>
            <w:r w:rsidRPr="001B64EE">
              <w:rPr>
                <w:lang w:val="el-GR"/>
              </w:rPr>
              <w:t>(</w:t>
            </w:r>
            <w:r w:rsidR="00554240" w:rsidRPr="001B64EE">
              <w:rPr>
                <w:b/>
                <w:bCs/>
                <w:lang w:val="el-GR"/>
              </w:rPr>
              <w:t>20</w:t>
            </w:r>
            <w:r w:rsidRPr="001B64EE">
              <w:rPr>
                <w:b/>
                <w:bCs/>
                <w:lang w:val="el-GR"/>
              </w:rPr>
              <w:t>%</w:t>
            </w:r>
            <w:r w:rsidRPr="001B64EE">
              <w:rPr>
                <w:lang w:val="el-GR"/>
              </w:rPr>
              <w:t>)</w:t>
            </w:r>
            <w:r w:rsidRPr="00EF2032">
              <w:rPr>
                <w:lang w:val="el-GR"/>
              </w:rPr>
              <w:t xml:space="preserve"> τ</w:t>
            </w:r>
            <w:r w:rsidR="0046383D" w:rsidRPr="00EF2032">
              <w:rPr>
                <w:lang w:val="el-GR"/>
              </w:rPr>
              <w:t>ου</w:t>
            </w:r>
            <w:r w:rsidRPr="00EF2032">
              <w:rPr>
                <w:lang w:val="el-GR"/>
              </w:rPr>
              <w:t xml:space="preserve"> συμβατικ</w:t>
            </w:r>
            <w:r w:rsidR="0046383D" w:rsidRPr="00EF2032">
              <w:rPr>
                <w:lang w:val="el-GR"/>
              </w:rPr>
              <w:t>ού</w:t>
            </w:r>
            <w:r w:rsidRPr="00EF2032">
              <w:rPr>
                <w:lang w:val="el-GR"/>
              </w:rPr>
              <w:t xml:space="preserve"> </w:t>
            </w:r>
            <w:r w:rsidR="0046383D" w:rsidRPr="00EF2032">
              <w:rPr>
                <w:lang w:val="el-GR"/>
              </w:rPr>
              <w:t xml:space="preserve">τιμήματος  </w:t>
            </w:r>
            <w:r w:rsidRPr="00EF2032">
              <w:rPr>
                <w:lang w:val="el-GR"/>
              </w:rPr>
              <w:t>χωρίς Φ.Π.Α., με την κατάθεση ισόποσης εγγύησης, σύμφωνα με τα οριζόμενα στο άρθρο 72§</w:t>
            </w:r>
            <w:r w:rsidR="00F43A71" w:rsidRPr="00EF2032">
              <w:rPr>
                <w:lang w:val="el-GR"/>
              </w:rPr>
              <w:t>7</w:t>
            </w:r>
            <w:r w:rsidRPr="00EF2032">
              <w:rPr>
                <w:lang w:val="el-GR"/>
              </w:rPr>
              <w:t xml:space="preserve"> του ν. 4412/2016 και</w:t>
            </w:r>
            <w:r w:rsidR="00BE15B1" w:rsidRPr="00EF2032">
              <w:rPr>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_Ref496542746 \r \h  \* MERGEFORMAT </w:instrText>
            </w:r>
            <w:r w:rsidR="00BE15B1" w:rsidRPr="00EF2032">
              <w:rPr>
                <w:b/>
                <w:bCs/>
                <w:color w:val="0000FF"/>
                <w:lang w:val="el-GR"/>
              </w:rPr>
            </w:r>
            <w:r w:rsidR="00BE15B1" w:rsidRPr="00EF2032">
              <w:rPr>
                <w:b/>
                <w:bCs/>
                <w:color w:val="0000FF"/>
                <w:lang w:val="el-GR"/>
              </w:rPr>
              <w:fldChar w:fldCharType="separate"/>
            </w:r>
            <w:r w:rsidR="003C5152">
              <w:rPr>
                <w:b/>
                <w:bCs/>
                <w:color w:val="0000FF"/>
                <w:lang w:val="el-GR"/>
              </w:rPr>
              <w:t>4.1</w:t>
            </w:r>
            <w:r w:rsidR="00BE15B1" w:rsidRPr="00EF2032">
              <w:rPr>
                <w:b/>
                <w:bCs/>
                <w:color w:val="0000FF"/>
                <w:lang w:val="el-GR"/>
              </w:rPr>
              <w:fldChar w:fldCharType="end"/>
            </w:r>
            <w:r w:rsidR="00BE15B1" w:rsidRPr="00EF2032">
              <w:rPr>
                <w:b/>
                <w:bCs/>
                <w:color w:val="0000FF"/>
                <w:lang w:val="el-GR"/>
              </w:rPr>
              <w:t xml:space="preserve"> </w:t>
            </w:r>
            <w:r w:rsidR="00BE15B1" w:rsidRPr="00EF2032">
              <w:rPr>
                <w:b/>
                <w:bCs/>
                <w:color w:val="0000FF"/>
                <w:lang w:val="el-GR"/>
              </w:rPr>
              <w:fldChar w:fldCharType="begin"/>
            </w:r>
            <w:r w:rsidR="00BE15B1" w:rsidRPr="00EF2032">
              <w:rPr>
                <w:b/>
                <w:bCs/>
                <w:color w:val="0000FF"/>
                <w:lang w:val="el-GR"/>
              </w:rPr>
              <w:instrText xml:space="preserve"> REF _Ref496542746 \h  \* MERGEFORMAT </w:instrText>
            </w:r>
            <w:r w:rsidR="00BE15B1" w:rsidRPr="00EF2032">
              <w:rPr>
                <w:b/>
                <w:bCs/>
                <w:color w:val="0000FF"/>
                <w:lang w:val="el-GR"/>
              </w:rPr>
            </w:r>
            <w:r w:rsidR="00BE15B1" w:rsidRPr="00EF2032">
              <w:rPr>
                <w:b/>
                <w:bCs/>
                <w:color w:val="0000FF"/>
                <w:lang w:val="el-GR"/>
              </w:rPr>
              <w:fldChar w:fldCharType="separate"/>
            </w:r>
            <w:r w:rsidR="003C5152" w:rsidRPr="003C5152">
              <w:rPr>
                <w:b/>
                <w:bCs/>
                <w:color w:val="0000FF"/>
                <w:lang w:val="el-GR"/>
              </w:rPr>
              <w:t>Εγγυήσεις (καλής εκτέλεσης, προκαταβολής, καλής λειτουργίας)</w:t>
            </w:r>
            <w:r w:rsidR="00BE15B1" w:rsidRPr="00EF2032">
              <w:rPr>
                <w:b/>
                <w:bCs/>
                <w:color w:val="0000FF"/>
                <w:lang w:val="el-GR"/>
              </w:rPr>
              <w:fldChar w:fldCharType="end"/>
            </w:r>
            <w:r w:rsidR="00BE15B1" w:rsidRPr="00EF2032">
              <w:rPr>
                <w:lang w:val="el-GR"/>
              </w:rPr>
              <w:t xml:space="preserve"> </w:t>
            </w:r>
            <w:r w:rsidRPr="00EF2032">
              <w:rPr>
                <w:lang w:val="el-GR"/>
              </w:rP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55C34DB" w14:textId="473367A2" w:rsidR="001E54F6" w:rsidRPr="001B64EE" w:rsidRDefault="001E54F6" w:rsidP="00671CDE">
            <w:pPr>
              <w:pStyle w:val="aff"/>
              <w:numPr>
                <w:ilvl w:val="0"/>
                <w:numId w:val="38"/>
              </w:numPr>
              <w:spacing w:before="120"/>
              <w:rPr>
                <w:lang w:val="el-GR"/>
              </w:rPr>
            </w:pPr>
            <w:r w:rsidRPr="00EF2032">
              <w:rPr>
                <w:lang w:val="el-GR"/>
              </w:rPr>
              <w:t xml:space="preserve">Καταβολή </w:t>
            </w:r>
            <w:r w:rsidRPr="00FF3E93">
              <w:rPr>
                <w:lang w:val="el-GR"/>
              </w:rPr>
              <w:t>ποσοστού</w:t>
            </w:r>
            <w:r w:rsidRPr="00EF2032">
              <w:rPr>
                <w:b/>
                <w:bCs/>
                <w:lang w:val="el-GR"/>
              </w:rPr>
              <w:t xml:space="preserve"> </w:t>
            </w:r>
            <w:r w:rsidR="00FF3E93" w:rsidRPr="001B64EE">
              <w:rPr>
                <w:b/>
                <w:bCs/>
                <w:lang w:val="el-GR"/>
              </w:rPr>
              <w:t xml:space="preserve">πενήντα </w:t>
            </w:r>
            <w:r w:rsidR="00FF3E93" w:rsidRPr="001B64EE">
              <w:rPr>
                <w:rFonts w:cs="Tahoma"/>
                <w:b/>
                <w:bCs/>
                <w:szCs w:val="22"/>
                <w:lang w:val="el-GR"/>
              </w:rPr>
              <w:t>τοις εκατό</w:t>
            </w:r>
            <w:r w:rsidR="00FF3E93" w:rsidRPr="001B64EE">
              <w:rPr>
                <w:b/>
                <w:bCs/>
                <w:lang w:val="el-GR"/>
              </w:rPr>
              <w:t xml:space="preserve"> </w:t>
            </w:r>
            <w:r w:rsidR="00ED2F4E" w:rsidRPr="001B64EE">
              <w:rPr>
                <w:b/>
                <w:bCs/>
                <w:lang w:val="el-GR"/>
              </w:rPr>
              <w:t>(</w:t>
            </w:r>
            <w:r w:rsidR="00FF3E93" w:rsidRPr="001B64EE">
              <w:rPr>
                <w:b/>
                <w:bCs/>
                <w:lang w:val="el-GR"/>
              </w:rPr>
              <w:t>5</w:t>
            </w:r>
            <w:r w:rsidR="00ED2F4E" w:rsidRPr="001B64EE">
              <w:rPr>
                <w:b/>
                <w:bCs/>
                <w:lang w:val="el-GR"/>
              </w:rPr>
              <w:t>0%)</w:t>
            </w:r>
            <w:r w:rsidR="00ED2F4E" w:rsidRPr="001B64EE">
              <w:rPr>
                <w:lang w:val="el-GR"/>
              </w:rPr>
              <w:t xml:space="preserve"> </w:t>
            </w:r>
            <w:r w:rsidRPr="001B64EE">
              <w:rPr>
                <w:lang w:val="el-GR"/>
              </w:rPr>
              <w:t xml:space="preserve">του συμβατικού τιμήματος, μετά την παραλαβή </w:t>
            </w:r>
            <w:r w:rsidR="00554240" w:rsidRPr="001B64EE">
              <w:rPr>
                <w:b/>
                <w:bCs/>
                <w:lang w:val="el-GR"/>
              </w:rPr>
              <w:t>των Φάσεων 1 και 2 της Ε</w:t>
            </w:r>
            <w:r w:rsidR="005A70D4" w:rsidRPr="001B64EE">
              <w:rPr>
                <w:b/>
                <w:bCs/>
                <w:lang w:val="el-GR"/>
              </w:rPr>
              <w:t>.</w:t>
            </w:r>
            <w:r w:rsidR="00554240" w:rsidRPr="001B64EE">
              <w:rPr>
                <w:b/>
                <w:bCs/>
                <w:lang w:val="el-GR"/>
              </w:rPr>
              <w:t>Ε</w:t>
            </w:r>
            <w:r w:rsidR="005A70D4" w:rsidRPr="001B64EE">
              <w:rPr>
                <w:b/>
                <w:bCs/>
                <w:lang w:val="el-GR"/>
              </w:rPr>
              <w:t>.</w:t>
            </w:r>
            <w:r w:rsidR="00554240" w:rsidRPr="001B64EE">
              <w:rPr>
                <w:b/>
                <w:bCs/>
                <w:lang w:val="el-GR"/>
              </w:rPr>
              <w:t>1 και της Φάσης 1 της Ε</w:t>
            </w:r>
            <w:r w:rsidR="005A70D4" w:rsidRPr="001B64EE">
              <w:rPr>
                <w:b/>
                <w:bCs/>
                <w:lang w:val="el-GR"/>
              </w:rPr>
              <w:t>.</w:t>
            </w:r>
            <w:r w:rsidR="00554240" w:rsidRPr="001B64EE">
              <w:rPr>
                <w:b/>
                <w:bCs/>
                <w:lang w:val="el-GR"/>
              </w:rPr>
              <w:t>Ε</w:t>
            </w:r>
            <w:r w:rsidR="005A70D4" w:rsidRPr="001B64EE">
              <w:rPr>
                <w:b/>
                <w:bCs/>
                <w:lang w:val="el-GR"/>
              </w:rPr>
              <w:t>.</w:t>
            </w:r>
            <w:r w:rsidR="00554240" w:rsidRPr="001B64EE">
              <w:rPr>
                <w:b/>
                <w:bCs/>
                <w:lang w:val="el-GR"/>
              </w:rPr>
              <w:t>2</w:t>
            </w:r>
            <w:r w:rsidRPr="001B64EE">
              <w:rPr>
                <w:lang w:val="el-GR"/>
              </w:rPr>
              <w:t xml:space="preserve">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53CBEAB1" w14:textId="09EF41A1" w:rsidR="0046383D" w:rsidRPr="00EF2032" w:rsidRDefault="0046383D" w:rsidP="00671CDE">
            <w:pPr>
              <w:pStyle w:val="aff"/>
              <w:numPr>
                <w:ilvl w:val="0"/>
                <w:numId w:val="38"/>
              </w:numPr>
              <w:spacing w:before="120"/>
              <w:contextualSpacing w:val="0"/>
              <w:rPr>
                <w:rFonts w:cs="Tahoma"/>
                <w:szCs w:val="22"/>
                <w:lang w:val="el-GR"/>
              </w:rPr>
            </w:pPr>
            <w:r w:rsidRPr="001B64EE">
              <w:rPr>
                <w:lang w:val="el-GR"/>
              </w:rPr>
              <w:t xml:space="preserve">Καταβολή </w:t>
            </w:r>
            <w:r w:rsidRPr="001B64EE">
              <w:rPr>
                <w:b/>
                <w:bCs/>
                <w:lang w:val="el-GR"/>
              </w:rPr>
              <w:t xml:space="preserve">ποσοστού </w:t>
            </w:r>
            <w:r w:rsidR="00FF3E93" w:rsidRPr="001B64EE">
              <w:rPr>
                <w:b/>
                <w:bCs/>
                <w:lang w:val="el-GR"/>
              </w:rPr>
              <w:t xml:space="preserve">τριάντα </w:t>
            </w:r>
            <w:r w:rsidR="00FF3E93" w:rsidRPr="001B64EE">
              <w:rPr>
                <w:rFonts w:cs="Tahoma"/>
                <w:b/>
                <w:bCs/>
                <w:szCs w:val="22"/>
                <w:lang w:val="el-GR"/>
              </w:rPr>
              <w:t>τοις εκατό</w:t>
            </w:r>
            <w:r w:rsidR="00FF3E93" w:rsidRPr="001B64EE">
              <w:rPr>
                <w:b/>
                <w:bCs/>
                <w:lang w:val="el-GR"/>
              </w:rPr>
              <w:t xml:space="preserve"> (30%)</w:t>
            </w:r>
            <w:r w:rsidR="00FF3E93" w:rsidRPr="001B64EE">
              <w:rPr>
                <w:lang w:val="el-GR"/>
              </w:rPr>
              <w:t xml:space="preserve"> </w:t>
            </w:r>
            <w:r w:rsidRPr="001B64EE">
              <w:rPr>
                <w:lang w:val="el-GR"/>
              </w:rPr>
              <w:t xml:space="preserve">του συμβατικού τιμήματος, μετά την παραλαβή </w:t>
            </w:r>
            <w:r w:rsidR="00753BE7" w:rsidRPr="001B64EE">
              <w:rPr>
                <w:b/>
                <w:bCs/>
                <w:lang w:val="el-GR"/>
              </w:rPr>
              <w:t>των Φάσεων 3 της Ε.Ε.1 και της Φάσης 2 της Ε.Ε.2</w:t>
            </w:r>
            <w:r w:rsidR="00753BE7" w:rsidRPr="001B64EE">
              <w:rPr>
                <w:lang w:val="el-GR"/>
              </w:rPr>
              <w:t xml:space="preserve"> </w:t>
            </w:r>
            <w:r w:rsidRPr="001B64EE">
              <w:rPr>
                <w:lang w:val="el-GR"/>
              </w:rPr>
              <w:t>και αφού</w:t>
            </w:r>
            <w:r w:rsidRPr="00EF2032">
              <w:rPr>
                <w:lang w:val="el-GR"/>
              </w:rPr>
              <w:t xml:space="preserve"> αφαιρεθεί : </w:t>
            </w:r>
            <w:r w:rsidRPr="00EF2032">
              <w:rPr>
                <w:rFonts w:cs="Tahoma"/>
                <w:szCs w:val="22"/>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w:t>
            </w:r>
            <w:r w:rsidRPr="00EF2032">
              <w:rPr>
                <w:lang w:val="el-GR"/>
              </w:rPr>
              <w:t>τόκος επί της απομειωμένης από την προηγούμενη πληρωμή (β) προκαταβολής</w:t>
            </w:r>
            <w:r w:rsidRPr="00EF2032">
              <w:rPr>
                <w:rFonts w:cs="Tahoma"/>
                <w:szCs w:val="22"/>
                <w:lang w:val="el-GR"/>
              </w:rPr>
              <w:t xml:space="preserve">, </w:t>
            </w:r>
            <w:r w:rsidRPr="00EF2032">
              <w:rPr>
                <w:lang w:val="el-GR"/>
              </w:rPr>
              <w:t>για το χρονικό διάστημα από την ημερομηνία του υπολογισμού τόκου της προηγούμενης τμηματικής πληρωμής </w:t>
            </w:r>
            <w:r w:rsidRPr="00EF2032" w:rsidDel="00525C99">
              <w:rPr>
                <w:rFonts w:cs="Tahoma"/>
                <w:szCs w:val="22"/>
                <w:lang w:val="el-GR"/>
              </w:rPr>
              <w:t xml:space="preserve"> </w:t>
            </w:r>
            <w:r w:rsidRPr="00EF2032">
              <w:rPr>
                <w:rFonts w:cs="Tahoma"/>
                <w:szCs w:val="22"/>
                <w:lang w:val="el-GR"/>
              </w:rPr>
              <w:t xml:space="preserve">(β) μέχρι την εν λόγω τμηματική παραλαβή. </w:t>
            </w:r>
          </w:p>
          <w:p w14:paraId="043D9BB7" w14:textId="2BEA8B27" w:rsidR="001E54F6" w:rsidRPr="00EF2032" w:rsidRDefault="001E54F6" w:rsidP="00671CDE">
            <w:pPr>
              <w:pStyle w:val="aff"/>
              <w:numPr>
                <w:ilvl w:val="0"/>
                <w:numId w:val="38"/>
              </w:numPr>
              <w:spacing w:before="120"/>
              <w:rPr>
                <w:lang w:val="el-GR"/>
              </w:rPr>
            </w:pPr>
            <w:r w:rsidRPr="00EF2032">
              <w:rPr>
                <w:lang w:val="el-GR"/>
              </w:rPr>
              <w:t xml:space="preserve">Καταβολή </w:t>
            </w:r>
            <w:r w:rsidRPr="00EF2032">
              <w:rPr>
                <w:b/>
                <w:bCs/>
                <w:lang w:val="el-GR"/>
              </w:rPr>
              <w:t>του υπόλοιπου του συμβατικού τιμήματος</w:t>
            </w:r>
            <w:r w:rsidRPr="00EF2032">
              <w:rPr>
                <w:lang w:val="el-GR"/>
              </w:rPr>
              <w:t xml:space="preserve">,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bookmarkEnd w:id="302"/>
      <w:tr w:rsidR="001E54F6" w:rsidRPr="000E5495" w14:paraId="7C09B178" w14:textId="77777777" w:rsidTr="00211AA6">
        <w:tc>
          <w:tcPr>
            <w:tcW w:w="491" w:type="dxa"/>
            <w:gridSpan w:val="2"/>
          </w:tcPr>
          <w:p w14:paraId="164863C2" w14:textId="5092651C" w:rsidR="001E54F6" w:rsidRPr="00EF2032" w:rsidRDefault="00FF3E93" w:rsidP="001E54F6">
            <w:pPr>
              <w:rPr>
                <w:rFonts w:cs="Tahoma"/>
                <w:b/>
                <w:szCs w:val="22"/>
                <w:lang w:val="el-GR"/>
              </w:rPr>
            </w:pPr>
            <w:r>
              <w:rPr>
                <w:rFonts w:cs="Tahoma"/>
                <w:b/>
                <w:szCs w:val="22"/>
                <w:lang w:val="el-GR"/>
              </w:rPr>
              <w:t>3</w:t>
            </w:r>
            <w:r w:rsidR="001E54F6" w:rsidRPr="00EF2032">
              <w:rPr>
                <w:rFonts w:cs="Tahoma"/>
                <w:b/>
                <w:szCs w:val="22"/>
                <w:lang w:val="el-GR"/>
              </w:rPr>
              <w:t>)</w:t>
            </w:r>
          </w:p>
        </w:tc>
        <w:tc>
          <w:tcPr>
            <w:tcW w:w="9143" w:type="dxa"/>
          </w:tcPr>
          <w:p w14:paraId="2E8F4939" w14:textId="3C9164E5" w:rsidR="001E54F6" w:rsidRPr="001B64EE" w:rsidRDefault="001E54F6" w:rsidP="00671CDE">
            <w:pPr>
              <w:pStyle w:val="aff"/>
              <w:numPr>
                <w:ilvl w:val="0"/>
                <w:numId w:val="39"/>
              </w:numPr>
              <w:spacing w:before="120"/>
              <w:rPr>
                <w:lang w:val="el-GR"/>
              </w:rPr>
            </w:pPr>
            <w:r w:rsidRPr="00EF2032">
              <w:rPr>
                <w:lang w:val="el-GR"/>
              </w:rPr>
              <w:t xml:space="preserve">Καταβολή </w:t>
            </w:r>
            <w:r w:rsidR="00ED2F4E" w:rsidRPr="00ED2F4E">
              <w:rPr>
                <w:b/>
                <w:bCs/>
                <w:lang w:val="el-GR"/>
              </w:rPr>
              <w:t xml:space="preserve">ποσοστού </w:t>
            </w:r>
            <w:r w:rsidR="00ED2F4E" w:rsidRPr="001B64EE">
              <w:rPr>
                <w:b/>
                <w:bCs/>
                <w:lang w:val="el-GR"/>
              </w:rPr>
              <w:t xml:space="preserve">Σαράντα </w:t>
            </w:r>
            <w:r w:rsidR="00FF3E93" w:rsidRPr="001B64EE">
              <w:rPr>
                <w:rFonts w:cs="Tahoma"/>
                <w:b/>
                <w:bCs/>
                <w:szCs w:val="22"/>
                <w:lang w:val="el-GR"/>
              </w:rPr>
              <w:t>τοις εκατό</w:t>
            </w:r>
            <w:r w:rsidR="00FF3E93" w:rsidRPr="001B64EE">
              <w:rPr>
                <w:b/>
                <w:bCs/>
                <w:lang w:val="el-GR"/>
              </w:rPr>
              <w:t xml:space="preserve"> </w:t>
            </w:r>
            <w:r w:rsidR="00ED2F4E" w:rsidRPr="001B64EE">
              <w:rPr>
                <w:b/>
                <w:bCs/>
                <w:lang w:val="el-GR"/>
              </w:rPr>
              <w:t>(40%)</w:t>
            </w:r>
            <w:r w:rsidR="00ED2F4E" w:rsidRPr="001B64EE">
              <w:rPr>
                <w:lang w:val="el-GR"/>
              </w:rPr>
              <w:t xml:space="preserve"> </w:t>
            </w:r>
            <w:r w:rsidRPr="001B64EE">
              <w:rPr>
                <w:lang w:val="el-GR"/>
              </w:rPr>
              <w:t xml:space="preserve">του συμβατικού τιμήματος, μετά την παραλαβή </w:t>
            </w:r>
            <w:r w:rsidR="00ED2F4E" w:rsidRPr="001B64EE">
              <w:rPr>
                <w:b/>
                <w:bCs/>
                <w:lang w:val="el-GR"/>
              </w:rPr>
              <w:t>των Φάσεων 1 και 2 της Ε.Ε.1 και της Φάσης 1 της Ε.Ε.2</w:t>
            </w:r>
            <w:r w:rsidR="00ED2F4E" w:rsidRPr="001B64EE">
              <w:rPr>
                <w:lang w:val="el-GR"/>
              </w:rPr>
              <w:t xml:space="preserve"> </w:t>
            </w:r>
          </w:p>
          <w:p w14:paraId="49F8E2A7" w14:textId="7BB97125" w:rsidR="001E54F6" w:rsidRPr="001B64EE" w:rsidRDefault="001E54F6" w:rsidP="00671CDE">
            <w:pPr>
              <w:pStyle w:val="aff"/>
              <w:numPr>
                <w:ilvl w:val="0"/>
                <w:numId w:val="39"/>
              </w:numPr>
              <w:spacing w:before="120"/>
              <w:rPr>
                <w:rFonts w:cs="Tahoma"/>
                <w:i/>
                <w:iCs/>
                <w:color w:val="5B9BD5"/>
                <w:spacing w:val="5"/>
                <w:kern w:val="1"/>
                <w:szCs w:val="22"/>
                <w:lang w:val="el-GR"/>
              </w:rPr>
            </w:pPr>
            <w:r w:rsidRPr="001B64EE">
              <w:rPr>
                <w:lang w:val="el-GR"/>
              </w:rPr>
              <w:t xml:space="preserve">Καταβολή </w:t>
            </w:r>
            <w:r w:rsidRPr="001B64EE">
              <w:rPr>
                <w:b/>
                <w:bCs/>
                <w:lang w:val="el-GR"/>
              </w:rPr>
              <w:t xml:space="preserve">ποσοστού </w:t>
            </w:r>
            <w:r w:rsidR="00ED2F4E" w:rsidRPr="001B64EE">
              <w:rPr>
                <w:b/>
                <w:bCs/>
                <w:lang w:val="el-GR"/>
              </w:rPr>
              <w:t>Σαράντα</w:t>
            </w:r>
            <w:r w:rsidR="00FF3E93" w:rsidRPr="001B64EE">
              <w:rPr>
                <w:rFonts w:cs="Tahoma"/>
                <w:b/>
                <w:bCs/>
                <w:szCs w:val="22"/>
                <w:lang w:val="el-GR"/>
              </w:rPr>
              <w:t xml:space="preserve"> τοις εκατό</w:t>
            </w:r>
            <w:r w:rsidR="00ED2F4E" w:rsidRPr="001B64EE">
              <w:rPr>
                <w:b/>
                <w:bCs/>
                <w:lang w:val="el-GR"/>
              </w:rPr>
              <w:t xml:space="preserve"> (40%)</w:t>
            </w:r>
            <w:r w:rsidR="00ED2F4E" w:rsidRPr="001B64EE">
              <w:rPr>
                <w:lang w:val="el-GR"/>
              </w:rPr>
              <w:t xml:space="preserve"> </w:t>
            </w:r>
            <w:r w:rsidRPr="001B64EE">
              <w:rPr>
                <w:lang w:val="el-GR"/>
              </w:rPr>
              <w:t xml:space="preserve">του συμβατικού τιμήματος, μετά την παραλαβή </w:t>
            </w:r>
            <w:r w:rsidR="00ED2F4E" w:rsidRPr="001B64EE">
              <w:rPr>
                <w:b/>
                <w:bCs/>
                <w:lang w:val="el-GR"/>
              </w:rPr>
              <w:t>των Φάσεων 3 της Ε.Ε.1 και της Φάσης 2 της Ε.Ε.2</w:t>
            </w:r>
            <w:r w:rsidR="00ED2F4E" w:rsidRPr="001B64EE">
              <w:rPr>
                <w:lang w:val="el-GR"/>
              </w:rPr>
              <w:t xml:space="preserve"> </w:t>
            </w:r>
          </w:p>
          <w:p w14:paraId="7227CDA9" w14:textId="2271210E" w:rsidR="001E54F6" w:rsidRPr="00EF2032" w:rsidRDefault="001E54F6" w:rsidP="00671CDE">
            <w:pPr>
              <w:pStyle w:val="aff"/>
              <w:numPr>
                <w:ilvl w:val="0"/>
                <w:numId w:val="39"/>
              </w:numPr>
              <w:spacing w:before="120"/>
              <w:rPr>
                <w:lang w:val="el-GR"/>
              </w:rPr>
            </w:pPr>
            <w:r w:rsidRPr="00EF2032">
              <w:rPr>
                <w:lang w:val="el-GR"/>
              </w:rPr>
              <w:t xml:space="preserve">Το </w:t>
            </w:r>
            <w:r w:rsidRPr="00EF2032">
              <w:rPr>
                <w:b/>
                <w:bCs/>
                <w:lang w:val="el-GR"/>
              </w:rPr>
              <w:t>υπόλοιπο του συμβατικού τιμήματος</w:t>
            </w:r>
            <w:r w:rsidRPr="00EF2032">
              <w:rPr>
                <w:lang w:val="el-GR"/>
              </w:rPr>
              <w:t xml:space="preserve"> μετά την οριστική ποιοτική και ποσοτική παραλαβή του συνόλου του Έργου.</w:t>
            </w:r>
          </w:p>
        </w:tc>
      </w:tr>
      <w:tr w:rsidR="00A668D5" w:rsidRPr="000E5495" w14:paraId="27AC3172" w14:textId="77777777" w:rsidTr="00211AA6">
        <w:tc>
          <w:tcPr>
            <w:tcW w:w="456" w:type="dxa"/>
          </w:tcPr>
          <w:p w14:paraId="3747763F" w14:textId="13565DCD" w:rsidR="00A668D5" w:rsidRPr="00EF2032" w:rsidRDefault="00FF3E93" w:rsidP="00D16102">
            <w:pPr>
              <w:rPr>
                <w:rFonts w:cs="Tahoma"/>
                <w:b/>
                <w:szCs w:val="22"/>
                <w:lang w:val="el-GR"/>
              </w:rPr>
            </w:pPr>
            <w:r>
              <w:rPr>
                <w:rFonts w:cs="Tahoma"/>
                <w:b/>
                <w:szCs w:val="22"/>
                <w:lang w:val="el-GR"/>
              </w:rPr>
              <w:t>4</w:t>
            </w:r>
            <w:r w:rsidR="00211AA6">
              <w:rPr>
                <w:rFonts w:cs="Tahoma"/>
                <w:b/>
                <w:szCs w:val="22"/>
                <w:lang w:val="el-GR"/>
              </w:rPr>
              <w:t>)</w:t>
            </w:r>
          </w:p>
        </w:tc>
        <w:tc>
          <w:tcPr>
            <w:tcW w:w="9178" w:type="dxa"/>
            <w:gridSpan w:val="2"/>
          </w:tcPr>
          <w:p w14:paraId="4B903025" w14:textId="77777777" w:rsidR="00A668D5" w:rsidRPr="00EF2032" w:rsidRDefault="00A668D5" w:rsidP="00D16102">
            <w:pPr>
              <w:pStyle w:val="aff"/>
              <w:spacing w:before="120"/>
              <w:ind w:left="0"/>
              <w:rPr>
                <w:lang w:val="el-GR"/>
              </w:rPr>
            </w:pPr>
            <w:r w:rsidRPr="00EF2032">
              <w:rPr>
                <w:lang w:val="el-GR"/>
              </w:rPr>
              <w:t>α)</w:t>
            </w:r>
            <w:r w:rsidRPr="00EF2032">
              <w:rPr>
                <w:lang w:val="el-GR"/>
              </w:rPr>
              <w:tab/>
              <w:t xml:space="preserve">Καταβολή του αναλογούντος ποσού του συμβατικού τιμήματος, μετά την παραλαβή των παραδοτέων </w:t>
            </w:r>
            <w:r w:rsidRPr="00E55AB7">
              <w:rPr>
                <w:b/>
                <w:bCs/>
                <w:lang w:val="el-GR"/>
              </w:rPr>
              <w:t>Π.</w:t>
            </w:r>
            <w:r w:rsidRPr="00E55AB7">
              <w:rPr>
                <w:b/>
                <w:bCs/>
                <w:lang w:val="en-US"/>
              </w:rPr>
              <w:t>I</w:t>
            </w:r>
            <w:r w:rsidRPr="00E55AB7">
              <w:rPr>
                <w:b/>
                <w:bCs/>
                <w:lang w:val="el-GR"/>
              </w:rPr>
              <w:t>.1.1, Π.ΙΙ.1.1, Π.ΙΙ.2.1.α</w:t>
            </w:r>
            <w:r w:rsidRPr="00EF2032">
              <w:rPr>
                <w:lang w:val="el-GR"/>
              </w:rPr>
              <w:t xml:space="preserve"> και των αντίστοιχων μηνιαίων αναφορών διαχείρισης έργου του Παραδοτέου </w:t>
            </w:r>
            <w:r w:rsidRPr="00E55AB7">
              <w:rPr>
                <w:b/>
                <w:bCs/>
                <w:lang w:val="el-GR"/>
              </w:rPr>
              <w:t>Π.ΙΙΙ</w:t>
            </w:r>
          </w:p>
          <w:p w14:paraId="7593CC70" w14:textId="42AF51F6" w:rsidR="00A668D5" w:rsidRPr="005B7F2D" w:rsidRDefault="00A668D5" w:rsidP="00D16102">
            <w:pPr>
              <w:tabs>
                <w:tab w:val="left" w:pos="567"/>
              </w:tabs>
              <w:ind w:left="426" w:hanging="426"/>
              <w:rPr>
                <w:lang w:val="el-GR"/>
              </w:rPr>
            </w:pPr>
            <w:r w:rsidRPr="00EF2032">
              <w:rPr>
                <w:lang w:val="el-GR"/>
              </w:rPr>
              <w:t>β)</w:t>
            </w:r>
            <w:r w:rsidRPr="00EF2032">
              <w:rPr>
                <w:lang w:val="el-GR"/>
              </w:rPr>
              <w:tab/>
              <w:t>Καταβολή του αναλογούντος ποσού του συμβατικού τιμήματος, μετά την παραλαβή των κάτωθι παραδοτέων</w:t>
            </w:r>
            <w:r w:rsidR="005B7F2D" w:rsidRPr="005B7F2D">
              <w:rPr>
                <w:lang w:val="el-GR"/>
              </w:rPr>
              <w:t>:</w:t>
            </w:r>
          </w:p>
          <w:p w14:paraId="4216CC17" w14:textId="77777777" w:rsidR="00A668D5" w:rsidRPr="00EF2032" w:rsidRDefault="00A668D5" w:rsidP="00671CDE">
            <w:pPr>
              <w:pStyle w:val="aff"/>
              <w:numPr>
                <w:ilvl w:val="1"/>
                <w:numId w:val="46"/>
              </w:numPr>
              <w:tabs>
                <w:tab w:val="left" w:pos="567"/>
              </w:tabs>
              <w:rPr>
                <w:lang w:val="el-GR"/>
              </w:rPr>
            </w:pPr>
            <w:r w:rsidRPr="00E55AB7">
              <w:rPr>
                <w:b/>
                <w:bCs/>
                <w:lang w:val="el-GR"/>
              </w:rPr>
              <w:t>Π.Ι.2.1 έως και Π.Ι.2.4</w:t>
            </w:r>
            <w:r w:rsidRPr="00EF2032">
              <w:rPr>
                <w:lang w:val="el-GR"/>
              </w:rPr>
              <w:t xml:space="preserve"> της </w:t>
            </w:r>
            <w:r w:rsidRPr="00E55AB7">
              <w:rPr>
                <w:b/>
                <w:bCs/>
                <w:lang w:val="el-GR"/>
              </w:rPr>
              <w:t>Ενότητας Εργασιών Ι</w:t>
            </w:r>
          </w:p>
          <w:p w14:paraId="7FA05B4E" w14:textId="77777777" w:rsidR="00A668D5" w:rsidRPr="00EF2032" w:rsidRDefault="00A668D5" w:rsidP="00671CDE">
            <w:pPr>
              <w:pStyle w:val="aff"/>
              <w:numPr>
                <w:ilvl w:val="1"/>
                <w:numId w:val="46"/>
              </w:numPr>
              <w:tabs>
                <w:tab w:val="left" w:pos="567"/>
              </w:tabs>
              <w:rPr>
                <w:lang w:val="el-GR"/>
              </w:rPr>
            </w:pPr>
            <w:r w:rsidRPr="00E55AB7">
              <w:rPr>
                <w:b/>
                <w:bCs/>
                <w:lang w:val="el-GR"/>
              </w:rPr>
              <w:t>Π.ΙΙ.1.2.α, Π.ΙΙ.2.2.α, Π.ΙΙ.3.1.α, Π.ΙΙ.3.2, Π.ΙΙ.4.1α, Π.ΙΙ.4.2.α, Π.ΙΙ.4.3.α και Π.ΙΙ.4.4.α.</w:t>
            </w:r>
            <w:r w:rsidRPr="00EF2032">
              <w:rPr>
                <w:lang w:val="el-GR"/>
              </w:rPr>
              <w:t xml:space="preserve"> της </w:t>
            </w:r>
            <w:r w:rsidRPr="00E55AB7">
              <w:rPr>
                <w:b/>
                <w:bCs/>
                <w:lang w:val="el-GR"/>
              </w:rPr>
              <w:t>Ενότητας Εργασιών ΙΙ</w:t>
            </w:r>
          </w:p>
          <w:p w14:paraId="45DBAE14" w14:textId="77777777" w:rsidR="00A668D5" w:rsidRPr="00EF2032" w:rsidRDefault="00A668D5" w:rsidP="00671CDE">
            <w:pPr>
              <w:pStyle w:val="aff"/>
              <w:numPr>
                <w:ilvl w:val="1"/>
                <w:numId w:val="46"/>
              </w:numPr>
              <w:tabs>
                <w:tab w:val="left" w:pos="567"/>
              </w:tabs>
              <w:rPr>
                <w:lang w:val="el-GR"/>
              </w:rPr>
            </w:pPr>
            <w:r w:rsidRPr="00EF2032">
              <w:rPr>
                <w:lang w:val="el-GR"/>
              </w:rPr>
              <w:t xml:space="preserve">Αντίστοιχες μηνιαίες αναφορών διαχείρισης έργου του Παραδοτέου </w:t>
            </w:r>
            <w:r w:rsidRPr="00E55AB7">
              <w:rPr>
                <w:b/>
                <w:bCs/>
                <w:lang w:val="el-GR"/>
              </w:rPr>
              <w:t>Π.ΙΙΙ</w:t>
            </w:r>
            <w:r w:rsidRPr="00EF2032" w:rsidDel="009802C1">
              <w:rPr>
                <w:lang w:val="el-GR"/>
              </w:rPr>
              <w:t xml:space="preserve"> </w:t>
            </w:r>
          </w:p>
          <w:p w14:paraId="17B22117" w14:textId="77777777" w:rsidR="00A668D5" w:rsidRPr="00EF2032" w:rsidRDefault="00A668D5" w:rsidP="00D16102">
            <w:pPr>
              <w:spacing w:before="120"/>
              <w:rPr>
                <w:lang w:val="el-GR"/>
              </w:rPr>
            </w:pPr>
            <w:r w:rsidRPr="00EF2032">
              <w:rPr>
                <w:lang w:val="el-GR"/>
              </w:rPr>
              <w:t>γ) Καταβολή του υπολοίπου του συμβατικού τιμήματος με την παραλαβή των υπόλοιπων παραδοτέων και την οριστική παραλαβή της σύμβασης.</w:t>
            </w:r>
          </w:p>
        </w:tc>
      </w:tr>
    </w:tbl>
    <w:p w14:paraId="624F32A2" w14:textId="77777777" w:rsidR="00211AA6" w:rsidRDefault="00211AA6" w:rsidP="00211AA6">
      <w:pPr>
        <w:tabs>
          <w:tab w:val="left" w:pos="426"/>
        </w:tabs>
        <w:ind w:left="426" w:hanging="426"/>
        <w:rPr>
          <w:rFonts w:cs="Tahoma"/>
          <w:szCs w:val="22"/>
          <w:lang w:val="el-GR"/>
        </w:rPr>
      </w:pPr>
      <w:r w:rsidRPr="00EF2032">
        <w:rPr>
          <w:rFonts w:cs="Tahoma"/>
          <w:szCs w:val="22"/>
          <w:lang w:val="el-GR"/>
        </w:rPr>
        <w:t xml:space="preserve">Επισημαίνεται ότι η παραπάνω προκαταβολή δύναται να χορηγηθεί και τμηματικά. </w:t>
      </w:r>
    </w:p>
    <w:p w14:paraId="5E9939B3" w14:textId="77777777" w:rsidR="00A668D5" w:rsidRPr="00EF2032" w:rsidRDefault="00A668D5" w:rsidP="0068732F">
      <w:pPr>
        <w:tabs>
          <w:tab w:val="left" w:pos="426"/>
        </w:tabs>
        <w:ind w:left="426" w:hanging="426"/>
        <w:rPr>
          <w:rFonts w:cs="Tahoma"/>
          <w:szCs w:val="22"/>
          <w:lang w:val="el-GR"/>
        </w:rPr>
      </w:pPr>
    </w:p>
    <w:p w14:paraId="6749F1C0" w14:textId="1D5567E5" w:rsidR="008338F0" w:rsidRPr="00EF2032" w:rsidRDefault="003355E7">
      <w:pPr>
        <w:rPr>
          <w:rFonts w:cs="Tahoma"/>
          <w:szCs w:val="22"/>
          <w:lang w:val="el-GR"/>
        </w:rPr>
      </w:pPr>
      <w:r w:rsidRPr="00EF2032">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EF2032">
        <w:rPr>
          <w:rFonts w:cs="Tahoma"/>
          <w:color w:val="FFFF00"/>
          <w:szCs w:val="22"/>
          <w:lang w:val="el-GR"/>
        </w:rPr>
        <w:t xml:space="preserve"> </w:t>
      </w:r>
    </w:p>
    <w:p w14:paraId="20FEEBE4" w14:textId="65A2D0D6" w:rsidR="00AB0E23" w:rsidRPr="00C46C76" w:rsidRDefault="003355E7" w:rsidP="00C46C76">
      <w:pPr>
        <w:suppressAutoHyphens w:val="0"/>
        <w:autoSpaceDE w:val="0"/>
        <w:rPr>
          <w:rFonts w:eastAsia="SimSun" w:cs="Tahoma"/>
          <w:szCs w:val="22"/>
          <w:lang w:val="el-GR"/>
        </w:rPr>
      </w:pPr>
      <w:r w:rsidRPr="005021F4">
        <w:rPr>
          <w:rFonts w:eastAsia="SimSun" w:cs="Tahoma"/>
          <w:b/>
          <w:bCs/>
          <w:szCs w:val="22"/>
          <w:lang w:val="el-GR"/>
        </w:rPr>
        <w:t>5.1.2.</w:t>
      </w:r>
      <w:r w:rsidRPr="00C46C76">
        <w:rPr>
          <w:rFonts w:eastAsia="SimSun" w:cs="Tahoma"/>
          <w:szCs w:val="22"/>
          <w:lang w:val="el-GR"/>
        </w:rPr>
        <w:t xml:space="preserve"> </w:t>
      </w:r>
      <w:r w:rsidR="005B7F2D">
        <w:rPr>
          <w:rFonts w:eastAsia="SimSun" w:cs="Tahoma"/>
          <w:szCs w:val="22"/>
          <w:lang w:val="el-GR"/>
        </w:rPr>
        <w:t xml:space="preserve">Τον </w:t>
      </w:r>
      <w:r w:rsidRPr="00C46C76">
        <w:rPr>
          <w:rFonts w:eastAsia="SimSun" w:cs="Tahoma"/>
          <w:szCs w:val="22"/>
          <w:lang w:val="el-GR"/>
        </w:rPr>
        <w:t xml:space="preserve">Ανάδοχο βαρύνουν οι υπέρ τρίτων κρατήσεις, ως και κάθε άλλη επιβάρυνση, σύμφωνα με την κείμενη νομοθεσία, μη συμπεριλαμβανομένου Φ.Π.Α., </w:t>
      </w:r>
      <w:r w:rsidR="00AB0E23" w:rsidRPr="00C46C76">
        <w:rPr>
          <w:rFonts w:eastAsia="SimSun" w:cs="Tahoma"/>
          <w:szCs w:val="22"/>
          <w:lang w:val="el-GR"/>
        </w:rPr>
        <w:t xml:space="preserve">για την εκτέλεση της παρούσας </w:t>
      </w:r>
      <w:r w:rsidRPr="00C46C76">
        <w:rPr>
          <w:rFonts w:eastAsia="SimSun" w:cs="Tahoma"/>
          <w:szCs w:val="22"/>
          <w:lang w:val="el-GR"/>
        </w:rPr>
        <w:t xml:space="preserve">στον τόπο και με τον τρόπο που προβλέπεται στα έγγραφα της σύμβασης. </w:t>
      </w:r>
    </w:p>
    <w:p w14:paraId="1ACC4398" w14:textId="06A27213" w:rsidR="008338F0" w:rsidRPr="00EF2032" w:rsidRDefault="003355E7">
      <w:pPr>
        <w:rPr>
          <w:rFonts w:cs="Tahoma"/>
          <w:szCs w:val="22"/>
          <w:lang w:val="el-GR"/>
        </w:rPr>
      </w:pPr>
      <w:r w:rsidRPr="00EF2032">
        <w:rPr>
          <w:rFonts w:cs="Tahoma"/>
          <w:szCs w:val="22"/>
          <w:lang w:val="el-GR" w:eastAsia="el-GR"/>
        </w:rPr>
        <w:t xml:space="preserve">Ιδίως βαρύνεται με τις </w:t>
      </w:r>
      <w:r w:rsidRPr="00EF2032">
        <w:rPr>
          <w:rFonts w:cs="Tahoma"/>
          <w:szCs w:val="22"/>
          <w:lang w:val="el-GR"/>
        </w:rPr>
        <w:t xml:space="preserve">ακόλουθες κρατήσεις: </w:t>
      </w:r>
    </w:p>
    <w:p w14:paraId="2949E6D3" w14:textId="15A35A30" w:rsidR="008338F0" w:rsidRPr="00EF2032" w:rsidRDefault="003355E7">
      <w:pPr>
        <w:rPr>
          <w:rFonts w:cs="Tahoma"/>
          <w:szCs w:val="22"/>
          <w:lang w:val="el-GR"/>
        </w:rPr>
      </w:pPr>
      <w:r w:rsidRPr="00EF2032">
        <w:rPr>
          <w:rFonts w:cs="Tahoma"/>
          <w:szCs w:val="22"/>
          <w:lang w:val="el-GR"/>
        </w:rPr>
        <w:t>α) Κράτηση 0,0</w:t>
      </w:r>
      <w:r w:rsidR="001E3887" w:rsidRPr="00EF2032">
        <w:rPr>
          <w:rFonts w:cs="Tahoma"/>
          <w:szCs w:val="22"/>
          <w:lang w:val="el-GR"/>
        </w:rPr>
        <w:t>7</w:t>
      </w:r>
      <w:r w:rsidRPr="00EF2032">
        <w:rPr>
          <w:rFonts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132906DE" w14:textId="77777777" w:rsidR="008338F0" w:rsidRPr="00EF2032" w:rsidRDefault="003355E7">
      <w:pPr>
        <w:rPr>
          <w:rFonts w:cs="Tahoma"/>
          <w:szCs w:val="22"/>
          <w:lang w:val="el-GR"/>
        </w:rPr>
      </w:pPr>
      <w:r w:rsidRPr="00EF2032">
        <w:rPr>
          <w:rFonts w:cs="Tahoma"/>
          <w:szCs w:val="22"/>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27F940CD" w14:textId="77777777" w:rsidR="005A74FF" w:rsidRPr="00EF2032" w:rsidRDefault="005A74FF" w:rsidP="005A74FF">
      <w:pPr>
        <w:rPr>
          <w:rFonts w:cs="Tahoma"/>
          <w:szCs w:val="22"/>
          <w:lang w:val="el-GR"/>
        </w:rPr>
      </w:pPr>
      <w:r w:rsidRPr="00EF2032">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2CE75EFA" w:rsidR="008338F0" w:rsidRPr="00EF2032" w:rsidRDefault="003355E7">
      <w:pPr>
        <w:rPr>
          <w:rFonts w:cs="Tahoma"/>
          <w:szCs w:val="22"/>
          <w:lang w:val="el-GR"/>
        </w:rPr>
      </w:pPr>
      <w:r w:rsidRPr="00EF2032">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46BDC47E" w14:textId="77777777" w:rsidR="00AB0E23" w:rsidRPr="00EF2032" w:rsidRDefault="00AB0E23">
      <w:pPr>
        <w:rPr>
          <w:rFonts w:cs="Tahoma"/>
          <w:szCs w:val="22"/>
          <w:lang w:val="el-GR"/>
        </w:rPr>
      </w:pPr>
    </w:p>
    <w:p w14:paraId="15645D14" w14:textId="16BB0B0A" w:rsidR="008338F0" w:rsidRPr="00EF2032" w:rsidRDefault="00331981" w:rsidP="00671CDE">
      <w:pPr>
        <w:pStyle w:val="2"/>
        <w:numPr>
          <w:ilvl w:val="1"/>
          <w:numId w:val="78"/>
        </w:numPr>
      </w:pPr>
      <w:bookmarkStart w:id="303" w:name="_Ref496607484"/>
      <w:bookmarkStart w:id="304" w:name="_Toc75439431"/>
      <w:bookmarkStart w:id="305" w:name="_Toc80088660"/>
      <w:r w:rsidRPr="00EF2032">
        <w:t>Κήρυξη οικονομικού φορέα έ</w:t>
      </w:r>
      <w:r w:rsidR="003355E7" w:rsidRPr="00EF2032">
        <w:t>κπτ</w:t>
      </w:r>
      <w:r w:rsidRPr="00EF2032">
        <w:t>ω</w:t>
      </w:r>
      <w:r w:rsidR="003355E7" w:rsidRPr="00EF2032">
        <w:t>του - Κυρώσεις</w:t>
      </w:r>
      <w:bookmarkEnd w:id="303"/>
      <w:bookmarkEnd w:id="304"/>
      <w:bookmarkEnd w:id="305"/>
      <w:r w:rsidR="003355E7" w:rsidRPr="00EF2032">
        <w:t xml:space="preserve"> </w:t>
      </w:r>
    </w:p>
    <w:p w14:paraId="46538269" w14:textId="227C3FB0" w:rsidR="008338F0" w:rsidRPr="00EF2032" w:rsidRDefault="003355E7">
      <w:pPr>
        <w:suppressAutoHyphens w:val="0"/>
        <w:autoSpaceDE w:val="0"/>
        <w:rPr>
          <w:rFonts w:eastAsia="SimSun" w:cs="Tahoma"/>
          <w:color w:val="5B9BD5"/>
          <w:spacing w:val="5"/>
          <w:szCs w:val="22"/>
          <w:lang w:val="el-GR"/>
        </w:rPr>
      </w:pPr>
      <w:r w:rsidRPr="00EF2032">
        <w:rPr>
          <w:rFonts w:eastAsia="SimSun" w:cs="Tahoma"/>
          <w:b/>
          <w:bCs/>
          <w:szCs w:val="22"/>
          <w:lang w:val="el-GR"/>
        </w:rPr>
        <w:t>5.2.1.</w:t>
      </w:r>
      <w:r w:rsidRPr="00EF2032">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EF2032">
        <w:rPr>
          <w:rFonts w:eastAsia="SimSun" w:cs="Tahoma"/>
          <w:color w:val="5B9BD5"/>
          <w:spacing w:val="5"/>
          <w:szCs w:val="22"/>
          <w:lang w:val="el-GR"/>
        </w:rPr>
        <w:t xml:space="preserve"> :</w:t>
      </w:r>
    </w:p>
    <w:p w14:paraId="7306A162" w14:textId="77777777" w:rsidR="002F345D" w:rsidRPr="00EF2032" w:rsidRDefault="002F345D" w:rsidP="002F345D">
      <w:pPr>
        <w:suppressAutoHyphens w:val="0"/>
        <w:autoSpaceDE w:val="0"/>
        <w:rPr>
          <w:rFonts w:eastAsia="SimSun"/>
          <w:szCs w:val="22"/>
          <w:lang w:val="el-GR"/>
        </w:rPr>
      </w:pPr>
      <w:r w:rsidRPr="00EF2032">
        <w:rPr>
          <w:rFonts w:eastAsia="SimSun"/>
          <w:szCs w:val="22"/>
          <w:lang w:val="el-GR"/>
        </w:rPr>
        <w:t>α) στην περίπτωση της παρ. 7 του άρθρου 105 περί κατακύρωσης και σύναψης σύμβασης</w:t>
      </w:r>
    </w:p>
    <w:p w14:paraId="606A2383" w14:textId="77777777" w:rsidR="002F345D" w:rsidRPr="00EF2032" w:rsidRDefault="002F345D" w:rsidP="002F345D">
      <w:pPr>
        <w:suppressAutoHyphens w:val="0"/>
        <w:autoSpaceDE w:val="0"/>
        <w:rPr>
          <w:rFonts w:eastAsia="SimSun"/>
          <w:szCs w:val="22"/>
          <w:lang w:val="el-GR"/>
        </w:rPr>
      </w:pPr>
      <w:r w:rsidRPr="00EF2032">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2E13C9E" w14:textId="59C66C55" w:rsidR="002F345D" w:rsidRPr="00EF2032" w:rsidRDefault="002F345D" w:rsidP="002F345D">
      <w:pPr>
        <w:suppressAutoHyphens w:val="0"/>
        <w:autoSpaceDE w:val="0"/>
        <w:rPr>
          <w:rFonts w:eastAsia="SimSun"/>
          <w:szCs w:val="22"/>
          <w:lang w:val="el-GR"/>
        </w:rPr>
      </w:pPr>
      <w:r w:rsidRPr="00EF2032">
        <w:rPr>
          <w:rFonts w:eastAsia="SimSun"/>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5DB2BEEB" w14:textId="67B206C6" w:rsidR="002F345D" w:rsidRPr="00EF2032" w:rsidRDefault="002F345D" w:rsidP="002F345D">
      <w:pPr>
        <w:suppressAutoHyphens w:val="0"/>
        <w:autoSpaceDE w:val="0"/>
        <w:rPr>
          <w:rFonts w:eastAsia="SimSun"/>
          <w:szCs w:val="22"/>
          <w:lang w:val="el-GR"/>
        </w:rPr>
      </w:pPr>
      <w:r w:rsidRPr="00EF2032">
        <w:rPr>
          <w:rFonts w:eastAsia="SimSun"/>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EF2032">
        <w:rPr>
          <w:lang w:val="el-GR"/>
        </w:rPr>
        <w:t xml:space="preserve"> </w:t>
      </w:r>
      <w:r w:rsidRPr="00EF2032">
        <w:rPr>
          <w:rFonts w:eastAsia="SimSun"/>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D531EDB" w14:textId="229ABA54" w:rsidR="002F345D" w:rsidRPr="00EF2032" w:rsidRDefault="002F345D" w:rsidP="002F345D">
      <w:pPr>
        <w:suppressAutoHyphens w:val="0"/>
        <w:autoSpaceDE w:val="0"/>
        <w:rPr>
          <w:rFonts w:eastAsia="SimSun"/>
          <w:szCs w:val="22"/>
          <w:lang w:val="el-GR"/>
        </w:rPr>
      </w:pPr>
      <w:r w:rsidRPr="00EF2032">
        <w:rPr>
          <w:rFonts w:eastAsia="SimSun"/>
          <w:szCs w:val="22"/>
          <w:lang w:val="el-GR"/>
        </w:rPr>
        <w:t xml:space="preserve">Ο ανάδοχος δεν κηρύσσεται έκπτωτος για λόγους που αφορούν σε υπαιτιότητα </w:t>
      </w:r>
      <w:r w:rsidRPr="001B64EE">
        <w:rPr>
          <w:rFonts w:eastAsia="SimSun"/>
          <w:szCs w:val="22"/>
          <w:lang w:val="el-GR"/>
        </w:rPr>
        <w:t>του φορέα εκτέλεσης της σύμβασης</w:t>
      </w:r>
      <w:r w:rsidRPr="00EF2032">
        <w:rPr>
          <w:rFonts w:eastAsia="SimSun"/>
          <w:szCs w:val="22"/>
          <w:lang w:val="el-GR"/>
        </w:rPr>
        <w:t xml:space="preserve"> ή αν συντρέχουν λόγοι ανωτέρας βίας.</w:t>
      </w:r>
    </w:p>
    <w:p w14:paraId="63CF50DF" w14:textId="77777777" w:rsidR="002F345D" w:rsidRPr="00EF2032" w:rsidRDefault="002F345D" w:rsidP="002F345D">
      <w:pPr>
        <w:suppressAutoHyphens w:val="0"/>
        <w:autoSpaceDE w:val="0"/>
        <w:rPr>
          <w:rFonts w:eastAsia="SimSun"/>
          <w:spacing w:val="5"/>
          <w:szCs w:val="22"/>
          <w:lang w:val="el-GR"/>
        </w:rPr>
      </w:pPr>
      <w:r w:rsidRPr="00EF2032">
        <w:rPr>
          <w:rFonts w:eastAsia="SimSun"/>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235E6231" w14:textId="77777777" w:rsidR="002F345D" w:rsidRPr="00EF2032" w:rsidRDefault="002F345D" w:rsidP="002F345D">
      <w:pPr>
        <w:suppressAutoHyphens w:val="0"/>
        <w:autoSpaceDE w:val="0"/>
        <w:rPr>
          <w:rFonts w:eastAsia="SimSun"/>
          <w:spacing w:val="5"/>
          <w:szCs w:val="22"/>
          <w:lang w:val="el-GR"/>
        </w:rPr>
      </w:pPr>
      <w:r w:rsidRPr="00EF2032">
        <w:rPr>
          <w:rFonts w:eastAsia="SimSun"/>
          <w:spacing w:val="5"/>
          <w:szCs w:val="22"/>
          <w:lang w:val="el-GR"/>
        </w:rPr>
        <w:t>α) ολική κατάπτωση της εγγύησης καλής εκτέλεσης της σύμβασης,</w:t>
      </w:r>
    </w:p>
    <w:p w14:paraId="76E9A9D8" w14:textId="1F271B5C" w:rsidR="002F345D" w:rsidRPr="00EF2032" w:rsidRDefault="002F345D">
      <w:pPr>
        <w:suppressAutoHyphens w:val="0"/>
        <w:autoSpaceDE w:val="0"/>
        <w:rPr>
          <w:rFonts w:eastAsia="SimSun"/>
          <w:i/>
          <w:iCs/>
          <w:color w:val="5B9BD5"/>
          <w:spacing w:val="5"/>
          <w:szCs w:val="22"/>
          <w:lang w:val="el-GR"/>
        </w:rPr>
      </w:pPr>
      <w:r w:rsidRPr="00EF2032">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55F0973C" w14:textId="77777777" w:rsidR="002F345D" w:rsidRPr="00EF2032" w:rsidRDefault="002F345D">
      <w:pPr>
        <w:suppressAutoHyphens w:val="0"/>
        <w:autoSpaceDE w:val="0"/>
        <w:rPr>
          <w:rFonts w:eastAsia="SimSun" w:cs="Tahoma"/>
          <w:szCs w:val="22"/>
          <w:lang w:val="el-GR"/>
        </w:rPr>
      </w:pPr>
    </w:p>
    <w:p w14:paraId="4C364E93" w14:textId="3B7EA6D1" w:rsidR="008338F0" w:rsidRPr="00EF2032" w:rsidRDefault="003355E7">
      <w:pPr>
        <w:suppressAutoHyphens w:val="0"/>
        <w:autoSpaceDE w:val="0"/>
        <w:spacing w:after="0"/>
        <w:rPr>
          <w:rFonts w:eastAsia="SimSun" w:cs="Tahoma"/>
          <w:szCs w:val="22"/>
          <w:lang w:val="el-GR"/>
        </w:rPr>
      </w:pPr>
      <w:r w:rsidRPr="00EF2032">
        <w:rPr>
          <w:rFonts w:eastAsia="SimSun" w:cs="Tahoma"/>
          <w:b/>
          <w:bCs/>
          <w:szCs w:val="22"/>
          <w:lang w:val="el-GR"/>
        </w:rPr>
        <w:t>5.2.2.</w:t>
      </w:r>
      <w:r w:rsidRPr="00EF2032">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376CF842" w14:textId="77777777" w:rsidR="00A57BD8" w:rsidRPr="00EF2032" w:rsidRDefault="00A57BD8">
      <w:pPr>
        <w:suppressAutoHyphens w:val="0"/>
        <w:autoSpaceDE w:val="0"/>
        <w:spacing w:after="0"/>
        <w:rPr>
          <w:rFonts w:eastAsia="SimSun" w:cs="Tahoma"/>
          <w:szCs w:val="22"/>
          <w:lang w:val="el-GR"/>
        </w:rPr>
      </w:pPr>
    </w:p>
    <w:p w14:paraId="5A714B8C" w14:textId="77777777" w:rsidR="008338F0" w:rsidRPr="00EF2032" w:rsidRDefault="003355E7">
      <w:pPr>
        <w:suppressAutoHyphens w:val="0"/>
        <w:autoSpaceDE w:val="0"/>
        <w:spacing w:after="0"/>
        <w:jc w:val="left"/>
        <w:rPr>
          <w:rFonts w:eastAsia="SimSun" w:cs="Tahoma"/>
          <w:szCs w:val="22"/>
          <w:lang w:val="el-GR"/>
        </w:rPr>
      </w:pPr>
      <w:r w:rsidRPr="00EF2032">
        <w:rPr>
          <w:rFonts w:eastAsia="SimSun" w:cs="Tahoma"/>
          <w:szCs w:val="22"/>
          <w:lang w:val="el-GR"/>
        </w:rPr>
        <w:t>Οι ποινικές ρήτρες υπολογίζονται ως εξής:</w:t>
      </w:r>
    </w:p>
    <w:p w14:paraId="476C1426" w14:textId="77777777" w:rsidR="008338F0" w:rsidRPr="00EF2032" w:rsidRDefault="003355E7">
      <w:pPr>
        <w:suppressAutoHyphens w:val="0"/>
        <w:autoSpaceDE w:val="0"/>
        <w:spacing w:after="0"/>
        <w:rPr>
          <w:rFonts w:eastAsia="SimSun" w:cs="Tahoma"/>
          <w:szCs w:val="22"/>
          <w:lang w:val="el-GR"/>
        </w:rPr>
      </w:pPr>
      <w:r w:rsidRPr="00EF2032">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EF2032" w:rsidRDefault="003355E7">
      <w:pPr>
        <w:suppressAutoHyphens w:val="0"/>
        <w:autoSpaceDE w:val="0"/>
        <w:spacing w:after="0"/>
        <w:rPr>
          <w:rFonts w:eastAsia="SimSun" w:cs="Tahoma"/>
          <w:szCs w:val="22"/>
          <w:lang w:val="el-GR"/>
        </w:rPr>
      </w:pPr>
      <w:r w:rsidRPr="00EF2032">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496859A6" w:rsidR="008338F0" w:rsidRPr="00EF2032" w:rsidRDefault="003355E7">
      <w:pPr>
        <w:suppressAutoHyphens w:val="0"/>
        <w:autoSpaceDE w:val="0"/>
        <w:spacing w:after="0"/>
        <w:rPr>
          <w:rFonts w:eastAsia="SimSun" w:cs="Tahoma"/>
          <w:szCs w:val="22"/>
          <w:lang w:val="el-GR"/>
        </w:rPr>
      </w:pPr>
      <w:r w:rsidRPr="00EF2032">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34407CD" w14:textId="77777777" w:rsidR="00A57BD8" w:rsidRPr="00EF2032" w:rsidRDefault="00A57BD8">
      <w:pPr>
        <w:suppressAutoHyphens w:val="0"/>
        <w:autoSpaceDE w:val="0"/>
        <w:spacing w:after="0"/>
        <w:rPr>
          <w:rFonts w:eastAsia="SimSun" w:cs="Tahoma"/>
          <w:szCs w:val="22"/>
          <w:lang w:val="el-GR"/>
        </w:rPr>
      </w:pPr>
    </w:p>
    <w:p w14:paraId="5F005750" w14:textId="77777777" w:rsidR="008338F0" w:rsidRPr="00EF2032" w:rsidRDefault="003355E7">
      <w:pPr>
        <w:suppressAutoHyphens w:val="0"/>
        <w:autoSpaceDE w:val="0"/>
        <w:spacing w:after="0"/>
        <w:jc w:val="left"/>
        <w:rPr>
          <w:rFonts w:eastAsia="SimSun" w:cs="Tahoma"/>
          <w:szCs w:val="22"/>
          <w:lang w:val="el-GR"/>
        </w:rPr>
      </w:pPr>
      <w:r w:rsidRPr="00EF2032">
        <w:rPr>
          <w:rFonts w:eastAsia="SimSun" w:cs="Tahoma"/>
          <w:szCs w:val="22"/>
          <w:lang w:val="el-GR"/>
        </w:rPr>
        <w:t>Το ποσό των ποινικών ρητρών αφαιρείται/συμψηφίζεται από/με την αμοιβή του αναδόχου.</w:t>
      </w:r>
    </w:p>
    <w:p w14:paraId="300540A8" w14:textId="77777777" w:rsidR="00666094" w:rsidRPr="00EF2032" w:rsidRDefault="00666094">
      <w:pPr>
        <w:suppressAutoHyphens w:val="0"/>
        <w:autoSpaceDE w:val="0"/>
        <w:spacing w:after="0"/>
        <w:rPr>
          <w:rFonts w:eastAsia="SimSun" w:cs="Tahoma"/>
          <w:szCs w:val="22"/>
          <w:lang w:val="el-GR"/>
        </w:rPr>
      </w:pPr>
    </w:p>
    <w:p w14:paraId="2B227533" w14:textId="43E7D5E3" w:rsidR="008338F0" w:rsidRPr="00EF2032" w:rsidRDefault="003355E7">
      <w:pPr>
        <w:suppressAutoHyphens w:val="0"/>
        <w:autoSpaceDE w:val="0"/>
        <w:spacing w:after="0"/>
        <w:rPr>
          <w:rFonts w:cs="Tahoma"/>
          <w:szCs w:val="22"/>
          <w:lang w:val="el-GR"/>
        </w:rPr>
      </w:pPr>
      <w:r w:rsidRPr="00EF2032">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3F6F6E6" w14:textId="25BB1FAE" w:rsidR="008338F0" w:rsidRPr="00EF2032" w:rsidRDefault="003355E7" w:rsidP="00671CDE">
      <w:pPr>
        <w:pStyle w:val="2"/>
        <w:numPr>
          <w:ilvl w:val="1"/>
          <w:numId w:val="78"/>
        </w:numPr>
      </w:pPr>
      <w:bookmarkStart w:id="306" w:name="_Ref55324340"/>
      <w:bookmarkStart w:id="307" w:name="_Toc75439432"/>
      <w:bookmarkStart w:id="308" w:name="_Toc80088661"/>
      <w:r w:rsidRPr="00EF2032">
        <w:t>Διοικητικές προσφυγές κατά τη διαδικασία εκτέλεσης</w:t>
      </w:r>
      <w:bookmarkEnd w:id="306"/>
      <w:bookmarkEnd w:id="307"/>
      <w:bookmarkEnd w:id="308"/>
      <w:r w:rsidRPr="00EF2032">
        <w:t xml:space="preserve"> </w:t>
      </w:r>
    </w:p>
    <w:p w14:paraId="6DCC4CEE" w14:textId="48036404" w:rsidR="00672DE1" w:rsidRPr="00EF2032" w:rsidRDefault="00672DE1" w:rsidP="00672DE1">
      <w:pPr>
        <w:suppressAutoHyphens w:val="0"/>
        <w:autoSpaceDE w:val="0"/>
        <w:rPr>
          <w:lang w:val="el-GR"/>
        </w:rPr>
      </w:pPr>
      <w:r w:rsidRPr="00EF2032">
        <w:rPr>
          <w:lang w:val="el-GR"/>
        </w:rPr>
        <w:t>Ο ανάδοχος μπορεί κατά των αποφάσεων που επιβάλλουν σε βάρος του κυρώσεις, δυνάμει των όρων των άρθρων</w:t>
      </w:r>
      <w:r w:rsidR="00835DDC" w:rsidRPr="00EF2032">
        <w:rPr>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_Ref496607484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5.2</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_Ref496607484 \h  \* MERGEFORMAT </w:instrText>
      </w:r>
      <w:r w:rsidR="00835DDC" w:rsidRPr="00EF2032">
        <w:rPr>
          <w:b/>
          <w:bCs/>
          <w:color w:val="0000FF"/>
          <w:lang w:val="el-GR"/>
        </w:rPr>
      </w:r>
      <w:r w:rsidR="00835DDC" w:rsidRPr="00EF2032">
        <w:rPr>
          <w:b/>
          <w:bCs/>
          <w:color w:val="0000FF"/>
          <w:lang w:val="el-GR"/>
        </w:rPr>
        <w:fldChar w:fldCharType="separate"/>
      </w:r>
      <w:r w:rsidR="003C5152" w:rsidRPr="003C5152">
        <w:rPr>
          <w:rFonts w:cs="Tahoma"/>
          <w:b/>
          <w:bCs/>
          <w:color w:val="0000FF"/>
          <w:lang w:val="el-GR"/>
        </w:rPr>
        <w:t>Κήρυξη οικονομικού φορέα έκπτωτου - Κυρώσεις</w:t>
      </w:r>
      <w:r w:rsidR="00835DDC" w:rsidRPr="00EF2032">
        <w:rPr>
          <w:b/>
          <w:bCs/>
          <w:color w:val="0000FF"/>
          <w:lang w:val="el-GR"/>
        </w:rPr>
        <w:fldChar w:fldCharType="end"/>
      </w:r>
      <w:r w:rsidR="00835DDC" w:rsidRPr="00EF2032">
        <w:rPr>
          <w:lang w:val="el-GR"/>
        </w:rPr>
        <w:t xml:space="preserve"> </w:t>
      </w:r>
      <w:r w:rsidR="00671CDE">
        <w:rPr>
          <w:lang w:val="el-GR"/>
        </w:rPr>
        <w:t>και</w:t>
      </w:r>
      <w:r w:rsidR="00835DDC" w:rsidRPr="00EF2032">
        <w:rPr>
          <w:lang w:val="el-GR"/>
        </w:rPr>
        <w:t xml:space="preserve"> </w:t>
      </w:r>
      <w:r w:rsidRPr="00EF2032">
        <w:rPr>
          <w:lang w:val="el-GR"/>
        </w:rPr>
        <w:t xml:space="preserve"> </w:t>
      </w:r>
      <w:r w:rsidR="00835DDC" w:rsidRPr="00EF2032">
        <w:rPr>
          <w:rFonts w:cs="Tahoma"/>
          <w:b/>
          <w:bCs/>
          <w:color w:val="0000FF"/>
          <w:lang w:val="el-GR"/>
        </w:rPr>
        <w:fldChar w:fldCharType="begin"/>
      </w:r>
      <w:r w:rsidR="00835DDC" w:rsidRPr="00EF2032">
        <w:rPr>
          <w:rFonts w:cs="Tahoma"/>
          <w:b/>
          <w:bCs/>
          <w:color w:val="0000FF"/>
          <w:lang w:val="el-GR"/>
        </w:rPr>
        <w:instrText xml:space="preserve"> REF _Ref496625354 \r \h  \* MERGEFORMAT </w:instrText>
      </w:r>
      <w:r w:rsidR="00835DDC" w:rsidRPr="00EF2032">
        <w:rPr>
          <w:rFonts w:cs="Tahoma"/>
          <w:b/>
          <w:bCs/>
          <w:color w:val="0000FF"/>
          <w:lang w:val="el-GR"/>
        </w:rPr>
      </w:r>
      <w:r w:rsidR="00835DDC" w:rsidRPr="00EF2032">
        <w:rPr>
          <w:rFonts w:cs="Tahoma"/>
          <w:b/>
          <w:bCs/>
          <w:color w:val="0000FF"/>
          <w:lang w:val="el-GR"/>
        </w:rPr>
        <w:fldChar w:fldCharType="separate"/>
      </w:r>
      <w:r w:rsidR="003C5152">
        <w:rPr>
          <w:rFonts w:cs="Tahoma"/>
          <w:b/>
          <w:bCs/>
          <w:color w:val="0000FF"/>
          <w:lang w:val="el-GR"/>
        </w:rPr>
        <w:t>6.4</w:t>
      </w:r>
      <w:r w:rsidR="00835DDC" w:rsidRPr="00EF2032">
        <w:rPr>
          <w:rFonts w:cs="Tahoma"/>
          <w:b/>
          <w:bCs/>
          <w:color w:val="0000FF"/>
          <w:lang w:val="el-GR"/>
        </w:rPr>
        <w:fldChar w:fldCharType="end"/>
      </w:r>
      <w:r w:rsidR="00835DDC" w:rsidRPr="00EF2032">
        <w:rPr>
          <w:rFonts w:cs="Tahoma"/>
          <w:b/>
          <w:bCs/>
          <w:color w:val="0000FF"/>
          <w:lang w:val="el-GR"/>
        </w:rPr>
        <w:t xml:space="preserve">  </w:t>
      </w:r>
      <w:r w:rsidR="00835DDC" w:rsidRPr="00EF2032">
        <w:rPr>
          <w:rFonts w:cs="Tahoma"/>
          <w:b/>
          <w:bCs/>
          <w:color w:val="0000FF"/>
          <w:lang w:val="el-GR"/>
        </w:rPr>
        <w:fldChar w:fldCharType="begin"/>
      </w:r>
      <w:r w:rsidR="00835DDC" w:rsidRPr="00EF2032">
        <w:rPr>
          <w:rFonts w:cs="Tahoma"/>
          <w:b/>
          <w:bCs/>
          <w:color w:val="0000FF"/>
          <w:lang w:val="el-GR"/>
        </w:rPr>
        <w:instrText xml:space="preserve"> REF _Ref496625354 \h  \* MERGEFORMAT </w:instrText>
      </w:r>
      <w:r w:rsidR="00835DDC" w:rsidRPr="00EF2032">
        <w:rPr>
          <w:rFonts w:cs="Tahoma"/>
          <w:b/>
          <w:bCs/>
          <w:color w:val="0000FF"/>
          <w:lang w:val="el-GR"/>
        </w:rPr>
      </w:r>
      <w:r w:rsidR="00835DDC" w:rsidRPr="00EF2032">
        <w:rPr>
          <w:rFonts w:cs="Tahoma"/>
          <w:b/>
          <w:bCs/>
          <w:color w:val="0000FF"/>
          <w:lang w:val="el-GR"/>
        </w:rPr>
        <w:fldChar w:fldCharType="separate"/>
      </w:r>
      <w:r w:rsidR="003C5152" w:rsidRPr="003C5152">
        <w:rPr>
          <w:rFonts w:cs="Tahoma"/>
          <w:b/>
          <w:bCs/>
          <w:color w:val="0000FF"/>
          <w:lang w:val="el-GR"/>
        </w:rPr>
        <w:t>Απόρριψη παραδοτέων – Αντικατάσταση</w:t>
      </w:r>
      <w:r w:rsidR="00835DDC" w:rsidRPr="00EF2032">
        <w:rPr>
          <w:rFonts w:cs="Tahoma"/>
          <w:b/>
          <w:bCs/>
          <w:color w:val="0000FF"/>
          <w:lang w:val="el-GR"/>
        </w:rPr>
        <w:fldChar w:fldCharType="end"/>
      </w:r>
      <w:r w:rsidRPr="00EF2032">
        <w:rPr>
          <w:lang w:val="el-GR"/>
        </w:rPr>
        <w:t xml:space="preserve">),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C264134" w14:textId="79A01901" w:rsidR="00672DE1" w:rsidRPr="00EF2032" w:rsidRDefault="00672DE1" w:rsidP="00672DE1">
      <w:pPr>
        <w:suppressAutoHyphens w:val="0"/>
        <w:autoSpaceDE w:val="0"/>
        <w:rPr>
          <w:lang w:val="el-GR"/>
        </w:rPr>
      </w:pPr>
      <w:r w:rsidRPr="00EF2032">
        <w:rPr>
          <w:lang w:val="el-GR"/>
        </w:rPr>
        <w:t xml:space="preserve">Επί της προσφυγής αποφασίζει το αρμοδίως αποφαινόμενο όργανο, ύστερα από γνωμοδότηση του προβλεπόμενου </w:t>
      </w:r>
      <w:r w:rsidR="005052FB" w:rsidRPr="00EF2032">
        <w:rPr>
          <w:lang w:val="el-GR"/>
        </w:rPr>
        <w:t xml:space="preserve">της περίπτωσης δ΄ της παραγράφου 11 </w:t>
      </w:r>
      <w:r w:rsidRPr="00EF2032">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53D99DD" w14:textId="77777777" w:rsidR="00672DE1" w:rsidRPr="00EF2032" w:rsidRDefault="00672DE1" w:rsidP="00F1622E">
      <w:pPr>
        <w:rPr>
          <w:rFonts w:cs="Tahoma"/>
          <w:szCs w:val="22"/>
          <w:lang w:val="el-GR"/>
        </w:rPr>
      </w:pPr>
    </w:p>
    <w:p w14:paraId="2B3ABE2F" w14:textId="70AFDBBC" w:rsidR="00F1622E" w:rsidRPr="00EF2032" w:rsidRDefault="00F1622E" w:rsidP="00F1622E">
      <w:pPr>
        <w:rPr>
          <w:rFonts w:cs="Tahoma"/>
          <w:szCs w:val="22"/>
          <w:lang w:val="el-GR"/>
        </w:rPr>
      </w:pPr>
    </w:p>
    <w:p w14:paraId="5C7B34FE" w14:textId="07A1EA8C" w:rsidR="005550B0" w:rsidRPr="00EF2032" w:rsidRDefault="005550B0" w:rsidP="00671CDE">
      <w:pPr>
        <w:pStyle w:val="2"/>
        <w:numPr>
          <w:ilvl w:val="1"/>
          <w:numId w:val="78"/>
        </w:numPr>
      </w:pPr>
      <w:bookmarkStart w:id="309" w:name="_Toc13748951"/>
      <w:bookmarkStart w:id="310" w:name="_Toc75439433"/>
      <w:bookmarkStart w:id="311" w:name="_Ref75525107"/>
      <w:bookmarkStart w:id="312" w:name="_Ref75525114"/>
      <w:bookmarkStart w:id="313" w:name="_Toc80088662"/>
      <w:r w:rsidRPr="00EF2032">
        <w:t>Δικαστική επίλυση διαφορών</w:t>
      </w:r>
      <w:bookmarkEnd w:id="309"/>
      <w:bookmarkEnd w:id="310"/>
      <w:bookmarkEnd w:id="311"/>
      <w:bookmarkEnd w:id="312"/>
      <w:bookmarkEnd w:id="313"/>
    </w:p>
    <w:p w14:paraId="7834FDEE" w14:textId="1FCAF7C5" w:rsidR="005052FB" w:rsidRPr="00EF2032" w:rsidRDefault="005052FB" w:rsidP="005052FB">
      <w:pPr>
        <w:rPr>
          <w:b/>
          <w:sz w:val="24"/>
          <w:lang w:val="el-GR"/>
        </w:rPr>
      </w:pPr>
      <w:r w:rsidRPr="00EF2032">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EF2032">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EF2032">
        <w:rPr>
          <w:rStyle w:val="0"/>
          <w:lang w:val="el-GR"/>
        </w:rPr>
        <w:footnoteReference w:id="18"/>
      </w:r>
      <w:r w:rsidRPr="00EF2032">
        <w:rPr>
          <w:lang w:val="el-GR"/>
        </w:rPr>
        <w:t>.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w:t>
      </w:r>
      <w:r w:rsidR="00835DDC" w:rsidRPr="00EF2032">
        <w:rPr>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_Ref55324340 \r \h  \* MERGEFORMAT </w:instrText>
      </w:r>
      <w:r w:rsidR="00835DDC" w:rsidRPr="00EF2032">
        <w:rPr>
          <w:b/>
          <w:bCs/>
          <w:color w:val="0000FF"/>
          <w:lang w:val="el-GR"/>
        </w:rPr>
      </w:r>
      <w:r w:rsidR="00835DDC" w:rsidRPr="00EF2032">
        <w:rPr>
          <w:b/>
          <w:bCs/>
          <w:color w:val="0000FF"/>
          <w:lang w:val="el-GR"/>
        </w:rPr>
        <w:fldChar w:fldCharType="separate"/>
      </w:r>
      <w:r w:rsidR="003C5152">
        <w:rPr>
          <w:b/>
          <w:bCs/>
          <w:color w:val="0000FF"/>
          <w:lang w:val="el-GR"/>
        </w:rPr>
        <w:t>5.3</w:t>
      </w:r>
      <w:r w:rsidR="00835DDC" w:rsidRPr="00EF2032">
        <w:rPr>
          <w:b/>
          <w:bCs/>
          <w:color w:val="0000FF"/>
          <w:lang w:val="el-GR"/>
        </w:rPr>
        <w:fldChar w:fldCharType="end"/>
      </w:r>
      <w:r w:rsidR="00835DDC" w:rsidRPr="00EF2032">
        <w:rPr>
          <w:b/>
          <w:bCs/>
          <w:color w:val="0000FF"/>
          <w:lang w:val="el-GR"/>
        </w:rPr>
        <w:t xml:space="preserve"> </w:t>
      </w:r>
      <w:r w:rsidR="00835DDC" w:rsidRPr="00EF2032">
        <w:rPr>
          <w:b/>
          <w:bCs/>
          <w:color w:val="0000FF"/>
          <w:lang w:val="el-GR"/>
        </w:rPr>
        <w:fldChar w:fldCharType="begin"/>
      </w:r>
      <w:r w:rsidR="00835DDC" w:rsidRPr="00EF2032">
        <w:rPr>
          <w:b/>
          <w:bCs/>
          <w:color w:val="0000FF"/>
          <w:lang w:val="el-GR"/>
        </w:rPr>
        <w:instrText xml:space="preserve"> REF _Ref55324340 \h  \* MERGEFORMAT </w:instrText>
      </w:r>
      <w:r w:rsidR="00835DDC" w:rsidRPr="00EF2032">
        <w:rPr>
          <w:b/>
          <w:bCs/>
          <w:color w:val="0000FF"/>
          <w:lang w:val="el-GR"/>
        </w:rPr>
      </w:r>
      <w:r w:rsidR="00835DDC" w:rsidRPr="00EF2032">
        <w:rPr>
          <w:b/>
          <w:bCs/>
          <w:color w:val="0000FF"/>
          <w:lang w:val="el-GR"/>
        </w:rPr>
        <w:fldChar w:fldCharType="separate"/>
      </w:r>
      <w:r w:rsidR="003C5152" w:rsidRPr="003C5152">
        <w:rPr>
          <w:rFonts w:cs="Tahoma"/>
          <w:b/>
          <w:bCs/>
          <w:color w:val="0000FF"/>
          <w:lang w:val="el-GR"/>
        </w:rPr>
        <w:t>Διοικητικές προσφυγές κατά τη διαδικασία εκτέλεσης</w:t>
      </w:r>
      <w:r w:rsidR="00835DDC" w:rsidRPr="00EF2032">
        <w:rPr>
          <w:b/>
          <w:bCs/>
          <w:color w:val="0000FF"/>
          <w:lang w:val="el-GR"/>
        </w:rPr>
        <w:fldChar w:fldCharType="end"/>
      </w:r>
      <w:r w:rsidRPr="00EF2032">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DF54BF5" w14:textId="77777777" w:rsidR="005550B0" w:rsidRPr="00EF2032" w:rsidRDefault="005550B0" w:rsidP="005550B0">
      <w:pPr>
        <w:suppressAutoHyphens w:val="0"/>
        <w:autoSpaceDE w:val="0"/>
        <w:rPr>
          <w:rFonts w:ascii="Calibri" w:hAnsi="Calibri"/>
          <w:lang w:val="el-GR"/>
        </w:rPr>
      </w:pPr>
    </w:p>
    <w:p w14:paraId="1B7A8BBF" w14:textId="4E88A432" w:rsidR="00036CBD" w:rsidRPr="00EF2032" w:rsidRDefault="00036CBD" w:rsidP="00CE12C7">
      <w:pPr>
        <w:rPr>
          <w:rFonts w:cs="Tahoma"/>
          <w:szCs w:val="22"/>
          <w:lang w:val="el-GR"/>
        </w:rPr>
      </w:pPr>
    </w:p>
    <w:p w14:paraId="474FDE9A" w14:textId="1CD74A7D" w:rsidR="008338F0" w:rsidRPr="00D40E91" w:rsidRDefault="003355E7" w:rsidP="00671CDE">
      <w:pPr>
        <w:pStyle w:val="1"/>
        <w:numPr>
          <w:ilvl w:val="0"/>
          <w:numId w:val="79"/>
        </w:numPr>
      </w:pPr>
      <w:bookmarkStart w:id="316" w:name="_Toc80088663"/>
      <w:bookmarkStart w:id="317" w:name="_Hlk74741662"/>
      <w:r w:rsidRPr="00D40E91">
        <w:t>ΕΙΔΙΚΟΙ ΟΡΟΙ ΕΚΤΕΛΕΣΗΣ</w:t>
      </w:r>
      <w:bookmarkEnd w:id="316"/>
      <w:r w:rsidRPr="00D40E91">
        <w:t xml:space="preserve"> </w:t>
      </w:r>
    </w:p>
    <w:p w14:paraId="5E1B86F8" w14:textId="6D7D2966" w:rsidR="008338F0" w:rsidRPr="00EF2032" w:rsidRDefault="003355E7" w:rsidP="00671CDE">
      <w:pPr>
        <w:pStyle w:val="2"/>
        <w:numPr>
          <w:ilvl w:val="1"/>
          <w:numId w:val="79"/>
        </w:numPr>
      </w:pPr>
      <w:bookmarkStart w:id="318" w:name="_Ref63782029"/>
      <w:bookmarkStart w:id="319" w:name="_Toc75439434"/>
      <w:bookmarkStart w:id="320" w:name="_Toc80088664"/>
      <w:bookmarkEnd w:id="317"/>
      <w:r w:rsidRPr="00EF2032">
        <w:t>Παρακολούθηση της σύμβασης</w:t>
      </w:r>
      <w:bookmarkEnd w:id="318"/>
      <w:bookmarkEnd w:id="319"/>
      <w:bookmarkEnd w:id="320"/>
      <w:r w:rsidRPr="00EF2032">
        <w:t xml:space="preserve"> </w:t>
      </w:r>
    </w:p>
    <w:p w14:paraId="2471B8CC" w14:textId="44DD6554" w:rsidR="00CE12C7" w:rsidRPr="00EF2032" w:rsidRDefault="00512083">
      <w:pPr>
        <w:rPr>
          <w:rFonts w:cs="Tahoma"/>
          <w:szCs w:val="22"/>
          <w:lang w:val="el-GR"/>
        </w:rPr>
      </w:pPr>
      <w:r w:rsidRPr="00EF2032">
        <w:rPr>
          <w:rFonts w:cs="Tahoma"/>
          <w:b/>
          <w:bCs/>
          <w:szCs w:val="22"/>
          <w:lang w:val="el-GR"/>
        </w:rPr>
        <w:t>6.1.1.</w:t>
      </w:r>
      <w:r w:rsidRPr="00EF2032">
        <w:rPr>
          <w:rFonts w:cs="Tahoma"/>
          <w:szCs w:val="22"/>
          <w:lang w:val="el-GR"/>
        </w:rPr>
        <w:t xml:space="preserve"> </w:t>
      </w:r>
      <w:bookmarkStart w:id="321" w:name="_Hlk9421248"/>
      <w:r w:rsidR="003D7965" w:rsidRPr="00EF2032">
        <w:rPr>
          <w:rFonts w:cs="Tahoma"/>
          <w:szCs w:val="22"/>
          <w:lang w:val="el-GR"/>
        </w:rPr>
        <w:tab/>
      </w:r>
      <w:r w:rsidRPr="00EF2032">
        <w:rPr>
          <w:rFonts w:cs="Tahoma"/>
          <w:szCs w:val="22"/>
          <w:lang w:val="el-GR"/>
        </w:rPr>
        <w:t>Η παρακολούθηση της εκτέλεσης της Σύμβασης και η διοίκηση αυτής θα διενεργ</w:t>
      </w:r>
      <w:r w:rsidR="005052FB" w:rsidRPr="00EF2032">
        <w:rPr>
          <w:rFonts w:cs="Tahoma"/>
          <w:szCs w:val="22"/>
          <w:lang w:val="el-GR"/>
        </w:rPr>
        <w:t xml:space="preserve">ηθεί </w:t>
      </w:r>
      <w:r w:rsidR="007D792E" w:rsidRPr="00EF2032">
        <w:rPr>
          <w:rFonts w:cs="Tahoma"/>
          <w:szCs w:val="22"/>
          <w:lang w:val="el-GR"/>
        </w:rPr>
        <w:t xml:space="preserve">από ειδική </w:t>
      </w:r>
      <w:r w:rsidR="002333E4" w:rsidRPr="00EF2032">
        <w:rPr>
          <w:rFonts w:cs="Tahoma"/>
          <w:szCs w:val="22"/>
          <w:lang w:val="el-GR"/>
        </w:rPr>
        <w:t>Ε</w:t>
      </w:r>
      <w:r w:rsidR="007D792E" w:rsidRPr="00EF2032">
        <w:rPr>
          <w:rFonts w:cs="Tahoma"/>
          <w:szCs w:val="22"/>
          <w:lang w:val="el-GR"/>
        </w:rPr>
        <w:t xml:space="preserve">πιτροπή </w:t>
      </w:r>
      <w:r w:rsidR="000653F1" w:rsidRPr="00EF2032">
        <w:rPr>
          <w:rFonts w:cs="Tahoma"/>
          <w:szCs w:val="22"/>
          <w:lang w:val="el-GR"/>
        </w:rPr>
        <w:t>(τριμελή</w:t>
      </w:r>
      <w:r w:rsidR="00545346" w:rsidRPr="00EF2032">
        <w:rPr>
          <w:rFonts w:cs="Tahoma"/>
          <w:szCs w:val="22"/>
          <w:lang w:val="el-GR"/>
        </w:rPr>
        <w:t>ς</w:t>
      </w:r>
      <w:r w:rsidR="000653F1" w:rsidRPr="00EF2032">
        <w:rPr>
          <w:rFonts w:cs="Tahoma"/>
          <w:szCs w:val="22"/>
          <w:lang w:val="el-GR"/>
        </w:rPr>
        <w:t xml:space="preserve"> ή πενταμελή</w:t>
      </w:r>
      <w:r w:rsidR="00545346" w:rsidRPr="00EF2032">
        <w:rPr>
          <w:rFonts w:cs="Tahoma"/>
          <w:szCs w:val="22"/>
          <w:lang w:val="el-GR"/>
        </w:rPr>
        <w:t>ς</w:t>
      </w:r>
      <w:r w:rsidR="000653F1" w:rsidRPr="00EF2032">
        <w:rPr>
          <w:rFonts w:cs="Tahoma"/>
          <w:szCs w:val="22"/>
          <w:lang w:val="el-GR"/>
        </w:rPr>
        <w:t xml:space="preserve">) </w:t>
      </w:r>
      <w:r w:rsidR="007D792E" w:rsidRPr="00EF2032">
        <w:rPr>
          <w:rFonts w:cs="Tahoma"/>
          <w:szCs w:val="22"/>
          <w:lang w:val="el-GR"/>
        </w:rPr>
        <w:t>η οποία θα ορισθεί με απόφαση της αναθέτουσας αρχής</w:t>
      </w:r>
      <w:r w:rsidR="00CE12C7" w:rsidRPr="00EF203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DC7CE4F" w14:textId="565E79E6" w:rsidR="00D92E5F" w:rsidRPr="00EF2032" w:rsidRDefault="00512083" w:rsidP="00512083">
      <w:pPr>
        <w:rPr>
          <w:rFonts w:cs="Tahoma"/>
          <w:szCs w:val="22"/>
          <w:lang w:val="el-GR"/>
        </w:rPr>
      </w:pPr>
      <w:r w:rsidRPr="00EF2032">
        <w:rPr>
          <w:rFonts w:cs="Tahoma"/>
          <w:szCs w:val="22"/>
          <w:lang w:val="el-GR"/>
        </w:rPr>
        <w:t xml:space="preserve">Με υπόδειξη του Κυρίου του Έργου μπορεί να </w:t>
      </w:r>
      <w:r w:rsidR="002333E4" w:rsidRPr="00EF2032">
        <w:rPr>
          <w:rFonts w:cs="Tahoma"/>
          <w:szCs w:val="22"/>
          <w:lang w:val="el-GR"/>
        </w:rPr>
        <w:t>ορίζονται</w:t>
      </w:r>
      <w:r w:rsidRPr="00EF2032">
        <w:rPr>
          <w:rFonts w:cs="Tahoma"/>
          <w:szCs w:val="22"/>
          <w:lang w:val="el-GR"/>
        </w:rPr>
        <w:t xml:space="preserve"> εκπρόσωποί του, οι οποίοι θα συμμετέχουν </w:t>
      </w:r>
      <w:r w:rsidR="007D792E" w:rsidRPr="00EF2032">
        <w:rPr>
          <w:rFonts w:cs="Tahoma"/>
          <w:szCs w:val="22"/>
          <w:lang w:val="el-GR"/>
        </w:rPr>
        <w:t xml:space="preserve">στην </w:t>
      </w:r>
      <w:r w:rsidR="002333E4" w:rsidRPr="00EF2032">
        <w:rPr>
          <w:rFonts w:cs="Tahoma"/>
          <w:szCs w:val="22"/>
          <w:lang w:val="el-GR"/>
        </w:rPr>
        <w:t>Ε</w:t>
      </w:r>
      <w:r w:rsidR="007D792E" w:rsidRPr="00EF2032">
        <w:rPr>
          <w:rFonts w:cs="Tahoma"/>
          <w:szCs w:val="22"/>
          <w:lang w:val="el-GR"/>
        </w:rPr>
        <w:t xml:space="preserve">πιτροπή </w:t>
      </w:r>
      <w:r w:rsidR="002333E4" w:rsidRPr="00EF2032">
        <w:rPr>
          <w:rFonts w:cs="Tahoma"/>
          <w:szCs w:val="22"/>
          <w:lang w:val="el-GR"/>
        </w:rPr>
        <w:t>Π</w:t>
      </w:r>
      <w:r w:rsidRPr="00EF2032">
        <w:rPr>
          <w:rFonts w:cs="Tahoma"/>
          <w:szCs w:val="22"/>
          <w:lang w:val="el-GR"/>
        </w:rPr>
        <w:t>αρακολούθηση</w:t>
      </w:r>
      <w:r w:rsidR="007D792E" w:rsidRPr="00EF2032">
        <w:rPr>
          <w:rFonts w:cs="Tahoma"/>
          <w:szCs w:val="22"/>
          <w:lang w:val="el-GR"/>
        </w:rPr>
        <w:t>ς</w:t>
      </w:r>
      <w:r w:rsidRPr="00EF2032">
        <w:rPr>
          <w:rFonts w:cs="Tahoma"/>
          <w:szCs w:val="22"/>
          <w:lang w:val="el-GR"/>
        </w:rPr>
        <w:t xml:space="preserve"> της σύμβασης. </w:t>
      </w:r>
    </w:p>
    <w:p w14:paraId="3EDD93DA" w14:textId="5EFF29FC" w:rsidR="00087FEA" w:rsidRPr="00EF2032" w:rsidRDefault="007D792E" w:rsidP="00512083">
      <w:pPr>
        <w:rPr>
          <w:rFonts w:cs="Tahoma"/>
          <w:szCs w:val="22"/>
          <w:lang w:val="el-GR"/>
        </w:rPr>
      </w:pPr>
      <w:r w:rsidRPr="00EF2032">
        <w:rPr>
          <w:rFonts w:cs="Tahoma"/>
          <w:szCs w:val="22"/>
          <w:lang w:val="el-GR"/>
        </w:rPr>
        <w:t xml:space="preserve">Η αρμόδια </w:t>
      </w:r>
      <w:r w:rsidR="002333E4" w:rsidRPr="00EF2032">
        <w:rPr>
          <w:rFonts w:cs="Tahoma"/>
          <w:szCs w:val="22"/>
          <w:lang w:val="el-GR"/>
        </w:rPr>
        <w:t>Ε</w:t>
      </w:r>
      <w:r w:rsidRPr="00EF2032">
        <w:rPr>
          <w:rFonts w:cs="Tahoma"/>
          <w:szCs w:val="22"/>
          <w:lang w:val="el-GR"/>
        </w:rPr>
        <w:t xml:space="preserve">πιτροπή </w:t>
      </w:r>
      <w:r w:rsidR="002333E4" w:rsidRPr="00EF2032">
        <w:rPr>
          <w:rFonts w:cs="Tahoma"/>
          <w:szCs w:val="22"/>
          <w:lang w:val="el-GR"/>
        </w:rPr>
        <w:t>Π</w:t>
      </w:r>
      <w:r w:rsidRPr="00EF2032">
        <w:rPr>
          <w:rFonts w:cs="Tahoma"/>
          <w:szCs w:val="22"/>
          <w:lang w:val="el-GR"/>
        </w:rPr>
        <w:t>αρακολού</w:t>
      </w:r>
      <w:r w:rsidR="002333E4" w:rsidRPr="00EF2032">
        <w:rPr>
          <w:rFonts w:cs="Tahoma"/>
          <w:szCs w:val="22"/>
          <w:lang w:val="el-GR"/>
        </w:rPr>
        <w:t>θη</w:t>
      </w:r>
      <w:r w:rsidRPr="00EF2032">
        <w:rPr>
          <w:rFonts w:cs="Tahoma"/>
          <w:szCs w:val="22"/>
          <w:lang w:val="el-GR"/>
        </w:rPr>
        <w:t xml:space="preserve">σης </w:t>
      </w:r>
      <w:r w:rsidR="002333E4" w:rsidRPr="00EF2032">
        <w:rPr>
          <w:rFonts w:cs="Tahoma"/>
          <w:szCs w:val="22"/>
          <w:lang w:val="el-GR"/>
        </w:rPr>
        <w:t xml:space="preserve">δύναται να </w:t>
      </w:r>
      <w:r w:rsidRPr="00EF2032">
        <w:rPr>
          <w:rFonts w:cs="Tahoma"/>
          <w:szCs w:val="22"/>
          <w:lang w:val="el-GR"/>
        </w:rPr>
        <w:t xml:space="preserve">θα </w:t>
      </w:r>
      <w:r w:rsidR="002333E4" w:rsidRPr="00EF2032">
        <w:rPr>
          <w:rFonts w:cs="Tahoma"/>
          <w:szCs w:val="22"/>
          <w:lang w:val="el-GR"/>
        </w:rPr>
        <w:t>αποστέλλει</w:t>
      </w:r>
      <w:r w:rsidR="00512083" w:rsidRPr="00EF2032">
        <w:rPr>
          <w:rFonts w:cs="Tahoma"/>
          <w:szCs w:val="22"/>
          <w:lang w:val="el-GR"/>
        </w:rPr>
        <w:t xml:space="preserve"> </w:t>
      </w:r>
      <w:r w:rsidR="002333E4" w:rsidRPr="00EF2032">
        <w:rPr>
          <w:rFonts w:cs="Tahoma"/>
          <w:szCs w:val="22"/>
          <w:lang w:val="el-GR"/>
        </w:rPr>
        <w:t>έγγραφα</w:t>
      </w:r>
      <w:r w:rsidR="00512083" w:rsidRPr="00EF2032">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557DF8B2" w14:textId="3194F155" w:rsidR="008338F0" w:rsidRPr="00EF2032" w:rsidRDefault="003355E7" w:rsidP="00671CDE">
      <w:pPr>
        <w:pStyle w:val="2"/>
        <w:numPr>
          <w:ilvl w:val="1"/>
          <w:numId w:val="79"/>
        </w:numPr>
      </w:pPr>
      <w:bookmarkStart w:id="322" w:name="_Toc75439435"/>
      <w:bookmarkStart w:id="323" w:name="_Toc80088665"/>
      <w:bookmarkEnd w:id="321"/>
      <w:r w:rsidRPr="00EF2032">
        <w:t>Διάρκεια σύμβασης</w:t>
      </w:r>
      <w:bookmarkEnd w:id="322"/>
      <w:bookmarkEnd w:id="323"/>
      <w:r w:rsidRPr="00EF2032">
        <w:t xml:space="preserve"> </w:t>
      </w:r>
    </w:p>
    <w:p w14:paraId="5CBAB115" w14:textId="1D54AB48" w:rsidR="008702D8" w:rsidRPr="00EF2032" w:rsidRDefault="003355E7" w:rsidP="00B8545D">
      <w:pPr>
        <w:rPr>
          <w:rFonts w:cs="Tahoma"/>
          <w:szCs w:val="22"/>
          <w:lang w:val="el-GR"/>
        </w:rPr>
      </w:pPr>
      <w:r w:rsidRPr="00EF2032">
        <w:rPr>
          <w:rFonts w:cs="Tahoma"/>
          <w:b/>
          <w:bCs/>
          <w:szCs w:val="22"/>
          <w:lang w:val="el-GR"/>
        </w:rPr>
        <w:t>6.2.1.</w:t>
      </w:r>
      <w:r w:rsidRPr="00EF2032">
        <w:rPr>
          <w:rFonts w:cs="Tahoma"/>
          <w:szCs w:val="22"/>
          <w:lang w:val="el-GR"/>
        </w:rPr>
        <w:t xml:space="preserve"> </w:t>
      </w:r>
      <w:r w:rsidR="003D7965" w:rsidRPr="00EF2032">
        <w:rPr>
          <w:rFonts w:cs="Tahoma"/>
          <w:szCs w:val="22"/>
          <w:lang w:val="el-GR"/>
        </w:rPr>
        <w:tab/>
      </w:r>
      <w:r w:rsidR="008702D8" w:rsidRPr="00EF2032">
        <w:rPr>
          <w:rFonts w:cs="Tahoma"/>
          <w:szCs w:val="22"/>
          <w:lang w:val="el-GR"/>
        </w:rPr>
        <w:t xml:space="preserve">Η συνολική </w:t>
      </w:r>
      <w:r w:rsidR="008702D8" w:rsidRPr="00EF2032">
        <w:rPr>
          <w:rFonts w:cs="Tahoma"/>
          <w:b/>
          <w:szCs w:val="22"/>
          <w:lang w:val="el-GR"/>
        </w:rPr>
        <w:t>διάρκεια</w:t>
      </w:r>
      <w:r w:rsidR="008702D8" w:rsidRPr="00EF2032">
        <w:rPr>
          <w:rFonts w:cs="Tahoma"/>
          <w:szCs w:val="22"/>
          <w:lang w:val="el-GR"/>
        </w:rPr>
        <w:t xml:space="preserve"> της σύμβασης ορίζεται σε</w:t>
      </w:r>
      <w:r w:rsidR="00A668D5" w:rsidRPr="00EF2032">
        <w:rPr>
          <w:lang w:val="el-GR"/>
        </w:rPr>
        <w:t xml:space="preserve"> </w:t>
      </w:r>
      <w:r w:rsidR="00A668D5" w:rsidRPr="00070769">
        <w:rPr>
          <w:b/>
          <w:bCs/>
          <w:lang w:val="el-GR"/>
        </w:rPr>
        <w:t xml:space="preserve">δεκαέξι (16) </w:t>
      </w:r>
      <w:r w:rsidR="008702D8" w:rsidRPr="00070769">
        <w:rPr>
          <w:rFonts w:cs="Tahoma"/>
          <w:b/>
          <w:bCs/>
          <w:szCs w:val="22"/>
          <w:lang w:val="el-GR"/>
        </w:rPr>
        <w:t>μήνες</w:t>
      </w:r>
      <w:r w:rsidR="008702D8" w:rsidRPr="00EF2032">
        <w:rPr>
          <w:rFonts w:cs="Tahoma"/>
          <w:szCs w:val="22"/>
          <w:lang w:val="el-GR"/>
        </w:rPr>
        <w:t xml:space="preserve"> και</w:t>
      </w:r>
      <w:r w:rsidR="0029613C" w:rsidRPr="00EF2032">
        <w:rPr>
          <w:rFonts w:cs="Tahoma"/>
          <w:szCs w:val="22"/>
          <w:lang w:val="el-GR"/>
        </w:rPr>
        <w:t xml:space="preserve"> </w:t>
      </w:r>
      <w:r w:rsidR="008702D8" w:rsidRPr="00EF2032">
        <w:rPr>
          <w:rFonts w:cs="Tahoma"/>
          <w:szCs w:val="22"/>
          <w:lang w:val="el-GR"/>
        </w:rPr>
        <w:t>νοείται το χρονικό διάστημα από την ημερομηνία υπογραφής της σύμβασης</w:t>
      </w:r>
      <w:r w:rsidR="00E1337D" w:rsidRPr="00EF2032">
        <w:rPr>
          <w:rFonts w:cs="Tahoma"/>
          <w:szCs w:val="22"/>
          <w:lang w:val="el-GR"/>
        </w:rPr>
        <w:t xml:space="preserve"> </w:t>
      </w:r>
      <w:r w:rsidR="008702D8" w:rsidRPr="00EF2032">
        <w:rPr>
          <w:rFonts w:cs="Tahoma"/>
          <w:szCs w:val="22"/>
          <w:lang w:val="el-GR"/>
        </w:rPr>
        <w:t xml:space="preserve">έως την υποβολή του τελευταίου παραδοτέου σύμφωνα με το αναλυτικό χρονοδιάγραμμα </w:t>
      </w:r>
      <w:r w:rsidR="00C90A04" w:rsidRPr="00EF2032">
        <w:rPr>
          <w:rFonts w:cs="Tahoma"/>
          <w:szCs w:val="22"/>
          <w:lang w:val="el-GR"/>
        </w:rPr>
        <w:t>που περιλαμβάνεται στο</w:t>
      </w:r>
      <w:r w:rsidR="00E11251" w:rsidRPr="00EF2032">
        <w:rPr>
          <w:rFonts w:cs="Tahoma"/>
          <w:szCs w:val="22"/>
          <w:lang w:val="el-GR"/>
        </w:rPr>
        <w:t xml:space="preserve">  </w:t>
      </w:r>
      <w:r w:rsidR="00E11251" w:rsidRPr="00EF2032">
        <w:rPr>
          <w:rFonts w:cs="Tahoma"/>
          <w:color w:val="000000"/>
          <w:szCs w:val="22"/>
          <w:lang w:val="el-GR"/>
        </w:rPr>
        <w:fldChar w:fldCharType="begin"/>
      </w:r>
      <w:r w:rsidR="00E11251" w:rsidRPr="00EF2032">
        <w:rPr>
          <w:rFonts w:cs="Tahoma"/>
          <w:color w:val="000000"/>
          <w:szCs w:val="22"/>
          <w:lang w:val="el-GR"/>
        </w:rPr>
        <w:instrText xml:space="preserve"> REF _Ref496625830 \h </w:instrText>
      </w:r>
      <w:r w:rsidR="00835DDC" w:rsidRPr="00EF2032">
        <w:rPr>
          <w:rFonts w:cs="Tahoma"/>
          <w:color w:val="000000"/>
          <w:szCs w:val="22"/>
          <w:lang w:val="el-GR"/>
        </w:rPr>
        <w:instrText xml:space="preserve"> \* MERGEFORMAT </w:instrText>
      </w:r>
      <w:r w:rsidR="00E11251" w:rsidRPr="00EF2032">
        <w:rPr>
          <w:rFonts w:cs="Tahoma"/>
          <w:color w:val="000000"/>
          <w:szCs w:val="22"/>
          <w:lang w:val="el-GR"/>
        </w:rPr>
      </w:r>
      <w:r w:rsidR="00E11251" w:rsidRPr="00EF2032">
        <w:rPr>
          <w:rFonts w:cs="Tahoma"/>
          <w:color w:val="000000"/>
          <w:szCs w:val="22"/>
          <w:lang w:val="el-GR"/>
        </w:rPr>
        <w:fldChar w:fldCharType="separate"/>
      </w:r>
      <w:r w:rsidR="003C5152" w:rsidRPr="003C5152">
        <w:rPr>
          <w:rFonts w:cs="Tahoma"/>
          <w:b/>
          <w:bCs/>
          <w:color w:val="0000FF"/>
          <w:lang w:val="el-GR"/>
        </w:rPr>
        <w:t>ΠΑΡΑΡΤΗΜΑ Ι – Αναλυτική Περιγραφή Φυσικού και Οικονομικού Αντικειμένου της Σύμβασης</w:t>
      </w:r>
      <w:r w:rsidR="00E11251" w:rsidRPr="00EF2032">
        <w:rPr>
          <w:rFonts w:cs="Tahoma"/>
          <w:color w:val="000000"/>
          <w:szCs w:val="22"/>
          <w:lang w:val="el-GR"/>
        </w:rPr>
        <w:fldChar w:fldCharType="end"/>
      </w:r>
      <w:r w:rsidR="00C90A04" w:rsidRPr="00EF2032">
        <w:rPr>
          <w:rFonts w:cs="Tahoma"/>
          <w:szCs w:val="22"/>
          <w:lang w:val="el-GR"/>
        </w:rPr>
        <w:t xml:space="preserve"> </w:t>
      </w:r>
      <w:r w:rsidR="00673490" w:rsidRPr="00EF2032">
        <w:rPr>
          <w:rFonts w:cs="Tahoma"/>
          <w:szCs w:val="22"/>
          <w:lang w:val="el-GR"/>
        </w:rPr>
        <w:t xml:space="preserve">της παρούσας. </w:t>
      </w:r>
      <w:r w:rsidR="008702D8" w:rsidRPr="00EF2032">
        <w:rPr>
          <w:rFonts w:cs="Tahoma"/>
          <w:szCs w:val="22"/>
          <w:lang w:val="el-GR"/>
        </w:rPr>
        <w:t>Επισημαίνεται ότι στη συνολική διάρκεια</w:t>
      </w:r>
      <w:r w:rsidR="00E1337D" w:rsidRPr="00EF2032">
        <w:rPr>
          <w:rFonts w:cs="Tahoma"/>
          <w:szCs w:val="22"/>
          <w:lang w:val="el-GR"/>
        </w:rPr>
        <w:t xml:space="preserve"> </w:t>
      </w:r>
      <w:r w:rsidR="008702D8" w:rsidRPr="00EF2032">
        <w:rPr>
          <w:rFonts w:cs="Tahoma"/>
          <w:szCs w:val="22"/>
          <w:lang w:val="el-GR"/>
        </w:rPr>
        <w:t xml:space="preserve">περιλαμβάνεται και ο χρόνος που θα απαιτηθεί για την παραλαβή των ενδιάμεσων φάσεων ή παραδοτέων </w:t>
      </w:r>
      <w:r w:rsidR="008702D8" w:rsidRPr="00EF2032">
        <w:rPr>
          <w:rFonts w:cs="Tahoma"/>
          <w:szCs w:val="22"/>
          <w:u w:val="single"/>
          <w:lang w:val="el-GR"/>
        </w:rPr>
        <w:t>μέχρι την παράδοση και του τελευταίου παραδοτέου που ορίζει την λήξη της σύμβαση</w:t>
      </w:r>
      <w:r w:rsidR="008702D8" w:rsidRPr="00EF2032">
        <w:rPr>
          <w:rFonts w:cs="Tahoma"/>
          <w:szCs w:val="22"/>
          <w:lang w:val="el-GR"/>
        </w:rPr>
        <w:t xml:space="preserve">ς και την έναρξη της οριστικής παραλαβής του έργου. </w:t>
      </w:r>
    </w:p>
    <w:p w14:paraId="06D5D20C" w14:textId="12AC0E36" w:rsidR="008338F0" w:rsidRPr="00EF2032" w:rsidRDefault="003355E7">
      <w:pPr>
        <w:rPr>
          <w:rFonts w:cs="Tahoma"/>
          <w:szCs w:val="22"/>
          <w:lang w:val="el-GR"/>
        </w:rPr>
      </w:pPr>
      <w:r w:rsidRPr="00EF2032">
        <w:rPr>
          <w:rFonts w:cs="Tahoma"/>
          <w:b/>
          <w:bCs/>
          <w:szCs w:val="22"/>
          <w:lang w:val="el-GR"/>
        </w:rPr>
        <w:t>6.2.2.</w:t>
      </w:r>
      <w:r w:rsidRPr="00EF2032">
        <w:rPr>
          <w:rFonts w:cs="Tahoma"/>
          <w:szCs w:val="22"/>
          <w:lang w:val="el-GR"/>
        </w:rPr>
        <w:t xml:space="preserve"> </w:t>
      </w:r>
      <w:r w:rsidR="003D7965" w:rsidRPr="00EF2032">
        <w:rPr>
          <w:rFonts w:cs="Tahoma"/>
          <w:szCs w:val="22"/>
          <w:lang w:val="el-GR"/>
        </w:rPr>
        <w:tab/>
      </w:r>
      <w:r w:rsidRPr="00EF2032">
        <w:rPr>
          <w:rFonts w:cs="Tahoma"/>
          <w:szCs w:val="22"/>
          <w:lang w:val="el-GR"/>
        </w:rPr>
        <w:t>Η</w:t>
      </w:r>
      <w:r w:rsidR="00E1337D" w:rsidRPr="00EF2032">
        <w:rPr>
          <w:rFonts w:cs="Tahoma"/>
          <w:szCs w:val="22"/>
          <w:lang w:val="el-GR"/>
        </w:rPr>
        <w:t xml:space="preserve"> </w:t>
      </w:r>
      <w:r w:rsidRPr="00EF2032">
        <w:rPr>
          <w:rFonts w:cs="Tahoma"/>
          <w:szCs w:val="22"/>
          <w:lang w:val="el-GR"/>
        </w:rPr>
        <w:t>συνολική διάρκεια της σύμβασης μπορεί να παρατείνεται μετά από</w:t>
      </w:r>
      <w:r w:rsidR="00E1337D" w:rsidRPr="00EF2032">
        <w:rPr>
          <w:rFonts w:cs="Tahoma"/>
          <w:szCs w:val="22"/>
          <w:lang w:val="el-GR"/>
        </w:rPr>
        <w:t xml:space="preserve"> </w:t>
      </w:r>
      <w:r w:rsidRPr="00EF2032">
        <w:rPr>
          <w:rFonts w:cs="Tahoma"/>
          <w:szCs w:val="22"/>
          <w:lang w:val="el-GR"/>
        </w:rPr>
        <w:t>αιτιολογημένη απόφαση της αναθέτουσας αρχής μέχρι το 50% αυτής ύστερα από σχετικό αίτημα του</w:t>
      </w:r>
      <w:r w:rsidR="00E1337D" w:rsidRPr="00EF2032">
        <w:rPr>
          <w:rFonts w:cs="Tahoma"/>
          <w:szCs w:val="22"/>
          <w:lang w:val="el-GR"/>
        </w:rPr>
        <w:t xml:space="preserve"> </w:t>
      </w:r>
      <w:r w:rsidRPr="00EF2032">
        <w:rPr>
          <w:rFonts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EF2032">
        <w:rPr>
          <w:rFonts w:cs="Tahoma"/>
          <w:szCs w:val="22"/>
          <w:lang w:val="el-GR"/>
        </w:rPr>
        <w:t>.</w:t>
      </w:r>
      <w:r w:rsidRPr="00EF2032">
        <w:rPr>
          <w:rFonts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EF2032">
        <w:rPr>
          <w:rFonts w:cs="Tahoma"/>
          <w:szCs w:val="22"/>
          <w:lang w:val="el-GR"/>
        </w:rPr>
        <w:t xml:space="preserve">την παρ. </w:t>
      </w:r>
      <w:r w:rsidR="00673490" w:rsidRPr="00EF2032">
        <w:rPr>
          <w:rFonts w:cs="Tahoma"/>
          <w:szCs w:val="22"/>
          <w:lang w:val="el-GR"/>
        </w:rPr>
        <w:fldChar w:fldCharType="begin"/>
      </w:r>
      <w:r w:rsidR="00673490" w:rsidRPr="00EF2032">
        <w:rPr>
          <w:rFonts w:cs="Tahoma"/>
          <w:szCs w:val="22"/>
          <w:lang w:val="el-GR"/>
        </w:rPr>
        <w:instrText xml:space="preserve"> REF _Ref496607484 \r \h </w:instrText>
      </w:r>
      <w:r w:rsidR="00DF02B0" w:rsidRPr="00EF2032">
        <w:rPr>
          <w:rFonts w:cs="Tahoma"/>
          <w:szCs w:val="22"/>
          <w:lang w:val="el-GR"/>
        </w:rPr>
        <w:instrText xml:space="preserve"> \* MERGEFORMAT </w:instrText>
      </w:r>
      <w:r w:rsidR="00673490" w:rsidRPr="00EF2032">
        <w:rPr>
          <w:rFonts w:cs="Tahoma"/>
          <w:szCs w:val="22"/>
          <w:lang w:val="el-GR"/>
        </w:rPr>
      </w:r>
      <w:r w:rsidR="00673490" w:rsidRPr="00EF2032">
        <w:rPr>
          <w:rFonts w:cs="Tahoma"/>
          <w:szCs w:val="22"/>
          <w:lang w:val="el-GR"/>
        </w:rPr>
        <w:fldChar w:fldCharType="separate"/>
      </w:r>
      <w:r w:rsidR="003C5152">
        <w:rPr>
          <w:rFonts w:cs="Tahoma"/>
          <w:szCs w:val="22"/>
          <w:lang w:val="el-GR"/>
        </w:rPr>
        <w:t>5.2</w:t>
      </w:r>
      <w:r w:rsidR="00673490" w:rsidRPr="00EF2032">
        <w:rPr>
          <w:rFonts w:cs="Tahoma"/>
          <w:szCs w:val="22"/>
          <w:lang w:val="el-GR"/>
        </w:rPr>
        <w:fldChar w:fldCharType="end"/>
      </w:r>
      <w:r w:rsidRPr="00EF2032">
        <w:rPr>
          <w:rFonts w:cs="Tahoma"/>
          <w:szCs w:val="22"/>
          <w:lang w:val="el-GR"/>
        </w:rPr>
        <w:t xml:space="preserve"> της παρούσας.</w:t>
      </w:r>
    </w:p>
    <w:p w14:paraId="53E7CE68" w14:textId="2E8AEAB9" w:rsidR="008338F0" w:rsidRPr="00EF2032" w:rsidRDefault="003355E7" w:rsidP="00671CDE">
      <w:pPr>
        <w:pStyle w:val="2"/>
        <w:numPr>
          <w:ilvl w:val="1"/>
          <w:numId w:val="79"/>
        </w:numPr>
      </w:pPr>
      <w:bookmarkStart w:id="324" w:name="_Ref40954198"/>
      <w:bookmarkStart w:id="325" w:name="_Ref55381059"/>
      <w:bookmarkStart w:id="326" w:name="_Toc75439436"/>
      <w:bookmarkStart w:id="327" w:name="_Toc80088666"/>
      <w:r w:rsidRPr="00EF2032">
        <w:t>Παραλαβή του αντικειμένου της σύμβασης</w:t>
      </w:r>
      <w:bookmarkEnd w:id="324"/>
      <w:bookmarkEnd w:id="325"/>
      <w:bookmarkEnd w:id="326"/>
      <w:bookmarkEnd w:id="327"/>
      <w:r w:rsidRPr="00EF2032">
        <w:t xml:space="preserve"> </w:t>
      </w:r>
    </w:p>
    <w:p w14:paraId="370E7939" w14:textId="77777777" w:rsidR="00B8528C" w:rsidRPr="00EF2032" w:rsidRDefault="00B8528C">
      <w:pPr>
        <w:rPr>
          <w:rFonts w:cs="Tahoma"/>
          <w:szCs w:val="22"/>
          <w:lang w:val="el-GR"/>
        </w:rPr>
      </w:pPr>
      <w:bookmarkStart w:id="328" w:name="_Hlk520910148"/>
    </w:p>
    <w:p w14:paraId="651FF496" w14:textId="10E1B87A" w:rsidR="00B8528C" w:rsidRPr="00EF2032" w:rsidRDefault="00B8528C" w:rsidP="00B8528C">
      <w:pPr>
        <w:rPr>
          <w:rFonts w:cs="Tahoma"/>
          <w:lang w:val="el-GR"/>
        </w:rPr>
      </w:pPr>
      <w:r w:rsidRPr="00EF2032">
        <w:rPr>
          <w:rFonts w:cs="Tahoma"/>
          <w:b/>
          <w:lang w:val="el-GR"/>
        </w:rPr>
        <w:t>6.3.1</w:t>
      </w:r>
      <w:r w:rsidRPr="00EF2032">
        <w:rPr>
          <w:rFonts w:cs="Tahoma"/>
          <w:lang w:val="el-GR"/>
        </w:rPr>
        <w:t xml:space="preserve"> Η παραλαβή των παρεχόμενων υπηρεσιών ή παραδοτέων γίνεται από επιτροπή παραλαβής</w:t>
      </w:r>
      <w:r w:rsidR="000653F1" w:rsidRPr="00EF2032">
        <w:rPr>
          <w:rFonts w:cs="Tahoma"/>
          <w:lang w:val="el-GR"/>
        </w:rPr>
        <w:t xml:space="preserve"> </w:t>
      </w:r>
      <w:r w:rsidR="000653F1" w:rsidRPr="00EF2032">
        <w:rPr>
          <w:rFonts w:cs="Tahoma"/>
          <w:szCs w:val="22"/>
          <w:lang w:val="el-GR"/>
        </w:rPr>
        <w:t xml:space="preserve">(τριμελή ή πενταμελή) </w:t>
      </w:r>
      <w:r w:rsidRPr="00EF2032">
        <w:rPr>
          <w:rFonts w:cs="Tahoma"/>
          <w:lang w:val="el-GR"/>
        </w:rPr>
        <w:t xml:space="preserve">που συγκροτείται, σύμφωνα με </w:t>
      </w:r>
      <w:r w:rsidR="000653F1" w:rsidRPr="00EF2032">
        <w:rPr>
          <w:rFonts w:cs="Tahoma"/>
          <w:lang w:val="el-GR"/>
        </w:rPr>
        <w:t>το</w:t>
      </w:r>
      <w:r w:rsidRPr="00EF2032">
        <w:rPr>
          <w:rFonts w:cs="Tahoma"/>
          <w:lang w:val="el-GR"/>
        </w:rPr>
        <w:t xml:space="preserve"> άρθρο</w:t>
      </w:r>
      <w:r w:rsidR="00835DDC" w:rsidRPr="00EF2032">
        <w:rPr>
          <w:rFonts w:cs="Tahoma"/>
          <w:lang w:val="el-GR"/>
        </w:rPr>
        <w:t xml:space="preserve"> </w:t>
      </w:r>
      <w:r w:rsidRPr="00EF2032">
        <w:rPr>
          <w:rFonts w:cs="Tahoma"/>
          <w:lang w:val="el-GR"/>
        </w:rPr>
        <w:t xml:space="preserve"> 221, κατά τα αναλυτικώς αναφερόμενα </w:t>
      </w:r>
      <w:r w:rsidR="00DC6C96">
        <w:rPr>
          <w:rFonts w:cs="Tahoma"/>
          <w:szCs w:val="22"/>
          <w:lang w:val="el-GR"/>
        </w:rPr>
        <w:t xml:space="preserve">στην παρ. </w:t>
      </w:r>
      <w:r w:rsidR="00DC6C96" w:rsidRPr="001B64EE">
        <w:rPr>
          <w:rFonts w:cs="Tahoma"/>
          <w:b/>
          <w:bCs/>
          <w:color w:val="0000FF"/>
          <w:lang w:val="el-GR"/>
        </w:rPr>
        <w:fldChar w:fldCharType="begin"/>
      </w:r>
      <w:r w:rsidR="00DC6C96" w:rsidRPr="001B64EE">
        <w:rPr>
          <w:rFonts w:cs="Tahoma"/>
          <w:b/>
          <w:bCs/>
          <w:color w:val="0000FF"/>
          <w:lang w:val="el-GR"/>
        </w:rPr>
        <w:instrText xml:space="preserve"> REF _Ref78300949 \r \h  \* MERGEFORMAT </w:instrText>
      </w:r>
      <w:r w:rsidR="00DC6C96" w:rsidRPr="001B64EE">
        <w:rPr>
          <w:rFonts w:cs="Tahoma"/>
          <w:b/>
          <w:bCs/>
          <w:color w:val="0000FF"/>
          <w:lang w:val="el-GR"/>
        </w:rPr>
      </w:r>
      <w:r w:rsidR="00DC6C96" w:rsidRPr="001B64EE">
        <w:rPr>
          <w:rFonts w:cs="Tahoma"/>
          <w:b/>
          <w:bCs/>
          <w:color w:val="0000FF"/>
          <w:lang w:val="el-GR"/>
        </w:rPr>
        <w:fldChar w:fldCharType="separate"/>
      </w:r>
      <w:r w:rsidR="003C5152">
        <w:rPr>
          <w:rFonts w:cs="Tahoma"/>
          <w:b/>
          <w:bCs/>
          <w:color w:val="0000FF"/>
          <w:lang w:val="el-GR"/>
        </w:rPr>
        <w:t>6.2.3</w:t>
      </w:r>
      <w:r w:rsidR="00DC6C96" w:rsidRPr="001B64EE">
        <w:rPr>
          <w:rFonts w:cs="Tahoma"/>
          <w:b/>
          <w:bCs/>
          <w:color w:val="0000FF"/>
          <w:lang w:val="el-GR"/>
        </w:rPr>
        <w:fldChar w:fldCharType="end"/>
      </w:r>
      <w:r w:rsidR="00DC6C96" w:rsidRPr="001B64EE">
        <w:rPr>
          <w:rFonts w:cs="Tahoma"/>
          <w:b/>
          <w:bCs/>
          <w:color w:val="0000FF"/>
          <w:lang w:val="el-GR"/>
        </w:rPr>
        <w:t xml:space="preserve"> </w:t>
      </w:r>
      <w:r w:rsidR="00DC6C96" w:rsidRPr="001B64EE">
        <w:rPr>
          <w:rFonts w:cs="Tahoma"/>
          <w:b/>
          <w:bCs/>
          <w:color w:val="0000FF"/>
          <w:lang w:val="el-GR"/>
        </w:rPr>
        <w:fldChar w:fldCharType="begin"/>
      </w:r>
      <w:r w:rsidR="00DC6C96" w:rsidRPr="001B64EE">
        <w:rPr>
          <w:rFonts w:cs="Tahoma"/>
          <w:b/>
          <w:bCs/>
          <w:color w:val="0000FF"/>
          <w:lang w:val="el-GR"/>
        </w:rPr>
        <w:instrText xml:space="preserve"> REF _Ref78300949 \h  \* MERGEFORMAT </w:instrText>
      </w:r>
      <w:r w:rsidR="00DC6C96" w:rsidRPr="001B64EE">
        <w:rPr>
          <w:rFonts w:cs="Tahoma"/>
          <w:b/>
          <w:bCs/>
          <w:color w:val="0000FF"/>
          <w:lang w:val="el-GR"/>
        </w:rPr>
      </w:r>
      <w:r w:rsidR="00DC6C96" w:rsidRPr="001B64EE">
        <w:rPr>
          <w:rFonts w:cs="Tahoma"/>
          <w:b/>
          <w:bCs/>
          <w:color w:val="0000FF"/>
          <w:lang w:val="el-GR"/>
        </w:rPr>
        <w:fldChar w:fldCharType="separate"/>
      </w:r>
      <w:r w:rsidR="003C5152" w:rsidRPr="003C5152">
        <w:rPr>
          <w:rFonts w:cs="Tahoma"/>
          <w:b/>
          <w:bCs/>
          <w:color w:val="0000FF"/>
          <w:lang w:val="el-GR"/>
        </w:rPr>
        <w:t>Χρόνος Υποβολής και Διαδικασία Οριστικοποίησης Παραδοτέων</w:t>
      </w:r>
      <w:r w:rsidR="00DC6C96" w:rsidRPr="001B64EE">
        <w:rPr>
          <w:rFonts w:cs="Tahoma"/>
          <w:b/>
          <w:bCs/>
          <w:color w:val="0000FF"/>
          <w:lang w:val="el-GR"/>
        </w:rPr>
        <w:fldChar w:fldCharType="end"/>
      </w:r>
      <w:r w:rsidR="00DC6C96">
        <w:rPr>
          <w:rFonts w:cs="Tahoma"/>
          <w:szCs w:val="22"/>
          <w:lang w:val="el-GR"/>
        </w:rPr>
        <w:t xml:space="preserve"> </w:t>
      </w:r>
      <w:r w:rsidR="00DC6C96" w:rsidRPr="006D73A0">
        <w:rPr>
          <w:rFonts w:eastAsia="SimSun" w:cs="Tahoma"/>
          <w:color w:val="000000"/>
          <w:kern w:val="3"/>
          <w:szCs w:val="22"/>
          <w:lang w:val="el-GR"/>
        </w:rPr>
        <w:t xml:space="preserve">του </w:t>
      </w:r>
      <w:r w:rsidR="00DC6C96" w:rsidRPr="00DE579A">
        <w:rPr>
          <w:rFonts w:eastAsia="SimSun" w:cs="Tahoma"/>
          <w:b/>
          <w:bCs/>
          <w:color w:val="000000"/>
          <w:kern w:val="3"/>
          <w:szCs w:val="22"/>
          <w:lang w:val="el-GR"/>
        </w:rPr>
        <w:t>Παραρτήματος Ι</w:t>
      </w:r>
      <w:r w:rsidR="00DC6C96" w:rsidRPr="006D73A0">
        <w:rPr>
          <w:rFonts w:eastAsia="SimSun" w:cs="Tahoma"/>
          <w:color w:val="000000"/>
          <w:kern w:val="3"/>
          <w:szCs w:val="22"/>
          <w:lang w:val="el-GR"/>
        </w:rPr>
        <w:t xml:space="preserve"> </w:t>
      </w:r>
      <w:r w:rsidR="00DC6C96">
        <w:rPr>
          <w:rFonts w:eastAsia="SimSun" w:cs="Tahoma"/>
          <w:color w:val="000000"/>
          <w:kern w:val="3"/>
          <w:szCs w:val="22"/>
          <w:lang w:val="el-GR"/>
        </w:rPr>
        <w:t xml:space="preserve"> </w:t>
      </w:r>
      <w:r w:rsidRPr="00EF2032">
        <w:rPr>
          <w:rFonts w:cs="Tahoma"/>
          <w:lang w:val="el-GR"/>
        </w:rPr>
        <w:t>της παρούσας</w:t>
      </w:r>
      <w:r w:rsidR="004C54F8" w:rsidRPr="00EF2032">
        <w:rPr>
          <w:rFonts w:cs="Tahoma"/>
          <w:lang w:val="el-GR"/>
        </w:rPr>
        <w:t xml:space="preserve"> όπου περιγράφεται η διαδικασία ελέγχου </w:t>
      </w:r>
      <w:r w:rsidR="00E47160" w:rsidRPr="00EF2032">
        <w:rPr>
          <w:rFonts w:cs="Tahoma"/>
          <w:lang w:val="el-GR"/>
        </w:rPr>
        <w:t>ανά φάση υλοποίησης</w:t>
      </w:r>
      <w:r w:rsidR="00487E1A">
        <w:rPr>
          <w:rFonts w:cs="Tahoma"/>
          <w:lang w:val="el-GR"/>
        </w:rPr>
        <w:t>,</w:t>
      </w:r>
      <w:r w:rsidR="00E47160" w:rsidRPr="00EF2032">
        <w:rPr>
          <w:rFonts w:cs="Tahoma"/>
          <w:lang w:val="el-GR"/>
        </w:rPr>
        <w:t xml:space="preserve"> </w:t>
      </w:r>
      <w:r w:rsidR="004C54F8" w:rsidRPr="00EF2032">
        <w:rPr>
          <w:rFonts w:cs="Tahoma"/>
          <w:lang w:val="el-GR"/>
        </w:rPr>
        <w:t>καθώς και το χρονοδιάγραμμα παράδοσης</w:t>
      </w:r>
      <w:r w:rsidRPr="00EF2032">
        <w:rPr>
          <w:rFonts w:cs="Tahoma"/>
          <w:lang w:val="el-GR"/>
        </w:rPr>
        <w:t xml:space="preserve">. </w:t>
      </w:r>
    </w:p>
    <w:p w14:paraId="3FB2BA44" w14:textId="16F0BDA0" w:rsidR="00B8528C" w:rsidRPr="00EF2032" w:rsidRDefault="00B8528C" w:rsidP="00B8528C">
      <w:pPr>
        <w:rPr>
          <w:rFonts w:cs="Tahoma"/>
          <w:lang w:val="el-GR"/>
        </w:rPr>
      </w:pPr>
      <w:r w:rsidRPr="00EF2032">
        <w:rPr>
          <w:rFonts w:cs="Tahoma"/>
          <w:b/>
          <w:lang w:val="el-GR"/>
        </w:rPr>
        <w:t>6.3.2</w:t>
      </w:r>
      <w:r w:rsidRPr="00EF2032">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w:t>
      </w:r>
      <w:r w:rsidRPr="005B7F2D">
        <w:rPr>
          <w:rFonts w:cs="Tahoma"/>
          <w:lang w:val="el-GR"/>
        </w:rPr>
        <w:t xml:space="preserve">παραγράφους </w:t>
      </w:r>
      <w:r w:rsidR="005B7F2D" w:rsidRPr="001B64EE">
        <w:rPr>
          <w:rFonts w:cs="Tahoma"/>
          <w:b/>
          <w:bCs/>
          <w:color w:val="0000FF"/>
          <w:lang w:val="el-GR"/>
        </w:rPr>
        <w:t>6.3.3</w:t>
      </w:r>
      <w:r w:rsidRPr="001B64EE">
        <w:rPr>
          <w:rFonts w:cs="Tahoma"/>
          <w:lang w:val="el-GR"/>
        </w:rPr>
        <w:t xml:space="preserve"> και </w:t>
      </w:r>
      <w:r w:rsidR="005B7F2D" w:rsidRPr="001B64EE">
        <w:rPr>
          <w:rFonts w:cs="Tahoma"/>
          <w:b/>
          <w:bCs/>
          <w:color w:val="0000FF"/>
          <w:lang w:val="el-GR"/>
        </w:rPr>
        <w:t>6.3.</w:t>
      </w:r>
      <w:r w:rsidRPr="001B64EE">
        <w:rPr>
          <w:rFonts w:cs="Tahoma"/>
          <w:b/>
          <w:bCs/>
          <w:color w:val="0000FF"/>
          <w:lang w:val="el-GR"/>
        </w:rPr>
        <w:t>4</w:t>
      </w:r>
      <w:r w:rsidRPr="001B64EE">
        <w:rPr>
          <w:rFonts w:cs="Tahoma"/>
          <w:lang w:val="el-GR"/>
        </w:rPr>
        <w:t>.</w:t>
      </w:r>
      <w:r w:rsidRPr="00EF2032">
        <w:rPr>
          <w:rFonts w:cs="Tahoma"/>
          <w:lang w:val="el-GR"/>
        </w:rPr>
        <w:t xml:space="preserve"> Τα ανωτέρω εφαρμόζονται και σε τμηματικές παραλαβές. </w:t>
      </w:r>
    </w:p>
    <w:p w14:paraId="46A0943A" w14:textId="6033543A" w:rsidR="00B8528C" w:rsidRPr="00EF2032" w:rsidRDefault="00B8528C" w:rsidP="00B8528C">
      <w:pPr>
        <w:rPr>
          <w:rFonts w:cs="Tahoma"/>
          <w:lang w:val="el-GR"/>
        </w:rPr>
      </w:pPr>
      <w:r w:rsidRPr="00EF2032">
        <w:rPr>
          <w:rFonts w:cs="Tahoma"/>
          <w:b/>
          <w:lang w:val="el-GR"/>
        </w:rPr>
        <w:t>6.3.3</w:t>
      </w:r>
      <w:r w:rsidRPr="00EF2032">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19634087" w14:textId="01F8FAF7" w:rsidR="00B8528C" w:rsidRPr="00EF2032" w:rsidRDefault="00B8528C" w:rsidP="00B8528C">
      <w:pPr>
        <w:rPr>
          <w:rFonts w:cs="Tahoma"/>
          <w:lang w:val="el-GR"/>
        </w:rPr>
      </w:pPr>
      <w:r w:rsidRPr="00EF2032">
        <w:rPr>
          <w:rFonts w:cs="Tahoma"/>
          <w:b/>
          <w:lang w:val="el-GR"/>
        </w:rPr>
        <w:t>6.3.4</w:t>
      </w:r>
      <w:r w:rsidRPr="00EF2032">
        <w:rPr>
          <w:rFonts w:cs="Tahoma"/>
          <w:lang w:val="el-GR"/>
        </w:rPr>
        <w:t xml:space="preserve"> Για την εφαρμογή της προηγούμενης παραγράφου ορίζονται τα ακόλουθα: </w:t>
      </w:r>
    </w:p>
    <w:p w14:paraId="0FAF2B26" w14:textId="77777777" w:rsidR="00B8528C" w:rsidRPr="00EF2032" w:rsidRDefault="00B8528C" w:rsidP="00B8528C">
      <w:pPr>
        <w:rPr>
          <w:rFonts w:cs="Tahoma"/>
          <w:lang w:val="el-GR"/>
        </w:rPr>
      </w:pPr>
      <w:r w:rsidRPr="00EF2032">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E171BCF" w14:textId="77777777" w:rsidR="00B8528C" w:rsidRPr="00EF2032" w:rsidRDefault="00B8528C" w:rsidP="00B8528C">
      <w:pPr>
        <w:rPr>
          <w:rFonts w:cs="Tahoma"/>
          <w:lang w:val="el-GR"/>
        </w:rPr>
      </w:pPr>
      <w:r w:rsidRPr="00EF2032">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792A738" w14:textId="7FCC4709" w:rsidR="00B8528C" w:rsidRPr="00EF2032" w:rsidRDefault="00B8528C" w:rsidP="00B8528C">
      <w:pPr>
        <w:rPr>
          <w:rFonts w:cs="Tahoma"/>
          <w:lang w:val="el-GR"/>
        </w:rPr>
      </w:pPr>
      <w:r w:rsidRPr="00EF2032">
        <w:rPr>
          <w:rFonts w:cs="Tahoma"/>
          <w:b/>
          <w:lang w:val="el-GR"/>
        </w:rPr>
        <w:t>6.3.5</w:t>
      </w:r>
      <w:r w:rsidRPr="00EF2032">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0025F314" w14:textId="46F2FE4C" w:rsidR="00B8528C" w:rsidRPr="00EF2032" w:rsidRDefault="00B8528C" w:rsidP="00B8528C">
      <w:pPr>
        <w:rPr>
          <w:rFonts w:cs="Tahoma"/>
          <w:lang w:val="el-GR"/>
        </w:rPr>
      </w:pPr>
      <w:r w:rsidRPr="00EF2032">
        <w:rPr>
          <w:rFonts w:cs="Tahoma"/>
          <w:b/>
          <w:lang w:val="el-GR"/>
        </w:rPr>
        <w:t>6.3.6</w:t>
      </w:r>
      <w:r w:rsidRPr="00EF2032">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696C046" w14:textId="77777777" w:rsidR="00CE12C7" w:rsidRPr="00EF2032" w:rsidRDefault="00CE12C7">
      <w:pPr>
        <w:rPr>
          <w:rFonts w:cs="Tahoma"/>
          <w:szCs w:val="22"/>
          <w:lang w:val="el-GR"/>
        </w:rPr>
      </w:pPr>
      <w:bookmarkStart w:id="329" w:name="_Hlk9421462"/>
      <w:bookmarkEnd w:id="328"/>
    </w:p>
    <w:p w14:paraId="7DDF6BA7" w14:textId="1B40D0B5" w:rsidR="008338F0" w:rsidRPr="00EF2032" w:rsidRDefault="003355E7" w:rsidP="00671CDE">
      <w:pPr>
        <w:pStyle w:val="2"/>
        <w:numPr>
          <w:ilvl w:val="1"/>
          <w:numId w:val="79"/>
        </w:numPr>
      </w:pPr>
      <w:bookmarkStart w:id="330" w:name="_Ref496625354"/>
      <w:bookmarkStart w:id="331" w:name="_Toc75439437"/>
      <w:bookmarkStart w:id="332" w:name="_Toc80088667"/>
      <w:bookmarkEnd w:id="329"/>
      <w:r w:rsidRPr="00EF2032">
        <w:t>Απόρριψη παραδοτέων – Αντικατάσταση</w:t>
      </w:r>
      <w:bookmarkEnd w:id="330"/>
      <w:bookmarkEnd w:id="331"/>
      <w:bookmarkEnd w:id="332"/>
      <w:r w:rsidRPr="00EF2032">
        <w:t xml:space="preserve"> </w:t>
      </w:r>
    </w:p>
    <w:p w14:paraId="7352540B" w14:textId="1594064C" w:rsidR="000653F1" w:rsidRPr="00EF2032" w:rsidRDefault="000653F1" w:rsidP="000653F1">
      <w:pPr>
        <w:rPr>
          <w:lang w:val="el-GR"/>
        </w:rPr>
      </w:pPr>
      <w:r w:rsidRPr="00EF2032">
        <w:rPr>
          <w:rFonts w:eastAsia="SimSun"/>
          <w:szCs w:val="22"/>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w:t>
      </w:r>
      <w:r w:rsidR="003F331F" w:rsidRPr="00EF2032">
        <w:rPr>
          <w:rFonts w:eastAsia="SimSun"/>
          <w:szCs w:val="22"/>
          <w:lang w:val="el-GR"/>
        </w:rPr>
        <w:t xml:space="preserve"> </w:t>
      </w:r>
      <w:r w:rsidR="003F331F" w:rsidRPr="00EF2032">
        <w:rPr>
          <w:rFonts w:eastAsia="SimSun"/>
          <w:b/>
          <w:bCs/>
          <w:color w:val="0000FF"/>
          <w:szCs w:val="22"/>
          <w:lang w:val="el-GR"/>
        </w:rPr>
        <w:fldChar w:fldCharType="begin"/>
      </w:r>
      <w:r w:rsidR="003F331F" w:rsidRPr="00EF2032">
        <w:rPr>
          <w:rFonts w:eastAsia="SimSun"/>
          <w:b/>
          <w:bCs/>
          <w:color w:val="0000FF"/>
          <w:szCs w:val="22"/>
          <w:lang w:val="el-GR"/>
        </w:rPr>
        <w:instrText xml:space="preserve"> REF _Ref496607484 \r \h  \* MERGEFORMAT </w:instrText>
      </w:r>
      <w:r w:rsidR="003F331F" w:rsidRPr="00EF2032">
        <w:rPr>
          <w:rFonts w:eastAsia="SimSun"/>
          <w:b/>
          <w:bCs/>
          <w:color w:val="0000FF"/>
          <w:szCs w:val="22"/>
          <w:lang w:val="el-GR"/>
        </w:rPr>
      </w:r>
      <w:r w:rsidR="003F331F" w:rsidRPr="00EF2032">
        <w:rPr>
          <w:rFonts w:eastAsia="SimSun"/>
          <w:b/>
          <w:bCs/>
          <w:color w:val="0000FF"/>
          <w:szCs w:val="22"/>
          <w:lang w:val="el-GR"/>
        </w:rPr>
        <w:fldChar w:fldCharType="separate"/>
      </w:r>
      <w:r w:rsidR="003C5152">
        <w:rPr>
          <w:rFonts w:eastAsia="SimSun"/>
          <w:b/>
          <w:bCs/>
          <w:color w:val="0000FF"/>
          <w:szCs w:val="22"/>
          <w:lang w:val="el-GR"/>
        </w:rPr>
        <w:t>5.2</w:t>
      </w:r>
      <w:r w:rsidR="003F331F" w:rsidRPr="00EF2032">
        <w:rPr>
          <w:rFonts w:eastAsia="SimSun"/>
          <w:b/>
          <w:bCs/>
          <w:color w:val="0000FF"/>
          <w:szCs w:val="22"/>
          <w:lang w:val="el-GR"/>
        </w:rPr>
        <w:fldChar w:fldCharType="end"/>
      </w:r>
      <w:r w:rsidR="003F331F" w:rsidRPr="00EF2032">
        <w:rPr>
          <w:rFonts w:eastAsia="SimSun"/>
          <w:b/>
          <w:bCs/>
          <w:color w:val="0000FF"/>
          <w:szCs w:val="22"/>
          <w:lang w:val="el-GR"/>
        </w:rPr>
        <w:t xml:space="preserve"> </w:t>
      </w:r>
      <w:r w:rsidR="003F331F" w:rsidRPr="00EF2032">
        <w:rPr>
          <w:rFonts w:eastAsia="SimSun"/>
          <w:b/>
          <w:bCs/>
          <w:color w:val="0000FF"/>
          <w:szCs w:val="22"/>
          <w:lang w:val="el-GR"/>
        </w:rPr>
        <w:fldChar w:fldCharType="begin"/>
      </w:r>
      <w:r w:rsidR="003F331F" w:rsidRPr="00EF2032">
        <w:rPr>
          <w:rFonts w:eastAsia="SimSun"/>
          <w:b/>
          <w:bCs/>
          <w:color w:val="0000FF"/>
          <w:szCs w:val="22"/>
          <w:lang w:val="el-GR"/>
        </w:rPr>
        <w:instrText xml:space="preserve"> REF _Ref496607484 \h  \* MERGEFORMAT </w:instrText>
      </w:r>
      <w:r w:rsidR="003F331F" w:rsidRPr="00EF2032">
        <w:rPr>
          <w:rFonts w:eastAsia="SimSun"/>
          <w:b/>
          <w:bCs/>
          <w:color w:val="0000FF"/>
          <w:szCs w:val="22"/>
          <w:lang w:val="el-GR"/>
        </w:rPr>
      </w:r>
      <w:r w:rsidR="003F331F" w:rsidRPr="00EF2032">
        <w:rPr>
          <w:rFonts w:eastAsia="SimSun"/>
          <w:b/>
          <w:bCs/>
          <w:color w:val="0000FF"/>
          <w:szCs w:val="22"/>
          <w:lang w:val="el-GR"/>
        </w:rPr>
        <w:fldChar w:fldCharType="separate"/>
      </w:r>
      <w:r w:rsidR="003C5152" w:rsidRPr="003C5152">
        <w:rPr>
          <w:rFonts w:cs="Tahoma"/>
          <w:b/>
          <w:bCs/>
          <w:color w:val="0000FF"/>
          <w:lang w:val="el-GR"/>
        </w:rPr>
        <w:t>Κήρυξη οικονομικού φορέα έκπτωτου - Κυρώσεις</w:t>
      </w:r>
      <w:r w:rsidR="003F331F" w:rsidRPr="00EF2032">
        <w:rPr>
          <w:rFonts w:eastAsia="SimSun"/>
          <w:b/>
          <w:bCs/>
          <w:color w:val="0000FF"/>
          <w:szCs w:val="22"/>
          <w:lang w:val="el-GR"/>
        </w:rPr>
        <w:fldChar w:fldCharType="end"/>
      </w:r>
      <w:r w:rsidRPr="00EF2032">
        <w:rPr>
          <w:rFonts w:cs="Tahoma"/>
          <w:szCs w:val="22"/>
          <w:lang w:val="el-GR"/>
        </w:rPr>
        <w:t xml:space="preserve"> </w:t>
      </w:r>
      <w:r w:rsidRPr="00EF2032">
        <w:rPr>
          <w:rFonts w:eastAsia="SimSun"/>
          <w:szCs w:val="22"/>
          <w:lang w:val="el-GR"/>
        </w:rPr>
        <w:t>της παρούσας, λόγω εκπρόθεσμης παράδοσης.</w:t>
      </w:r>
    </w:p>
    <w:p w14:paraId="24D19BC0" w14:textId="6DBB4EB6" w:rsidR="00D92E5F" w:rsidRPr="005B7F2D" w:rsidRDefault="000653F1" w:rsidP="000F6FD9">
      <w:pPr>
        <w:rPr>
          <w:lang w:val="el-GR"/>
        </w:rPr>
      </w:pPr>
      <w:r w:rsidRPr="00EF2032">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EC25B6A" w14:textId="77777777" w:rsidR="008338F0" w:rsidRPr="00EF2032" w:rsidRDefault="003355E7" w:rsidP="00A61A74">
      <w:pPr>
        <w:pStyle w:val="1"/>
        <w:numPr>
          <w:ilvl w:val="0"/>
          <w:numId w:val="0"/>
        </w:numPr>
        <w:ind w:left="432"/>
      </w:pPr>
      <w:bookmarkStart w:id="333" w:name="_Toc74566947"/>
      <w:bookmarkStart w:id="334" w:name="_Toc74566948"/>
      <w:bookmarkStart w:id="335" w:name="_Toc74566949"/>
      <w:bookmarkStart w:id="336" w:name="_Toc74566950"/>
      <w:bookmarkStart w:id="337" w:name="_Toc74566951"/>
      <w:bookmarkStart w:id="338" w:name="_Toc80088668"/>
      <w:bookmarkEnd w:id="333"/>
      <w:bookmarkEnd w:id="334"/>
      <w:bookmarkEnd w:id="335"/>
      <w:bookmarkEnd w:id="336"/>
      <w:bookmarkEnd w:id="337"/>
      <w:r w:rsidRPr="00EF2032">
        <w:t>ΠΑΡΑΡΤΗΜΑΤΑ</w:t>
      </w:r>
      <w:bookmarkEnd w:id="338"/>
    </w:p>
    <w:p w14:paraId="4139C248" w14:textId="77777777" w:rsidR="008338F0" w:rsidRPr="00EF2032" w:rsidRDefault="003355E7" w:rsidP="00A61A74">
      <w:pPr>
        <w:pStyle w:val="1"/>
        <w:numPr>
          <w:ilvl w:val="0"/>
          <w:numId w:val="0"/>
        </w:numPr>
      </w:pPr>
      <w:bookmarkStart w:id="339" w:name="_Ref496625830"/>
      <w:bookmarkStart w:id="340" w:name="_Toc80088669"/>
      <w:bookmarkStart w:id="341" w:name="_Ref496625399"/>
      <w:r w:rsidRPr="00EF2032">
        <w:t>ΠΑΡΑΡΤΗΜΑ Ι – Αναλυτική Περιγραφή Φυσικού και Οικονομικού Αντικειμένου της Σύμβασης</w:t>
      </w:r>
      <w:bookmarkEnd w:id="339"/>
      <w:bookmarkEnd w:id="340"/>
      <w:r w:rsidRPr="00EF2032">
        <w:t xml:space="preserve"> </w:t>
      </w:r>
      <w:bookmarkEnd w:id="341"/>
    </w:p>
    <w:p w14:paraId="38EA244B" w14:textId="22D7CE07" w:rsidR="00EE109D" w:rsidRPr="00B350E1" w:rsidRDefault="00A22261" w:rsidP="00671CDE">
      <w:pPr>
        <w:pStyle w:val="1"/>
        <w:numPr>
          <w:ilvl w:val="0"/>
          <w:numId w:val="80"/>
        </w:numPr>
      </w:pPr>
      <w:bookmarkStart w:id="342" w:name="_Ref76726439"/>
      <w:bookmarkStart w:id="343" w:name="_Ref76726453"/>
      <w:bookmarkStart w:id="344" w:name="_Toc80088670"/>
      <w:r w:rsidRPr="00B350E1">
        <w:t>Περιβάλλον της Σύμβασης</w:t>
      </w:r>
      <w:bookmarkStart w:id="345" w:name="_Toc516836612"/>
      <w:bookmarkStart w:id="346" w:name="_Toc45706959"/>
      <w:bookmarkStart w:id="347" w:name="_Toc46478230"/>
      <w:bookmarkEnd w:id="342"/>
      <w:bookmarkEnd w:id="343"/>
      <w:bookmarkEnd w:id="344"/>
    </w:p>
    <w:p w14:paraId="15E54A54" w14:textId="4C4570D2" w:rsidR="004D1C23" w:rsidRPr="00B350E1" w:rsidRDefault="004D1C23" w:rsidP="00671CDE">
      <w:pPr>
        <w:pStyle w:val="2"/>
        <w:numPr>
          <w:ilvl w:val="1"/>
          <w:numId w:val="80"/>
        </w:numPr>
        <w:rPr>
          <w:rFonts w:eastAsia="SimSun"/>
        </w:rPr>
      </w:pPr>
      <w:bookmarkStart w:id="348" w:name="_Toc75439439"/>
      <w:bookmarkStart w:id="349" w:name="_Ref75528594"/>
      <w:bookmarkStart w:id="350" w:name="_Toc80088671"/>
      <w:r w:rsidRPr="00B350E1">
        <w:rPr>
          <w:rFonts w:eastAsia="SimSun"/>
        </w:rPr>
        <w:t>Εμπλεκόμενοι στην υλοποίηση της Σύμβασης</w:t>
      </w:r>
      <w:bookmarkEnd w:id="345"/>
      <w:bookmarkEnd w:id="346"/>
      <w:bookmarkEnd w:id="347"/>
      <w:bookmarkEnd w:id="348"/>
      <w:bookmarkEnd w:id="349"/>
      <w:bookmarkEnd w:id="350"/>
    </w:p>
    <w:p w14:paraId="4128031F" w14:textId="77777777" w:rsidR="004D1C23" w:rsidRPr="00EF2032" w:rsidRDefault="004D1C23" w:rsidP="00EF2204">
      <w:pPr>
        <w:rPr>
          <w:rFonts w:cs="Tahoma"/>
          <w:lang w:val="el-GR"/>
        </w:rPr>
      </w:pPr>
      <w:r w:rsidRPr="00EF2032">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0E5495" w14:paraId="6F748667" w14:textId="77777777" w:rsidTr="00AB1716">
        <w:tc>
          <w:tcPr>
            <w:tcW w:w="3397" w:type="dxa"/>
          </w:tcPr>
          <w:p w14:paraId="370C94AE" w14:textId="77777777"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 xml:space="preserve">Φορέας Διαχείρισης </w:t>
            </w:r>
          </w:p>
        </w:tc>
        <w:tc>
          <w:tcPr>
            <w:tcW w:w="2530" w:type="dxa"/>
            <w:vAlign w:val="center"/>
          </w:tcPr>
          <w:p w14:paraId="78B09792" w14:textId="77777777"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ΕΥΔΕ-ΤΠΕ</w:t>
            </w:r>
          </w:p>
        </w:tc>
        <w:tc>
          <w:tcPr>
            <w:tcW w:w="3928" w:type="dxa"/>
            <w:vAlign w:val="center"/>
          </w:tcPr>
          <w:p w14:paraId="29B3BD5E" w14:textId="77777777" w:rsidR="004D1C23" w:rsidRPr="00EF2032" w:rsidRDefault="004D1C23" w:rsidP="00AB1716">
            <w:pPr>
              <w:widowControl w:val="0"/>
              <w:suppressAutoHyphens w:val="0"/>
              <w:spacing w:after="0"/>
              <w:rPr>
                <w:rFonts w:cs="Tahoma"/>
                <w:szCs w:val="22"/>
                <w:lang w:val="el-GR" w:eastAsia="en-US"/>
              </w:rPr>
            </w:pPr>
            <w:r w:rsidRPr="00EF2032">
              <w:rPr>
                <w:rFonts w:cs="Tahoma"/>
              </w:rPr>
              <w:t>http</w:t>
            </w:r>
            <w:r w:rsidRPr="00EF2032">
              <w:rPr>
                <w:rFonts w:cs="Tahoma"/>
                <w:lang w:val="el-GR"/>
              </w:rPr>
              <w:t>://</w:t>
            </w:r>
            <w:r w:rsidRPr="00EF2032">
              <w:rPr>
                <w:rFonts w:cs="Tahoma"/>
              </w:rPr>
              <w:t>www</w:t>
            </w:r>
            <w:r w:rsidRPr="00EF2032">
              <w:rPr>
                <w:rFonts w:cs="Tahoma"/>
                <w:lang w:val="el-GR"/>
              </w:rPr>
              <w:t>.</w:t>
            </w:r>
            <w:r w:rsidRPr="00EF2032">
              <w:rPr>
                <w:rFonts w:cs="Tahoma"/>
              </w:rPr>
              <w:t>digitalplan</w:t>
            </w:r>
            <w:r w:rsidRPr="00EF2032">
              <w:rPr>
                <w:rFonts w:cs="Tahoma"/>
                <w:lang w:val="el-GR"/>
              </w:rPr>
              <w:t>.</w:t>
            </w:r>
            <w:r w:rsidRPr="00EF2032">
              <w:rPr>
                <w:rFonts w:cs="Tahoma"/>
              </w:rPr>
              <w:t>gov</w:t>
            </w:r>
            <w:r w:rsidRPr="00EF2032">
              <w:rPr>
                <w:rFonts w:cs="Tahoma"/>
                <w:lang w:val="el-GR"/>
              </w:rPr>
              <w:t>.</w:t>
            </w:r>
            <w:r w:rsidRPr="00EF2032">
              <w:rPr>
                <w:rFonts w:cs="Tahoma"/>
              </w:rPr>
              <w:t>gr</w:t>
            </w:r>
            <w:r w:rsidRPr="00EF2032">
              <w:rPr>
                <w:rFonts w:cs="Tahoma"/>
                <w:lang w:val="el-GR"/>
              </w:rPr>
              <w:t>/</w:t>
            </w:r>
          </w:p>
        </w:tc>
      </w:tr>
      <w:tr w:rsidR="004D1C23" w:rsidRPr="00EF2032" w14:paraId="4EEF3085" w14:textId="77777777" w:rsidTr="00AB1716">
        <w:tc>
          <w:tcPr>
            <w:tcW w:w="3397" w:type="dxa"/>
            <w:vAlign w:val="center"/>
          </w:tcPr>
          <w:p w14:paraId="645513A7" w14:textId="77777777"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Φορέας Υλοποίησης</w:t>
            </w:r>
          </w:p>
        </w:tc>
        <w:tc>
          <w:tcPr>
            <w:tcW w:w="2530" w:type="dxa"/>
            <w:vAlign w:val="center"/>
          </w:tcPr>
          <w:p w14:paraId="2EDFDFC9" w14:textId="40EEBFA1"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 xml:space="preserve">Κοινωνία της Πληροφορίας </w:t>
            </w:r>
            <w:r w:rsidR="0054047D">
              <w:rPr>
                <w:rFonts w:cs="Tahoma"/>
                <w:szCs w:val="22"/>
                <w:lang w:val="en-US" w:eastAsia="en-US"/>
              </w:rPr>
              <w:t>M</w:t>
            </w:r>
            <w:r w:rsidR="0054047D" w:rsidRPr="0054047D">
              <w:rPr>
                <w:rFonts w:cs="Tahoma"/>
                <w:szCs w:val="22"/>
                <w:lang w:val="el-GR" w:eastAsia="en-US"/>
              </w:rPr>
              <w:t>.</w:t>
            </w:r>
            <w:r w:rsidRPr="00EF2032">
              <w:rPr>
                <w:rFonts w:cs="Tahoma"/>
                <w:szCs w:val="22"/>
                <w:lang w:val="el-GR" w:eastAsia="en-US"/>
              </w:rPr>
              <w:t>Α.Ε</w:t>
            </w:r>
          </w:p>
        </w:tc>
        <w:tc>
          <w:tcPr>
            <w:tcW w:w="3928" w:type="dxa"/>
            <w:vAlign w:val="center"/>
          </w:tcPr>
          <w:p w14:paraId="5D98EDFF" w14:textId="3B5F7D77"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Βλ. Παρ.</w:t>
            </w:r>
            <w:r w:rsidR="00CA6876" w:rsidRPr="00EF2032">
              <w:rPr>
                <w:rFonts w:cs="Tahoma"/>
                <w:szCs w:val="22"/>
                <w:lang w:val="el-GR" w:eastAsia="en-US"/>
              </w:rPr>
              <w:t xml:space="preserve"> </w:t>
            </w:r>
            <w:r w:rsidR="00CA6876" w:rsidRPr="00EF2032">
              <w:rPr>
                <w:rFonts w:cs="Tahoma"/>
                <w:b/>
                <w:bCs/>
                <w:color w:val="0000FF"/>
                <w:szCs w:val="22"/>
                <w:lang w:val="el-GR" w:eastAsia="en-US"/>
              </w:rPr>
              <w:fldChar w:fldCharType="begin"/>
            </w:r>
            <w:r w:rsidR="00CA6876" w:rsidRPr="00EF2032">
              <w:rPr>
                <w:rFonts w:cs="Tahoma"/>
                <w:b/>
                <w:bCs/>
                <w:color w:val="0000FF"/>
                <w:szCs w:val="22"/>
                <w:lang w:val="el-GR" w:eastAsia="en-US"/>
              </w:rPr>
              <w:instrText xml:space="preserve"> REF _Ref51336725 \r \h </w:instrText>
            </w:r>
            <w:r w:rsidR="00E75D62" w:rsidRPr="00EF2032">
              <w:rPr>
                <w:rFonts w:cs="Tahoma"/>
                <w:b/>
                <w:bCs/>
                <w:color w:val="0000FF"/>
                <w:szCs w:val="22"/>
                <w:lang w:val="el-GR" w:eastAsia="en-US"/>
              </w:rPr>
              <w:instrText xml:space="preserve"> \* MERGEFORMAT </w:instrText>
            </w:r>
            <w:r w:rsidR="00CA6876" w:rsidRPr="00EF2032">
              <w:rPr>
                <w:rFonts w:cs="Tahoma"/>
                <w:b/>
                <w:bCs/>
                <w:color w:val="0000FF"/>
                <w:szCs w:val="22"/>
                <w:lang w:val="el-GR" w:eastAsia="en-US"/>
              </w:rPr>
            </w:r>
            <w:r w:rsidR="00CA6876" w:rsidRPr="00EF2032">
              <w:rPr>
                <w:rFonts w:cs="Tahoma"/>
                <w:b/>
                <w:bCs/>
                <w:color w:val="0000FF"/>
                <w:szCs w:val="22"/>
                <w:lang w:val="el-GR" w:eastAsia="en-US"/>
              </w:rPr>
              <w:fldChar w:fldCharType="separate"/>
            </w:r>
            <w:r w:rsidR="003C5152">
              <w:rPr>
                <w:rFonts w:cs="Tahoma"/>
                <w:b/>
                <w:bCs/>
                <w:color w:val="0000FF"/>
                <w:szCs w:val="22"/>
                <w:lang w:val="el-GR" w:eastAsia="en-US"/>
              </w:rPr>
              <w:t>1.1.1</w:t>
            </w:r>
            <w:r w:rsidR="00CA6876" w:rsidRPr="00EF2032">
              <w:rPr>
                <w:rFonts w:cs="Tahoma"/>
                <w:b/>
                <w:bCs/>
                <w:color w:val="0000FF"/>
                <w:szCs w:val="22"/>
                <w:lang w:val="el-GR" w:eastAsia="en-US"/>
              </w:rPr>
              <w:fldChar w:fldCharType="end"/>
            </w:r>
          </w:p>
        </w:tc>
      </w:tr>
      <w:tr w:rsidR="004D1C23" w:rsidRPr="00EF2032" w14:paraId="53B38428" w14:textId="77777777" w:rsidTr="00AB1716">
        <w:tc>
          <w:tcPr>
            <w:tcW w:w="3397" w:type="dxa"/>
            <w:vAlign w:val="center"/>
          </w:tcPr>
          <w:p w14:paraId="492532D6" w14:textId="77777777"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Φορέας Χρηματοδότησης</w:t>
            </w:r>
          </w:p>
        </w:tc>
        <w:tc>
          <w:tcPr>
            <w:tcW w:w="2530" w:type="dxa"/>
            <w:vAlign w:val="center"/>
          </w:tcPr>
          <w:p w14:paraId="331C1163" w14:textId="77777777"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Υπουργείο Ψηφιακής Διακυβέρνησης</w:t>
            </w:r>
          </w:p>
        </w:tc>
        <w:tc>
          <w:tcPr>
            <w:tcW w:w="3928" w:type="dxa"/>
            <w:vAlign w:val="center"/>
          </w:tcPr>
          <w:p w14:paraId="56D3CE0B" w14:textId="77777777" w:rsidR="004D1C23" w:rsidRPr="00EF2032" w:rsidRDefault="00B15FCB" w:rsidP="00AB1716">
            <w:pPr>
              <w:widowControl w:val="0"/>
              <w:suppressAutoHyphens w:val="0"/>
              <w:spacing w:after="0"/>
              <w:rPr>
                <w:rFonts w:cs="Tahoma"/>
                <w:szCs w:val="22"/>
                <w:u w:val="single"/>
                <w:lang w:val="el-GR" w:eastAsia="en-US"/>
              </w:rPr>
            </w:pPr>
            <w:hyperlink r:id="rId39" w:history="1">
              <w:r w:rsidR="004D1C23" w:rsidRPr="00EF2032">
                <w:rPr>
                  <w:rStyle w:val="-"/>
                  <w:rFonts w:cs="Tahoma"/>
                  <w:szCs w:val="22"/>
                  <w:lang w:val="el-GR" w:eastAsia="en-US"/>
                </w:rPr>
                <w:t>www.</w:t>
              </w:r>
              <w:r w:rsidR="004D1C23" w:rsidRPr="00EF2032">
                <w:rPr>
                  <w:rStyle w:val="-"/>
                  <w:rFonts w:cs="Tahoma"/>
                  <w:szCs w:val="22"/>
                  <w:lang w:val="en-US" w:eastAsia="en-US"/>
                </w:rPr>
                <w:t>mindigital</w:t>
              </w:r>
              <w:r w:rsidR="004D1C23" w:rsidRPr="00EF2032">
                <w:rPr>
                  <w:rStyle w:val="-"/>
                  <w:rFonts w:cs="Tahoma"/>
                  <w:szCs w:val="22"/>
                  <w:lang w:val="el-GR" w:eastAsia="en-US"/>
                </w:rPr>
                <w:t>.gr</w:t>
              </w:r>
            </w:hyperlink>
          </w:p>
          <w:p w14:paraId="169455FD" w14:textId="61B96FFF"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Βλ. Παρ.</w:t>
            </w:r>
            <w:r w:rsidR="00CA6876" w:rsidRPr="00EF2032">
              <w:rPr>
                <w:rFonts w:cs="Tahoma"/>
                <w:szCs w:val="22"/>
                <w:lang w:val="el-GR" w:eastAsia="en-US"/>
              </w:rPr>
              <w:t xml:space="preserve"> </w:t>
            </w:r>
            <w:r w:rsidR="00CA6876" w:rsidRPr="00EF2032">
              <w:rPr>
                <w:rFonts w:cs="Tahoma"/>
                <w:b/>
                <w:bCs/>
                <w:color w:val="0000FF"/>
                <w:szCs w:val="22"/>
                <w:lang w:val="el-GR" w:eastAsia="en-US"/>
              </w:rPr>
              <w:fldChar w:fldCharType="begin"/>
            </w:r>
            <w:r w:rsidR="00CA6876" w:rsidRPr="00EF2032">
              <w:rPr>
                <w:rFonts w:cs="Tahoma"/>
                <w:b/>
                <w:bCs/>
                <w:color w:val="0000FF"/>
                <w:szCs w:val="22"/>
                <w:lang w:val="el-GR" w:eastAsia="en-US"/>
              </w:rPr>
              <w:instrText xml:space="preserve"> REF _Ref75510932 \r \h </w:instrText>
            </w:r>
            <w:r w:rsidR="00E75D62" w:rsidRPr="00EF2032">
              <w:rPr>
                <w:rFonts w:cs="Tahoma"/>
                <w:b/>
                <w:bCs/>
                <w:color w:val="0000FF"/>
                <w:szCs w:val="22"/>
                <w:lang w:val="el-GR" w:eastAsia="en-US"/>
              </w:rPr>
              <w:instrText xml:space="preserve"> \* MERGEFORMAT </w:instrText>
            </w:r>
            <w:r w:rsidR="00CA6876" w:rsidRPr="00EF2032">
              <w:rPr>
                <w:rFonts w:cs="Tahoma"/>
                <w:b/>
                <w:bCs/>
                <w:color w:val="0000FF"/>
                <w:szCs w:val="22"/>
                <w:lang w:val="el-GR" w:eastAsia="en-US"/>
              </w:rPr>
            </w:r>
            <w:r w:rsidR="00CA6876" w:rsidRPr="00EF2032">
              <w:rPr>
                <w:rFonts w:cs="Tahoma"/>
                <w:b/>
                <w:bCs/>
                <w:color w:val="0000FF"/>
                <w:szCs w:val="22"/>
                <w:lang w:val="el-GR" w:eastAsia="en-US"/>
              </w:rPr>
              <w:fldChar w:fldCharType="separate"/>
            </w:r>
            <w:r w:rsidR="003C5152">
              <w:rPr>
                <w:rFonts w:cs="Tahoma"/>
                <w:b/>
                <w:bCs/>
                <w:color w:val="0000FF"/>
                <w:szCs w:val="22"/>
                <w:lang w:val="el-GR" w:eastAsia="en-US"/>
              </w:rPr>
              <w:t>1.1.2</w:t>
            </w:r>
            <w:r w:rsidR="00CA6876" w:rsidRPr="00EF2032">
              <w:rPr>
                <w:rFonts w:cs="Tahoma"/>
                <w:b/>
                <w:bCs/>
                <w:color w:val="0000FF"/>
                <w:szCs w:val="22"/>
                <w:lang w:val="el-GR" w:eastAsia="en-US"/>
              </w:rPr>
              <w:fldChar w:fldCharType="end"/>
            </w:r>
          </w:p>
        </w:tc>
      </w:tr>
      <w:tr w:rsidR="004D1C23" w:rsidRPr="00EF2032" w14:paraId="7C67AA52" w14:textId="77777777" w:rsidTr="005B7F2D">
        <w:tc>
          <w:tcPr>
            <w:tcW w:w="3397" w:type="dxa"/>
            <w:vAlign w:val="center"/>
          </w:tcPr>
          <w:p w14:paraId="28E1C3AE" w14:textId="77777777"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Κύριος του Έργου</w:t>
            </w:r>
          </w:p>
        </w:tc>
        <w:tc>
          <w:tcPr>
            <w:tcW w:w="2530" w:type="dxa"/>
            <w:shd w:val="clear" w:color="auto" w:fill="auto"/>
            <w:vAlign w:val="center"/>
          </w:tcPr>
          <w:p w14:paraId="781CB92F" w14:textId="09092AD8" w:rsidR="004D1C23" w:rsidRPr="005B7F2D" w:rsidRDefault="0088083F" w:rsidP="00AB1716">
            <w:pPr>
              <w:widowControl w:val="0"/>
              <w:suppressAutoHyphens w:val="0"/>
              <w:spacing w:after="0"/>
              <w:rPr>
                <w:rFonts w:cs="Tahoma"/>
                <w:bCs/>
                <w:szCs w:val="22"/>
                <w:lang w:val="el-GR" w:eastAsia="en-US"/>
              </w:rPr>
            </w:pPr>
            <w:r w:rsidRPr="005B7F2D">
              <w:rPr>
                <w:rFonts w:cs="Tahoma"/>
                <w:bCs/>
                <w:szCs w:val="22"/>
                <w:lang w:val="el-GR"/>
              </w:rPr>
              <w:t>Γενική Γραμματεία Ψηφιακής Διακυβέρνησης και Απλούστευσης Διαδικασιών</w:t>
            </w:r>
          </w:p>
        </w:tc>
        <w:tc>
          <w:tcPr>
            <w:tcW w:w="3928" w:type="dxa"/>
          </w:tcPr>
          <w:p w14:paraId="00F92B27" w14:textId="77777777" w:rsidR="004D1C23" w:rsidRPr="00EF2032" w:rsidRDefault="00B15FCB" w:rsidP="00AB1716">
            <w:pPr>
              <w:widowControl w:val="0"/>
              <w:suppressAutoHyphens w:val="0"/>
              <w:spacing w:after="0"/>
              <w:rPr>
                <w:rFonts w:cs="Tahoma"/>
                <w:szCs w:val="22"/>
                <w:lang w:val="el-GR" w:eastAsia="en-US"/>
              </w:rPr>
            </w:pPr>
            <w:hyperlink r:id="rId40" w:history="1">
              <w:r w:rsidR="004D1C23" w:rsidRPr="00EF2032">
                <w:rPr>
                  <w:rStyle w:val="-"/>
                  <w:rFonts w:cs="Tahoma"/>
                  <w:szCs w:val="22"/>
                  <w:lang w:val="el-GR" w:eastAsia="en-US"/>
                </w:rPr>
                <w:t>www.</w:t>
              </w:r>
              <w:r w:rsidR="004D1C23" w:rsidRPr="00EF2032">
                <w:rPr>
                  <w:rStyle w:val="-"/>
                  <w:rFonts w:cs="Tahoma"/>
                  <w:szCs w:val="22"/>
                  <w:lang w:val="en-US" w:eastAsia="en-US"/>
                </w:rPr>
                <w:t>mindigital</w:t>
              </w:r>
              <w:r w:rsidR="004D1C23" w:rsidRPr="00EF2032">
                <w:rPr>
                  <w:rStyle w:val="-"/>
                  <w:rFonts w:cs="Tahoma"/>
                  <w:szCs w:val="22"/>
                  <w:lang w:val="el-GR" w:eastAsia="en-US"/>
                </w:rPr>
                <w:t>.gr</w:t>
              </w:r>
            </w:hyperlink>
            <w:r w:rsidR="004D1C23" w:rsidRPr="00EF2032">
              <w:rPr>
                <w:rFonts w:cs="Tahoma"/>
                <w:szCs w:val="22"/>
                <w:lang w:val="el-GR" w:eastAsia="en-US"/>
              </w:rPr>
              <w:t xml:space="preserve"> </w:t>
            </w:r>
          </w:p>
          <w:p w14:paraId="71F91A02" w14:textId="0606D4EF"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Βλ. Παρ.</w:t>
            </w:r>
            <w:r w:rsidR="00CA6876" w:rsidRPr="00EF2032">
              <w:rPr>
                <w:rFonts w:cs="Tahoma"/>
                <w:szCs w:val="22"/>
                <w:lang w:val="el-GR" w:eastAsia="en-US"/>
              </w:rPr>
              <w:t xml:space="preserve">  </w:t>
            </w:r>
            <w:r w:rsidR="00CA6876" w:rsidRPr="00EF2032">
              <w:rPr>
                <w:rFonts w:cs="Tahoma"/>
                <w:b/>
                <w:bCs/>
                <w:color w:val="0000FF"/>
                <w:szCs w:val="22"/>
                <w:lang w:val="el-GR" w:eastAsia="en-US"/>
              </w:rPr>
              <w:fldChar w:fldCharType="begin"/>
            </w:r>
            <w:r w:rsidR="00CA6876" w:rsidRPr="00EF2032">
              <w:rPr>
                <w:rFonts w:cs="Tahoma"/>
                <w:b/>
                <w:bCs/>
                <w:color w:val="0000FF"/>
                <w:szCs w:val="22"/>
                <w:lang w:val="el-GR" w:eastAsia="en-US"/>
              </w:rPr>
              <w:instrText xml:space="preserve"> REF _Ref55370267 \r \h </w:instrText>
            </w:r>
            <w:r w:rsidR="00E75D62" w:rsidRPr="00EF2032">
              <w:rPr>
                <w:rFonts w:cs="Tahoma"/>
                <w:b/>
                <w:bCs/>
                <w:color w:val="0000FF"/>
                <w:szCs w:val="22"/>
                <w:lang w:val="el-GR" w:eastAsia="en-US"/>
              </w:rPr>
              <w:instrText xml:space="preserve"> \* MERGEFORMAT </w:instrText>
            </w:r>
            <w:r w:rsidR="00CA6876" w:rsidRPr="00EF2032">
              <w:rPr>
                <w:rFonts w:cs="Tahoma"/>
                <w:b/>
                <w:bCs/>
                <w:color w:val="0000FF"/>
                <w:szCs w:val="22"/>
                <w:lang w:val="el-GR" w:eastAsia="en-US"/>
              </w:rPr>
            </w:r>
            <w:r w:rsidR="00CA6876" w:rsidRPr="00EF2032">
              <w:rPr>
                <w:rFonts w:cs="Tahoma"/>
                <w:b/>
                <w:bCs/>
                <w:color w:val="0000FF"/>
                <w:szCs w:val="22"/>
                <w:lang w:val="el-GR" w:eastAsia="en-US"/>
              </w:rPr>
              <w:fldChar w:fldCharType="separate"/>
            </w:r>
            <w:r w:rsidR="003C5152">
              <w:rPr>
                <w:rFonts w:cs="Tahoma"/>
                <w:b/>
                <w:bCs/>
                <w:color w:val="0000FF"/>
                <w:szCs w:val="22"/>
                <w:lang w:val="el-GR" w:eastAsia="en-US"/>
              </w:rPr>
              <w:t>1.1.3</w:t>
            </w:r>
            <w:r w:rsidR="00CA6876" w:rsidRPr="00EF2032">
              <w:rPr>
                <w:rFonts w:cs="Tahoma"/>
                <w:b/>
                <w:bCs/>
                <w:color w:val="0000FF"/>
                <w:szCs w:val="22"/>
                <w:lang w:val="el-GR" w:eastAsia="en-US"/>
              </w:rPr>
              <w:fldChar w:fldCharType="end"/>
            </w:r>
          </w:p>
        </w:tc>
      </w:tr>
      <w:tr w:rsidR="004D1C23" w:rsidRPr="00EF2032" w14:paraId="27967F19" w14:textId="77777777" w:rsidTr="005B7F2D">
        <w:tc>
          <w:tcPr>
            <w:tcW w:w="3397" w:type="dxa"/>
            <w:vAlign w:val="center"/>
          </w:tcPr>
          <w:p w14:paraId="2FFE113D" w14:textId="77777777" w:rsidR="004D1C23" w:rsidRPr="00EF2032" w:rsidRDefault="004D1C23" w:rsidP="00AB1716">
            <w:pPr>
              <w:widowControl w:val="0"/>
              <w:suppressAutoHyphens w:val="0"/>
              <w:spacing w:after="0"/>
              <w:rPr>
                <w:rFonts w:cs="Tahoma"/>
                <w:szCs w:val="22"/>
                <w:lang w:val="el-GR" w:eastAsia="en-US"/>
              </w:rPr>
            </w:pPr>
            <w:r w:rsidRPr="00EF2032">
              <w:rPr>
                <w:rFonts w:cs="Tahoma"/>
                <w:szCs w:val="22"/>
                <w:lang w:val="el-GR" w:eastAsia="en-US"/>
              </w:rPr>
              <w:t>Φορέας Λειτουργίας του Έργου</w:t>
            </w:r>
          </w:p>
        </w:tc>
        <w:tc>
          <w:tcPr>
            <w:tcW w:w="2530" w:type="dxa"/>
            <w:shd w:val="clear" w:color="auto" w:fill="auto"/>
            <w:vAlign w:val="center"/>
          </w:tcPr>
          <w:p w14:paraId="40E817F8" w14:textId="2DA76CB9" w:rsidR="004D1C23" w:rsidRPr="005B7F2D" w:rsidRDefault="0088083F" w:rsidP="00AB1716">
            <w:pPr>
              <w:widowControl w:val="0"/>
              <w:suppressAutoHyphens w:val="0"/>
              <w:spacing w:after="0"/>
              <w:rPr>
                <w:rFonts w:cs="Tahoma"/>
                <w:bCs/>
                <w:szCs w:val="22"/>
                <w:lang w:val="el-GR" w:eastAsia="en-US"/>
              </w:rPr>
            </w:pPr>
            <w:r w:rsidRPr="005B7F2D">
              <w:rPr>
                <w:rFonts w:cs="Tahoma"/>
                <w:bCs/>
                <w:szCs w:val="22"/>
                <w:lang w:val="el-GR"/>
              </w:rPr>
              <w:t>Γενική Γραμματεία Ψηφιακής Διακυβέρνησης και Απλούστευσης Διαδικασιών</w:t>
            </w:r>
          </w:p>
        </w:tc>
        <w:tc>
          <w:tcPr>
            <w:tcW w:w="3928" w:type="dxa"/>
          </w:tcPr>
          <w:p w14:paraId="77D4CF26" w14:textId="77777777" w:rsidR="004D1C23" w:rsidRPr="00EF2032" w:rsidRDefault="00B15FCB" w:rsidP="004D1C23">
            <w:pPr>
              <w:widowControl w:val="0"/>
              <w:suppressAutoHyphens w:val="0"/>
              <w:spacing w:after="0"/>
              <w:rPr>
                <w:rFonts w:cs="Tahoma"/>
                <w:szCs w:val="22"/>
                <w:lang w:val="el-GR" w:eastAsia="en-US"/>
              </w:rPr>
            </w:pPr>
            <w:hyperlink r:id="rId41" w:history="1">
              <w:r w:rsidR="004D1C23" w:rsidRPr="00EF2032">
                <w:rPr>
                  <w:rStyle w:val="-"/>
                  <w:rFonts w:cs="Tahoma"/>
                  <w:szCs w:val="22"/>
                  <w:lang w:val="el-GR" w:eastAsia="en-US"/>
                </w:rPr>
                <w:t>www.</w:t>
              </w:r>
              <w:r w:rsidR="004D1C23" w:rsidRPr="00EF2032">
                <w:rPr>
                  <w:rStyle w:val="-"/>
                  <w:rFonts w:cs="Tahoma"/>
                  <w:szCs w:val="22"/>
                  <w:lang w:val="en-US" w:eastAsia="en-US"/>
                </w:rPr>
                <w:t>mindigital</w:t>
              </w:r>
              <w:r w:rsidR="004D1C23" w:rsidRPr="00EF2032">
                <w:rPr>
                  <w:rStyle w:val="-"/>
                  <w:rFonts w:cs="Tahoma"/>
                  <w:szCs w:val="22"/>
                  <w:lang w:val="el-GR" w:eastAsia="en-US"/>
                </w:rPr>
                <w:t>.gr</w:t>
              </w:r>
            </w:hyperlink>
            <w:r w:rsidR="004D1C23" w:rsidRPr="00EF2032">
              <w:rPr>
                <w:rFonts w:cs="Tahoma"/>
                <w:szCs w:val="22"/>
                <w:lang w:val="el-GR" w:eastAsia="en-US"/>
              </w:rPr>
              <w:t xml:space="preserve"> </w:t>
            </w:r>
          </w:p>
          <w:p w14:paraId="5F003FA5" w14:textId="1F5678FC" w:rsidR="004D1C23" w:rsidRPr="00EF2032" w:rsidRDefault="004D1C23" w:rsidP="004D1C23">
            <w:pPr>
              <w:widowControl w:val="0"/>
              <w:suppressAutoHyphens w:val="0"/>
              <w:spacing w:after="0"/>
              <w:rPr>
                <w:rFonts w:cs="Tahoma"/>
                <w:szCs w:val="22"/>
                <w:lang w:val="el-GR" w:eastAsia="en-US"/>
              </w:rPr>
            </w:pPr>
            <w:r w:rsidRPr="00EF2032">
              <w:rPr>
                <w:rFonts w:cs="Tahoma"/>
                <w:szCs w:val="22"/>
                <w:lang w:val="el-GR" w:eastAsia="en-US"/>
              </w:rPr>
              <w:t>Βλ. Παρ.</w:t>
            </w:r>
            <w:r w:rsidR="00CA6876" w:rsidRPr="00EF2032">
              <w:rPr>
                <w:rFonts w:cs="Tahoma"/>
                <w:szCs w:val="22"/>
                <w:lang w:val="el-GR" w:eastAsia="en-US"/>
              </w:rPr>
              <w:t xml:space="preserve"> </w:t>
            </w:r>
            <w:r w:rsidR="00CA6876" w:rsidRPr="00EF2032">
              <w:rPr>
                <w:rFonts w:cs="Tahoma"/>
                <w:b/>
                <w:bCs/>
                <w:color w:val="0000FF"/>
                <w:szCs w:val="22"/>
                <w:lang w:val="el-GR" w:eastAsia="en-US"/>
              </w:rPr>
              <w:fldChar w:fldCharType="begin"/>
            </w:r>
            <w:r w:rsidR="00CA6876" w:rsidRPr="00EF2032">
              <w:rPr>
                <w:rFonts w:cs="Tahoma"/>
                <w:b/>
                <w:bCs/>
                <w:color w:val="0000FF"/>
                <w:szCs w:val="22"/>
                <w:lang w:val="el-GR" w:eastAsia="en-US"/>
              </w:rPr>
              <w:instrText xml:space="preserve"> REF _Ref55370267 \r \h </w:instrText>
            </w:r>
            <w:r w:rsidR="00E75D62" w:rsidRPr="00EF2032">
              <w:rPr>
                <w:rFonts w:cs="Tahoma"/>
                <w:b/>
                <w:bCs/>
                <w:color w:val="0000FF"/>
                <w:szCs w:val="22"/>
                <w:lang w:val="el-GR" w:eastAsia="en-US"/>
              </w:rPr>
              <w:instrText xml:space="preserve"> \* MERGEFORMAT </w:instrText>
            </w:r>
            <w:r w:rsidR="00CA6876" w:rsidRPr="00EF2032">
              <w:rPr>
                <w:rFonts w:cs="Tahoma"/>
                <w:b/>
                <w:bCs/>
                <w:color w:val="0000FF"/>
                <w:szCs w:val="22"/>
                <w:lang w:val="el-GR" w:eastAsia="en-US"/>
              </w:rPr>
            </w:r>
            <w:r w:rsidR="00CA6876" w:rsidRPr="00EF2032">
              <w:rPr>
                <w:rFonts w:cs="Tahoma"/>
                <w:b/>
                <w:bCs/>
                <w:color w:val="0000FF"/>
                <w:szCs w:val="22"/>
                <w:lang w:val="el-GR" w:eastAsia="en-US"/>
              </w:rPr>
              <w:fldChar w:fldCharType="separate"/>
            </w:r>
            <w:r w:rsidR="003C5152">
              <w:rPr>
                <w:rFonts w:cs="Tahoma"/>
                <w:b/>
                <w:bCs/>
                <w:color w:val="0000FF"/>
                <w:szCs w:val="22"/>
                <w:lang w:val="el-GR" w:eastAsia="en-US"/>
              </w:rPr>
              <w:t>1.1.3</w:t>
            </w:r>
            <w:r w:rsidR="00CA6876" w:rsidRPr="00EF2032">
              <w:rPr>
                <w:rFonts w:cs="Tahoma"/>
                <w:b/>
                <w:bCs/>
                <w:color w:val="0000FF"/>
                <w:szCs w:val="22"/>
                <w:lang w:val="el-GR" w:eastAsia="en-US"/>
              </w:rPr>
              <w:fldChar w:fldCharType="end"/>
            </w:r>
          </w:p>
        </w:tc>
      </w:tr>
      <w:tr w:rsidR="004D1C23" w:rsidRPr="00EF2032" w:rsidDel="00DF55C4" w14:paraId="58B321F0" w14:textId="77777777" w:rsidTr="00AB1716">
        <w:tc>
          <w:tcPr>
            <w:tcW w:w="3397" w:type="dxa"/>
            <w:vAlign w:val="center"/>
          </w:tcPr>
          <w:p w14:paraId="5396B9F9" w14:textId="77777777" w:rsidR="004D1C23" w:rsidRPr="00EF2032" w:rsidDel="00DF55C4" w:rsidRDefault="004D1C23" w:rsidP="00AB1716">
            <w:pPr>
              <w:widowControl w:val="0"/>
              <w:suppressAutoHyphens w:val="0"/>
              <w:spacing w:after="0"/>
              <w:rPr>
                <w:rFonts w:cs="Tahoma"/>
                <w:szCs w:val="22"/>
                <w:lang w:val="el-GR" w:eastAsia="en-US"/>
              </w:rPr>
            </w:pPr>
            <w:r w:rsidRPr="00EF2032">
              <w:rPr>
                <w:rFonts w:cs="Tahoma"/>
                <w:szCs w:val="22"/>
                <w:lang w:val="el-GR" w:eastAsia="en-US"/>
              </w:rPr>
              <w:t>Όργανα &amp; Επιτροπές Παρακολούθησης, Διακυβέρνησης και Ελέγχου του Έργου</w:t>
            </w:r>
          </w:p>
        </w:tc>
        <w:tc>
          <w:tcPr>
            <w:tcW w:w="2530" w:type="dxa"/>
            <w:vAlign w:val="center"/>
          </w:tcPr>
          <w:p w14:paraId="586961C4" w14:textId="77777777" w:rsidR="004D1C23" w:rsidRPr="00EF2032" w:rsidDel="00DF55C4" w:rsidRDefault="004D1C23" w:rsidP="00AB1716">
            <w:pPr>
              <w:widowControl w:val="0"/>
              <w:suppressAutoHyphens w:val="0"/>
              <w:spacing w:after="0"/>
              <w:rPr>
                <w:rFonts w:cs="Tahoma"/>
                <w:szCs w:val="22"/>
                <w:lang w:val="el-GR" w:eastAsia="en-US"/>
              </w:rPr>
            </w:pPr>
            <w:r w:rsidRPr="00EF2032">
              <w:rPr>
                <w:rFonts w:cs="Tahoma"/>
                <w:szCs w:val="22"/>
                <w:lang w:val="el-GR" w:eastAsia="en-US"/>
              </w:rPr>
              <w:t>-</w:t>
            </w:r>
          </w:p>
        </w:tc>
        <w:tc>
          <w:tcPr>
            <w:tcW w:w="3928" w:type="dxa"/>
            <w:vAlign w:val="center"/>
          </w:tcPr>
          <w:p w14:paraId="5DD89403" w14:textId="77A25BA5" w:rsidR="004D1C23" w:rsidRPr="00EF2032" w:rsidDel="00DF55C4" w:rsidRDefault="004D1C23" w:rsidP="00AB1716">
            <w:pPr>
              <w:widowControl w:val="0"/>
              <w:suppressAutoHyphens w:val="0"/>
              <w:spacing w:after="0"/>
              <w:rPr>
                <w:rFonts w:cs="Tahoma"/>
                <w:szCs w:val="22"/>
                <w:lang w:val="el-GR" w:eastAsia="en-US"/>
              </w:rPr>
            </w:pPr>
            <w:r w:rsidRPr="00EF2032">
              <w:rPr>
                <w:rFonts w:cs="Tahoma"/>
                <w:szCs w:val="22"/>
                <w:lang w:val="el-GR" w:eastAsia="en-US"/>
              </w:rPr>
              <w:t xml:space="preserve">Βλ. </w:t>
            </w:r>
            <w:r w:rsidR="00DF6A45" w:rsidRPr="00EF2032">
              <w:rPr>
                <w:rFonts w:cs="Tahoma"/>
                <w:szCs w:val="22"/>
                <w:lang w:val="el-GR" w:eastAsia="en-US"/>
              </w:rPr>
              <w:t>Π</w:t>
            </w:r>
            <w:r w:rsidRPr="00EF2032">
              <w:rPr>
                <w:rFonts w:cs="Tahoma"/>
                <w:szCs w:val="22"/>
                <w:lang w:val="el-GR" w:eastAsia="en-US"/>
              </w:rPr>
              <w:t>αρ.</w:t>
            </w:r>
            <w:r w:rsidR="00CA6876" w:rsidRPr="00EF2032">
              <w:rPr>
                <w:rFonts w:cs="Tahoma"/>
                <w:szCs w:val="22"/>
                <w:lang w:val="el-GR" w:eastAsia="en-US"/>
              </w:rPr>
              <w:t xml:space="preserve">  </w:t>
            </w:r>
            <w:r w:rsidR="00CA6876" w:rsidRPr="00EF2032">
              <w:rPr>
                <w:rFonts w:cs="Tahoma"/>
                <w:b/>
                <w:bCs/>
                <w:color w:val="0000FF"/>
                <w:szCs w:val="22"/>
                <w:lang w:val="el-GR" w:eastAsia="en-US"/>
              </w:rPr>
              <w:fldChar w:fldCharType="begin"/>
            </w:r>
            <w:r w:rsidR="00CA6876" w:rsidRPr="00EF2032">
              <w:rPr>
                <w:rFonts w:cs="Tahoma"/>
                <w:b/>
                <w:bCs/>
                <w:color w:val="0000FF"/>
                <w:szCs w:val="22"/>
                <w:lang w:val="el-GR" w:eastAsia="en-US"/>
              </w:rPr>
              <w:instrText xml:space="preserve"> REF _Ref55370327 \r \h </w:instrText>
            </w:r>
            <w:r w:rsidR="00E75D62" w:rsidRPr="00EF2032">
              <w:rPr>
                <w:rFonts w:cs="Tahoma"/>
                <w:b/>
                <w:bCs/>
                <w:color w:val="0000FF"/>
                <w:szCs w:val="22"/>
                <w:lang w:val="el-GR" w:eastAsia="en-US"/>
              </w:rPr>
              <w:instrText xml:space="preserve"> \* MERGEFORMAT </w:instrText>
            </w:r>
            <w:r w:rsidR="00CA6876" w:rsidRPr="00EF2032">
              <w:rPr>
                <w:rFonts w:cs="Tahoma"/>
                <w:b/>
                <w:bCs/>
                <w:color w:val="0000FF"/>
                <w:szCs w:val="22"/>
                <w:lang w:val="el-GR" w:eastAsia="en-US"/>
              </w:rPr>
            </w:r>
            <w:r w:rsidR="00CA6876" w:rsidRPr="00EF2032">
              <w:rPr>
                <w:rFonts w:cs="Tahoma"/>
                <w:b/>
                <w:bCs/>
                <w:color w:val="0000FF"/>
                <w:szCs w:val="22"/>
                <w:lang w:val="el-GR" w:eastAsia="en-US"/>
              </w:rPr>
              <w:fldChar w:fldCharType="separate"/>
            </w:r>
            <w:r w:rsidR="003C5152">
              <w:rPr>
                <w:rFonts w:cs="Tahoma"/>
                <w:b/>
                <w:bCs/>
                <w:color w:val="0000FF"/>
                <w:szCs w:val="22"/>
                <w:lang w:val="el-GR" w:eastAsia="en-US"/>
              </w:rPr>
              <w:t>1.1.4</w:t>
            </w:r>
            <w:r w:rsidR="00CA6876" w:rsidRPr="00EF2032">
              <w:rPr>
                <w:rFonts w:cs="Tahoma"/>
                <w:b/>
                <w:bCs/>
                <w:color w:val="0000FF"/>
                <w:szCs w:val="22"/>
                <w:lang w:val="el-GR" w:eastAsia="en-US"/>
              </w:rPr>
              <w:fldChar w:fldCharType="end"/>
            </w:r>
          </w:p>
        </w:tc>
      </w:tr>
    </w:tbl>
    <w:p w14:paraId="6B008AE0" w14:textId="4291BA2A" w:rsidR="00556A23" w:rsidRPr="00EF2032" w:rsidRDefault="00556A23" w:rsidP="00EC6683">
      <w:pPr>
        <w:pStyle w:val="3"/>
        <w:numPr>
          <w:ilvl w:val="2"/>
          <w:numId w:val="80"/>
        </w:numPr>
        <w:rPr>
          <w:rFonts w:eastAsia="SimSun"/>
        </w:rPr>
      </w:pPr>
      <w:bookmarkStart w:id="351" w:name="_Ref51336725"/>
      <w:bookmarkStart w:id="352" w:name="_Toc53671308"/>
      <w:bookmarkStart w:id="353" w:name="_Toc75439440"/>
      <w:bookmarkStart w:id="354" w:name="_Toc80088672"/>
      <w:r w:rsidRPr="00EF2032">
        <w:rPr>
          <w:rFonts w:eastAsia="SimSun"/>
        </w:rPr>
        <w:t>Φορέας Υλοποίησης – Αναθέτουσα Αρχή</w:t>
      </w:r>
      <w:bookmarkEnd w:id="351"/>
      <w:bookmarkEnd w:id="352"/>
      <w:bookmarkEnd w:id="353"/>
      <w:bookmarkEnd w:id="354"/>
      <w:r w:rsidRPr="00EF2032">
        <w:rPr>
          <w:rFonts w:eastAsia="SimSun"/>
        </w:rPr>
        <w:t xml:space="preserve"> </w:t>
      </w:r>
    </w:p>
    <w:p w14:paraId="15B77D5A"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Η «</w:t>
      </w:r>
      <w:r w:rsidRPr="00EF2032">
        <w:rPr>
          <w:rFonts w:cs="Tahoma"/>
          <w:b/>
          <w:szCs w:val="22"/>
          <w:lang w:val="el-GR"/>
        </w:rPr>
        <w:t>Κοινωνία της Πληροφορίας Μ.Α.Ε.</w:t>
      </w:r>
      <w:r w:rsidRPr="00EF2032">
        <w:rPr>
          <w:rFonts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3B50A503"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Βασικός σκοπός της Εταιρείας, όπως ορίζεται στην τελευταία τροποποίηση του καταστατικού αυτής (ΦΕΚ 343/Β/07-02-2020), είναι:</w:t>
      </w:r>
    </w:p>
    <w:p w14:paraId="1FD72A3A"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C7BA726"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EC8197F"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6D86FBEB"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E7B5DF4"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DD055F3"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0C7E0BF2"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A9CED06"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13DDC2A"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D34210E"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3E50235" w14:textId="77777777" w:rsidR="000979C1" w:rsidRPr="00EF2032" w:rsidRDefault="000979C1" w:rsidP="000979C1">
      <w:pPr>
        <w:shd w:val="clear" w:color="auto" w:fill="FFFFFF"/>
        <w:suppressAutoHyphens w:val="0"/>
        <w:spacing w:after="150"/>
        <w:rPr>
          <w:rFonts w:cs="Tahoma"/>
          <w:szCs w:val="22"/>
          <w:lang w:val="el-GR"/>
        </w:rPr>
      </w:pPr>
      <w:r w:rsidRPr="00EF2032">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7BC875A" w14:textId="768FF4B7" w:rsidR="001A7407" w:rsidRPr="00EF2032" w:rsidRDefault="001A7407" w:rsidP="005C6DE1">
      <w:pPr>
        <w:ind w:left="709" w:hanging="708"/>
        <w:rPr>
          <w:rFonts w:eastAsia="SimSun"/>
          <w:lang w:val="el-GR"/>
        </w:rPr>
      </w:pPr>
    </w:p>
    <w:p w14:paraId="27C20102" w14:textId="202C7467" w:rsidR="00556A23" w:rsidRPr="00EF2032" w:rsidRDefault="00556A23" w:rsidP="00EC6683">
      <w:pPr>
        <w:pStyle w:val="3"/>
        <w:numPr>
          <w:ilvl w:val="2"/>
          <w:numId w:val="80"/>
        </w:numPr>
        <w:rPr>
          <w:rFonts w:eastAsia="SimSun"/>
        </w:rPr>
      </w:pPr>
      <w:bookmarkStart w:id="355" w:name="_Ref55370316"/>
      <w:bookmarkStart w:id="356" w:name="_Toc75439441"/>
      <w:bookmarkStart w:id="357" w:name="_Ref75510920"/>
      <w:bookmarkStart w:id="358" w:name="_Ref75510932"/>
      <w:bookmarkStart w:id="359" w:name="_Ref75510938"/>
      <w:bookmarkStart w:id="360" w:name="_Toc80088673"/>
      <w:r w:rsidRPr="00EF2032">
        <w:rPr>
          <w:rFonts w:eastAsia="SimSun"/>
        </w:rPr>
        <w:t>Φορέας Χρηματοδότησης</w:t>
      </w:r>
      <w:bookmarkEnd w:id="355"/>
      <w:bookmarkEnd w:id="356"/>
      <w:bookmarkEnd w:id="357"/>
      <w:bookmarkEnd w:id="358"/>
      <w:bookmarkEnd w:id="359"/>
      <w:bookmarkEnd w:id="360"/>
    </w:p>
    <w:p w14:paraId="2DDA2DC9" w14:textId="084B0674" w:rsidR="0058613B" w:rsidRPr="00EF2032" w:rsidRDefault="0058613B" w:rsidP="0054047D">
      <w:pPr>
        <w:rPr>
          <w:color w:val="000000"/>
          <w:lang w:val="el-GR"/>
        </w:rPr>
      </w:pPr>
      <w:r w:rsidRPr="00EF2032">
        <w:rPr>
          <w:color w:val="000000"/>
          <w:lang w:val="el-GR"/>
        </w:rPr>
        <w:t>Φορέας Χρηματοδότησης είναι το Υπουργείο Ψηφιακής Διακυβέρνησης</w:t>
      </w:r>
      <w:r w:rsidRPr="00EF2032">
        <w:rPr>
          <w:lang w:val="el-GR"/>
        </w:rPr>
        <w:t xml:space="preserve"> </w:t>
      </w:r>
      <w:r w:rsidRPr="00EF2032">
        <w:rPr>
          <w:color w:val="000000"/>
          <w:lang w:val="el-GR"/>
        </w:rPr>
        <w:t>(Φορέας Κεντρικής Κυβέρνησης).</w:t>
      </w:r>
    </w:p>
    <w:p w14:paraId="261B54A2" w14:textId="77777777" w:rsidR="0058613B" w:rsidRPr="00EF2032" w:rsidRDefault="0058613B" w:rsidP="0058613B">
      <w:pPr>
        <w:rPr>
          <w:lang w:val="el-GR"/>
        </w:rPr>
      </w:pPr>
      <w:r w:rsidRPr="00EF2032">
        <w:rPr>
          <w:rFonts w:eastAsia="SimSun" w:cs="Tahoma"/>
          <w:szCs w:val="18"/>
          <w:lang w:val="el-GR"/>
        </w:rPr>
        <w:t>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7C937E12" w14:textId="77777777" w:rsidR="00556A23" w:rsidRPr="00EF2032" w:rsidRDefault="00556A23" w:rsidP="0058613B">
      <w:pPr>
        <w:pStyle w:val="aff"/>
        <w:ind w:left="284" w:hanging="283"/>
        <w:rPr>
          <w:rFonts w:eastAsia="SimSun" w:cs="Tahoma"/>
          <w:b/>
          <w:bCs/>
          <w:szCs w:val="20"/>
          <w:lang w:val="el-GR"/>
        </w:rPr>
      </w:pPr>
    </w:p>
    <w:p w14:paraId="05D922C2" w14:textId="6153124B" w:rsidR="00556A23" w:rsidRPr="00796DB9" w:rsidRDefault="00556A23" w:rsidP="00EC6683">
      <w:pPr>
        <w:pStyle w:val="3"/>
        <w:numPr>
          <w:ilvl w:val="2"/>
          <w:numId w:val="80"/>
        </w:numPr>
        <w:rPr>
          <w:rFonts w:eastAsia="SimSun"/>
        </w:rPr>
      </w:pPr>
      <w:bookmarkStart w:id="361" w:name="_Ref55370267"/>
      <w:bookmarkStart w:id="362" w:name="_Toc75439442"/>
      <w:bookmarkStart w:id="363" w:name="_Toc80088674"/>
      <w:r w:rsidRPr="00796DB9">
        <w:rPr>
          <w:rFonts w:eastAsia="SimSun"/>
        </w:rPr>
        <w:t>Κύριος του Έργου – Φορέας Λειτουργίας</w:t>
      </w:r>
      <w:bookmarkEnd w:id="361"/>
      <w:bookmarkEnd w:id="362"/>
      <w:bookmarkEnd w:id="363"/>
    </w:p>
    <w:p w14:paraId="628852E9" w14:textId="16A16DA0" w:rsidR="00AC7037" w:rsidRPr="001B64EE" w:rsidRDefault="00AC7037" w:rsidP="00DE77D8">
      <w:pPr>
        <w:rPr>
          <w:rFonts w:eastAsia="SimSun"/>
          <w:lang w:val="el-GR"/>
        </w:rPr>
      </w:pPr>
      <w:r w:rsidRPr="001B64EE">
        <w:rPr>
          <w:rFonts w:eastAsia="SimSun"/>
          <w:lang w:val="en-US"/>
        </w:rPr>
        <w:t>H</w:t>
      </w:r>
      <w:r w:rsidRPr="001B64EE">
        <w:rPr>
          <w:rFonts w:eastAsia="SimSun"/>
          <w:lang w:val="el-GR"/>
        </w:rPr>
        <w:t xml:space="preserve"> αποστολή της </w:t>
      </w:r>
      <w:r w:rsidRPr="001B64EE">
        <w:rPr>
          <w:rFonts w:cs="Tahoma"/>
          <w:b/>
          <w:szCs w:val="22"/>
          <w:lang w:val="el-GR"/>
        </w:rPr>
        <w:t>Γενική Γραμματεία Ψηφιακής Διακυβέρνησης και Απλούστευσης Διαδικασιών</w:t>
      </w:r>
      <w:r w:rsidRPr="001B64EE">
        <w:rPr>
          <w:rFonts w:eastAsia="SimSun"/>
          <w:lang w:val="el-GR"/>
        </w:rPr>
        <w:t xml:space="preserve"> είναι να υποστηρίξουμε τη μετάβαση της Ελλάδας στη νέα ψηφιακή εποχή και να την διατηρήσουμε στην πρώτη γραμμή των τεχνολογικών εξελίξεων παγκοσμίως. </w:t>
      </w:r>
    </w:p>
    <w:p w14:paraId="22E1B00E" w14:textId="77777777" w:rsidR="00AC7037" w:rsidRPr="001B64EE" w:rsidRDefault="00AC7037" w:rsidP="00DE77D8">
      <w:pPr>
        <w:rPr>
          <w:rFonts w:eastAsia="SimSun"/>
          <w:lang w:val="el-GR"/>
        </w:rPr>
      </w:pPr>
    </w:p>
    <w:p w14:paraId="40B6C5B0" w14:textId="3ECEBA84" w:rsidR="00AC7037" w:rsidRPr="001B64EE" w:rsidRDefault="00AC7037" w:rsidP="00DE77D8">
      <w:pPr>
        <w:rPr>
          <w:rFonts w:cs="Tahoma"/>
          <w:b/>
          <w:szCs w:val="22"/>
          <w:lang w:val="el-GR"/>
        </w:rPr>
      </w:pPr>
      <w:r w:rsidRPr="001B64EE">
        <w:rPr>
          <w:rFonts w:eastAsia="SimSun"/>
          <w:lang w:val="el-GR"/>
        </w:rPr>
        <w:t>Για να πετύχει την αποστολή της  σχεδιάζει δράσεις και ενέργειες και συντονίζει όλες τις πολιτικές, ώστε να υποστηρίξει τον ψηφιακό μετασχηματισμό της κοινωνίας και της οικονομίας και να δημιουργήσει ένα ψηφιακό κράτος φιλικό προς τον πολίτη και την επιχειρηματικότητα, προστατεύοντας, παράλληλα, την κοινωνική συνοχή και τα δικαιώματα των πολιτών.</w:t>
      </w:r>
    </w:p>
    <w:p w14:paraId="0FE08EF9" w14:textId="15706871" w:rsidR="00AC7037" w:rsidRPr="001B64EE" w:rsidRDefault="00AC7037" w:rsidP="00DE77D8">
      <w:pPr>
        <w:rPr>
          <w:rFonts w:eastAsia="SimSun"/>
          <w:lang w:val="el-GR"/>
        </w:rPr>
      </w:pPr>
      <w:r w:rsidRPr="001B64EE">
        <w:rPr>
          <w:rFonts w:cs="Tahoma"/>
          <w:b/>
          <w:szCs w:val="22"/>
          <w:lang w:val="el-GR"/>
        </w:rPr>
        <w:t>Η Γενική Γραμματεία Ψηφιακής Διακυβέρνησης και Απλούστευσης Διαδικασιών</w:t>
      </w:r>
      <w:r w:rsidRPr="001B64EE">
        <w:rPr>
          <w:rFonts w:eastAsia="SimSun"/>
          <w:lang w:val="el-GR"/>
        </w:rPr>
        <w:t xml:space="preserve"> για να εκπληρώσει την αποστολή της βασίζετε  σε συγκεκριμένες αρχές, οι οποίες καθοδηγούν τη δράση της.</w:t>
      </w:r>
    </w:p>
    <w:p w14:paraId="34D9AB3E" w14:textId="77777777" w:rsidR="00AC7037" w:rsidRPr="001B64EE" w:rsidRDefault="00AC7037" w:rsidP="00DE77D8">
      <w:pPr>
        <w:rPr>
          <w:rFonts w:eastAsia="SimSun"/>
          <w:lang w:val="el-GR"/>
        </w:rPr>
      </w:pPr>
      <w:r w:rsidRPr="001B64EE">
        <w:rPr>
          <w:rFonts w:eastAsia="SimSun"/>
          <w:b/>
          <w:bCs/>
          <w:lang w:val="el-GR"/>
        </w:rPr>
        <w:t>Ψηφιακή εμπιστοσύνη:</w:t>
      </w:r>
      <w:r w:rsidRPr="001B64EE">
        <w:rPr>
          <w:rFonts w:eastAsia="SimSun"/>
          <w:lang w:val="el-GR"/>
        </w:rPr>
        <w:t xml:space="preserve"> Όλοι οι πολίτες και οι εργαζόμενοι στο δημόσιο, πρέπει να αισθάνονται ότι ο ψηφιακός μετασχηματισμός είναι προς όφελος τους και προς όφελος του δημοσίου συμφέροντος και ότι δεν κινδυνεύουν να βρεθούν εκτεθειμένοι, ειδικώς ως προς τα προσωπικά τους δεδομένα και την ιδιωτικότητά τους.</w:t>
      </w:r>
    </w:p>
    <w:p w14:paraId="1D8B39A0" w14:textId="77777777" w:rsidR="00AC7037" w:rsidRPr="001B64EE" w:rsidRDefault="00AC7037" w:rsidP="00DE77D8">
      <w:pPr>
        <w:rPr>
          <w:rFonts w:eastAsia="SimSun"/>
          <w:lang w:val="el-GR"/>
        </w:rPr>
      </w:pPr>
      <w:r w:rsidRPr="001B64EE">
        <w:rPr>
          <w:rFonts w:eastAsia="SimSun"/>
          <w:b/>
          <w:bCs/>
          <w:lang w:val="el-GR"/>
        </w:rPr>
        <w:t>Ψηφιακό μέρισμα για όλους:</w:t>
      </w:r>
      <w:r w:rsidRPr="001B64EE">
        <w:rPr>
          <w:rFonts w:eastAsia="SimSun"/>
          <w:lang w:val="el-GR"/>
        </w:rPr>
        <w:t xml:space="preserve"> Όλοι οι πολίτες και οι εργαζόμενοι στο δημόσιο, πρέπει να έχουν μέρισμα από τα οφέλη του ψηφιακού μετασχηματισμού και να έχουν ισότιμη πρόσβαση στη νέα ψηφιακή εποχή, χωρίς αποκλεισμούς ή διακρίσεις. Όλοι οι πολίτες και οι εργαζόμενοι στο δημόσιο, πρέπει να κατέχουν τις κατάλληλες δεξιότητες για να συμμετέχουν ισότιμα στη νέα ψηφιακή εποχή.</w:t>
      </w:r>
    </w:p>
    <w:p w14:paraId="012E6946" w14:textId="77777777" w:rsidR="00AC7037" w:rsidRPr="001B64EE" w:rsidRDefault="00AC7037" w:rsidP="00DE77D8">
      <w:pPr>
        <w:rPr>
          <w:rFonts w:eastAsia="SimSun"/>
          <w:lang w:val="el-GR"/>
        </w:rPr>
      </w:pPr>
      <w:r w:rsidRPr="001B64EE">
        <w:rPr>
          <w:rFonts w:eastAsia="SimSun"/>
          <w:b/>
          <w:bCs/>
          <w:lang w:val="el-GR"/>
        </w:rPr>
        <w:t>Ψηφιακή διαφάνεια:</w:t>
      </w:r>
      <w:r w:rsidRPr="001B64EE">
        <w:rPr>
          <w:rFonts w:eastAsia="SimSun"/>
          <w:lang w:val="el-GR"/>
        </w:rPr>
        <w:t xml:space="preserve"> Όλοι οι πολίτες και οι εργαζόμενοι στο δημόσιο, πρέπει να έχουν ανεμπόδιστη πρόσβαση στην πληροφορία του δημόσιου τομέα και στην περαιτέρω χρήση αυτής, πάντα λαμβανομένων υπόψη ζητημάτων που άπτονται της εθνικής ασφάλειας. Όλοι οι πολίτες και οι εργαζόμενοι στο δημόσιο, πρέπει να κατανοούν τις υπηρεσίες που τους αφορούν και να έχουν πρόσβαση σε κατάλληλη και πάντα επίκαιρη πληροφόρηση γι’ αυτές.</w:t>
      </w:r>
    </w:p>
    <w:p w14:paraId="215222AC" w14:textId="00352AF6" w:rsidR="001A7407" w:rsidRPr="001B64EE" w:rsidRDefault="00AC7037" w:rsidP="00DE77D8">
      <w:pPr>
        <w:rPr>
          <w:rFonts w:eastAsia="SimSun"/>
          <w:lang w:val="el-GR"/>
        </w:rPr>
      </w:pPr>
      <w:r w:rsidRPr="001B64EE">
        <w:rPr>
          <w:rFonts w:eastAsia="SimSun"/>
          <w:b/>
          <w:bCs/>
          <w:lang w:val="el-GR"/>
        </w:rPr>
        <w:t>Συνεχής και κυλιόμενη βελτίωση των κρατικών λειτουργιών:</w:t>
      </w:r>
      <w:r w:rsidRPr="001B64EE">
        <w:rPr>
          <w:rFonts w:eastAsia="SimSun"/>
          <w:lang w:val="el-GR"/>
        </w:rPr>
        <w:t xml:space="preserve"> Όλοι οι πολίτες και οι εργαζόμενοι στο δημόσιο, πρέπει να απολαμβάνουν υπηρεσίες από το κράτος, οι οποίες συνεχώς βελτιώνονται και προσαρμόζονται στις εξελίξεις, χωρίς περιττή γραφειοκρατία και ταλαιπωρία και προσαρμοσμένες στις ανάγκες τους.</w:t>
      </w:r>
    </w:p>
    <w:p w14:paraId="499F848B" w14:textId="77777777" w:rsidR="00AC7037" w:rsidRPr="001B64EE" w:rsidRDefault="00AC7037" w:rsidP="00DE77D8">
      <w:pPr>
        <w:rPr>
          <w:rFonts w:cs="Tahoma"/>
          <w:b/>
          <w:szCs w:val="22"/>
          <w:lang w:val="el-GR"/>
        </w:rPr>
      </w:pPr>
      <w:r w:rsidRPr="001B64EE">
        <w:rPr>
          <w:rFonts w:eastAsia="SimSun"/>
          <w:lang w:val="el-GR"/>
        </w:rPr>
        <w:t xml:space="preserve">Στο πλαίσιο αυτό η </w:t>
      </w:r>
      <w:r w:rsidRPr="001B64EE">
        <w:rPr>
          <w:rFonts w:cs="Tahoma"/>
          <w:b/>
          <w:szCs w:val="22"/>
          <w:lang w:val="el-GR"/>
        </w:rPr>
        <w:t xml:space="preserve"> Γενική Γραμματεία Ψηφιακής Διακυβέρνησης και Απλούστευσης Διαδικασιών</w:t>
      </w:r>
    </w:p>
    <w:p w14:paraId="34C6466F" w14:textId="3F57BD3C" w:rsidR="00AC7037" w:rsidRPr="001B64EE" w:rsidRDefault="00AC7037" w:rsidP="00DE77D8">
      <w:pPr>
        <w:rPr>
          <w:rFonts w:eastAsia="SimSun"/>
          <w:lang w:val="el-GR"/>
        </w:rPr>
      </w:pPr>
      <w:r w:rsidRPr="001B64EE">
        <w:rPr>
          <w:rFonts w:eastAsia="SimSun"/>
          <w:lang w:val="el-GR"/>
        </w:rPr>
        <w:t xml:space="preserve"> Σχεδιάζει και παρακολουθεί την εθνική ψηφιακή στρατηγική, όπως αυτή αποτυπώνεται στη Βίβλο Ψηφιακού Μετασχηματισμού και συντονίζουμε τις ενέργειες των δημοσίων φορέων για την αποτελεσματική εφαρμογή της.</w:t>
      </w:r>
    </w:p>
    <w:p w14:paraId="3588CFA4" w14:textId="1D5408FB" w:rsidR="00AC7037" w:rsidRPr="001B64EE" w:rsidRDefault="00AC7037" w:rsidP="00DE77D8">
      <w:pPr>
        <w:rPr>
          <w:rFonts w:eastAsia="SimSun"/>
          <w:lang w:val="el-GR"/>
        </w:rPr>
      </w:pPr>
      <w:r w:rsidRPr="001B64EE">
        <w:rPr>
          <w:rFonts w:eastAsia="SimSun"/>
          <w:lang w:val="el-GR"/>
        </w:rPr>
        <w:t>Νομοθετεί και σχεδιάζει το κανονιστικό πλαίσιο για τη συνεχή βελτίωση των διοικητικών διαδικασιών και την ανάπτυξη της ψηφιακής πολιτικής, προς όφελος του πολίτη και της κοινωνίας, αλλά και με γνώμονα την προστασία του δημοσίου συμφέροντος</w:t>
      </w:r>
    </w:p>
    <w:p w14:paraId="5C928CB6" w14:textId="12B3E317" w:rsidR="00AC7037" w:rsidRPr="001B64EE" w:rsidRDefault="00AC7037" w:rsidP="00DE77D8">
      <w:pPr>
        <w:rPr>
          <w:rFonts w:eastAsia="SimSun"/>
          <w:lang w:val="el-GR"/>
        </w:rPr>
      </w:pPr>
      <w:r w:rsidRPr="001B64EE">
        <w:rPr>
          <w:rFonts w:eastAsia="SimSun"/>
          <w:lang w:val="el-GR"/>
        </w:rPr>
        <w:t>Προωθεί τη συνεχή βελτίωση και την απλούστευση των διοικητικών διαδικασιών, την προσαρμογή και αναβάθμιση των παρεχόμενων υπηρεσιών του Δημοσίου στις εξελισσόμενες απαιτήσεις των πολιτών, της κοινωνίας και της οικονομίας μέσα από το Εθνικό Πρόγραμμα Απλούστευσης Διαδικασιών-ΕΠΑΔ</w:t>
      </w:r>
    </w:p>
    <w:p w14:paraId="7D2CFC8D" w14:textId="1C3FD4B2" w:rsidR="00AC7037" w:rsidRPr="001B64EE" w:rsidRDefault="00AC7037" w:rsidP="00DE77D8">
      <w:pPr>
        <w:rPr>
          <w:rFonts w:eastAsia="SimSun"/>
          <w:lang w:val="el-GR"/>
        </w:rPr>
      </w:pPr>
      <w:r w:rsidRPr="001B64EE">
        <w:rPr>
          <w:rFonts w:eastAsia="SimSun"/>
          <w:b/>
          <w:bCs/>
          <w:lang w:val="el-GR"/>
        </w:rPr>
        <w:t>Λειτουργεί το Παρατηρητήριο για τη Γραφειοκρατία</w:t>
      </w:r>
      <w:r w:rsidRPr="001B64EE">
        <w:rPr>
          <w:rFonts w:eastAsia="SimSun"/>
          <w:lang w:val="el-GR"/>
        </w:rPr>
        <w:t>, προκειμένου να είναι  σε θέση να μετράει  και να αποτυπώνει τη μείωση της γραφειοκρατίας που προκύπτει από τις δράσεις απλούστευσης διαδικασιών.</w:t>
      </w:r>
    </w:p>
    <w:p w14:paraId="41E1B6A4" w14:textId="653A5997" w:rsidR="00AC7037" w:rsidRPr="001B64EE" w:rsidRDefault="00AC7037" w:rsidP="00DE77D8">
      <w:pPr>
        <w:rPr>
          <w:rFonts w:eastAsia="SimSun"/>
          <w:lang w:val="el-GR"/>
        </w:rPr>
      </w:pPr>
      <w:r w:rsidRPr="001B64EE">
        <w:rPr>
          <w:rFonts w:eastAsia="SimSun"/>
          <w:b/>
          <w:bCs/>
          <w:lang w:val="el-GR"/>
        </w:rPr>
        <w:t>Λειτουργεί το Εθνικό Μητρώο Διαδικασιών</w:t>
      </w:r>
      <w:r w:rsidRPr="001B64EE">
        <w:rPr>
          <w:rFonts w:eastAsia="SimSun"/>
          <w:lang w:val="el-GR"/>
        </w:rPr>
        <w:t>, όπου αποτυπώνεται όλη η πληροφορία σχετικά με τις διοικητικές διαδικασίες του Δημοσίου.</w:t>
      </w:r>
    </w:p>
    <w:p w14:paraId="0B289084" w14:textId="3317E8BC" w:rsidR="00AC7037" w:rsidRPr="001B64EE" w:rsidRDefault="00AC7037" w:rsidP="00DE77D8">
      <w:pPr>
        <w:rPr>
          <w:rFonts w:eastAsia="SimSun"/>
          <w:lang w:val="el-GR"/>
        </w:rPr>
      </w:pPr>
      <w:r w:rsidRPr="001B64EE">
        <w:rPr>
          <w:rFonts w:eastAsia="SimSun"/>
          <w:lang w:val="el-GR"/>
        </w:rPr>
        <w:t>Σχεδιάει επιχειρησιακά και συντονίζει κάθε ενέργεια που αφορά στη λειτουργία της Ενιαίας Ψηφιακής Πύλης της Δημόσιας Διοίκησης (gov.gr), της Διαύγειας (diavgeia.gov.gr), της Εθνικής Πύλης για τα Ανοιχτά Δεδομένα (data.gov.gr), της Εθνικής Συμμαχίας για τις Δεξιότητες και την Απασχόληση (nationalcoalition.gov.gr)</w:t>
      </w:r>
    </w:p>
    <w:p w14:paraId="2E3CD0C0" w14:textId="1DE8E5EC" w:rsidR="00AC7037" w:rsidRPr="001B64EE" w:rsidRDefault="00AC7037" w:rsidP="00DE77D8">
      <w:pPr>
        <w:rPr>
          <w:rFonts w:eastAsia="SimSun"/>
          <w:lang w:val="el-GR"/>
        </w:rPr>
      </w:pPr>
      <w:r w:rsidRPr="001B64EE">
        <w:rPr>
          <w:rFonts w:eastAsia="SimSun"/>
          <w:lang w:val="el-GR"/>
        </w:rPr>
        <w:t xml:space="preserve">Προωθεί και ενισχύει την ψηφιακή προσβασιμότητα των ατόμων με αναπηρία σε συνεργασία με τους αρμόδιους κοινωνικούς φορείς, όπως η Ε.Σ.Α.μεΑ. και </w:t>
      </w:r>
      <w:r w:rsidRPr="001B64EE">
        <w:rPr>
          <w:rFonts w:eastAsia="SimSun"/>
          <w:b/>
          <w:bCs/>
          <w:lang w:val="el-GR"/>
        </w:rPr>
        <w:t>λειτουργεί το Μητρώο Προσβασιμότητας</w:t>
      </w:r>
      <w:r w:rsidRPr="001B64EE">
        <w:rPr>
          <w:rFonts w:eastAsia="SimSun"/>
          <w:lang w:val="el-GR"/>
        </w:rPr>
        <w:t xml:space="preserve"> για τις εφαρμογές των φορέων του δημοσίου τομέα.</w:t>
      </w:r>
    </w:p>
    <w:p w14:paraId="6E212373" w14:textId="3009C449" w:rsidR="00AC7037" w:rsidRPr="001B64EE" w:rsidRDefault="00AC7037" w:rsidP="00DE77D8">
      <w:pPr>
        <w:rPr>
          <w:rFonts w:eastAsia="SimSun"/>
          <w:lang w:val="el-GR"/>
        </w:rPr>
      </w:pPr>
      <w:r w:rsidRPr="001B64EE">
        <w:rPr>
          <w:rFonts w:eastAsia="SimSun"/>
          <w:lang w:val="el-GR"/>
        </w:rPr>
        <w:t>Αναλαμβάνει δράσεις και πολιτικές που αφορούν στον ψηφιακό μετασχηματισμό της οικονομίας και στην ανάπτυξη των ψηφιακών δεξιοτήτων του πληθυσμού της χώρας.</w:t>
      </w:r>
    </w:p>
    <w:p w14:paraId="0859DA7B" w14:textId="0DDADAA7" w:rsidR="00AC7037" w:rsidRPr="001B64EE" w:rsidRDefault="00AC7037" w:rsidP="00DE77D8">
      <w:pPr>
        <w:rPr>
          <w:rFonts w:eastAsia="SimSun"/>
          <w:lang w:val="el-GR"/>
        </w:rPr>
      </w:pPr>
      <w:r w:rsidRPr="001B64EE">
        <w:rPr>
          <w:rFonts w:eastAsia="SimSun"/>
          <w:lang w:val="el-GR"/>
        </w:rPr>
        <w:t>Σχεδιάζ</w:t>
      </w:r>
      <w:r w:rsidR="001C59DC" w:rsidRPr="001B64EE">
        <w:rPr>
          <w:rFonts w:eastAsia="SimSun"/>
          <w:lang w:val="el-GR"/>
        </w:rPr>
        <w:t>ει</w:t>
      </w:r>
      <w:r w:rsidRPr="001B64EE">
        <w:rPr>
          <w:rFonts w:eastAsia="SimSun"/>
          <w:lang w:val="el-GR"/>
        </w:rPr>
        <w:t xml:space="preserve"> και εφαρμόζ</w:t>
      </w:r>
      <w:r w:rsidR="001C59DC" w:rsidRPr="001B64EE">
        <w:rPr>
          <w:rFonts w:eastAsia="SimSun"/>
          <w:lang w:val="el-GR"/>
        </w:rPr>
        <w:t>ει</w:t>
      </w:r>
      <w:r w:rsidRPr="001B64EE">
        <w:rPr>
          <w:rFonts w:eastAsia="SimSun"/>
          <w:lang w:val="el-GR"/>
        </w:rPr>
        <w:t xml:space="preserve"> πολιτικές για τις υπηρεσίες εμπιστοσύνης, όπως οι ψηφιακές υπογραφές ή οι ψηφιακές σφραγίδες και </w:t>
      </w:r>
      <w:r w:rsidR="001C59DC" w:rsidRPr="001B64EE">
        <w:rPr>
          <w:rFonts w:eastAsia="SimSun"/>
          <w:lang w:val="el-GR"/>
        </w:rPr>
        <w:t>είναι</w:t>
      </w:r>
      <w:r w:rsidRPr="001B64EE">
        <w:rPr>
          <w:rFonts w:eastAsia="SimSun"/>
          <w:lang w:val="el-GR"/>
        </w:rPr>
        <w:t xml:space="preserve"> η Αρχή Πιστοποίησης του Ελληνικού Δημοσίου ΑΠΕΔ (aped.gov.gr)</w:t>
      </w:r>
    </w:p>
    <w:p w14:paraId="7A1F6324" w14:textId="286235BA" w:rsidR="00AC7037" w:rsidRPr="001B64EE" w:rsidRDefault="001C59DC" w:rsidP="00DE77D8">
      <w:pPr>
        <w:rPr>
          <w:rFonts w:eastAsia="SimSun"/>
          <w:lang w:val="el-GR"/>
        </w:rPr>
      </w:pPr>
      <w:r w:rsidRPr="001B64EE">
        <w:rPr>
          <w:rFonts w:eastAsia="SimSun"/>
          <w:lang w:val="el-GR"/>
        </w:rPr>
        <w:t>Έχει</w:t>
      </w:r>
      <w:r w:rsidR="00AC7037" w:rsidRPr="001B64EE">
        <w:rPr>
          <w:rFonts w:eastAsia="SimSun"/>
          <w:lang w:val="el-GR"/>
        </w:rPr>
        <w:t xml:space="preserve"> την ευθύνη για την επιχειρησιακή λειτουργία των Κέντρων Εξυπηρέτησης Πολιτών – ΚΕΠ και της πλατφόρμας e-kep.gov.gr, καθώς και το συντονισμό για τη βελτίωση και την αναβάθμιση των υπηρεσιών μιας στάσης του Ελληνικού Δημοσίου</w:t>
      </w:r>
    </w:p>
    <w:p w14:paraId="212B60B4" w14:textId="291FBB24" w:rsidR="00AC7037" w:rsidRPr="001B64EE" w:rsidRDefault="00AC7037" w:rsidP="00DE77D8">
      <w:pPr>
        <w:rPr>
          <w:rFonts w:eastAsia="SimSun"/>
          <w:lang w:val="el-GR"/>
        </w:rPr>
      </w:pPr>
      <w:r w:rsidRPr="001B64EE">
        <w:rPr>
          <w:rFonts w:eastAsia="SimSun"/>
          <w:lang w:val="el-GR"/>
        </w:rPr>
        <w:t>Εγκρίν</w:t>
      </w:r>
      <w:r w:rsidR="001C59DC" w:rsidRPr="001B64EE">
        <w:rPr>
          <w:rFonts w:eastAsia="SimSun"/>
          <w:lang w:val="el-GR"/>
        </w:rPr>
        <w:t>ει</w:t>
      </w:r>
      <w:r w:rsidRPr="001B64EE">
        <w:rPr>
          <w:rFonts w:eastAsia="SimSun"/>
          <w:lang w:val="el-GR"/>
        </w:rPr>
        <w:t xml:space="preserve"> τα έργα ΤΠΕ, πλην των έργων τηλεπικοινωνιών, όλου του Δημοσίου, τόσο σε στρατηγικό, όσο και σε επιχειρησιακό στάδιο, προκειμένου να συνάδουν με τη Βίβλο Ψηφιακού Μετασχηματισμού και να διασφαλίζεται η αποδοτικότητα των εθνικών και ευρωπαϊκών πόρων.</w:t>
      </w:r>
    </w:p>
    <w:p w14:paraId="04C70B9B" w14:textId="6E627D35" w:rsidR="00AC7037" w:rsidRPr="00164E78" w:rsidRDefault="00AC7037" w:rsidP="00DE77D8">
      <w:pPr>
        <w:rPr>
          <w:rFonts w:eastAsia="SimSun"/>
          <w:lang w:val="el-GR"/>
        </w:rPr>
      </w:pPr>
      <w:r w:rsidRPr="001B64EE">
        <w:rPr>
          <w:rFonts w:eastAsia="SimSun"/>
          <w:lang w:val="el-GR"/>
        </w:rPr>
        <w:t>Ασκ</w:t>
      </w:r>
      <w:r w:rsidR="001C59DC" w:rsidRPr="001B64EE">
        <w:rPr>
          <w:rFonts w:eastAsia="SimSun"/>
          <w:lang w:val="el-GR"/>
        </w:rPr>
        <w:t>εί</w:t>
      </w:r>
      <w:r w:rsidRPr="001B64EE">
        <w:rPr>
          <w:rFonts w:eastAsia="SimSun"/>
          <w:lang w:val="el-GR"/>
        </w:rPr>
        <w:t xml:space="preserve"> την εποπτεία στο Εθνικό Κέντρο Τεκμηρίωσης και Ηλεκτρονικού Περιεχομένου και το Εθνικό Κέντρο Οπτικοακουστικών Μέσων και Επικοινωνίας, καθώς και στον Ενδιάμεσο Φορέα Διαχείρισης του ΥΨΔ για τη διαχείριση των έργων ΕΣΠΑ, ΕΠΑ και ΕΟΧ.</w:t>
      </w:r>
    </w:p>
    <w:p w14:paraId="29802A27" w14:textId="77777777" w:rsidR="001A7407" w:rsidRPr="00DE77D8" w:rsidRDefault="001A7407" w:rsidP="00DE77D8">
      <w:pPr>
        <w:rPr>
          <w:rFonts w:eastAsia="SimSun"/>
          <w:lang w:val="el-GR"/>
        </w:rPr>
      </w:pPr>
    </w:p>
    <w:p w14:paraId="237CF193" w14:textId="21F1B342" w:rsidR="00556A23" w:rsidRPr="00EF2032" w:rsidRDefault="00556A23" w:rsidP="00EC6683">
      <w:pPr>
        <w:pStyle w:val="3"/>
        <w:numPr>
          <w:ilvl w:val="2"/>
          <w:numId w:val="80"/>
        </w:numPr>
        <w:rPr>
          <w:rFonts w:eastAsia="SimSun"/>
        </w:rPr>
      </w:pPr>
      <w:bookmarkStart w:id="364" w:name="_Ref55370327"/>
      <w:bookmarkStart w:id="365" w:name="_Toc75439443"/>
      <w:bookmarkStart w:id="366" w:name="_Toc80088675"/>
      <w:r w:rsidRPr="00EF2032">
        <w:rPr>
          <w:rFonts w:eastAsia="SimSun"/>
        </w:rPr>
        <w:t>Όργανα &amp; Επιτροπές Παρακολούθησης, Διακυβέρνησης και Ελέγχου του Έργου</w:t>
      </w:r>
      <w:bookmarkEnd w:id="364"/>
      <w:bookmarkEnd w:id="365"/>
      <w:bookmarkEnd w:id="366"/>
    </w:p>
    <w:p w14:paraId="3805E687" w14:textId="573FE538" w:rsidR="00E0686B" w:rsidRPr="00EF2032" w:rsidRDefault="00E0686B" w:rsidP="00E0686B">
      <w:pPr>
        <w:rPr>
          <w:rFonts w:cs="Tahoma"/>
          <w:lang w:val="el-GR"/>
        </w:rPr>
      </w:pPr>
      <w:r w:rsidRPr="00EF2032">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5698BE1" w14:textId="77777777" w:rsidR="00E0686B" w:rsidRPr="00EF2032" w:rsidRDefault="00E0686B" w:rsidP="00E03814">
      <w:pPr>
        <w:pStyle w:val="aff"/>
        <w:numPr>
          <w:ilvl w:val="0"/>
          <w:numId w:val="11"/>
        </w:numPr>
        <w:ind w:left="0" w:firstLine="6"/>
        <w:rPr>
          <w:rFonts w:cs="Tahoma"/>
          <w:b/>
          <w:bCs/>
          <w:lang w:val="el-GR"/>
        </w:rPr>
      </w:pPr>
      <w:r w:rsidRPr="00EF2032">
        <w:rPr>
          <w:rFonts w:cs="Tahoma"/>
          <w:b/>
          <w:bCs/>
          <w:lang w:val="el-GR"/>
        </w:rPr>
        <w:t>Επιτροπή Εποπτείας Προγραμματικής Συμφωνίας (ΕΕΠΣ)</w:t>
      </w:r>
    </w:p>
    <w:p w14:paraId="4D28117A" w14:textId="3D4666E1" w:rsidR="00E0686B" w:rsidRPr="00EF2032" w:rsidRDefault="00E0686B" w:rsidP="00E0686B">
      <w:pPr>
        <w:rPr>
          <w:rFonts w:cs="Tahoma"/>
          <w:lang w:val="el-GR"/>
        </w:rPr>
      </w:pPr>
      <w:r w:rsidRPr="00EF2032">
        <w:rPr>
          <w:rFonts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3154C5">
        <w:rPr>
          <w:rFonts w:cs="Tahoma"/>
          <w:lang w:val="el-GR"/>
        </w:rPr>
        <w:t>Μ.</w:t>
      </w:r>
      <w:r w:rsidRPr="00EF2032">
        <w:rPr>
          <w:rFonts w:cs="Tahoma"/>
          <w:lang w:val="el-GR"/>
        </w:rPr>
        <w:t>Α</w:t>
      </w:r>
      <w:r w:rsidR="003154C5">
        <w:rPr>
          <w:rFonts w:cs="Tahoma"/>
          <w:lang w:val="el-GR"/>
        </w:rPr>
        <w:t>.</w:t>
      </w:r>
      <w:r w:rsidRPr="00EF2032">
        <w:rPr>
          <w:rFonts w:cs="Tahoma"/>
          <w:lang w:val="el-GR"/>
        </w:rPr>
        <w:t>Ε</w:t>
      </w:r>
      <w:r w:rsidR="003154C5">
        <w:rPr>
          <w:rFonts w:cs="Tahoma"/>
          <w:lang w:val="el-GR"/>
        </w:rPr>
        <w:t>.</w:t>
      </w:r>
      <w:r w:rsidRPr="00EF2032">
        <w:rPr>
          <w:rFonts w:cs="Tahoma"/>
          <w:lang w:val="el-GR"/>
        </w:rPr>
        <w:t xml:space="preserve"> και του ΥΠΨΔ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15334DE3" w14:textId="77777777" w:rsidR="00E0686B" w:rsidRPr="00EF2032" w:rsidRDefault="00E0686B" w:rsidP="00E0686B">
      <w:pPr>
        <w:rPr>
          <w:rFonts w:cs="Tahoma"/>
          <w:lang w:val="el-GR"/>
        </w:rPr>
      </w:pPr>
      <w:r w:rsidRPr="00EF2032">
        <w:rPr>
          <w:rFonts w:cs="Tahoma"/>
          <w:lang w:val="el-GR"/>
        </w:rPr>
        <w:t>Η ΕΕΠΣ είναι αρμόδια για να εισηγηθεί στον κύριο του Έργου για την έκδοση σχετικών αποφάσεων σε θέματα που αφορούν:</w:t>
      </w:r>
    </w:p>
    <w:p w14:paraId="6C3FCBC3" w14:textId="77777777" w:rsidR="00E0686B" w:rsidRPr="00EF2032" w:rsidRDefault="00E0686B" w:rsidP="00671CDE">
      <w:pPr>
        <w:pStyle w:val="aff"/>
        <w:numPr>
          <w:ilvl w:val="0"/>
          <w:numId w:val="40"/>
        </w:numPr>
        <w:ind w:hanging="294"/>
        <w:rPr>
          <w:rFonts w:cs="Tahoma"/>
          <w:lang w:val="el-GR"/>
        </w:rPr>
      </w:pPr>
      <w:r w:rsidRPr="00EF2032">
        <w:rPr>
          <w:rFonts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6678F0EC" w14:textId="77777777" w:rsidR="00E0686B" w:rsidRPr="00EF2032" w:rsidRDefault="00E0686B" w:rsidP="00671CDE">
      <w:pPr>
        <w:pStyle w:val="aff"/>
        <w:numPr>
          <w:ilvl w:val="0"/>
          <w:numId w:val="40"/>
        </w:numPr>
        <w:ind w:hanging="294"/>
        <w:rPr>
          <w:rFonts w:cs="Tahoma"/>
          <w:lang w:val="el-GR"/>
        </w:rPr>
      </w:pPr>
      <w:r w:rsidRPr="00EF2032">
        <w:rPr>
          <w:rFonts w:cs="Tahoma"/>
          <w:lang w:val="el-GR"/>
        </w:rPr>
        <w:t>Την Επίλυση επιχειρησιακών θεμάτων που επηρεάζουν και τις τεχνικές επιλογές του Έργου</w:t>
      </w:r>
    </w:p>
    <w:p w14:paraId="48BF7BF4" w14:textId="77777777" w:rsidR="00E0686B" w:rsidRPr="00EF2032" w:rsidRDefault="00E0686B" w:rsidP="00671CDE">
      <w:pPr>
        <w:pStyle w:val="aff"/>
        <w:numPr>
          <w:ilvl w:val="0"/>
          <w:numId w:val="40"/>
        </w:numPr>
        <w:ind w:hanging="294"/>
        <w:rPr>
          <w:rFonts w:cs="Tahoma"/>
          <w:lang w:val="el-GR"/>
        </w:rPr>
      </w:pPr>
      <w:r w:rsidRPr="00EF2032">
        <w:rPr>
          <w:rFonts w:cs="Tahoma"/>
          <w:lang w:val="el-GR"/>
        </w:rPr>
        <w:t>Τη μετάθεση/παράταση του χρονοδιαγράμματος του Έργου</w:t>
      </w:r>
    </w:p>
    <w:p w14:paraId="750320E5" w14:textId="77777777" w:rsidR="00E0686B" w:rsidRPr="00EF2032" w:rsidRDefault="00E0686B" w:rsidP="00671CDE">
      <w:pPr>
        <w:pStyle w:val="aff"/>
        <w:numPr>
          <w:ilvl w:val="0"/>
          <w:numId w:val="40"/>
        </w:numPr>
        <w:ind w:hanging="294"/>
        <w:rPr>
          <w:rFonts w:cs="Tahoma"/>
          <w:lang w:val="el-GR"/>
        </w:rPr>
      </w:pPr>
      <w:r w:rsidRPr="00EF2032">
        <w:rPr>
          <w:rFonts w:cs="Tahoma"/>
          <w:lang w:val="el-GR"/>
        </w:rPr>
        <w:t xml:space="preserve">Την τροποποίηση της σύμβασης του Έργου </w:t>
      </w:r>
    </w:p>
    <w:p w14:paraId="1411E88E" w14:textId="77777777" w:rsidR="00E0686B" w:rsidRPr="00EF2032" w:rsidRDefault="00E0686B" w:rsidP="00E0686B">
      <w:pPr>
        <w:ind w:hanging="294"/>
        <w:rPr>
          <w:rFonts w:cs="Tahoma"/>
          <w:lang w:val="el-GR"/>
        </w:rPr>
      </w:pPr>
    </w:p>
    <w:p w14:paraId="0E1350B4" w14:textId="77777777" w:rsidR="00E0686B" w:rsidRPr="00EF2032" w:rsidRDefault="00E0686B" w:rsidP="00E03814">
      <w:pPr>
        <w:pStyle w:val="aff"/>
        <w:numPr>
          <w:ilvl w:val="0"/>
          <w:numId w:val="11"/>
        </w:numPr>
        <w:tabs>
          <w:tab w:val="clear" w:pos="420"/>
        </w:tabs>
        <w:ind w:left="426" w:hanging="426"/>
        <w:rPr>
          <w:rFonts w:cs="Tahoma"/>
          <w:b/>
          <w:bCs/>
          <w:lang w:val="el-GR"/>
        </w:rPr>
      </w:pPr>
      <w:r w:rsidRPr="00EF2032">
        <w:rPr>
          <w:rFonts w:cs="Tahoma"/>
          <w:b/>
          <w:bCs/>
          <w:lang w:val="el-GR"/>
        </w:rPr>
        <w:t>Ομάδα Διοίκησης Έργου (ΟΔΕ)</w:t>
      </w:r>
    </w:p>
    <w:p w14:paraId="160BB6F3" w14:textId="48D8D16A" w:rsidR="00E0686B" w:rsidRPr="00EF2032" w:rsidRDefault="00E0686B" w:rsidP="00E0686B">
      <w:pPr>
        <w:rPr>
          <w:rFonts w:cs="Tahoma"/>
          <w:lang w:val="el-GR"/>
        </w:rPr>
      </w:pPr>
      <w:r w:rsidRPr="00EF2032">
        <w:rPr>
          <w:rFonts w:cs="Tahoma"/>
          <w:lang w:val="el-GR"/>
        </w:rPr>
        <w:t xml:space="preserve">Στο πλαίσιο της ΠΣ που έχει συναφθεί μεταξύ της ΚτΠ </w:t>
      </w:r>
      <w:r w:rsidR="003154C5">
        <w:rPr>
          <w:rFonts w:cs="Tahoma"/>
          <w:lang w:val="el-GR"/>
        </w:rPr>
        <w:t>Μ.</w:t>
      </w:r>
      <w:r w:rsidR="003154C5" w:rsidRPr="00EF2032">
        <w:rPr>
          <w:rFonts w:cs="Tahoma"/>
          <w:lang w:val="el-GR"/>
        </w:rPr>
        <w:t>Α</w:t>
      </w:r>
      <w:r w:rsidR="003154C5">
        <w:rPr>
          <w:rFonts w:cs="Tahoma"/>
          <w:lang w:val="el-GR"/>
        </w:rPr>
        <w:t>.</w:t>
      </w:r>
      <w:r w:rsidR="003154C5" w:rsidRPr="00EF2032">
        <w:rPr>
          <w:rFonts w:cs="Tahoma"/>
          <w:lang w:val="el-GR"/>
        </w:rPr>
        <w:t>Ε</w:t>
      </w:r>
      <w:r w:rsidR="003154C5">
        <w:rPr>
          <w:rFonts w:cs="Tahoma"/>
          <w:lang w:val="el-GR"/>
        </w:rPr>
        <w:t>.</w:t>
      </w:r>
      <w:r w:rsidR="003154C5" w:rsidRPr="00EF2032">
        <w:rPr>
          <w:rFonts w:cs="Tahoma"/>
          <w:lang w:val="el-GR"/>
        </w:rPr>
        <w:t xml:space="preserve"> </w:t>
      </w:r>
      <w:r w:rsidRPr="00EF2032">
        <w:rPr>
          <w:rFonts w:cs="Tahoma"/>
          <w:lang w:val="el-GR"/>
        </w:rPr>
        <w:t xml:space="preserve"> και του ΥΠΨΔ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5A764C89" w14:textId="77777777" w:rsidR="00E0686B" w:rsidRPr="00EF2032" w:rsidRDefault="00E0686B" w:rsidP="00671CDE">
      <w:pPr>
        <w:pStyle w:val="aff"/>
        <w:numPr>
          <w:ilvl w:val="0"/>
          <w:numId w:val="42"/>
        </w:numPr>
        <w:pBdr>
          <w:top w:val="nil"/>
          <w:left w:val="nil"/>
          <w:bottom w:val="nil"/>
          <w:right w:val="nil"/>
          <w:between w:val="nil"/>
          <w:bar w:val="nil"/>
        </w:pBdr>
        <w:contextualSpacing w:val="0"/>
        <w:rPr>
          <w:lang w:val="el-GR"/>
        </w:rPr>
      </w:pPr>
      <w:r w:rsidRPr="00EF2032">
        <w:rPr>
          <w:rStyle w:val="Hyperlink13"/>
          <w:lang w:val="el-GR"/>
        </w:rPr>
        <w:t>Επικεφαλής της ΟΔΕ (Integrated Project Team (IPT) Leader) – (ορίζεται από τον Κύριο του Έργου)</w:t>
      </w:r>
    </w:p>
    <w:p w14:paraId="07630FD2" w14:textId="77777777" w:rsidR="00E0686B" w:rsidRPr="00EF2032" w:rsidRDefault="00E0686B" w:rsidP="00671CDE">
      <w:pPr>
        <w:pStyle w:val="aff"/>
        <w:numPr>
          <w:ilvl w:val="0"/>
          <w:numId w:val="42"/>
        </w:numPr>
        <w:pBdr>
          <w:top w:val="nil"/>
          <w:left w:val="nil"/>
          <w:bottom w:val="nil"/>
          <w:right w:val="nil"/>
          <w:between w:val="nil"/>
          <w:bar w:val="nil"/>
        </w:pBdr>
        <w:contextualSpacing w:val="0"/>
        <w:rPr>
          <w:lang w:val="el-GR"/>
        </w:rPr>
      </w:pPr>
      <w:r w:rsidRPr="00EF2032">
        <w:rPr>
          <w:rStyle w:val="Hyperlink13"/>
          <w:lang w:val="el-GR"/>
        </w:rPr>
        <w:t>Εκπρόσωπο των Χρηστών (User Representative) - (ορίζεται από τον Κύριο του Έργου), εκπροσωπεί τους χρήστες του ΥΠΨΔ για τον σχεδιασμό και υλοποίηση του έργου</w:t>
      </w:r>
    </w:p>
    <w:p w14:paraId="7E629BEA" w14:textId="40E6B4BC" w:rsidR="00E0686B" w:rsidRPr="00EF2032" w:rsidRDefault="00E0686B" w:rsidP="00671CDE">
      <w:pPr>
        <w:pStyle w:val="aff"/>
        <w:numPr>
          <w:ilvl w:val="0"/>
          <w:numId w:val="42"/>
        </w:numPr>
        <w:pBdr>
          <w:top w:val="nil"/>
          <w:left w:val="nil"/>
          <w:bottom w:val="nil"/>
          <w:right w:val="nil"/>
          <w:between w:val="nil"/>
          <w:bar w:val="nil"/>
        </w:pBdr>
        <w:contextualSpacing w:val="0"/>
        <w:rPr>
          <w:lang w:val="el-GR"/>
        </w:rPr>
      </w:pPr>
      <w:r w:rsidRPr="00EF2032">
        <w:rPr>
          <w:rStyle w:val="Hyperlink13"/>
          <w:lang w:val="el-GR"/>
        </w:rPr>
        <w:t xml:space="preserve">Υπεύθυνου Έργου (Project Manager) - (ορίζεται από την ΚτΠ </w:t>
      </w:r>
      <w:r w:rsidR="003154C5">
        <w:rPr>
          <w:rFonts w:cs="Tahoma"/>
          <w:lang w:val="el-GR"/>
        </w:rPr>
        <w:t>Μ.</w:t>
      </w:r>
      <w:r w:rsidR="003154C5" w:rsidRPr="00EF2032">
        <w:rPr>
          <w:rFonts w:cs="Tahoma"/>
          <w:lang w:val="el-GR"/>
        </w:rPr>
        <w:t>Α</w:t>
      </w:r>
      <w:r w:rsidR="003154C5">
        <w:rPr>
          <w:rFonts w:cs="Tahoma"/>
          <w:lang w:val="el-GR"/>
        </w:rPr>
        <w:t>.</w:t>
      </w:r>
      <w:r w:rsidR="003154C5" w:rsidRPr="00EF2032">
        <w:rPr>
          <w:rFonts w:cs="Tahoma"/>
          <w:lang w:val="el-GR"/>
        </w:rPr>
        <w:t>Ε</w:t>
      </w:r>
      <w:r w:rsidR="003154C5">
        <w:rPr>
          <w:rFonts w:cs="Tahoma"/>
          <w:lang w:val="el-GR"/>
        </w:rPr>
        <w:t>.</w:t>
      </w:r>
      <w:r w:rsidRPr="00EF2032">
        <w:rPr>
          <w:rStyle w:val="Hyperlink13"/>
          <w:lang w:val="el-GR"/>
        </w:rPr>
        <w:t>)</w:t>
      </w:r>
    </w:p>
    <w:p w14:paraId="28045BCB" w14:textId="6DB07958" w:rsidR="00E0686B" w:rsidRPr="00EF2032" w:rsidRDefault="00E0686B" w:rsidP="00671CDE">
      <w:pPr>
        <w:pStyle w:val="aff"/>
        <w:numPr>
          <w:ilvl w:val="0"/>
          <w:numId w:val="42"/>
        </w:numPr>
        <w:pBdr>
          <w:top w:val="nil"/>
          <w:left w:val="nil"/>
          <w:bottom w:val="nil"/>
          <w:right w:val="nil"/>
          <w:between w:val="nil"/>
          <w:bar w:val="nil"/>
        </w:pBdr>
        <w:contextualSpacing w:val="0"/>
        <w:rPr>
          <w:rStyle w:val="Hyperlink13"/>
          <w:lang w:val="el-GR"/>
        </w:rPr>
      </w:pPr>
      <w:r w:rsidRPr="00EF2032">
        <w:rPr>
          <w:rStyle w:val="Hyperlink13"/>
          <w:lang w:val="el-GR"/>
        </w:rPr>
        <w:t xml:space="preserve">Εμπειρογνώμονα / Ειδικού ΤΠΕ (ICT Expert) - (ορίζεται από την ΚτΠ </w:t>
      </w:r>
      <w:r w:rsidR="003154C5">
        <w:rPr>
          <w:rFonts w:cs="Tahoma"/>
          <w:lang w:val="el-GR"/>
        </w:rPr>
        <w:t>Μ.</w:t>
      </w:r>
      <w:r w:rsidR="003154C5" w:rsidRPr="00EF2032">
        <w:rPr>
          <w:rFonts w:cs="Tahoma"/>
          <w:lang w:val="el-GR"/>
        </w:rPr>
        <w:t>Α</w:t>
      </w:r>
      <w:r w:rsidR="003154C5">
        <w:rPr>
          <w:rFonts w:cs="Tahoma"/>
          <w:lang w:val="el-GR"/>
        </w:rPr>
        <w:t>.</w:t>
      </w:r>
      <w:r w:rsidR="003154C5" w:rsidRPr="00EF2032">
        <w:rPr>
          <w:rFonts w:cs="Tahoma"/>
          <w:lang w:val="el-GR"/>
        </w:rPr>
        <w:t>Ε</w:t>
      </w:r>
      <w:r w:rsidR="003154C5">
        <w:rPr>
          <w:rFonts w:cs="Tahoma"/>
          <w:lang w:val="el-GR"/>
        </w:rPr>
        <w:t>.</w:t>
      </w:r>
      <w:r w:rsidRPr="00EF2032">
        <w:rPr>
          <w:rStyle w:val="Hyperlink13"/>
          <w:lang w:val="el-GR"/>
        </w:rPr>
        <w:t>)</w:t>
      </w:r>
    </w:p>
    <w:p w14:paraId="4A4230EB" w14:textId="262C1823" w:rsidR="00E0686B" w:rsidRPr="00EF2032" w:rsidRDefault="00E0686B" w:rsidP="00671CDE">
      <w:pPr>
        <w:pStyle w:val="aff"/>
        <w:numPr>
          <w:ilvl w:val="0"/>
          <w:numId w:val="42"/>
        </w:numPr>
        <w:pBdr>
          <w:top w:val="nil"/>
          <w:left w:val="nil"/>
          <w:bottom w:val="nil"/>
          <w:right w:val="nil"/>
          <w:between w:val="nil"/>
          <w:bar w:val="nil"/>
        </w:pBdr>
        <w:contextualSpacing w:val="0"/>
        <w:rPr>
          <w:lang w:val="el-GR"/>
        </w:rPr>
      </w:pPr>
      <w:r w:rsidRPr="00EF2032">
        <w:rPr>
          <w:rStyle w:val="Hyperlink13"/>
          <w:lang w:val="el-GR"/>
        </w:rPr>
        <w:t xml:space="preserve">Νομικό Σύμβουλο / Ειδικό Συμβάσεων (Legal/Contracting Expert) - (ορίζεται από την ΚτΠ </w:t>
      </w:r>
      <w:r w:rsidR="003154C5">
        <w:rPr>
          <w:rFonts w:cs="Tahoma"/>
          <w:lang w:val="el-GR"/>
        </w:rPr>
        <w:t>Μ.</w:t>
      </w:r>
      <w:r w:rsidR="003154C5" w:rsidRPr="00EF2032">
        <w:rPr>
          <w:rFonts w:cs="Tahoma"/>
          <w:lang w:val="el-GR"/>
        </w:rPr>
        <w:t>Α</w:t>
      </w:r>
      <w:r w:rsidR="003154C5">
        <w:rPr>
          <w:rFonts w:cs="Tahoma"/>
          <w:lang w:val="el-GR"/>
        </w:rPr>
        <w:t>.</w:t>
      </w:r>
      <w:r w:rsidR="003154C5" w:rsidRPr="00EF2032">
        <w:rPr>
          <w:rFonts w:cs="Tahoma"/>
          <w:lang w:val="el-GR"/>
        </w:rPr>
        <w:t>Ε</w:t>
      </w:r>
      <w:r w:rsidR="003154C5">
        <w:rPr>
          <w:rFonts w:cs="Tahoma"/>
          <w:lang w:val="el-GR"/>
        </w:rPr>
        <w:t>.</w:t>
      </w:r>
      <w:r w:rsidRPr="00EF2032">
        <w:rPr>
          <w:rStyle w:val="Hyperlink13"/>
          <w:lang w:val="el-GR"/>
        </w:rPr>
        <w:t xml:space="preserve">) </w:t>
      </w:r>
    </w:p>
    <w:p w14:paraId="685B8DB9" w14:textId="04A6B13D" w:rsidR="00E0686B" w:rsidRPr="00EF2032" w:rsidRDefault="00E0686B" w:rsidP="00671CDE">
      <w:pPr>
        <w:pStyle w:val="aff"/>
        <w:numPr>
          <w:ilvl w:val="0"/>
          <w:numId w:val="42"/>
        </w:numPr>
        <w:pBdr>
          <w:top w:val="nil"/>
          <w:left w:val="nil"/>
          <w:bottom w:val="nil"/>
          <w:right w:val="nil"/>
          <w:between w:val="nil"/>
          <w:bar w:val="nil"/>
        </w:pBdr>
        <w:contextualSpacing w:val="0"/>
        <w:rPr>
          <w:rStyle w:val="Hyperlink13"/>
          <w:lang w:val="el-GR"/>
        </w:rPr>
      </w:pPr>
      <w:r w:rsidRPr="00EF2032">
        <w:rPr>
          <w:rStyle w:val="Hyperlink13"/>
          <w:lang w:val="el-GR"/>
        </w:rPr>
        <w:t xml:space="preserve">Οικονομικό Υπεύθυνο (Financial Expert) - (ορίζεται από την ΚτΠ </w:t>
      </w:r>
      <w:r w:rsidR="003154C5">
        <w:rPr>
          <w:rFonts w:cs="Tahoma"/>
          <w:lang w:val="el-GR"/>
        </w:rPr>
        <w:t>Μ.</w:t>
      </w:r>
      <w:r w:rsidR="003154C5" w:rsidRPr="00EF2032">
        <w:rPr>
          <w:rFonts w:cs="Tahoma"/>
          <w:lang w:val="el-GR"/>
        </w:rPr>
        <w:t>Α</w:t>
      </w:r>
      <w:r w:rsidR="003154C5">
        <w:rPr>
          <w:rFonts w:cs="Tahoma"/>
          <w:lang w:val="el-GR"/>
        </w:rPr>
        <w:t>.</w:t>
      </w:r>
      <w:r w:rsidR="003154C5" w:rsidRPr="00EF2032">
        <w:rPr>
          <w:rFonts w:cs="Tahoma"/>
          <w:lang w:val="el-GR"/>
        </w:rPr>
        <w:t>Ε</w:t>
      </w:r>
      <w:r w:rsidR="003154C5">
        <w:rPr>
          <w:rFonts w:cs="Tahoma"/>
          <w:lang w:val="el-GR"/>
        </w:rPr>
        <w:t>.</w:t>
      </w:r>
      <w:r w:rsidRPr="00EF2032">
        <w:rPr>
          <w:rStyle w:val="Hyperlink13"/>
          <w:lang w:val="el-GR"/>
        </w:rPr>
        <w:t>)</w:t>
      </w:r>
    </w:p>
    <w:p w14:paraId="1B58D0B2" w14:textId="77777777" w:rsidR="00E0686B" w:rsidRPr="00EF2032" w:rsidRDefault="00E0686B" w:rsidP="00E0686B">
      <w:pPr>
        <w:suppressAutoHyphens w:val="0"/>
        <w:spacing w:after="0"/>
        <w:jc w:val="left"/>
        <w:rPr>
          <w:rFonts w:ascii="Times New Roman" w:hAnsi="Times New Roman" w:cs="Times New Roman"/>
          <w:sz w:val="24"/>
          <w:lang w:val="el-GR"/>
        </w:rPr>
      </w:pPr>
    </w:p>
    <w:p w14:paraId="394AF204" w14:textId="09EA1F52" w:rsidR="00E0686B" w:rsidRPr="00EF2032" w:rsidRDefault="00E0686B" w:rsidP="00E0686B">
      <w:pPr>
        <w:rPr>
          <w:rFonts w:cs="Tahoma"/>
          <w:lang w:val="el-GR"/>
        </w:rPr>
      </w:pPr>
      <w:r w:rsidRPr="00EF2032">
        <w:rPr>
          <w:rFonts w:cs="Tahoma"/>
          <w:lang w:val="el-GR"/>
        </w:rPr>
        <w:t xml:space="preserve">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Φορέας Λειτουργίας, ΕΕΠΣ, ΕΠΕ, ΚτΠ </w:t>
      </w:r>
      <w:r w:rsidR="003154C5">
        <w:rPr>
          <w:rFonts w:cs="Tahoma"/>
          <w:lang w:val="el-GR"/>
        </w:rPr>
        <w:t>Μ.</w:t>
      </w:r>
      <w:r w:rsidR="003154C5" w:rsidRPr="00EF2032">
        <w:rPr>
          <w:rFonts w:cs="Tahoma"/>
          <w:lang w:val="el-GR"/>
        </w:rPr>
        <w:t>Α</w:t>
      </w:r>
      <w:r w:rsidR="003154C5">
        <w:rPr>
          <w:rFonts w:cs="Tahoma"/>
          <w:lang w:val="el-GR"/>
        </w:rPr>
        <w:t>.</w:t>
      </w:r>
      <w:r w:rsidR="003154C5" w:rsidRPr="00EF2032">
        <w:rPr>
          <w:rFonts w:cs="Tahoma"/>
          <w:lang w:val="el-GR"/>
        </w:rPr>
        <w:t>Ε</w:t>
      </w:r>
      <w:r w:rsidR="003154C5">
        <w:rPr>
          <w:rFonts w:cs="Tahoma"/>
          <w:lang w:val="el-GR"/>
        </w:rPr>
        <w:t>.</w:t>
      </w:r>
      <w:r w:rsidRPr="00EF2032">
        <w:rPr>
          <w:rFonts w:cs="Tahoma"/>
          <w:lang w:val="el-GR"/>
        </w:rPr>
        <w:t>).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0B334385" w14:textId="77777777" w:rsidR="00E0686B" w:rsidRPr="00EF2032" w:rsidRDefault="00E0686B" w:rsidP="00E0686B">
      <w:pPr>
        <w:rPr>
          <w:rFonts w:cs="Tahoma"/>
          <w:lang w:val="el-GR"/>
        </w:rPr>
      </w:pPr>
      <w:r w:rsidRPr="00EF2032">
        <w:rPr>
          <w:rFonts w:cs="Tahoma"/>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48B20468" w14:textId="77777777" w:rsidR="00E0686B" w:rsidRPr="00EF2032" w:rsidRDefault="00E0686B" w:rsidP="00E0686B">
      <w:pPr>
        <w:rPr>
          <w:rFonts w:cs="Tahoma"/>
          <w:bCs/>
          <w:lang w:val="el-GR"/>
        </w:rPr>
      </w:pPr>
    </w:p>
    <w:p w14:paraId="705FE15F" w14:textId="77777777" w:rsidR="00E0686B" w:rsidRPr="00EF2032" w:rsidRDefault="00E0686B" w:rsidP="00E03814">
      <w:pPr>
        <w:pStyle w:val="aff"/>
        <w:numPr>
          <w:ilvl w:val="0"/>
          <w:numId w:val="11"/>
        </w:numPr>
        <w:tabs>
          <w:tab w:val="clear" w:pos="420"/>
        </w:tabs>
        <w:ind w:left="426" w:hanging="426"/>
        <w:rPr>
          <w:rFonts w:cs="Tahoma"/>
          <w:b/>
          <w:bCs/>
          <w:lang w:val="el-GR"/>
        </w:rPr>
      </w:pPr>
      <w:r w:rsidRPr="00EF2032">
        <w:rPr>
          <w:rFonts w:cs="Tahoma"/>
          <w:b/>
          <w:bCs/>
          <w:lang w:val="el-GR"/>
        </w:rPr>
        <w:t>Επιτροπή Παρακολούθησης Έργου (ΕΠΕ)</w:t>
      </w:r>
    </w:p>
    <w:p w14:paraId="2955E051" w14:textId="5337F1CF" w:rsidR="00E0686B" w:rsidRPr="00EF2032" w:rsidRDefault="00E0686B" w:rsidP="00E0686B">
      <w:pPr>
        <w:rPr>
          <w:rFonts w:cs="Tahoma"/>
          <w:lang w:val="el-GR"/>
        </w:rPr>
      </w:pPr>
      <w:r w:rsidRPr="00EF2032">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EF2032">
        <w:rPr>
          <w:rFonts w:cs="Tahoma"/>
          <w:lang w:val="el-GR"/>
        </w:rPr>
        <w:t xml:space="preserve"> (τριμελής ή πενταμελής)</w:t>
      </w:r>
      <w:r w:rsidRPr="00EF2032">
        <w:rPr>
          <w:rFonts w:cs="Tahoma"/>
          <w:lang w:val="el-GR"/>
        </w:rPr>
        <w:t xml:space="preserve">, αρμοδιότητα της οποίας αποτελεί η παρακολούθηση της πορείας υλοποίησης του Έργου. </w:t>
      </w:r>
    </w:p>
    <w:p w14:paraId="5E8B3EFE" w14:textId="77777777" w:rsidR="00E0686B" w:rsidRPr="00EF2032" w:rsidRDefault="00E0686B" w:rsidP="00E0686B">
      <w:pPr>
        <w:rPr>
          <w:rFonts w:cs="Tahoma"/>
          <w:bCs/>
          <w:lang w:val="el-GR"/>
        </w:rPr>
      </w:pPr>
    </w:p>
    <w:p w14:paraId="1EFC7FA0" w14:textId="77777777" w:rsidR="00E0686B" w:rsidRPr="00EF2032" w:rsidRDefault="00E0686B" w:rsidP="00E03814">
      <w:pPr>
        <w:pStyle w:val="aff"/>
        <w:numPr>
          <w:ilvl w:val="0"/>
          <w:numId w:val="11"/>
        </w:numPr>
        <w:tabs>
          <w:tab w:val="clear" w:pos="420"/>
        </w:tabs>
        <w:ind w:left="426" w:hanging="426"/>
        <w:rPr>
          <w:rFonts w:cs="Tahoma"/>
          <w:b/>
          <w:bCs/>
          <w:lang w:val="el-GR"/>
        </w:rPr>
      </w:pPr>
      <w:r w:rsidRPr="00EF2032">
        <w:rPr>
          <w:rFonts w:cs="Tahoma"/>
          <w:b/>
          <w:bCs/>
          <w:lang w:val="el-GR"/>
        </w:rPr>
        <w:t>Επιτροπή Παραλαβής Έργου (ΕΠΕ)</w:t>
      </w:r>
    </w:p>
    <w:p w14:paraId="57B8DF6F" w14:textId="0163D4B0" w:rsidR="00E0686B" w:rsidRPr="00EF2032" w:rsidRDefault="00E0686B" w:rsidP="00E0686B">
      <w:pPr>
        <w:rPr>
          <w:rFonts w:cs="Tahoma"/>
          <w:lang w:val="el-GR"/>
        </w:rPr>
      </w:pPr>
      <w:r w:rsidRPr="00EF2032">
        <w:rPr>
          <w:rFonts w:cs="Tahoma"/>
          <w:lang w:val="el-GR"/>
        </w:rPr>
        <w:t>Για την παραλαβή των παρεχόμενων υπηρεσιών ή/και παραδοτέων του Έργου, θα οριστεί «Επιτροπή  Παραλαβής Έργου (ΕΠΕ)</w:t>
      </w:r>
      <w:r w:rsidR="004F5F72" w:rsidRPr="00EF2032">
        <w:rPr>
          <w:rFonts w:cs="Tahoma"/>
          <w:lang w:val="el-GR"/>
        </w:rPr>
        <w:t xml:space="preserve"> (τριμελής ή πενταμελής)</w:t>
      </w:r>
      <w:r w:rsidRPr="00EF2032">
        <w:rPr>
          <w:rFonts w:cs="Tahoma"/>
          <w:lang w:val="el-GR"/>
        </w:rPr>
        <w:t xml:space="preserve">», σύμφωνα με </w:t>
      </w:r>
      <w:r w:rsidR="004F5F72" w:rsidRPr="00EF2032">
        <w:rPr>
          <w:rFonts w:cs="Tahoma"/>
          <w:lang w:val="el-GR"/>
        </w:rPr>
        <w:t xml:space="preserve">το </w:t>
      </w:r>
      <w:r w:rsidRPr="00EF2032">
        <w:rPr>
          <w:rFonts w:cs="Tahoma"/>
          <w:lang w:val="el-GR"/>
        </w:rPr>
        <w:t xml:space="preserve">άρθρο 221 του ν. 4412/2016. </w:t>
      </w:r>
    </w:p>
    <w:p w14:paraId="6A609C02" w14:textId="77777777" w:rsidR="00E0686B" w:rsidRPr="00EF2032" w:rsidRDefault="00E0686B" w:rsidP="00E0686B">
      <w:pPr>
        <w:rPr>
          <w:rFonts w:cs="Tahoma"/>
          <w:lang w:val="el-GR"/>
        </w:rPr>
      </w:pPr>
    </w:p>
    <w:p w14:paraId="174DEE24" w14:textId="72026A66" w:rsidR="00E0686B" w:rsidRPr="00EF2032" w:rsidRDefault="00E0686B" w:rsidP="00E03814">
      <w:pPr>
        <w:pStyle w:val="aff"/>
        <w:numPr>
          <w:ilvl w:val="0"/>
          <w:numId w:val="11"/>
        </w:numPr>
        <w:tabs>
          <w:tab w:val="clear" w:pos="420"/>
        </w:tabs>
        <w:ind w:left="426" w:hanging="426"/>
        <w:rPr>
          <w:rFonts w:cs="Tahoma"/>
          <w:b/>
          <w:bCs/>
          <w:lang w:val="el-GR"/>
        </w:rPr>
      </w:pPr>
      <w:r w:rsidRPr="00EF2032">
        <w:rPr>
          <w:rFonts w:cs="Tahoma"/>
          <w:b/>
          <w:bCs/>
          <w:lang w:val="el-GR"/>
        </w:rPr>
        <w:t>Θεματικές Ομάδες Εργασίας</w:t>
      </w:r>
    </w:p>
    <w:p w14:paraId="23B5A6C2" w14:textId="77777777" w:rsidR="00E0686B" w:rsidRPr="00EF2032" w:rsidRDefault="00E0686B" w:rsidP="00E0686B">
      <w:pPr>
        <w:rPr>
          <w:rFonts w:eastAsia="SimSun"/>
          <w:lang w:val="el-GR"/>
        </w:rPr>
      </w:pPr>
      <w:r w:rsidRPr="00EF2032">
        <w:rPr>
          <w:rFonts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0ACB257D" w14:textId="77777777" w:rsidR="00E0686B" w:rsidRPr="00EF2032" w:rsidRDefault="00E0686B" w:rsidP="00E0686B">
      <w:pPr>
        <w:rPr>
          <w:rFonts w:eastAsia="SimSun"/>
          <w:lang w:val="el-GR"/>
        </w:rPr>
      </w:pPr>
    </w:p>
    <w:p w14:paraId="5076B621" w14:textId="2E69EB0D" w:rsidR="00175FFA" w:rsidRPr="00EF2032" w:rsidRDefault="00175FFA" w:rsidP="003329FF">
      <w:pPr>
        <w:rPr>
          <w:rFonts w:eastAsia="SimSun"/>
          <w:strike/>
          <w:lang w:val="el-GR"/>
        </w:rPr>
      </w:pPr>
    </w:p>
    <w:p w14:paraId="28439416" w14:textId="77777777" w:rsidR="002B7D7E" w:rsidRPr="00EF2032" w:rsidRDefault="002B7D7E" w:rsidP="002B7D7E">
      <w:pPr>
        <w:rPr>
          <w:rFonts w:eastAsia="SimSun"/>
          <w:strike/>
          <w:lang w:val="el-GR"/>
        </w:rPr>
      </w:pPr>
    </w:p>
    <w:p w14:paraId="6FF86341" w14:textId="05481C40" w:rsidR="002B7D7E" w:rsidRPr="00796DB9" w:rsidRDefault="00931BA9" w:rsidP="00671CDE">
      <w:pPr>
        <w:pStyle w:val="2"/>
        <w:numPr>
          <w:ilvl w:val="1"/>
          <w:numId w:val="80"/>
        </w:numPr>
        <w:rPr>
          <w:rFonts w:eastAsia="SimSun"/>
        </w:rPr>
      </w:pPr>
      <w:bookmarkStart w:id="367" w:name="_Toc80088676"/>
      <w:r w:rsidRPr="00796DB9">
        <w:rPr>
          <w:rFonts w:eastAsia="SimSun"/>
        </w:rPr>
        <w:t>Παρούσα Κατάσταση – Αναγκαιότητα Παρούσα Κατάσταση – Αναγκαιότητα</w:t>
      </w:r>
      <w:bookmarkEnd w:id="367"/>
    </w:p>
    <w:p w14:paraId="66770E17" w14:textId="77777777" w:rsidR="00931BA9" w:rsidRPr="001B64EE" w:rsidRDefault="00931BA9" w:rsidP="00931BA9">
      <w:pPr>
        <w:rPr>
          <w:lang w:val="el-GR"/>
        </w:rPr>
      </w:pPr>
      <w:r w:rsidRPr="001B64EE">
        <w:rPr>
          <w:lang w:val="el-GR"/>
        </w:rPr>
        <w:t>Για πολλές δεκαετίες, η Ελληνική Δημόσια Διοίκηση, επιδιώκει τη βελτίωση του ρυθμιστικού περιβάλλοντος προς τους πολίτες και τις επιχειρήσεις και τη μείωση των γραφειοκρατικών βαρών σε ποικίλους τομείς πολιτικής και διοικητικών διαδικασιών. Το διαχρονικό πρόβλημα, το οποίο έχει διαπιστωθεί τόσο εμπειρικά όσο και ακαδημαϊκά, είναι πως οι προσπάθειες ανασχεδιασμού και απλούστευσης των διαδικασιών, δεν είχαν ενταχθεί σε μια συνεκτική δημόσια πολιτική βασισμένη σε κοινές αρχές και στόχους και χρησιμοποιώντας κοινή μεθοδολογία και κοινούς κανόνες. Αντιθέτως σχεδιάζονταν και υλοποιούνταν μεμονωμένα και συνήθως αποτελούσαν δευτερεύουσας σημασίας στόχευση ή απόρροια της όποιας νομοθετικής ή κανονιστικής παρέμβασης.</w:t>
      </w:r>
    </w:p>
    <w:p w14:paraId="006477C7" w14:textId="77777777" w:rsidR="00931BA9" w:rsidRPr="001B64EE" w:rsidRDefault="00931BA9" w:rsidP="00931BA9">
      <w:pPr>
        <w:rPr>
          <w:lang w:val="el-GR"/>
        </w:rPr>
      </w:pPr>
      <w:r w:rsidRPr="001B64EE">
        <w:rPr>
          <w:lang w:val="el-GR"/>
        </w:rPr>
        <w:t>Αποτέλεσμα της παραπάνω διαπίστωσης είναι, πως ακόμα και στις περιπτώσεις κατά τις οποίες η Ελληνική Δημόσια Διοίκηση προωθούσε ρηξικέλευθες και αποτελεσματικές λύσεις ανασχεδιασμού, απλούστευσης και ψηφιοποίησης διαδικασιών, αυτές δεν αποκόμιζαν το μέγιστο όφελος ως προς την αλλαγή των στερεοτύπων και της αντίληψης του πολίτη για το Κράτος, τη Δημόσια Διοίκηση και τους Θεσμούς. Το όποιο θετικό αντίκτυπο είχε τομεακό ή χρονικά περιορισμένο χαρακτήρα και σε μεσοπρόθεσμο ορίζοντα χανόταν μέσα στο ευρύτερο γραφειοκρατικό χάος της Ελληνικής Δημόσιας Διοίκησης. Μια τέτοια συνθήκη δεν επιτρέπει την ανάκτηση της εμπιστοσύνης των πολιτών προς τους Θεσμούς, καθώς, όπως αναφέρει και ο ΟΟΣΑ σε πρόσφατη έκθεση του, αυτή είναι στενά συνδεδεμένη με την αντίληψη τους για την ποιότητα παροχής δημοσίων υπηρεσιών από τις κρατικές δομές.</w:t>
      </w:r>
    </w:p>
    <w:p w14:paraId="2953C497" w14:textId="77777777" w:rsidR="00931BA9" w:rsidRPr="001B64EE" w:rsidRDefault="00931BA9" w:rsidP="00931BA9">
      <w:pPr>
        <w:rPr>
          <w:lang w:val="el-GR"/>
        </w:rPr>
      </w:pPr>
      <w:r w:rsidRPr="001B64EE">
        <w:rPr>
          <w:lang w:val="el-GR"/>
        </w:rPr>
        <w:t xml:space="preserve">Υπό αυτήν την έννοια, η Ελληνική Κυβέρνηση, με τα άρθρα 45 και 47 του ν. 4635/20119, θεσμοθέτησε το </w:t>
      </w:r>
      <w:r w:rsidRPr="001B64EE">
        <w:rPr>
          <w:b/>
          <w:lang w:val="el-GR"/>
        </w:rPr>
        <w:t>Εθνικό Πρόγραμμα Απλούστευσης Διαδικασιών (εφεξής ΕΠΑΔ)</w:t>
      </w:r>
      <w:r w:rsidRPr="001B64EE">
        <w:rPr>
          <w:lang w:val="el-GR"/>
        </w:rPr>
        <w:t xml:space="preserve"> και το </w:t>
      </w:r>
      <w:r w:rsidRPr="001B64EE">
        <w:rPr>
          <w:b/>
          <w:lang w:val="el-GR"/>
        </w:rPr>
        <w:t>Παρατηρητήριο για τη Γραφειοκρατία</w:t>
      </w:r>
      <w:r w:rsidRPr="001B64EE">
        <w:rPr>
          <w:lang w:val="el-GR"/>
        </w:rPr>
        <w:t xml:space="preserve"> αντίστοιχα. Επιπλέον, με το άρθρο 90 του ν. 4727/2020, θεσμοθετήθηκε το </w:t>
      </w:r>
      <w:r w:rsidRPr="001B64EE">
        <w:rPr>
          <w:b/>
          <w:lang w:val="el-GR"/>
        </w:rPr>
        <w:t>Εθνικό Μητρώο Διαδικασιών</w:t>
      </w:r>
      <w:r w:rsidRPr="001B64EE">
        <w:rPr>
          <w:lang w:val="el-GR"/>
        </w:rPr>
        <w:t xml:space="preserve">, ως το μοναδικό σημείο που θα καταχωρούνται ηλεκτρονικά οι διοικητικές διαδικασίες της Διοίκησης. Οι τρείς αυτοί πυλώνες αποτελούν την </w:t>
      </w:r>
      <w:r w:rsidRPr="001B64EE">
        <w:rPr>
          <w:b/>
          <w:lang w:val="el-GR"/>
        </w:rPr>
        <w:t>Εθνική Πολιτική για τις Διαδικασίες</w:t>
      </w:r>
      <w:r w:rsidRPr="001B64EE">
        <w:rPr>
          <w:lang w:val="el-GR"/>
        </w:rPr>
        <w:t xml:space="preserve"> που υλοποιείται από τη Γενική Γραμματεία Ψηφιακής Διακυβέρνησης και Απλούστευσης Διαδικασιών του Υπουργείου Ψηφιακής Διακυβέρνησης.</w:t>
      </w:r>
    </w:p>
    <w:p w14:paraId="0DA9B0A6" w14:textId="77777777" w:rsidR="00931BA9" w:rsidRPr="00EF2032" w:rsidRDefault="00931BA9" w:rsidP="00931BA9">
      <w:pPr>
        <w:rPr>
          <w:lang w:val="el-GR"/>
        </w:rPr>
      </w:pPr>
      <w:r w:rsidRPr="001B64EE">
        <w:rPr>
          <w:lang w:val="el-GR"/>
        </w:rPr>
        <w:t>Το ΕΠΑΔ, αποτελεί κεντρική δημόσια πολιτική οριζόντιας εμβέλειας, η οποία στοχεύει: (α) στην ολιστική βελτίωση των παρεχόμενων υπηρεσιών του δημοσίου προς πολίτες, επιχειρήσεις, δημοσίους υπαλλήλους και λειτουργούς, μέσω της καταπολέμησης της περιττής γραφειοκρατίας, κατά τις συναλλαγές ή την εν γένει σχέση τους με το κράτος και τις δημόσιες υπηρεσίες και (β) την ευαισθητοποίηση και ενημέρωση των πολιτών σχετικά με τις αλλαγές που επέρχονται στις διοικητικές διαδικασίες ως απόρροια των προσπαθειών απλούστευσης και ψηφιοποίησης τους, προκειμένου να επιτυγχάνονται τα μέγιστα δυνατά οφέλη. Εν ολίγοις, το ΕΠΑΔ αποτελεί τη συνεκτική δημόσια πολιτική απογραφειοκρατικοποίησης, η οποία επιδιώκει να θεραπεύσει τα προβλήματα που προαναφέρθησαν. Το ΕΠΑΔ αποτελεί συγχρόνως μια οριζόντια δημόσια πολιτική στην οποία εντάσσονται οι προσπάθειες αναβάθμισης της ποιότητας του ρυθμιστικού περιβάλλοντος, η ψηφιοποίηση και ο ανασχεδιασμός των διοικητικών διαδικασιών και η βελτίωση της πληροφόρησης των πολιτών και ένα εργαλείο για την υλοποίηση των παραπάνω στόχων.</w:t>
      </w:r>
    </w:p>
    <w:p w14:paraId="2118B14D" w14:textId="77777777" w:rsidR="0058613B" w:rsidRPr="00EF2032" w:rsidRDefault="0058613B" w:rsidP="00EF2204">
      <w:pPr>
        <w:rPr>
          <w:rFonts w:eastAsia="SimSun" w:cs="Tahoma"/>
          <w:strike/>
          <w:szCs w:val="22"/>
          <w:lang w:val="el-GR"/>
        </w:rPr>
      </w:pPr>
    </w:p>
    <w:p w14:paraId="36FA9FC0" w14:textId="77777777" w:rsidR="00C6427F" w:rsidRPr="00EF2032" w:rsidRDefault="00C6427F" w:rsidP="002373E7">
      <w:pPr>
        <w:rPr>
          <w:rFonts w:eastAsia="SimSun"/>
          <w:strike/>
          <w:lang w:val="el-GR"/>
        </w:rPr>
      </w:pPr>
    </w:p>
    <w:p w14:paraId="31E69C57" w14:textId="11893E87" w:rsidR="002B7D7E" w:rsidRPr="00EF2032" w:rsidRDefault="00DF4927" w:rsidP="00EC6683">
      <w:pPr>
        <w:pStyle w:val="3"/>
        <w:numPr>
          <w:ilvl w:val="2"/>
          <w:numId w:val="80"/>
        </w:numPr>
        <w:rPr>
          <w:rFonts w:eastAsia="SimSun"/>
        </w:rPr>
      </w:pPr>
      <w:bookmarkStart w:id="368" w:name="_Toc75439448"/>
      <w:bookmarkStart w:id="369" w:name="_Toc80088677"/>
      <w:r w:rsidRPr="00EF2032">
        <w:rPr>
          <w:rFonts w:eastAsia="SimSun"/>
        </w:rPr>
        <w:t>Το Κυβερνητικό Υπολογιστικό Νέφος (G-Cloud)</w:t>
      </w:r>
      <w:bookmarkEnd w:id="368"/>
      <w:bookmarkEnd w:id="369"/>
    </w:p>
    <w:p w14:paraId="73BA1088" w14:textId="41E7E09D" w:rsidR="006A7951" w:rsidRPr="00B350E1" w:rsidRDefault="006A7951" w:rsidP="00EC6683">
      <w:pPr>
        <w:pStyle w:val="4"/>
        <w:numPr>
          <w:ilvl w:val="3"/>
          <w:numId w:val="80"/>
        </w:numPr>
        <w:rPr>
          <w:rFonts w:eastAsia="SimSun"/>
        </w:rPr>
      </w:pPr>
      <w:bookmarkStart w:id="370" w:name="_Toc75439449"/>
      <w:r w:rsidRPr="00B350E1">
        <w:rPr>
          <w:rFonts w:eastAsia="SimSun"/>
        </w:rPr>
        <w:t>Περιγραφή</w:t>
      </w:r>
      <w:bookmarkEnd w:id="370"/>
      <w:r w:rsidRPr="00B350E1">
        <w:rPr>
          <w:rFonts w:eastAsia="SimSun"/>
        </w:rPr>
        <w:t xml:space="preserve"> </w:t>
      </w:r>
    </w:p>
    <w:p w14:paraId="4419337B" w14:textId="77777777" w:rsidR="006A7951" w:rsidRPr="00EF2032" w:rsidRDefault="006A7951" w:rsidP="006A7951">
      <w:pPr>
        <w:rPr>
          <w:rFonts w:eastAsia="SimSun" w:cs="Tahoma"/>
          <w:lang w:val="el-GR"/>
        </w:rPr>
      </w:pPr>
      <w:r w:rsidRPr="00EF2032">
        <w:rPr>
          <w:rFonts w:eastAsia="SimSun" w:cs="Tahoma"/>
          <w:lang w:val="el-GR"/>
        </w:rPr>
        <w:t xml:space="preserve">Το Κυβερνητικό Υπολογιστικό Νέφος G-Cloud, περιλαμβάνει: </w:t>
      </w:r>
    </w:p>
    <w:p w14:paraId="15D8DC1D" w14:textId="77777777" w:rsidR="006A7951" w:rsidRPr="00EF2032" w:rsidRDefault="006A7951" w:rsidP="00671CDE">
      <w:pPr>
        <w:pStyle w:val="aff"/>
        <w:numPr>
          <w:ilvl w:val="0"/>
          <w:numId w:val="33"/>
        </w:numPr>
        <w:spacing w:before="120"/>
        <w:rPr>
          <w:rFonts w:eastAsia="SimSun" w:cs="Tahoma"/>
          <w:lang w:val="el-GR"/>
        </w:rPr>
      </w:pPr>
      <w:r w:rsidRPr="00EF2032">
        <w:rPr>
          <w:rFonts w:eastAsia="SimSun" w:cs="Tahoma"/>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3B8103A0" w14:textId="77777777" w:rsidR="006A7951" w:rsidRPr="00EF2032" w:rsidRDefault="006A7951" w:rsidP="00671CDE">
      <w:pPr>
        <w:pStyle w:val="aff"/>
        <w:numPr>
          <w:ilvl w:val="0"/>
          <w:numId w:val="33"/>
        </w:numPr>
        <w:spacing w:before="120"/>
        <w:rPr>
          <w:rFonts w:eastAsia="SimSun" w:cs="Tahoma"/>
          <w:lang w:val="el-GR"/>
        </w:rPr>
      </w:pPr>
      <w:r w:rsidRPr="00EF2032">
        <w:rPr>
          <w:rFonts w:eastAsia="SimSun" w:cs="Tahoma"/>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F74E8B7" w14:textId="77777777" w:rsidR="006A7951" w:rsidRPr="00EF2032" w:rsidRDefault="006A7951" w:rsidP="006A7951">
      <w:pPr>
        <w:spacing w:before="120"/>
        <w:rPr>
          <w:rFonts w:eastAsia="SimSun" w:cs="Tahoma"/>
          <w:lang w:val="el-GR"/>
        </w:rPr>
      </w:pPr>
    </w:p>
    <w:p w14:paraId="23109B49" w14:textId="77777777" w:rsidR="006A7951" w:rsidRPr="00B350E1" w:rsidRDefault="006A7951" w:rsidP="00EC6683">
      <w:pPr>
        <w:pStyle w:val="4"/>
        <w:numPr>
          <w:ilvl w:val="3"/>
          <w:numId w:val="80"/>
        </w:numPr>
        <w:rPr>
          <w:rFonts w:eastAsia="SimSun"/>
        </w:rPr>
      </w:pPr>
      <w:bookmarkStart w:id="371" w:name="_Toc45706977"/>
      <w:bookmarkStart w:id="372" w:name="_Toc75439450"/>
      <w:r w:rsidRPr="00B350E1">
        <w:rPr>
          <w:rFonts w:eastAsia="SimSun"/>
        </w:rPr>
        <w:t>Παροχές-Οφέλη του Κυβερνητικού Υπολογιστικού Νέφους</w:t>
      </w:r>
      <w:bookmarkEnd w:id="371"/>
      <w:bookmarkEnd w:id="372"/>
    </w:p>
    <w:p w14:paraId="4F21FB16" w14:textId="77777777" w:rsidR="006A7951" w:rsidRPr="00EF2032" w:rsidRDefault="006A7951" w:rsidP="006A7951">
      <w:pPr>
        <w:spacing w:before="120"/>
        <w:rPr>
          <w:rFonts w:eastAsia="SimSun" w:cs="Tahoma"/>
          <w:lang w:val="el-GR"/>
        </w:rPr>
      </w:pPr>
      <w:r w:rsidRPr="00EF2032">
        <w:rPr>
          <w:rFonts w:eastAsia="SimSun" w:cs="Tahoma"/>
          <w:lang w:val="el-GR"/>
        </w:rPr>
        <w:t>Το Κυβερνητικό Υπολογιστικό Νέφος G-Cloud παρέχει τα εξής οφέλη:</w:t>
      </w:r>
    </w:p>
    <w:p w14:paraId="65AA6457" w14:textId="77777777" w:rsidR="006A7951" w:rsidRPr="00EF2032" w:rsidRDefault="006A7951" w:rsidP="00671CDE">
      <w:pPr>
        <w:numPr>
          <w:ilvl w:val="0"/>
          <w:numId w:val="35"/>
        </w:numPr>
        <w:spacing w:before="120"/>
        <w:contextualSpacing/>
        <w:rPr>
          <w:rFonts w:eastAsia="SimSun" w:cs="Tahoma"/>
          <w:lang w:val="el-GR"/>
        </w:rPr>
      </w:pPr>
      <w:r w:rsidRPr="00EF2032">
        <w:rPr>
          <w:rFonts w:eastAsia="SimSun" w:cs="Tahoma"/>
          <w:lang w:val="el-GR"/>
        </w:rPr>
        <w:t>Ασφαλή, σύγχρονη υποδομή φιλοξενίας με:</w:t>
      </w:r>
    </w:p>
    <w:p w14:paraId="54D84648"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Αδιάλειπτη παροχή τροφοδοσίας ηλεκτρικού ρεύματος</w:t>
      </w:r>
    </w:p>
    <w:p w14:paraId="080D087C"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Επαρκή και αδιάλειπτο κλιματισμό</w:t>
      </w:r>
    </w:p>
    <w:p w14:paraId="770B25BB"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Πρόσβαση στο διαδίκτυο με επαρκές εύρος ζώνης (μεγαλύτερο του 1Gbps αν απαιτηθεί) μέσω του δικτύου ΣΥΖΕΥΞΙΣ</w:t>
      </w:r>
    </w:p>
    <w:p w14:paraId="01B368FB" w14:textId="77777777" w:rsidR="006A7951" w:rsidRPr="00EF2032" w:rsidRDefault="006A7951" w:rsidP="00671CDE">
      <w:pPr>
        <w:numPr>
          <w:ilvl w:val="1"/>
          <w:numId w:val="36"/>
        </w:numPr>
        <w:spacing w:before="120"/>
        <w:ind w:left="709" w:hanging="283"/>
        <w:contextualSpacing/>
        <w:rPr>
          <w:rFonts w:eastAsia="SimSun" w:cs="Tahoma"/>
          <w:lang w:val="en-US"/>
        </w:rPr>
      </w:pPr>
      <w:r w:rsidRPr="00EF2032">
        <w:rPr>
          <w:rFonts w:eastAsia="SimSun" w:cs="Tahoma"/>
          <w:lang w:val="en-US"/>
        </w:rPr>
        <w:t xml:space="preserve">Load Balancer </w:t>
      </w:r>
      <w:r w:rsidRPr="00EF2032">
        <w:rPr>
          <w:rFonts w:eastAsia="SimSun" w:cs="Tahoma"/>
          <w:lang w:val="el-GR"/>
        </w:rPr>
        <w:t>και</w:t>
      </w:r>
      <w:r w:rsidRPr="00EF2032">
        <w:rPr>
          <w:rFonts w:eastAsia="SimSun" w:cs="Tahoma"/>
          <w:lang w:val="en-US"/>
        </w:rPr>
        <w:t xml:space="preserve"> SSL Offloaders/Accelerators</w:t>
      </w:r>
    </w:p>
    <w:p w14:paraId="5ACF03FA"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Κεντρικούς μεταγωγείς και συστήματα ασφαλείας για προστασία των εφαρμογών και των συστημάτων (Switches, Firewalls, IDS/IPS)</w:t>
      </w:r>
    </w:p>
    <w:p w14:paraId="52D880C3"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Απαραίτητο αποθηκευτικό χώρο τόσο για παραγωγική λειτουργία όσο και για αντίγραφα ασφαλείας (backup)</w:t>
      </w:r>
    </w:p>
    <w:p w14:paraId="56D09BBE"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Αυτοματοποιημένο σύστημα λήψης και αποθήκευσης αντιγράφων ασφαλείας των συστημάτων (Full VM backup), με ισχυρή κρυπτογράφηση</w:t>
      </w:r>
    </w:p>
    <w:p w14:paraId="1BF3BF3D"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Εγγυημένο uplink bandwidth κατ’ ελάχιστον 2,5 Gbps μέσω FCoE 10G οδεύσεων προς τους κεντρικούς μεταγωγείς και το δίκτυο αποθήκευσης (SAN)</w:t>
      </w:r>
    </w:p>
    <w:p w14:paraId="70FC3A42"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Πλήρη απομόνωση από τα υπόλοιπα φιλοξενούμενα συστήματα τόσο σε επίπεδο διαχείρισης, δικτύου όσο και αποθήκευσης.</w:t>
      </w:r>
    </w:p>
    <w:p w14:paraId="1753F189" w14:textId="77777777" w:rsidR="006A7951" w:rsidRPr="00EF2032" w:rsidRDefault="006A7951" w:rsidP="006A7951">
      <w:pPr>
        <w:spacing w:before="120"/>
        <w:ind w:left="360"/>
        <w:contextualSpacing/>
        <w:rPr>
          <w:rFonts w:eastAsia="SimSun" w:cs="Tahoma"/>
          <w:lang w:val="el-GR"/>
        </w:rPr>
      </w:pPr>
    </w:p>
    <w:p w14:paraId="0A65DC7B" w14:textId="77777777" w:rsidR="006A7951" w:rsidRPr="00EF2032" w:rsidRDefault="006A7951" w:rsidP="00671CDE">
      <w:pPr>
        <w:numPr>
          <w:ilvl w:val="0"/>
          <w:numId w:val="35"/>
        </w:numPr>
        <w:spacing w:before="120"/>
        <w:contextualSpacing/>
        <w:rPr>
          <w:rFonts w:eastAsia="SimSun" w:cs="Tahoma"/>
          <w:lang w:val="el-GR"/>
        </w:rPr>
      </w:pPr>
      <w:r w:rsidRPr="00EF2032">
        <w:rPr>
          <w:rFonts w:eastAsia="SimSun" w:cs="Tahoma"/>
          <w:lang w:val="el-GR"/>
        </w:rPr>
        <w:t>Εύκολη, ασφαλή και απρόσκοπτη πρόσβαση και διαχείριση συστημάτων με:</w:t>
      </w:r>
    </w:p>
    <w:p w14:paraId="00C807A5"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 xml:space="preserve">Λογισμικό Εικονικοποιήσης vmWare eSXI </w:t>
      </w:r>
    </w:p>
    <w:p w14:paraId="14D9F7D2"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Λογισμικό Διαχείρισης Εικονικών μηχανών vmWare vCenter</w:t>
      </w:r>
    </w:p>
    <w:p w14:paraId="0904F395"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 xml:space="preserve">Role-Based πρόσβαση στους πιστοποιημένους χρήστες του εκάστοτε συστήματος </w:t>
      </w:r>
    </w:p>
    <w:p w14:paraId="1E015444"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Λογισμικό παρακολούθησης της καλής λειτουργίας των εικονικών μηχανών.</w:t>
      </w:r>
    </w:p>
    <w:p w14:paraId="340A6838"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Δυνατότητα απομακρυσμένης πρόσβασης μέσω SLL VPN για εγκατάσταση, διαχείριση και έλεγχο των συστημάτων.</w:t>
      </w:r>
    </w:p>
    <w:p w14:paraId="0E4CEE52" w14:textId="77777777" w:rsidR="006A7951" w:rsidRPr="00EF2032" w:rsidRDefault="006A7951" w:rsidP="00671CDE">
      <w:pPr>
        <w:numPr>
          <w:ilvl w:val="1"/>
          <w:numId w:val="36"/>
        </w:numPr>
        <w:spacing w:before="120"/>
        <w:ind w:left="709" w:hanging="283"/>
        <w:contextualSpacing/>
        <w:rPr>
          <w:rFonts w:eastAsia="SimSun" w:cs="Tahoma"/>
          <w:lang w:val="en-US"/>
        </w:rPr>
      </w:pPr>
      <w:r w:rsidRPr="00EF2032">
        <w:rPr>
          <w:rFonts w:eastAsia="SimSun" w:cs="Tahoma"/>
          <w:lang w:val="en-US"/>
        </w:rPr>
        <w:t xml:space="preserve">vmWare High Availability </w:t>
      </w:r>
      <w:r w:rsidRPr="00EF2032">
        <w:rPr>
          <w:rFonts w:eastAsia="SimSun" w:cs="Tahoma"/>
          <w:lang w:val="el-GR"/>
        </w:rPr>
        <w:t>και</w:t>
      </w:r>
      <w:r w:rsidRPr="00EF2032">
        <w:rPr>
          <w:rFonts w:eastAsia="SimSun" w:cs="Tahoma"/>
          <w:lang w:val="en-US"/>
        </w:rPr>
        <w:t xml:space="preserve"> DRS </w:t>
      </w:r>
      <w:r w:rsidRPr="00EF2032">
        <w:rPr>
          <w:rFonts w:eastAsia="SimSun" w:cs="Tahoma"/>
          <w:lang w:val="el-GR"/>
        </w:rPr>
        <w:t>σε</w:t>
      </w:r>
      <w:r w:rsidRPr="00EF2032">
        <w:rPr>
          <w:rFonts w:eastAsia="SimSun" w:cs="Tahoma"/>
          <w:lang w:val="en-US"/>
        </w:rPr>
        <w:t xml:space="preserve"> </w:t>
      </w:r>
      <w:r w:rsidRPr="00EF2032">
        <w:rPr>
          <w:rFonts w:eastAsia="SimSun" w:cs="Tahoma"/>
          <w:lang w:val="el-GR"/>
        </w:rPr>
        <w:t>κάθε</w:t>
      </w:r>
      <w:r w:rsidRPr="00EF2032">
        <w:rPr>
          <w:rFonts w:eastAsia="SimSun" w:cs="Tahoma"/>
          <w:lang w:val="en-US"/>
        </w:rPr>
        <w:t xml:space="preserve"> cluster</w:t>
      </w:r>
    </w:p>
    <w:p w14:paraId="385F83F0"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Αυτοματοποιημένη λήψη αντιγράφων ασφαλείας βάσει schedule (πολιτικής backup)</w:t>
      </w:r>
    </w:p>
    <w:p w14:paraId="43555C9A"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Αυτοματοποιημένη παρακολούθηση εικονικών Assets</w:t>
      </w:r>
    </w:p>
    <w:p w14:paraId="3CCE49FA"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Χρήση vApps για οργάνωση power on/power off διαδικασιών σύνθετων συστημάτων</w:t>
      </w:r>
    </w:p>
    <w:p w14:paraId="50F8C0FA"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Πρόσβαση σε Σύστημα καταγραφής, διαχείρισης και Παρακολούθησης Αιτημάτων Χρηστών (Service Desk)</w:t>
      </w:r>
    </w:p>
    <w:p w14:paraId="721029C2" w14:textId="77777777" w:rsidR="006A7951" w:rsidRPr="00EF2032" w:rsidRDefault="006A7951" w:rsidP="00671CDE">
      <w:pPr>
        <w:numPr>
          <w:ilvl w:val="1"/>
          <w:numId w:val="36"/>
        </w:numPr>
        <w:spacing w:before="120"/>
        <w:ind w:left="709" w:hanging="283"/>
        <w:contextualSpacing/>
        <w:rPr>
          <w:rFonts w:eastAsia="SimSun" w:cs="Tahoma"/>
          <w:lang w:val="el-GR"/>
        </w:rPr>
      </w:pPr>
      <w:r w:rsidRPr="00EF2032">
        <w:rPr>
          <w:rFonts w:eastAsia="SimSun" w:cs="Tahoma"/>
          <w:lang w:val="el-GR"/>
        </w:rPr>
        <w:t>Πρόσβαση σε σύστημα αναφορών σχετικά με τα στοιχεία λειτουργίας των φιλοξενούμενων συστημάτων</w:t>
      </w:r>
    </w:p>
    <w:p w14:paraId="711EE9BD" w14:textId="77777777" w:rsidR="006A7951" w:rsidRPr="00EF2032" w:rsidRDefault="006A7951" w:rsidP="006A7951">
      <w:pPr>
        <w:spacing w:before="120"/>
        <w:rPr>
          <w:rFonts w:cs="Tahoma"/>
          <w:lang w:val="el-GR"/>
        </w:rPr>
      </w:pPr>
    </w:p>
    <w:p w14:paraId="49F9F803" w14:textId="77777777" w:rsidR="006A7951" w:rsidRPr="00EF2032" w:rsidRDefault="006A7951" w:rsidP="006A7951">
      <w:pPr>
        <w:spacing w:before="120"/>
        <w:rPr>
          <w:rFonts w:cs="Tahoma"/>
          <w:lang w:val="el-GR"/>
        </w:rPr>
      </w:pPr>
      <w:r w:rsidRPr="00EF2032">
        <w:rPr>
          <w:rFonts w:cs="Tahoma"/>
          <w:lang w:val="el-GR"/>
        </w:rPr>
        <w:t>Επιπρόσθετα, αν είναι επιθυμητό, το Κυβερνητικό Υπολογιστικό Νέφος μπορεί να προσφέρει:</w:t>
      </w:r>
    </w:p>
    <w:p w14:paraId="15AC6AC7" w14:textId="77777777" w:rsidR="006A7951" w:rsidRPr="00EF2032" w:rsidRDefault="006A7951" w:rsidP="00671CDE">
      <w:pPr>
        <w:numPr>
          <w:ilvl w:val="0"/>
          <w:numId w:val="34"/>
        </w:numPr>
        <w:spacing w:before="120"/>
        <w:contextualSpacing/>
        <w:rPr>
          <w:rFonts w:cs="Tahoma"/>
          <w:lang w:val="el-GR"/>
        </w:rPr>
      </w:pPr>
      <w:r w:rsidRPr="00EF2032">
        <w:rPr>
          <w:rFonts w:cs="Tahoma"/>
          <w:lang w:val="el-GR"/>
        </w:rPr>
        <w:t xml:space="preserve">Αυτοδιαχειριζόμενο </w:t>
      </w:r>
      <w:r w:rsidRPr="00EF2032">
        <w:rPr>
          <w:rFonts w:cs="Tahoma"/>
        </w:rPr>
        <w:t>Virtual</w:t>
      </w:r>
      <w:r w:rsidRPr="00EF2032">
        <w:rPr>
          <w:rFonts w:cs="Tahoma"/>
          <w:lang w:val="el-GR"/>
        </w:rPr>
        <w:t xml:space="preserve"> </w:t>
      </w:r>
      <w:r w:rsidRPr="00EF2032">
        <w:rPr>
          <w:rFonts w:cs="Tahoma"/>
        </w:rPr>
        <w:t>Firewall</w:t>
      </w:r>
      <w:r w:rsidRPr="00EF2032">
        <w:rPr>
          <w:rFonts w:cs="Tahoma"/>
          <w:lang w:val="el-GR"/>
        </w:rPr>
        <w:t xml:space="preserve"> για παραμετροποίηση από τους διαχειριστές του φιλοξενούμενου συστήματος.</w:t>
      </w:r>
    </w:p>
    <w:p w14:paraId="1289060C" w14:textId="77777777" w:rsidR="006A7951" w:rsidRPr="00EF2032" w:rsidRDefault="006A7951" w:rsidP="00671CDE">
      <w:pPr>
        <w:numPr>
          <w:ilvl w:val="0"/>
          <w:numId w:val="34"/>
        </w:numPr>
        <w:spacing w:before="120"/>
        <w:contextualSpacing/>
        <w:rPr>
          <w:rFonts w:cs="Tahoma"/>
          <w:lang w:val="el-GR"/>
        </w:rPr>
      </w:pPr>
      <w:r w:rsidRPr="00EF2032">
        <w:rPr>
          <w:rFonts w:cs="Tahoma"/>
          <w:lang w:val="el-GR"/>
        </w:rPr>
        <w:t xml:space="preserve">Διακριτή παραμετροποίηση </w:t>
      </w:r>
      <w:r w:rsidRPr="00EF2032">
        <w:rPr>
          <w:rFonts w:cs="Tahoma"/>
        </w:rPr>
        <w:t>IPS</w:t>
      </w:r>
      <w:r w:rsidRPr="00EF2032">
        <w:rPr>
          <w:rFonts w:cs="Tahoma"/>
          <w:lang w:val="el-GR"/>
        </w:rPr>
        <w:t>/</w:t>
      </w:r>
      <w:r w:rsidRPr="00EF2032">
        <w:rPr>
          <w:rFonts w:cs="Tahoma"/>
        </w:rPr>
        <w:t>IDS</w:t>
      </w:r>
      <w:r w:rsidRPr="00EF2032">
        <w:rPr>
          <w:rFonts w:cs="Tahoma"/>
          <w:lang w:val="el-GR"/>
        </w:rPr>
        <w:t xml:space="preserve"> για πλήρη συμμόρφωση με την μελέτη ασφαλείας του φιλοξενούμενου έργου</w:t>
      </w:r>
    </w:p>
    <w:p w14:paraId="2DB9C537" w14:textId="77777777" w:rsidR="006A7951" w:rsidRPr="00EF2032" w:rsidRDefault="006A7951" w:rsidP="00671CDE">
      <w:pPr>
        <w:numPr>
          <w:ilvl w:val="0"/>
          <w:numId w:val="34"/>
        </w:numPr>
        <w:spacing w:before="120"/>
        <w:contextualSpacing/>
        <w:rPr>
          <w:rFonts w:cs="Tahoma"/>
          <w:lang w:val="en-US"/>
        </w:rPr>
      </w:pPr>
      <w:r w:rsidRPr="00EF2032">
        <w:rPr>
          <w:rFonts w:cs="Tahoma"/>
          <w:lang w:val="el-GR"/>
        </w:rPr>
        <w:t>Εκχώρηση</w:t>
      </w:r>
      <w:r w:rsidRPr="00EF2032">
        <w:rPr>
          <w:rFonts w:cs="Tahoma"/>
          <w:lang w:val="en-US"/>
        </w:rPr>
        <w:t xml:space="preserve"> </w:t>
      </w:r>
      <w:r w:rsidRPr="00EF2032">
        <w:rPr>
          <w:rFonts w:cs="Tahoma"/>
          <w:lang w:val="el-GR"/>
        </w:rPr>
        <w:t>δυνατότητας</w:t>
      </w:r>
      <w:r w:rsidRPr="00EF2032">
        <w:rPr>
          <w:rFonts w:cs="Tahoma"/>
          <w:lang w:val="en-US"/>
        </w:rPr>
        <w:t xml:space="preserve"> </w:t>
      </w:r>
      <w:r w:rsidRPr="00EF2032">
        <w:rPr>
          <w:rFonts w:cs="Tahoma"/>
        </w:rPr>
        <w:t>backup on demand/snapshot on demand.</w:t>
      </w:r>
    </w:p>
    <w:p w14:paraId="4ACF9410" w14:textId="77777777" w:rsidR="006A7951" w:rsidRPr="00EF2032" w:rsidRDefault="006A7951" w:rsidP="00671CDE">
      <w:pPr>
        <w:numPr>
          <w:ilvl w:val="0"/>
          <w:numId w:val="34"/>
        </w:numPr>
        <w:spacing w:before="120"/>
        <w:contextualSpacing/>
        <w:rPr>
          <w:rFonts w:cs="Tahoma"/>
          <w:lang w:val="el-GR"/>
        </w:rPr>
      </w:pPr>
      <w:r w:rsidRPr="00EF2032">
        <w:rPr>
          <w:rFonts w:cs="Tahoma"/>
          <w:lang w:val="el-GR"/>
        </w:rPr>
        <w:t xml:space="preserve">Καταγραφή πρόσβασης διαχειριστών και διαχειριστικών ενεργειών σε απομακρυσμένους </w:t>
      </w:r>
      <w:r w:rsidRPr="00EF2032">
        <w:rPr>
          <w:rFonts w:cs="Tahoma"/>
        </w:rPr>
        <w:t>syslog</w:t>
      </w:r>
      <w:r w:rsidRPr="00EF2032">
        <w:rPr>
          <w:rFonts w:cs="Tahoma"/>
          <w:lang w:val="el-GR"/>
        </w:rPr>
        <w:t xml:space="preserve"> </w:t>
      </w:r>
      <w:r w:rsidRPr="00EF2032">
        <w:rPr>
          <w:rFonts w:cs="Tahoma"/>
        </w:rPr>
        <w:t>servers</w:t>
      </w:r>
      <w:r w:rsidRPr="00EF2032">
        <w:rPr>
          <w:rFonts w:cs="Tahoma"/>
          <w:lang w:val="el-GR"/>
        </w:rPr>
        <w:t>.</w:t>
      </w:r>
    </w:p>
    <w:p w14:paraId="187015C9" w14:textId="77777777" w:rsidR="006A7951" w:rsidRPr="00487E1A" w:rsidRDefault="006A7951" w:rsidP="00671CDE">
      <w:pPr>
        <w:numPr>
          <w:ilvl w:val="0"/>
          <w:numId w:val="34"/>
        </w:numPr>
        <w:spacing w:before="120"/>
        <w:contextualSpacing/>
        <w:rPr>
          <w:rFonts w:eastAsia="SimSun" w:cs="Tahoma"/>
          <w:lang w:val="en-US"/>
        </w:rPr>
      </w:pPr>
      <w:r w:rsidRPr="00EF2032">
        <w:rPr>
          <w:rFonts w:eastAsia="SimSun" w:cs="Tahoma"/>
          <w:lang w:val="en-US"/>
        </w:rPr>
        <w:t>Self</w:t>
      </w:r>
      <w:r w:rsidRPr="00487E1A">
        <w:rPr>
          <w:rFonts w:eastAsia="SimSun" w:cs="Tahoma"/>
          <w:lang w:val="en-US"/>
        </w:rPr>
        <w:t xml:space="preserve"> </w:t>
      </w:r>
      <w:r w:rsidRPr="00EF2032">
        <w:rPr>
          <w:rFonts w:eastAsia="SimSun" w:cs="Tahoma"/>
          <w:lang w:val="en-US"/>
        </w:rPr>
        <w:t>Service</w:t>
      </w:r>
      <w:r w:rsidRPr="00487E1A">
        <w:rPr>
          <w:rFonts w:eastAsia="SimSun" w:cs="Tahoma"/>
          <w:lang w:val="en-US"/>
        </w:rPr>
        <w:t xml:space="preserve"> </w:t>
      </w:r>
      <w:r w:rsidRPr="00EF2032">
        <w:rPr>
          <w:rFonts w:eastAsia="SimSun" w:cs="Tahoma"/>
          <w:lang w:val="en-US"/>
        </w:rPr>
        <w:t>Portal</w:t>
      </w:r>
      <w:r w:rsidRPr="00487E1A">
        <w:rPr>
          <w:rFonts w:eastAsia="SimSun" w:cs="Tahoma"/>
          <w:lang w:val="en-US"/>
        </w:rPr>
        <w:t xml:space="preserve"> </w:t>
      </w:r>
      <w:r w:rsidRPr="00EF2032">
        <w:rPr>
          <w:rFonts w:eastAsia="SimSun" w:cs="Tahoma"/>
          <w:lang w:val="el-GR"/>
        </w:rPr>
        <w:t>για</w:t>
      </w:r>
      <w:r w:rsidRPr="00487E1A">
        <w:rPr>
          <w:rFonts w:eastAsia="SimSun" w:cs="Tahoma"/>
          <w:lang w:val="en-US"/>
        </w:rPr>
        <w:t xml:space="preserve"> </w:t>
      </w:r>
      <w:r w:rsidRPr="00EF2032">
        <w:rPr>
          <w:rFonts w:eastAsia="SimSun" w:cs="Tahoma"/>
          <w:lang w:val="en-US"/>
        </w:rPr>
        <w:t>VM</w:t>
      </w:r>
      <w:r w:rsidRPr="00487E1A">
        <w:rPr>
          <w:rFonts w:eastAsia="SimSun" w:cs="Tahoma"/>
          <w:lang w:val="en-US"/>
        </w:rPr>
        <w:t xml:space="preserve"> </w:t>
      </w:r>
      <w:r w:rsidRPr="00EF2032">
        <w:rPr>
          <w:rFonts w:eastAsia="SimSun" w:cs="Tahoma"/>
          <w:lang w:val="en-US"/>
        </w:rPr>
        <w:t>Provisioning</w:t>
      </w:r>
      <w:r w:rsidRPr="00487E1A">
        <w:rPr>
          <w:rFonts w:eastAsia="SimSun" w:cs="Tahoma"/>
          <w:lang w:val="en-US"/>
        </w:rPr>
        <w:t xml:space="preserve"> </w:t>
      </w:r>
      <w:r w:rsidRPr="00EF2032">
        <w:rPr>
          <w:rFonts w:eastAsia="SimSun" w:cs="Tahoma"/>
          <w:lang w:val="el-GR"/>
        </w:rPr>
        <w:t>μέσω</w:t>
      </w:r>
      <w:r w:rsidRPr="00487E1A">
        <w:rPr>
          <w:rFonts w:eastAsia="SimSun" w:cs="Tahoma"/>
          <w:lang w:val="en-US"/>
        </w:rPr>
        <w:t xml:space="preserve"> </w:t>
      </w:r>
      <w:r w:rsidRPr="00EF2032">
        <w:rPr>
          <w:rFonts w:eastAsia="SimSun" w:cs="Tahoma"/>
          <w:lang w:val="en-US"/>
        </w:rPr>
        <w:t>Service</w:t>
      </w:r>
      <w:r w:rsidRPr="00487E1A">
        <w:rPr>
          <w:rFonts w:eastAsia="SimSun" w:cs="Tahoma"/>
          <w:lang w:val="en-US"/>
        </w:rPr>
        <w:t xml:space="preserve"> </w:t>
      </w:r>
      <w:r w:rsidRPr="00EF2032">
        <w:rPr>
          <w:rFonts w:eastAsia="SimSun" w:cs="Tahoma"/>
          <w:lang w:val="en-US"/>
        </w:rPr>
        <w:t>Catalog</w:t>
      </w:r>
      <w:r w:rsidRPr="00487E1A">
        <w:rPr>
          <w:rFonts w:eastAsia="SimSun" w:cs="Tahoma"/>
          <w:lang w:val="en-US"/>
        </w:rPr>
        <w:t xml:space="preserve"> </w:t>
      </w:r>
      <w:r w:rsidRPr="00EF2032">
        <w:rPr>
          <w:rFonts w:eastAsia="SimSun" w:cs="Tahoma"/>
          <w:lang w:val="el-GR"/>
        </w:rPr>
        <w:t>στο</w:t>
      </w:r>
      <w:r w:rsidRPr="00487E1A">
        <w:rPr>
          <w:rFonts w:eastAsia="SimSun" w:cs="Tahoma"/>
          <w:lang w:val="en-US"/>
        </w:rPr>
        <w:t xml:space="preserve"> </w:t>
      </w:r>
      <w:r w:rsidRPr="00EF2032">
        <w:rPr>
          <w:rFonts w:eastAsia="SimSun" w:cs="Tahoma"/>
          <w:lang w:val="en-US"/>
        </w:rPr>
        <w:t>Public</w:t>
      </w:r>
      <w:r w:rsidRPr="00487E1A">
        <w:rPr>
          <w:rFonts w:eastAsia="SimSun" w:cs="Tahoma"/>
          <w:lang w:val="en-US"/>
        </w:rPr>
        <w:t xml:space="preserve"> </w:t>
      </w:r>
      <w:r w:rsidRPr="00EF2032">
        <w:rPr>
          <w:rFonts w:eastAsia="SimSun" w:cs="Tahoma"/>
          <w:lang w:val="en-US"/>
        </w:rPr>
        <w:t>Cloud</w:t>
      </w:r>
      <w:r w:rsidRPr="00487E1A">
        <w:rPr>
          <w:rFonts w:eastAsia="SimSun" w:cs="Tahoma"/>
          <w:lang w:val="en-US"/>
        </w:rPr>
        <w:t xml:space="preserve"> </w:t>
      </w:r>
      <w:r w:rsidRPr="00EF2032">
        <w:rPr>
          <w:rFonts w:eastAsia="SimSun" w:cs="Tahoma"/>
          <w:lang w:val="el-GR"/>
        </w:rPr>
        <w:t>για</w:t>
      </w:r>
      <w:r w:rsidRPr="00487E1A">
        <w:rPr>
          <w:rFonts w:eastAsia="SimSun" w:cs="Tahoma"/>
          <w:lang w:val="en-US"/>
        </w:rPr>
        <w:t xml:space="preserve"> </w:t>
      </w:r>
      <w:r w:rsidRPr="00EF2032">
        <w:rPr>
          <w:rFonts w:eastAsia="SimSun" w:cs="Tahoma"/>
          <w:lang w:val="el-GR"/>
        </w:rPr>
        <w:t>εκτέλεση</w:t>
      </w:r>
      <w:r w:rsidRPr="00487E1A">
        <w:rPr>
          <w:rFonts w:eastAsia="SimSun" w:cs="Tahoma"/>
          <w:lang w:val="en-US"/>
        </w:rPr>
        <w:t xml:space="preserve"> </w:t>
      </w:r>
      <w:r w:rsidRPr="00EF2032">
        <w:rPr>
          <w:rFonts w:eastAsia="SimSun" w:cs="Tahoma"/>
          <w:lang w:val="el-GR"/>
        </w:rPr>
        <w:t>δοκιμών</w:t>
      </w:r>
      <w:r w:rsidRPr="00487E1A">
        <w:rPr>
          <w:rFonts w:eastAsia="SimSun" w:cs="Tahoma"/>
          <w:lang w:val="en-US"/>
        </w:rPr>
        <w:t>/</w:t>
      </w:r>
      <w:r w:rsidRPr="00EF2032">
        <w:rPr>
          <w:rFonts w:eastAsia="SimSun" w:cs="Tahoma"/>
          <w:lang w:val="el-GR"/>
        </w:rPr>
        <w:t>εκπαίδευση</w:t>
      </w:r>
    </w:p>
    <w:p w14:paraId="1F00900C" w14:textId="77777777" w:rsidR="006A7951" w:rsidRPr="00EF2032" w:rsidRDefault="006A7951" w:rsidP="00671CDE">
      <w:pPr>
        <w:numPr>
          <w:ilvl w:val="0"/>
          <w:numId w:val="34"/>
        </w:numPr>
        <w:spacing w:before="120"/>
        <w:contextualSpacing/>
        <w:rPr>
          <w:rFonts w:eastAsia="SimSun" w:cs="Tahoma"/>
          <w:lang w:val="el-GR"/>
        </w:rPr>
      </w:pPr>
      <w:r w:rsidRPr="00EF2032">
        <w:rPr>
          <w:rFonts w:eastAsia="SimSun" w:cs="Tahoma"/>
          <w:lang w:val="el-GR"/>
        </w:rPr>
        <w:t>Μεταφορά αντιγράφων ασφαλείας εκτός υποδομής σε κασέτες με ισχυρή κρυπτογράφηση</w:t>
      </w:r>
    </w:p>
    <w:p w14:paraId="73A2CF88" w14:textId="77777777" w:rsidR="006A7951" w:rsidRPr="00EF2032" w:rsidRDefault="006A7951" w:rsidP="00671CDE">
      <w:pPr>
        <w:numPr>
          <w:ilvl w:val="0"/>
          <w:numId w:val="34"/>
        </w:numPr>
        <w:spacing w:before="120"/>
        <w:contextualSpacing/>
        <w:rPr>
          <w:rFonts w:eastAsia="SimSun" w:cs="Tahoma"/>
          <w:lang w:val="el-GR"/>
        </w:rPr>
      </w:pPr>
      <w:r w:rsidRPr="00EF2032">
        <w:rPr>
          <w:rFonts w:eastAsia="SimSun" w:cs="Tahoma"/>
        </w:rPr>
        <w:t>IPSEC</w:t>
      </w:r>
      <w:r w:rsidRPr="00EF2032">
        <w:rPr>
          <w:rFonts w:eastAsia="SimSun" w:cs="Tahoma"/>
          <w:lang w:val="el-GR"/>
        </w:rPr>
        <w:t xml:space="preserve"> </w:t>
      </w:r>
      <w:r w:rsidRPr="00EF2032">
        <w:rPr>
          <w:rFonts w:eastAsia="SimSun" w:cs="Tahoma"/>
        </w:rPr>
        <w:t>end</w:t>
      </w:r>
      <w:r w:rsidRPr="00EF2032">
        <w:rPr>
          <w:rFonts w:eastAsia="SimSun" w:cs="Tahoma"/>
          <w:lang w:val="el-GR"/>
        </w:rPr>
        <w:t>-</w:t>
      </w:r>
      <w:r w:rsidRPr="00EF2032">
        <w:rPr>
          <w:rFonts w:eastAsia="SimSun" w:cs="Tahoma"/>
        </w:rPr>
        <w:t>to</w:t>
      </w:r>
      <w:r w:rsidRPr="00EF2032">
        <w:rPr>
          <w:rFonts w:eastAsia="SimSun" w:cs="Tahoma"/>
          <w:lang w:val="el-GR"/>
        </w:rPr>
        <w:t>-</w:t>
      </w:r>
      <w:r w:rsidRPr="00EF2032">
        <w:rPr>
          <w:rFonts w:eastAsia="SimSun" w:cs="Tahoma"/>
        </w:rPr>
        <w:t>end</w:t>
      </w:r>
      <w:r w:rsidRPr="00EF2032">
        <w:rPr>
          <w:rFonts w:eastAsia="SimSun" w:cs="Tahoma"/>
          <w:lang w:val="el-GR"/>
        </w:rPr>
        <w:t xml:space="preserve"> </w:t>
      </w:r>
      <w:r w:rsidRPr="00EF2032">
        <w:rPr>
          <w:rFonts w:eastAsia="SimSun" w:cs="Tahoma"/>
        </w:rPr>
        <w:t>tunnelling</w:t>
      </w:r>
      <w:r w:rsidRPr="00EF2032">
        <w:rPr>
          <w:rFonts w:eastAsia="SimSun" w:cs="Tahoma"/>
          <w:lang w:val="el-GR"/>
        </w:rPr>
        <w:t xml:space="preserve"> για δημιουργία </w:t>
      </w:r>
      <w:r w:rsidRPr="00EF2032">
        <w:rPr>
          <w:rFonts w:eastAsia="SimSun" w:cs="Tahoma"/>
        </w:rPr>
        <w:t>WAN</w:t>
      </w:r>
      <w:r w:rsidRPr="00EF2032">
        <w:rPr>
          <w:rFonts w:eastAsia="SimSun" w:cs="Tahoma"/>
          <w:lang w:val="el-GR"/>
        </w:rPr>
        <w:t xml:space="preserve"> με τρίτα συστήματα</w:t>
      </w:r>
    </w:p>
    <w:p w14:paraId="7613A279" w14:textId="77777777" w:rsidR="006A7951" w:rsidRPr="00EF2032" w:rsidRDefault="006A7951" w:rsidP="00F82A8D">
      <w:pPr>
        <w:spacing w:before="120"/>
        <w:ind w:left="720"/>
        <w:contextualSpacing/>
        <w:rPr>
          <w:rFonts w:cs="Tahoma"/>
          <w:lang w:val="el-GR"/>
        </w:rPr>
      </w:pPr>
    </w:p>
    <w:p w14:paraId="59AB127C" w14:textId="21066FBB" w:rsidR="006A7951" w:rsidRPr="00EF2032" w:rsidRDefault="006A7951" w:rsidP="006A7951">
      <w:pPr>
        <w:spacing w:before="120"/>
        <w:rPr>
          <w:rFonts w:cs="Tahoma"/>
          <w:lang w:val="el-GR"/>
        </w:rPr>
      </w:pPr>
      <w:r w:rsidRPr="00EF2032">
        <w:rPr>
          <w:rFonts w:cs="Tahoma"/>
          <w:lang w:val="el-GR"/>
        </w:rPr>
        <w:t xml:space="preserve">Περισσότερες πληροφορίες για το Κυβερνητικό Υπολογιστικό Νέφος (G-Cloud) μπορούν να αναζητηθούν στην ιστοσελίδα </w:t>
      </w:r>
      <w:hyperlink r:id="rId42" w:history="1">
        <w:r w:rsidRPr="00EF2032">
          <w:rPr>
            <w:rStyle w:val="-"/>
            <w:rFonts w:cs="Tahoma"/>
            <w:lang w:val="el-GR"/>
          </w:rPr>
          <w:t>https://www.gsis.gr/dimosia-dioikisi/G-Cloud</w:t>
        </w:r>
      </w:hyperlink>
      <w:r w:rsidRPr="00EF2032">
        <w:rPr>
          <w:rFonts w:cs="Tahoma"/>
          <w:lang w:val="el-GR"/>
        </w:rPr>
        <w:t>.</w:t>
      </w:r>
    </w:p>
    <w:p w14:paraId="6BD98DDE" w14:textId="77777777" w:rsidR="0025106F" w:rsidRPr="00EF2032" w:rsidRDefault="0025106F" w:rsidP="0025106F">
      <w:pPr>
        <w:rPr>
          <w:lang w:val="el-GR"/>
        </w:rPr>
      </w:pPr>
      <w:r w:rsidRPr="00EF2032">
        <w:rPr>
          <w:lang w:val="el-GR"/>
        </w:rPr>
        <w:t>Οι υποψήφιοι ανάδοχοι καλούνται να περιγράψουν και να τεκμηριώσουν στην Τεχνική Προσφορά την προτεινόμενη από αυτούς Αρχιτεκτονική της Πλατφόρμας, σχετικά με τα χαρακτηριστικά του εξοπλισμού υποδομής του G-Cloud της Δημόσιας Διοίκησης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G-Cloud της Δημόσιας Διοίκησης.</w:t>
      </w:r>
    </w:p>
    <w:p w14:paraId="14246A5F" w14:textId="77777777" w:rsidR="0025106F" w:rsidRPr="00EF2032" w:rsidRDefault="0025106F" w:rsidP="0025106F">
      <w:pPr>
        <w:rPr>
          <w:lang w:val="el-GR"/>
        </w:rPr>
      </w:pPr>
      <w:r w:rsidRPr="00EF2032">
        <w:rPr>
          <w:lang w:val="el-GR"/>
        </w:rPr>
        <w:t xml:space="preserve">Συγκεκριμένα θα πρέπει να συμπεριλάβουν: </w:t>
      </w:r>
    </w:p>
    <w:p w14:paraId="54118791" w14:textId="77777777" w:rsidR="0025106F" w:rsidRPr="00EF2032" w:rsidRDefault="0025106F" w:rsidP="00671CDE">
      <w:pPr>
        <w:pStyle w:val="aff"/>
        <w:numPr>
          <w:ilvl w:val="0"/>
          <w:numId w:val="68"/>
        </w:numPr>
        <w:rPr>
          <w:lang w:val="el-GR"/>
        </w:rPr>
      </w:pPr>
      <w:r w:rsidRPr="00EF2032">
        <w:rPr>
          <w:lang w:val="el-GR"/>
        </w:rPr>
        <w:t xml:space="preserve">Τον απαιτούμενο αριθμό υπολογιστικών πόρων (σε VMs), αναλύοντας κατά περίπτωση τις απαιτήσεις σε εικονικούς πυρήνες (vcores), μνήμη (RAM) και αποθηκευτικό χώρο (storage) </w:t>
      </w:r>
    </w:p>
    <w:p w14:paraId="3F8AA356" w14:textId="77777777" w:rsidR="0025106F" w:rsidRPr="00EF2032" w:rsidRDefault="0025106F" w:rsidP="00671CDE">
      <w:pPr>
        <w:pStyle w:val="aff"/>
        <w:numPr>
          <w:ilvl w:val="0"/>
          <w:numId w:val="68"/>
        </w:numPr>
        <w:rPr>
          <w:lang w:val="el-GR"/>
        </w:rPr>
      </w:pPr>
      <w:r w:rsidRPr="00EF2032">
        <w:rPr>
          <w:lang w:val="el-GR"/>
        </w:rPr>
        <w:t xml:space="preserve">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vmWare high availability). </w:t>
      </w:r>
    </w:p>
    <w:p w14:paraId="44A8F608" w14:textId="77777777" w:rsidR="0025106F" w:rsidRPr="00EF2032" w:rsidRDefault="0025106F" w:rsidP="00671CDE">
      <w:pPr>
        <w:pStyle w:val="aff"/>
        <w:numPr>
          <w:ilvl w:val="0"/>
          <w:numId w:val="68"/>
        </w:numPr>
        <w:rPr>
          <w:lang w:val="el-GR"/>
        </w:rPr>
      </w:pPr>
      <w:r w:rsidRPr="00EF2032">
        <w:rPr>
          <w:lang w:val="el-GR"/>
        </w:rPr>
        <w:t xml:space="preserve">Την δέσμευση ότι καλύπτονται οι λειτουργικές προδιαγραφές της διακήρυξης με την προτεινόμενη υποδομή. </w:t>
      </w:r>
    </w:p>
    <w:p w14:paraId="20F357F1" w14:textId="77777777" w:rsidR="0025106F" w:rsidRPr="00EF2032" w:rsidRDefault="0025106F" w:rsidP="00671CDE">
      <w:pPr>
        <w:pStyle w:val="aff"/>
        <w:numPr>
          <w:ilvl w:val="0"/>
          <w:numId w:val="68"/>
        </w:numPr>
        <w:rPr>
          <w:lang w:val="el-GR"/>
        </w:rPr>
      </w:pPr>
      <w:r w:rsidRPr="00EF2032">
        <w:rPr>
          <w:lang w:val="el-GR"/>
        </w:rPr>
        <w:t xml:space="preserve">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 </w:t>
      </w:r>
    </w:p>
    <w:p w14:paraId="32817385" w14:textId="77777777" w:rsidR="0025106F" w:rsidRPr="00EF2032" w:rsidRDefault="0025106F" w:rsidP="0025106F">
      <w:pPr>
        <w:rPr>
          <w:lang w:val="el-GR"/>
        </w:rPr>
      </w:pPr>
      <w:r w:rsidRPr="00EF2032">
        <w:rPr>
          <w:lang w:val="el-GR"/>
        </w:rPr>
        <w:t xml:space="preserve">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G-Cloud της Δημόσιας Διοίκησης.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 της Δημόσιας Διοίκησης. </w:t>
      </w:r>
    </w:p>
    <w:p w14:paraId="5D49F2C7" w14:textId="2D182712" w:rsidR="00BD0298" w:rsidRPr="00374EEB" w:rsidRDefault="0025106F" w:rsidP="00EF2204">
      <w:pPr>
        <w:rPr>
          <w:lang w:val="el-GR"/>
        </w:rPr>
      </w:pPr>
      <w:r w:rsidRPr="00EF2032">
        <w:rPr>
          <w:lang w:val="el-GR"/>
        </w:rPr>
        <w:t>Σε περίπτωση που η λύση του υποψηφίου Αναδόχου περιλαμβάνει συνδρομητικό λογισμικό (</w:t>
      </w:r>
      <w:r w:rsidRPr="00EF2032">
        <w:rPr>
          <w:lang w:val="en-US"/>
        </w:rPr>
        <w:t>SaaS</w:t>
      </w:r>
      <w:r w:rsidRPr="00EF2032">
        <w:rPr>
          <w:lang w:val="el-GR"/>
        </w:rPr>
        <w:t xml:space="preserve">), </w:t>
      </w:r>
      <w:r w:rsidRPr="00EF2032">
        <w:rPr>
          <w:lang w:val="en-US"/>
        </w:rPr>
        <w:t>o</w:t>
      </w:r>
      <w:r w:rsidRPr="00EF2032">
        <w:rPr>
          <w:lang w:val="el-GR"/>
        </w:rPr>
        <w:t xml:space="preserve"> υποψήφιος Ανάδοχος θα πρέπει να καλύπτει τα σχετικά κόστη για την συνολική διάρκεια της ΠΕΣ. </w:t>
      </w:r>
    </w:p>
    <w:p w14:paraId="32B0FB8A" w14:textId="74B95673" w:rsidR="00BD0298" w:rsidRPr="00EF2032" w:rsidRDefault="00556A23" w:rsidP="00671CDE">
      <w:pPr>
        <w:pStyle w:val="1"/>
        <w:numPr>
          <w:ilvl w:val="0"/>
          <w:numId w:val="80"/>
        </w:numPr>
      </w:pPr>
      <w:bookmarkStart w:id="373" w:name="_Ref40953149"/>
      <w:bookmarkStart w:id="374" w:name="_Ref75528625"/>
      <w:bookmarkStart w:id="375" w:name="_Toc80088678"/>
      <w:r w:rsidRPr="00EF2032">
        <w:t>Π</w:t>
      </w:r>
      <w:r w:rsidR="00A22261" w:rsidRPr="00EF2032">
        <w:t xml:space="preserve">εριγραφή </w:t>
      </w:r>
      <w:r w:rsidRPr="00EF2032">
        <w:t>Φ</w:t>
      </w:r>
      <w:r w:rsidR="00A22261" w:rsidRPr="00EF2032">
        <w:t xml:space="preserve">υσικού Αντικειμένου της </w:t>
      </w:r>
      <w:r w:rsidRPr="00EF2032">
        <w:t>Σ</w:t>
      </w:r>
      <w:bookmarkEnd w:id="373"/>
      <w:r w:rsidR="00A22261" w:rsidRPr="00EF2032">
        <w:t>ύμβασης</w:t>
      </w:r>
      <w:bookmarkEnd w:id="374"/>
      <w:bookmarkEnd w:id="375"/>
    </w:p>
    <w:p w14:paraId="3F78321D" w14:textId="47E251AC" w:rsidR="00BD0298" w:rsidRPr="00EF2032" w:rsidRDefault="00BD0298" w:rsidP="00671CDE">
      <w:pPr>
        <w:pStyle w:val="2"/>
        <w:numPr>
          <w:ilvl w:val="1"/>
          <w:numId w:val="80"/>
        </w:numPr>
      </w:pPr>
      <w:bookmarkStart w:id="376" w:name="_Toc75439451"/>
      <w:bookmarkStart w:id="377" w:name="_Toc80088679"/>
      <w:r w:rsidRPr="00EF2032">
        <w:t>Α</w:t>
      </w:r>
      <w:r w:rsidR="00B256BC" w:rsidRPr="00EF2032">
        <w:t xml:space="preserve">ντικείμενο της </w:t>
      </w:r>
      <w:r w:rsidRPr="00EF2032">
        <w:t>Σ</w:t>
      </w:r>
      <w:r w:rsidR="00B256BC" w:rsidRPr="00EF2032">
        <w:t>ύμβασης</w:t>
      </w:r>
      <w:bookmarkEnd w:id="376"/>
      <w:bookmarkEnd w:id="377"/>
    </w:p>
    <w:p w14:paraId="48751D02" w14:textId="77777777" w:rsidR="005C6DE1" w:rsidRPr="00EF2032" w:rsidRDefault="005C6DE1" w:rsidP="005C6DE1">
      <w:pPr>
        <w:rPr>
          <w:lang w:val="el-GR"/>
        </w:rPr>
      </w:pPr>
      <w:r w:rsidRPr="00EF2032">
        <w:rPr>
          <w:lang w:val="el-GR"/>
        </w:rPr>
        <w:t>Στο ΕΠΑΔ εντάσσονται δράσεις που υλοποιεί το Υπουργείο Ψηφιακής Διακυβέρνησης σχετικά με την αναδιοργάνωση των φορέων του Δημοσίου Τομέα και βελτίωσης της λειτουργίας τους. Το φυσικό αντικείμενο των δράσεων αυτών άπτεται στον ανασχεδιασμό ή  κατάργηση των εσωτερικών διαδικασιών και ροών εργασιών, εφόσον έχει γίνει καταγραφή και αποτύπωση της υφιστάμενης κατάστασης και εντοπισμός των προβληματικών σημείων, στην εφαρμογή των αναγκαίων αλλαγών σε όμορα νομοθετήματα, σε λειτουργίες βασικών ψηφιακών μητρώων,  στην παροχή οριζόντιων ψηφιακών υπηρεσιών (shared services), στην ανάπτυξη νέων τρόπων αυθεντικοποίησης, σε ρυθμίσεις λόγω ενσωμάτωσης και εφαρμογής ενωσιακών κανονισμών, σε ψηφιοποίηση των διαδικασιών, διαλειτουργικότητα συστημάτων, κοκ. Περαιτέρω, στο πλαίσιο υλοποίησης του ΕΠΑΔ σχεδιάζονται και υλοποιούνται δράσεις ανασχεδιασμού και απλούστευσης διοικητικών διαδικασιών και ροής εργασιών ή τροποποίησης, βελτίωσης ή κατάργησης δικαιολογητικών, διατυπώσεων ή υποχρεώσεων πληροφόρησης προς τη δημόσια διοίκηση ή προς τρίτους.</w:t>
      </w:r>
    </w:p>
    <w:p w14:paraId="4FE6AFB7" w14:textId="77777777" w:rsidR="005C6DE1" w:rsidRPr="00EF2032" w:rsidRDefault="005C6DE1" w:rsidP="005C6DE1">
      <w:pPr>
        <w:rPr>
          <w:lang w:val="el-GR"/>
        </w:rPr>
      </w:pPr>
      <w:r w:rsidRPr="00EF2032">
        <w:rPr>
          <w:lang w:val="el-GR"/>
        </w:rPr>
        <w:t xml:space="preserve">Ως απλουστευμένη διαδικασία θεωρείται η κατάλληλα δημοσιοποιημένη διαδικασία, η οποία με το απαραίτητο «θεσμικό περίβλημα» θα προβαίνει τουλάχιστον σε ένα από τα πιο κάτω αναφερόμενα:   </w:t>
      </w:r>
    </w:p>
    <w:p w14:paraId="5FEFDF16" w14:textId="77777777" w:rsidR="005C6DE1" w:rsidRPr="00EF2032" w:rsidRDefault="005C6DE1" w:rsidP="005C6DE1">
      <w:pPr>
        <w:ind w:left="720" w:hanging="294"/>
        <w:rPr>
          <w:lang w:val="el-GR"/>
        </w:rPr>
      </w:pPr>
      <w:r w:rsidRPr="00EF2032">
        <w:rPr>
          <w:lang w:val="el-GR"/>
        </w:rPr>
        <w:t xml:space="preserve">1. Μείωση, απαλοιφή, κατάργηση στοιχείων – δικαιολογητικών που χρειάζεται να υποβάλει ο πολίτης ή η επιχείρηση </w:t>
      </w:r>
    </w:p>
    <w:p w14:paraId="104E4682" w14:textId="77777777" w:rsidR="005C6DE1" w:rsidRPr="00EF2032" w:rsidRDefault="005C6DE1" w:rsidP="005C6DE1">
      <w:pPr>
        <w:ind w:left="720" w:hanging="294"/>
        <w:rPr>
          <w:lang w:val="el-GR"/>
        </w:rPr>
      </w:pPr>
      <w:r w:rsidRPr="00EF2032">
        <w:rPr>
          <w:lang w:val="el-GR"/>
        </w:rPr>
        <w:t xml:space="preserve">2. Μείωση, απαλοιφή, κατάργηση ενδιάμεσων σταδίων – συναρμόδιων Υπηρεσιών </w:t>
      </w:r>
    </w:p>
    <w:p w14:paraId="25F391D7" w14:textId="77777777" w:rsidR="005C6DE1" w:rsidRPr="00EF2032" w:rsidRDefault="005C6DE1" w:rsidP="005C6DE1">
      <w:pPr>
        <w:ind w:left="720" w:hanging="294"/>
        <w:rPr>
          <w:lang w:val="el-GR"/>
        </w:rPr>
      </w:pPr>
      <w:r w:rsidRPr="00EF2032">
        <w:rPr>
          <w:lang w:val="el-GR"/>
        </w:rPr>
        <w:t xml:space="preserve">3. Δημιουργία ολοκληρωμένης διαδικασίας το αποτέλεσμα της οποίας θα καθίσταται λειτουργικό για τον πολίτη ή την επιχείρηση </w:t>
      </w:r>
    </w:p>
    <w:p w14:paraId="0C2EA9D1" w14:textId="77777777" w:rsidR="005C6DE1" w:rsidRPr="00EF2032" w:rsidRDefault="005C6DE1" w:rsidP="005C6DE1">
      <w:pPr>
        <w:ind w:left="720" w:hanging="294"/>
        <w:rPr>
          <w:lang w:val="el-GR"/>
        </w:rPr>
      </w:pPr>
      <w:r w:rsidRPr="00EF2032">
        <w:rPr>
          <w:lang w:val="el-GR"/>
        </w:rPr>
        <w:t xml:space="preserve">4. Αλλαγή του τρόπου έκδοσης (τυποποιημένο έγγραφο, ηλεκτρονική συναλλαγή, συμπεριλαμβανομένης και της ηλεκτρονικής επικοινωνίας συναρμοδίων υπηρεσιών, αυτεπάγγελτη αναζήτηση, δημιουργία βάσης δεδομένων για άντληση/διασταύρωση στοιχείων κλπ) </w:t>
      </w:r>
    </w:p>
    <w:p w14:paraId="7535800E" w14:textId="77777777" w:rsidR="005C6DE1" w:rsidRPr="00EF2032" w:rsidRDefault="005C6DE1" w:rsidP="005C6DE1">
      <w:pPr>
        <w:ind w:left="720" w:hanging="294"/>
        <w:rPr>
          <w:lang w:val="el-GR"/>
        </w:rPr>
      </w:pPr>
      <w:r w:rsidRPr="00EF2032">
        <w:rPr>
          <w:lang w:val="el-GR"/>
        </w:rPr>
        <w:t xml:space="preserve">5. Μείωση χρόνου έκδοσης/απάντησης </w:t>
      </w:r>
    </w:p>
    <w:p w14:paraId="207E7DB8" w14:textId="77777777" w:rsidR="005C6DE1" w:rsidRPr="00EF2032" w:rsidRDefault="005C6DE1" w:rsidP="005C6DE1">
      <w:pPr>
        <w:rPr>
          <w:lang w:val="el-GR"/>
        </w:rPr>
      </w:pPr>
      <w:r w:rsidRPr="00EF2032">
        <w:rPr>
          <w:lang w:val="el-GR"/>
        </w:rPr>
        <w:t xml:space="preserve">Παράλληλα, η προτεινόμενη προς απλούστευση διαδικασία θα πρέπει να καλύπτει αποδεδειγμένα μία από τις παρακάτω αναφερόμενες προϋποθέσεις:  </w:t>
      </w:r>
    </w:p>
    <w:p w14:paraId="2FA9AD39" w14:textId="77777777" w:rsidR="005C6DE1" w:rsidRPr="00EF2032" w:rsidRDefault="005C6DE1" w:rsidP="005C6DE1">
      <w:pPr>
        <w:ind w:left="720" w:hanging="294"/>
        <w:rPr>
          <w:lang w:val="el-GR"/>
        </w:rPr>
      </w:pPr>
      <w:r w:rsidRPr="00EF2032">
        <w:rPr>
          <w:lang w:val="el-GR"/>
        </w:rPr>
        <w:t xml:space="preserve">1. να αφορά μεγάλο αριθμό πολιτών </w:t>
      </w:r>
    </w:p>
    <w:p w14:paraId="1B673216" w14:textId="77777777" w:rsidR="005C6DE1" w:rsidRPr="00EF2032" w:rsidRDefault="005C6DE1" w:rsidP="005C6DE1">
      <w:pPr>
        <w:ind w:left="720" w:hanging="294"/>
        <w:rPr>
          <w:lang w:val="el-GR"/>
        </w:rPr>
      </w:pPr>
      <w:r w:rsidRPr="00EF2032">
        <w:rPr>
          <w:lang w:val="el-GR"/>
        </w:rPr>
        <w:t xml:space="preserve">2. να επηρεάζει ευαίσθητες κοινωνικές ομάδες </w:t>
      </w:r>
    </w:p>
    <w:p w14:paraId="60F92951" w14:textId="77777777" w:rsidR="005C6DE1" w:rsidRPr="00EF2032" w:rsidRDefault="005C6DE1" w:rsidP="005C6DE1">
      <w:pPr>
        <w:ind w:left="720" w:hanging="294"/>
        <w:rPr>
          <w:lang w:val="el-GR"/>
        </w:rPr>
      </w:pPr>
      <w:r w:rsidRPr="00EF2032">
        <w:rPr>
          <w:lang w:val="el-GR"/>
        </w:rPr>
        <w:t xml:space="preserve">3. να αφορά άμεσα θέματα επιχειρηματικής δραστηριότητας παρουσιάζοντας μεγάλη ζήτηση μεταξύ των ενδιαφερομένων </w:t>
      </w:r>
    </w:p>
    <w:p w14:paraId="51B2F286" w14:textId="77777777" w:rsidR="005C6DE1" w:rsidRPr="00EF2032" w:rsidRDefault="005C6DE1" w:rsidP="005C6DE1">
      <w:pPr>
        <w:ind w:left="720" w:hanging="294"/>
        <w:rPr>
          <w:lang w:val="el-GR"/>
        </w:rPr>
      </w:pPr>
      <w:r w:rsidRPr="00EF2032">
        <w:rPr>
          <w:lang w:val="el-GR"/>
        </w:rPr>
        <w:t xml:space="preserve">4. να χρησιμοποιείται συχνά από τους ενδιαφερομένους </w:t>
      </w:r>
    </w:p>
    <w:p w14:paraId="590EE04F" w14:textId="77777777" w:rsidR="005C6DE1" w:rsidRPr="00EF2032" w:rsidRDefault="005C6DE1" w:rsidP="005C6DE1">
      <w:pPr>
        <w:ind w:left="720" w:hanging="294"/>
        <w:rPr>
          <w:lang w:val="el-GR"/>
        </w:rPr>
      </w:pPr>
      <w:r w:rsidRPr="00EF2032">
        <w:rPr>
          <w:lang w:val="el-GR"/>
        </w:rPr>
        <w:t xml:space="preserve">5. να παρουσιάζει έντονες δυσλειτουργίες, χρονικές καθυστερήσεις πολλές συναρμοδιότητες κ.λπ. με σοβαρές κοινωνικές, οικονομικές, υπηρεσιακές επιπτώσεις </w:t>
      </w:r>
    </w:p>
    <w:p w14:paraId="2AC02A8A" w14:textId="77777777" w:rsidR="005C6DE1" w:rsidRPr="00EF2032" w:rsidRDefault="005C6DE1" w:rsidP="005C6DE1">
      <w:pPr>
        <w:ind w:left="720" w:hanging="294"/>
        <w:rPr>
          <w:lang w:val="el-GR"/>
        </w:rPr>
      </w:pPr>
      <w:r w:rsidRPr="00EF2032">
        <w:rPr>
          <w:lang w:val="el-GR"/>
        </w:rPr>
        <w:t xml:space="preserve">6. να είναι κομβικής σημασίας ώστε ο επανασχεδιασμός της να έχει ως αποτέλεσμα τον ανασχεδιασμό άλλων διαδικασιών που εξαρτώνται από αυτή, επιτυγχάνοντας έτσι πολλαπλασιαστικά αποτελέσματα, </w:t>
      </w:r>
    </w:p>
    <w:p w14:paraId="292CC2EE" w14:textId="77777777" w:rsidR="005C6DE1" w:rsidRPr="00EF2032" w:rsidRDefault="005C6DE1" w:rsidP="005C6DE1">
      <w:pPr>
        <w:ind w:left="720" w:hanging="294"/>
        <w:rPr>
          <w:lang w:val="el-GR"/>
        </w:rPr>
      </w:pPr>
      <w:r w:rsidRPr="00EF2032">
        <w:rPr>
          <w:lang w:val="el-GR"/>
        </w:rPr>
        <w:t>7. να έχει μοντελοποιημένη μορφή μετά από αξιοποίηση ανοιχτών προτύπων, ώστε η οποιαδήποτε μελλοντική της τροποποίηση να είναι εύκολα προσαρμόσιμη με την τροποποίηση συγκεκριμένων παραμέτρων</w:t>
      </w:r>
    </w:p>
    <w:p w14:paraId="353EF349" w14:textId="77777777" w:rsidR="005C6DE1" w:rsidRPr="00EF2032" w:rsidRDefault="005C6DE1" w:rsidP="005C6DE1">
      <w:pPr>
        <w:ind w:left="720" w:hanging="294"/>
        <w:rPr>
          <w:lang w:val="el-GR"/>
        </w:rPr>
      </w:pPr>
      <w:r w:rsidRPr="00EF2032">
        <w:rPr>
          <w:lang w:val="el-GR"/>
        </w:rPr>
        <w:t xml:space="preserve">8. να έχει οικονομικό αντίκτυπο είτε προς τον πολίτη ή την επιχείρηση είτε στον δημόσιο τομέα. </w:t>
      </w:r>
    </w:p>
    <w:p w14:paraId="4B0814A8" w14:textId="77777777" w:rsidR="005C6DE1" w:rsidRPr="00EF2032" w:rsidRDefault="005C6DE1" w:rsidP="005C6DE1">
      <w:pPr>
        <w:rPr>
          <w:lang w:val="el-GR"/>
        </w:rPr>
      </w:pPr>
      <w:r w:rsidRPr="00EF2032">
        <w:rPr>
          <w:lang w:val="el-GR"/>
        </w:rPr>
        <w:t xml:space="preserve">Σημειώνεται ότι: </w:t>
      </w:r>
    </w:p>
    <w:p w14:paraId="100D4268" w14:textId="77777777" w:rsidR="005C6DE1" w:rsidRPr="00EF2032" w:rsidRDefault="005C6DE1" w:rsidP="005C6DE1">
      <w:pPr>
        <w:rPr>
          <w:lang w:val="el-GR"/>
        </w:rPr>
      </w:pPr>
      <w:r w:rsidRPr="00EF2032">
        <w:rPr>
          <w:lang w:val="el-GR"/>
        </w:rPr>
        <w:t xml:space="preserve">1. Στο πεδίο εφαρμογής του ΕΠΑΔ εμπίπτουν όλες οι διοικητικές διαδικασίες των φορέων της Γενικής Κυβέρνησης, εκτός αυτής νομικών προσώπων δημοσίου δικαίου (ΝΠΔΔ), καθώς και οι εκτός αυτής δημόσιες επιχειρήσεις και οργανισμοί του Κεφαλαίου Α' του ν. 3429/2005 (Α'314).  </w:t>
      </w:r>
    </w:p>
    <w:p w14:paraId="67B94D4C" w14:textId="77777777" w:rsidR="005C6DE1" w:rsidRPr="00EF2032" w:rsidRDefault="005C6DE1" w:rsidP="005C6DE1">
      <w:pPr>
        <w:rPr>
          <w:lang w:val="el-GR"/>
        </w:rPr>
      </w:pPr>
      <w:r w:rsidRPr="00EF2032">
        <w:rPr>
          <w:lang w:val="el-GR"/>
        </w:rPr>
        <w:t>2. Αποτελεί ένα συνεκτικό πλαίσιο απλουστεύσεων σε εθνικό επίπεδο, έχει οριζόντιο χαρακτήρα και οι τομείς πολιτικής προς απλούστευση τίθενται σε προτεραιότητα από τη Γενική Γραμματεία Ψηφιακής Διακυβέρνησης και Απλούστευσης Διαδικασιών του Υπουργείου Ψηφιακής Διακυβέρνησης, μέσω σχετικών Μνημονίων Συνεργασίας με τους αρμόδιους φορείς.</w:t>
      </w:r>
    </w:p>
    <w:p w14:paraId="4AD73B52" w14:textId="77777777" w:rsidR="005C6DE1" w:rsidRPr="00EF2032" w:rsidRDefault="005C6DE1" w:rsidP="005C6DE1">
      <w:pPr>
        <w:rPr>
          <w:lang w:val="el-GR"/>
        </w:rPr>
      </w:pPr>
      <w:r w:rsidRPr="00EF2032">
        <w:rPr>
          <w:lang w:val="el-GR"/>
        </w:rPr>
        <w:t xml:space="preserve">3. Το ΕΠΑΔ τέμνει το σύνολο των διαδικασιών που συνθέτουν τις υπηρεσίες που παρέχονται από τους εκάστοτε φορείς πολιτικής στους πολίτες και τις επιχειρήσεις και για το λόγο αυτό το Υπουργείο Ψηφιακής Διακυβέρνησης συνεργάζεται με τους αρμόδιους κατά περίπτωση φορείς άσκησης πολιτικής ανά τομέα παρέμβασης και συνάπτει Προγραμματικές Συμφωνίες ή Μνημόνια Συνεργασίας.  </w:t>
      </w:r>
    </w:p>
    <w:p w14:paraId="3E0B830B" w14:textId="77777777" w:rsidR="005C6DE1" w:rsidRPr="00EF2032" w:rsidRDefault="005C6DE1" w:rsidP="005C6DE1">
      <w:pPr>
        <w:rPr>
          <w:lang w:val="el-GR"/>
        </w:rPr>
      </w:pPr>
      <w:r w:rsidRPr="00EF2032">
        <w:rPr>
          <w:lang w:val="el-GR"/>
        </w:rPr>
        <w:t>Το Παρατηρητήριο για τη Γραφειοκρατία αποτελεί το μηχανισμό αποτίμησης των δράσεων του ΕΠΑΔ με ποσοτικούς και ποιοτικούς όρους. Ουσιαστικά αποτελεί έναν μόνιμο μηχανισμό που αποτυπώνει την εξέλιξη της γραφειοκρατίας στην Ελλάδα και ο οποίος εκδίδει τις κατάλληλες αναφορές προς την πολιτική ηγεσία του Υπουργείου και την Κυβέρνηση ευρύτερα. Στόχος του Παρατηρητηρίου, σύμφωνα και με τις διεθνείς καλές πρακτικές είναι να υπάρχει συνεχής ροή πληροφορίας σχετικά με την Εθνική Πολιτική Διαδικασιών προκειμένου να βελτιωθεί η λήψη των αποφάσεων από τη δημόσια διοίκηση αλλά και να υπάρχει διαφανής αποτύπωση των διοικητικών διαδικασιών στη χώρα με οφέλη τόσο στην αγορά όσο και στην προσέλκυση επενδύσεων στη χώρα.</w:t>
      </w:r>
    </w:p>
    <w:p w14:paraId="5A4061D9" w14:textId="77777777" w:rsidR="005C6DE1" w:rsidRPr="00EF2032" w:rsidRDefault="005C6DE1" w:rsidP="00EF2204">
      <w:pPr>
        <w:rPr>
          <w:rFonts w:eastAsia="SimSun"/>
          <w:lang w:val="el-GR"/>
        </w:rPr>
      </w:pPr>
    </w:p>
    <w:p w14:paraId="01222E95" w14:textId="7F8B3E87" w:rsidR="00066FA7" w:rsidRPr="00EF2032" w:rsidRDefault="00B256BC" w:rsidP="00671CDE">
      <w:pPr>
        <w:pStyle w:val="2"/>
        <w:numPr>
          <w:ilvl w:val="1"/>
          <w:numId w:val="80"/>
        </w:numPr>
      </w:pPr>
      <w:bookmarkStart w:id="378" w:name="_Toc75439452"/>
      <w:bookmarkStart w:id="379" w:name="_Toc80088680"/>
      <w:r w:rsidRPr="00EF2032">
        <w:t xml:space="preserve">Σκοπός </w:t>
      </w:r>
      <w:r w:rsidR="00066FA7" w:rsidRPr="00EF2032">
        <w:t>-</w:t>
      </w:r>
      <w:r w:rsidRPr="00EF2032">
        <w:t xml:space="preserve"> Στόχοι της Σύμβασης</w:t>
      </w:r>
      <w:r w:rsidR="00066FA7" w:rsidRPr="00EF2032">
        <w:t xml:space="preserve"> -</w:t>
      </w:r>
      <w:r w:rsidR="00B66146" w:rsidRPr="00EF2032">
        <w:t xml:space="preserve"> </w:t>
      </w:r>
      <w:r w:rsidR="00066FA7" w:rsidRPr="00EF2032">
        <w:t>Αναμενόμενα Οφέλη</w:t>
      </w:r>
      <w:bookmarkEnd w:id="378"/>
      <w:bookmarkEnd w:id="379"/>
    </w:p>
    <w:p w14:paraId="50AA2639" w14:textId="77777777" w:rsidR="00E542B8" w:rsidRPr="00EF2032" w:rsidRDefault="00E542B8" w:rsidP="00E542B8">
      <w:pPr>
        <w:rPr>
          <w:lang w:val="el-GR"/>
        </w:rPr>
      </w:pPr>
      <w:r w:rsidRPr="00EF2032">
        <w:rPr>
          <w:lang w:val="el-GR"/>
        </w:rPr>
        <w:t xml:space="preserve">Ο στόχος του έργου είναι η υλοποίηση ενός συνεκτικού και ολοκληρωμένου σχεδίου δράσεων υποστήριξης σε τεχνικό, συμβουλευτικό και επικοινωνιακό επίπεδο ώστε να ολοκληρωθούν πλήρως και να διαλειτουργούν οι δύο πυλώνες της Εθνικής Πολιτικής Διοικητικών Διαδικασιών-το ΕΠΑΔ και το Παρατηρητήριο για τη Γραφειοκρατία-καθώς και να υπάρχει καλύτερη στόχευση για τις δράσεις και διάχυση των αποτελεσμάτων της πολιτικής για την απλούστευση και τον ανασχεδιασμό διαδικασιών που υλοποιούνται μέσα από το Εθνικό Πρόγραμμα Απλούστευσης Διαδικασιών (ΕΠΑΔ) και των οποίων η αποτίμηση γίνεται μέσα από το Παρατηρητήριο για τη Γραφειοκρατία. </w:t>
      </w:r>
    </w:p>
    <w:p w14:paraId="2A894AF9" w14:textId="77777777" w:rsidR="00E542B8" w:rsidRPr="00EF2032" w:rsidRDefault="00E542B8" w:rsidP="00E542B8">
      <w:pPr>
        <w:rPr>
          <w:lang w:val="el-GR"/>
        </w:rPr>
      </w:pPr>
      <w:r w:rsidRPr="00EF2032">
        <w:rPr>
          <w:lang w:val="el-GR"/>
        </w:rPr>
        <w:t>Η αρχιτεκτονική του Εθνικού Προγράμματος Απλούστευσης Διαδικασιών, όπως περιγράφεται στην Εφαρμοστική Απόφαση (ΦΕΚ Β΄2747/2020) δομείται σε τρεις κύριους άξονες:</w:t>
      </w:r>
    </w:p>
    <w:p w14:paraId="700E0C5E" w14:textId="0711A90E" w:rsidR="00E542B8" w:rsidRPr="00EF2032" w:rsidRDefault="00E542B8" w:rsidP="00671CDE">
      <w:pPr>
        <w:pStyle w:val="aff"/>
        <w:numPr>
          <w:ilvl w:val="0"/>
          <w:numId w:val="49"/>
        </w:numPr>
        <w:rPr>
          <w:lang w:val="el-GR"/>
        </w:rPr>
      </w:pPr>
      <w:r w:rsidRPr="00EF2032">
        <w:rPr>
          <w:lang w:val="el-GR"/>
        </w:rPr>
        <w:t>Ποιοτικές και φιλικές ρυθμίσεις (Άξονας Α)</w:t>
      </w:r>
    </w:p>
    <w:p w14:paraId="65FD7126" w14:textId="43C0F144" w:rsidR="00E542B8" w:rsidRPr="00EF2032" w:rsidRDefault="00E542B8" w:rsidP="00671CDE">
      <w:pPr>
        <w:pStyle w:val="aff"/>
        <w:numPr>
          <w:ilvl w:val="0"/>
          <w:numId w:val="49"/>
        </w:numPr>
        <w:rPr>
          <w:lang w:val="el-GR"/>
        </w:rPr>
      </w:pPr>
      <w:r w:rsidRPr="00EF2032">
        <w:rPr>
          <w:lang w:val="el-GR"/>
        </w:rPr>
        <w:t>Απλές και κατανοητές διαδικασίες (Άξονας Β)</w:t>
      </w:r>
    </w:p>
    <w:p w14:paraId="46EABA83" w14:textId="73106B79" w:rsidR="00E542B8" w:rsidRPr="00EF2032" w:rsidRDefault="00E542B8" w:rsidP="00671CDE">
      <w:pPr>
        <w:pStyle w:val="aff"/>
        <w:numPr>
          <w:ilvl w:val="0"/>
          <w:numId w:val="49"/>
        </w:numPr>
        <w:rPr>
          <w:lang w:val="el-GR"/>
        </w:rPr>
      </w:pPr>
      <w:r w:rsidRPr="00EF2032">
        <w:rPr>
          <w:lang w:val="el-GR"/>
        </w:rPr>
        <w:t>Έγκαιρη και ακριβής πληροφόρηση (Άξονας Γ)</w:t>
      </w:r>
    </w:p>
    <w:p w14:paraId="36020929" w14:textId="77777777" w:rsidR="00E542B8" w:rsidRPr="00EF2032" w:rsidRDefault="00E542B8" w:rsidP="00E542B8">
      <w:pPr>
        <w:rPr>
          <w:lang w:val="el-GR"/>
        </w:rPr>
      </w:pPr>
      <w:r w:rsidRPr="00EF2032">
        <w:rPr>
          <w:lang w:val="el-GR"/>
        </w:rPr>
        <w:t xml:space="preserve">Η μείωση της γραφειοκρατίας προκειμένου να επιφέρει τα μέγιστα δυνατά αποτελέσματα και να έχει πραγματικό αντίκτυπο τόσο στους πολίτες όσο και στις επιχειρήσεις πρέπει να βασίζεται σε ενδελεχή έρευνα ή και ανάλυση δεδομένων προκειμένου η διοίκηση να είναι σε θέση να κατανοεί </w:t>
      </w:r>
    </w:p>
    <w:p w14:paraId="07262E02" w14:textId="77777777" w:rsidR="00E542B8" w:rsidRPr="00EF2032" w:rsidRDefault="00E542B8" w:rsidP="00E542B8">
      <w:pPr>
        <w:rPr>
          <w:lang w:val="el-GR"/>
        </w:rPr>
      </w:pPr>
      <w:r w:rsidRPr="00EF2032">
        <w:rPr>
          <w:lang w:val="el-GR"/>
        </w:rPr>
        <w:t xml:space="preserve">α) ποιες διαδικασίες είναι περισσότερο επιβαρυντικές για τους πολίτες </w:t>
      </w:r>
    </w:p>
    <w:p w14:paraId="5EBFBA79" w14:textId="77777777" w:rsidR="00E542B8" w:rsidRPr="00EF2032" w:rsidRDefault="00E542B8" w:rsidP="00E542B8">
      <w:pPr>
        <w:rPr>
          <w:lang w:val="el-GR"/>
        </w:rPr>
      </w:pPr>
      <w:r w:rsidRPr="00EF2032">
        <w:rPr>
          <w:lang w:val="el-GR"/>
        </w:rPr>
        <w:t xml:space="preserve">β) ποιες διαδικασίες γίνονται αντιληπτές από τους πολίτες ως πιο ενοχλητικές </w:t>
      </w:r>
    </w:p>
    <w:p w14:paraId="7C619330" w14:textId="77777777" w:rsidR="00E542B8" w:rsidRPr="00EF2032" w:rsidRDefault="00E542B8" w:rsidP="00E542B8">
      <w:pPr>
        <w:rPr>
          <w:lang w:val="el-GR"/>
        </w:rPr>
      </w:pPr>
      <w:r w:rsidRPr="00EF2032">
        <w:rPr>
          <w:lang w:val="el-GR"/>
        </w:rPr>
        <w:t>γ) ποιες διαδικασίες χρειάζονται περαιτέρω επεξήγηση στο ευρύ κοινό προκειμένου να γίνει αντιληπτή η αναγκαιότητα ύπαρξής τους και η σημασία τους</w:t>
      </w:r>
    </w:p>
    <w:p w14:paraId="46589378" w14:textId="77777777" w:rsidR="00E542B8" w:rsidRPr="00EF2032" w:rsidRDefault="00E542B8" w:rsidP="00E542B8">
      <w:pPr>
        <w:rPr>
          <w:lang w:val="el-GR"/>
        </w:rPr>
      </w:pPr>
      <w:r w:rsidRPr="00EF2032">
        <w:rPr>
          <w:lang w:val="el-GR"/>
        </w:rPr>
        <w:t>δ) και τέλος, ποια αποτελέσματα πολιτικής πρέπει να επικοινωνηθούν προκειμένου να υπάρχει το μεγαλύτερο θετικό αντίκτυπο.</w:t>
      </w:r>
    </w:p>
    <w:p w14:paraId="4F1E4653" w14:textId="77777777" w:rsidR="00E542B8" w:rsidRPr="00EF2032" w:rsidRDefault="00E542B8" w:rsidP="00E542B8">
      <w:pPr>
        <w:rPr>
          <w:lang w:val="el-GR"/>
        </w:rPr>
      </w:pPr>
      <w:r w:rsidRPr="00EF2032">
        <w:rPr>
          <w:lang w:val="el-GR"/>
        </w:rPr>
        <w:t xml:space="preserve">Όλα τα ανωτέρω αποτελούν κρίσιμο παράγοντα για την αντιστροφή αρνητικών στερεοτύπων και αντιλήψεων για το Κράτος και τη δημόσια διοίκηση, γεγονός που θα βελτιώσει και την εμπιστοσύνη τους προς το κράτος σύμφωνα με τις πρόσφατες έρευνες του ΟΟΣΑ. </w:t>
      </w:r>
    </w:p>
    <w:p w14:paraId="577CAEED" w14:textId="77777777" w:rsidR="00E542B8" w:rsidRPr="00EF2032" w:rsidRDefault="00E542B8" w:rsidP="00E542B8">
      <w:pPr>
        <w:rPr>
          <w:lang w:val="el-GR"/>
        </w:rPr>
      </w:pPr>
      <w:r w:rsidRPr="00EF2032">
        <w:rPr>
          <w:lang w:val="el-GR"/>
        </w:rPr>
        <w:t xml:space="preserve">Συνεπώς, το έργο αποσκοπεί στην πιο αποτελεσματική ανάπτυξη και θεμελίωση της νέας πολιτικής τόσο προς τη δημόσια διοίκηση όσο και προς τους πολίτες και τις επιχειρήσεις, μέσω της δημιουργίας των κατάλληλων εργαλείων και της εκπόνησης στοχευμένων μελετών. </w:t>
      </w:r>
    </w:p>
    <w:p w14:paraId="0522D999" w14:textId="3C8E2E8C" w:rsidR="00A22261" w:rsidRPr="00EA28EB" w:rsidRDefault="00EA28EB" w:rsidP="00671CDE">
      <w:pPr>
        <w:pStyle w:val="1"/>
        <w:numPr>
          <w:ilvl w:val="0"/>
          <w:numId w:val="80"/>
        </w:numPr>
      </w:pPr>
      <w:bookmarkStart w:id="380" w:name="_Toc80088681"/>
      <w:bookmarkStart w:id="381" w:name="_Ref76726644"/>
      <w:bookmarkStart w:id="382" w:name="_Ref76726651"/>
      <w:r>
        <w:t>Συνοπτική Περιγραφή Φυσικού Αντικειμένου</w:t>
      </w:r>
      <w:bookmarkEnd w:id="380"/>
      <w:r>
        <w:t xml:space="preserve"> </w:t>
      </w:r>
      <w:bookmarkEnd w:id="381"/>
      <w:bookmarkEnd w:id="382"/>
    </w:p>
    <w:p w14:paraId="311980BD" w14:textId="77777777" w:rsidR="00B609C8" w:rsidRPr="00EF2032" w:rsidRDefault="00B609C8" w:rsidP="00B609C8">
      <w:pPr>
        <w:spacing w:before="280" w:after="60" w:line="276" w:lineRule="auto"/>
        <w:rPr>
          <w:rFonts w:cs="Tahoma"/>
          <w:color w:val="000000"/>
          <w:szCs w:val="22"/>
          <w:lang w:val="el-GR"/>
        </w:rPr>
      </w:pPr>
      <w:r w:rsidRPr="00EF2032">
        <w:rPr>
          <w:rFonts w:cs="Tahoma"/>
          <w:color w:val="000000"/>
          <w:szCs w:val="22"/>
          <w:lang w:val="el-GR"/>
        </w:rPr>
        <w:t>Ο στόχος του έργου όπως περιγράφεται στην προηγούμενη ενότητα εξυπηρετείται μέσα από την υλοποίηση των παρακάτω ενοτήτων εργασιών:</w:t>
      </w:r>
    </w:p>
    <w:p w14:paraId="3A6C96EC" w14:textId="4C3737EA" w:rsidR="00B609C8" w:rsidRPr="00EF2032" w:rsidRDefault="00B609C8" w:rsidP="00671CDE">
      <w:pPr>
        <w:pStyle w:val="2"/>
        <w:numPr>
          <w:ilvl w:val="1"/>
          <w:numId w:val="80"/>
        </w:numPr>
      </w:pPr>
      <w:bookmarkStart w:id="383" w:name="_Toc75439456"/>
      <w:bookmarkStart w:id="384" w:name="_Ref75527483"/>
      <w:bookmarkStart w:id="385" w:name="_Ref75527503"/>
      <w:bookmarkStart w:id="386" w:name="_Ref75528667"/>
      <w:bookmarkStart w:id="387" w:name="_Ref78299276"/>
      <w:bookmarkStart w:id="388" w:name="_Toc80088682"/>
      <w:r w:rsidRPr="00EF2032">
        <w:t>ΕΝΟΤΗΤΑ ΕΡΓΑΣΙΩΝ Ι: Ανάπτυξη Ενιαίας Ψηφιακής Πλατφόρμας για το Παρατηρητήριο Γραφειοκρατίας και το ΕΠΑΔ</w:t>
      </w:r>
      <w:bookmarkEnd w:id="383"/>
      <w:bookmarkEnd w:id="384"/>
      <w:bookmarkEnd w:id="385"/>
      <w:bookmarkEnd w:id="386"/>
      <w:bookmarkEnd w:id="387"/>
      <w:bookmarkEnd w:id="388"/>
      <w:r w:rsidRPr="00EF2032">
        <w:t xml:space="preserve"> </w:t>
      </w:r>
    </w:p>
    <w:p w14:paraId="72E6A16A" w14:textId="77777777" w:rsidR="00B609C8" w:rsidRPr="00EF2032" w:rsidRDefault="00B609C8" w:rsidP="00B609C8">
      <w:pPr>
        <w:spacing w:before="280" w:after="60" w:line="276" w:lineRule="auto"/>
        <w:rPr>
          <w:rFonts w:cs="Tahoma"/>
          <w:color w:val="000000"/>
          <w:szCs w:val="22"/>
          <w:lang w:val="el-GR"/>
        </w:rPr>
      </w:pPr>
      <w:r w:rsidRPr="00EF2032">
        <w:rPr>
          <w:rFonts w:cs="Tahoma"/>
          <w:color w:val="000000"/>
          <w:szCs w:val="22"/>
          <w:lang w:val="el-GR"/>
        </w:rPr>
        <w:t xml:space="preserve">Η υλοποίηση μιας συνεκτικής πολιτικής για τις απλουστεύσεις διαδικασιών απαιτεί την ανάπτυξη της κατάλληλης ψηφιακής πλατφόρμας προκειμένου: </w:t>
      </w:r>
    </w:p>
    <w:p w14:paraId="14CB5CDE" w14:textId="77777777" w:rsidR="00B609C8" w:rsidRPr="00EF2032" w:rsidRDefault="00B609C8" w:rsidP="00B609C8">
      <w:pPr>
        <w:spacing w:before="280" w:after="60" w:line="276" w:lineRule="auto"/>
        <w:rPr>
          <w:rFonts w:cs="Tahoma"/>
          <w:color w:val="000000"/>
          <w:szCs w:val="22"/>
          <w:lang w:val="el-GR"/>
        </w:rPr>
      </w:pPr>
      <w:r w:rsidRPr="00EF2032">
        <w:rPr>
          <w:rFonts w:cs="Tahoma"/>
          <w:color w:val="000000"/>
          <w:szCs w:val="22"/>
          <w:lang w:val="el-GR"/>
        </w:rPr>
        <w:t xml:space="preserve">(α) να λειτουργήσει ως βασικό εργαλείο ΤΠΕ ώστε να μπορεί να διεξαχθεί η μέτρηση διοικητικών βαρών για κάθε διαδικασία που απλουστεύεται ή που ορίζεται από την αρμόδια υπηρεσία </w:t>
      </w:r>
    </w:p>
    <w:p w14:paraId="58B65FC7" w14:textId="77777777" w:rsidR="00B609C8" w:rsidRPr="00EF2032" w:rsidRDefault="00B609C8" w:rsidP="00B609C8">
      <w:pPr>
        <w:spacing w:before="280" w:after="60" w:line="276" w:lineRule="auto"/>
        <w:rPr>
          <w:rFonts w:cs="Tahoma"/>
          <w:color w:val="000000"/>
          <w:szCs w:val="22"/>
          <w:lang w:val="el-GR"/>
        </w:rPr>
      </w:pPr>
      <w:r w:rsidRPr="00EF2032">
        <w:rPr>
          <w:rFonts w:cs="Tahoma"/>
          <w:color w:val="000000"/>
          <w:szCs w:val="22"/>
          <w:lang w:val="el-GR"/>
        </w:rPr>
        <w:t xml:space="preserve">(β) να υποστηρίζει τις Αναλύσεις Επιπτώσεων, όπως αυτές ορίζονται στον ν. 4622/2019. </w:t>
      </w:r>
    </w:p>
    <w:p w14:paraId="678538CC" w14:textId="77777777" w:rsidR="00B609C8" w:rsidRPr="00EF2032" w:rsidRDefault="00B609C8" w:rsidP="00B609C8">
      <w:pPr>
        <w:spacing w:before="280" w:after="60" w:line="276" w:lineRule="auto"/>
        <w:rPr>
          <w:rFonts w:cs="Tahoma"/>
          <w:color w:val="000000"/>
          <w:szCs w:val="22"/>
          <w:lang w:val="el-GR"/>
        </w:rPr>
      </w:pPr>
      <w:r w:rsidRPr="00EF2032">
        <w:rPr>
          <w:rFonts w:cs="Tahoma"/>
          <w:color w:val="000000"/>
          <w:szCs w:val="22"/>
          <w:lang w:val="el-GR"/>
        </w:rPr>
        <w:t xml:space="preserve">(γ) να αποτυπώνονται και προβάλλονται οι απλουστευμένες διαδικασίες με φιλικό τρόπο και γλώσσα στον επισκέπτη ώστε να γίνονται κατανοητά στον πολίτη τα οφέλη της απλούστευσης </w:t>
      </w:r>
    </w:p>
    <w:p w14:paraId="7CE0CC56" w14:textId="77777777" w:rsidR="00B609C8" w:rsidRPr="00EF2032" w:rsidRDefault="00B609C8" w:rsidP="00B609C8">
      <w:pPr>
        <w:spacing w:before="280" w:after="60" w:line="276" w:lineRule="auto"/>
        <w:rPr>
          <w:rFonts w:cs="Tahoma"/>
          <w:color w:val="000000"/>
          <w:szCs w:val="22"/>
          <w:lang w:val="el-GR"/>
        </w:rPr>
      </w:pPr>
      <w:r w:rsidRPr="00EF2032">
        <w:rPr>
          <w:rFonts w:cs="Tahoma"/>
          <w:color w:val="000000"/>
          <w:szCs w:val="22"/>
          <w:lang w:val="el-GR"/>
        </w:rPr>
        <w:t xml:space="preserve">(δ) να λειτουργήσει ως τόπος εισροής προτάσεων και αιτημάτων απλούστευσης από τρίτα μέρη (stakeholders: δημόσιοι υπάλληλοι, κοινωνικοί εταίροι, αντιπροσωπευτικές οργανώσεις της κοινωνίας των πολιτών, ιδρύματα, ιδιωτικοί φορείς και δομές ή και πολίτες) για απλουστεύσεις διαδικασιών σε συγκεκριμένα πεδία πολιτικής.  </w:t>
      </w:r>
    </w:p>
    <w:p w14:paraId="570C0477" w14:textId="77777777" w:rsidR="00B609C8" w:rsidRPr="00EF2032" w:rsidRDefault="00B609C8" w:rsidP="00B609C8">
      <w:pPr>
        <w:spacing w:before="280" w:after="60" w:line="276" w:lineRule="auto"/>
        <w:rPr>
          <w:rFonts w:cs="Tahoma"/>
          <w:color w:val="000000"/>
          <w:szCs w:val="22"/>
          <w:lang w:val="el-GR"/>
        </w:rPr>
      </w:pPr>
      <w:r w:rsidRPr="00413C69">
        <w:rPr>
          <w:rFonts w:cs="Arial"/>
          <w:bCs/>
          <w:color w:val="002060"/>
          <w:szCs w:val="22"/>
          <w:lang w:val="el-GR"/>
        </w:rPr>
        <w:t>(ε) να λειτουργήσει ως ενημερωτική πύλη προκειμένου να παρέχονται πληροφορίες και υλικό σχετικό</w:t>
      </w:r>
      <w:r w:rsidRPr="00EF2032">
        <w:rPr>
          <w:rFonts w:cs="Tahoma"/>
          <w:color w:val="000000"/>
          <w:szCs w:val="22"/>
          <w:lang w:val="el-GR"/>
        </w:rPr>
        <w:t xml:space="preserve"> με τους βασικούς άξονες του ΕΠΑΔ και των μετρήσεων διοικητικών βαρών, όπως περιγράφονται στον Ν. 4635/2019, καθώς και για κάθε άλλη δράση σχετίζεται άμεσα ή έμμεσα με το ΕΠΑΔ, όπως Εθνικό Μητρώο Διαδικασιών Δημοσίου, Παρατηρητήριο για τη Γραφειοκρατία, Διαλειτουργικότητες Δημοσίων Φορέων, Ψηφιοποίηση δημοσίων υπηρεσιών μέσω της Ενιαίας Ψηφιακής Πύλης (gov.gr) κ.λπ.</w:t>
      </w:r>
    </w:p>
    <w:p w14:paraId="03142193" w14:textId="359C9856" w:rsidR="00B609C8" w:rsidRDefault="00B609C8" w:rsidP="00B609C8">
      <w:pPr>
        <w:spacing w:line="300" w:lineRule="atLeast"/>
        <w:rPr>
          <w:rFonts w:cs="Tahoma"/>
          <w:b/>
          <w:bCs/>
          <w:lang w:val="el-GR"/>
        </w:rPr>
      </w:pPr>
    </w:p>
    <w:p w14:paraId="268161B2" w14:textId="02D9CC2E" w:rsidR="00EA28EB" w:rsidRPr="00EF2032" w:rsidRDefault="00EA28EB" w:rsidP="00671CDE">
      <w:pPr>
        <w:pStyle w:val="2"/>
        <w:numPr>
          <w:ilvl w:val="1"/>
          <w:numId w:val="80"/>
        </w:numPr>
      </w:pPr>
      <w:bookmarkStart w:id="389" w:name="_Ref78295635"/>
      <w:bookmarkStart w:id="390" w:name="_Ref78299306"/>
      <w:bookmarkStart w:id="391" w:name="_Toc80088683"/>
      <w:r w:rsidRPr="00CE5A84">
        <w:t>ΕΝΟΤΗΤΑ ΕΡΓΑΣΙΩΝ ΙΙ: Μελέτες και δράσεις για την ανάπτυξη του Παρατηρητηρίου και του ΕΠΑΔ και τη διάχυση των αποτελεσμάτων της Εθνικής Πολιτικής Διαδικασιών</w:t>
      </w:r>
      <w:bookmarkEnd w:id="389"/>
      <w:bookmarkEnd w:id="390"/>
      <w:bookmarkEnd w:id="391"/>
    </w:p>
    <w:p w14:paraId="538CEF29" w14:textId="60BFE284" w:rsidR="00EA28EB" w:rsidRDefault="00EA28EB" w:rsidP="00B609C8">
      <w:pPr>
        <w:spacing w:line="300" w:lineRule="atLeast"/>
        <w:rPr>
          <w:rFonts w:cs="Tahoma"/>
          <w:b/>
          <w:bCs/>
          <w:lang w:val="el-GR"/>
        </w:rPr>
      </w:pPr>
    </w:p>
    <w:p w14:paraId="27479C62" w14:textId="77777777" w:rsidR="00EA28EB" w:rsidRPr="00667C15" w:rsidRDefault="00EA28EB" w:rsidP="00EA28EB">
      <w:pPr>
        <w:spacing w:line="300" w:lineRule="atLeast"/>
        <w:rPr>
          <w:rFonts w:ascii="Calibri" w:hAnsi="Calibri"/>
          <w:szCs w:val="22"/>
          <w:lang w:val="el-GR"/>
        </w:rPr>
      </w:pPr>
      <w:r w:rsidRPr="00667C15">
        <w:rPr>
          <w:rFonts w:cs="Tahoma"/>
          <w:lang w:val="el-GR"/>
        </w:rPr>
        <w:t>Η Ενότητα ΙΙ έχει ως στόχο  να διασφαλίσει ότι το περιεχόμενο της πλατφόρμας θα είναι ορθά τεκμηριωμένο και θα απαντά στις ανάγκες και προσδοκίες των πολιτών για την πολιτική της απλούστευσης των διαδικασιών με μετρήσιμα αποτελέσματα και την απαραίτητη τεκμηρίωση.</w:t>
      </w:r>
    </w:p>
    <w:p w14:paraId="01472FCA" w14:textId="77777777" w:rsidR="00EA28EB" w:rsidRPr="00667C15" w:rsidRDefault="00EA28EB" w:rsidP="00EA28EB">
      <w:pPr>
        <w:spacing w:line="300" w:lineRule="atLeast"/>
        <w:rPr>
          <w:lang w:val="el-GR"/>
        </w:rPr>
      </w:pPr>
      <w:r w:rsidRPr="00667C15">
        <w:rPr>
          <w:lang w:val="el-GR"/>
        </w:rPr>
        <w:t>Ως εκ τούτου, για την πιο αποτελεσματική λειτουργία της Ενιαίας Ψηφιακής Πλατφόρμας, ο ανάδοχος θα εκπονήσει στοχευμένες μελέτες και θα υλοποιήσει συγκεκριμένες δράσεις προκειμένου η πλατφόρμα αφενός να έχει επικαιροποιημένη πληροφορία σε ό,τι αφορά στις μετρήσεις απλουστευμένων διαδικασιών και νόμων και αφετέρου να στοχεύσει στη διάχυση των αποτελεσμάτων αυτών στο κατάλληλο κοινωνικό σύνολο.</w:t>
      </w:r>
    </w:p>
    <w:p w14:paraId="2300FB7D" w14:textId="77777777" w:rsidR="00EA28EB" w:rsidRPr="00667C15" w:rsidRDefault="00EA28EB" w:rsidP="00EA28EB">
      <w:pPr>
        <w:spacing w:line="300" w:lineRule="atLeast"/>
        <w:rPr>
          <w:lang w:val="el-GR"/>
        </w:rPr>
      </w:pPr>
      <w:r w:rsidRPr="00667C15">
        <w:rPr>
          <w:lang w:val="el-GR"/>
        </w:rPr>
        <w:t xml:space="preserve">Ειδικότερα, ο ανάδοχος: </w:t>
      </w:r>
    </w:p>
    <w:p w14:paraId="77BCB4D9" w14:textId="77777777" w:rsidR="00EA28EB" w:rsidRPr="00667C15" w:rsidRDefault="00EA28EB" w:rsidP="00EA28EB">
      <w:pPr>
        <w:spacing w:line="300" w:lineRule="atLeast"/>
        <w:rPr>
          <w:lang w:val="el-GR"/>
        </w:rPr>
      </w:pPr>
      <w:r w:rsidRPr="00667C15">
        <w:rPr>
          <w:lang w:val="el-GR"/>
        </w:rPr>
        <w:t>(α) θα εκπονήσει μελέτες μετρήσεων διοικητικών βαρών σε συγκεκριμένες πολιτικές και νόμους με τη χρήση του εργαλείου προκειμένου να τροφοδοτήσει την πλατφόρμα με κατάλληλο περιεχόμενο.</w:t>
      </w:r>
    </w:p>
    <w:p w14:paraId="1D72F301" w14:textId="77777777" w:rsidR="00EA28EB" w:rsidRPr="00667C15" w:rsidRDefault="00EA28EB" w:rsidP="00EA28EB">
      <w:pPr>
        <w:spacing w:line="300" w:lineRule="atLeast"/>
        <w:rPr>
          <w:rFonts w:cs="Tahoma"/>
          <w:lang w:val="el-GR"/>
        </w:rPr>
      </w:pPr>
      <w:r w:rsidRPr="00667C15">
        <w:rPr>
          <w:lang w:val="el-GR"/>
        </w:rPr>
        <w:t>(β) θα εκπονήσει μελέτες και θα υλοποιήσει δράσεις για την αποτελεσματικότερη στόχευση και διάχυση των ενεργειών που θα υλοποιηθούν μέσα από την πλατφόρμα ώστε να επιτευχθεί η όσο το δυνατόν ευρύτερη</w:t>
      </w:r>
      <w:r w:rsidRPr="00667C15">
        <w:rPr>
          <w:rFonts w:ascii="Calibri" w:hAnsi="Calibri"/>
          <w:szCs w:val="22"/>
          <w:lang w:val="el-GR"/>
        </w:rPr>
        <w:t xml:space="preserve"> </w:t>
      </w:r>
      <w:r w:rsidRPr="00667C15">
        <w:rPr>
          <w:lang w:val="el-GR"/>
        </w:rPr>
        <w:t xml:space="preserve">αναγνωρισιμότητα και επισκεψιμότητα της πλατφόρμας από τους χρήστες και  τους πολίτες. </w:t>
      </w:r>
      <w:r w:rsidRPr="00667C15">
        <w:rPr>
          <w:rFonts w:cs="Tahoma"/>
        </w:rPr>
        <w:t> </w:t>
      </w:r>
    </w:p>
    <w:p w14:paraId="3C61CE00" w14:textId="5617121F" w:rsidR="00EA28EB" w:rsidRDefault="00EA28EB" w:rsidP="00B609C8">
      <w:pPr>
        <w:spacing w:line="300" w:lineRule="atLeast"/>
        <w:rPr>
          <w:rFonts w:cs="Tahoma"/>
          <w:b/>
          <w:bCs/>
          <w:lang w:val="el-GR"/>
        </w:rPr>
      </w:pPr>
    </w:p>
    <w:p w14:paraId="2B534E32" w14:textId="39A59D2C" w:rsidR="00EA28EB" w:rsidRPr="00EA28EB" w:rsidRDefault="00EA28EB" w:rsidP="00671CDE">
      <w:pPr>
        <w:pStyle w:val="1"/>
        <w:numPr>
          <w:ilvl w:val="0"/>
          <w:numId w:val="80"/>
        </w:numPr>
      </w:pPr>
      <w:bookmarkStart w:id="392" w:name="_Toc80088684"/>
      <w:r>
        <w:t>Αναλυτική Περιγραφή Φυσικού Αντικειμένου</w:t>
      </w:r>
      <w:bookmarkEnd w:id="392"/>
      <w:r>
        <w:t xml:space="preserve"> </w:t>
      </w:r>
    </w:p>
    <w:p w14:paraId="4E3C2A9D" w14:textId="77777777" w:rsidR="00413C69" w:rsidRPr="00EF2032" w:rsidRDefault="00413C69" w:rsidP="00671CDE">
      <w:pPr>
        <w:pStyle w:val="2"/>
        <w:numPr>
          <w:ilvl w:val="1"/>
          <w:numId w:val="80"/>
        </w:numPr>
      </w:pPr>
      <w:bookmarkStart w:id="393" w:name="_Ref78295685"/>
      <w:bookmarkStart w:id="394" w:name="_Ref78299286"/>
      <w:bookmarkStart w:id="395" w:name="_Toc80088685"/>
      <w:r w:rsidRPr="00EF2032">
        <w:t>ΕΝΟΤΗΤΑ ΕΡΓΑΣΙΩΝ Ι: Ανάπτυξη Ενιαίας Ψηφιακής Πλατφόρμας για το Παρατηρητήριο Γραφειοκρατίας και το ΕΠΑΔ</w:t>
      </w:r>
      <w:bookmarkEnd w:id="393"/>
      <w:bookmarkEnd w:id="394"/>
      <w:bookmarkEnd w:id="395"/>
      <w:r w:rsidRPr="00EF2032">
        <w:t xml:space="preserve"> </w:t>
      </w:r>
    </w:p>
    <w:p w14:paraId="42177FC9" w14:textId="77777777" w:rsidR="00413C69" w:rsidRPr="00667C15" w:rsidRDefault="00413C69" w:rsidP="00413C69">
      <w:pPr>
        <w:tabs>
          <w:tab w:val="left" w:pos="412"/>
        </w:tabs>
        <w:spacing w:line="300" w:lineRule="atLeast"/>
        <w:rPr>
          <w:rFonts w:cs="Tahoma"/>
          <w:lang w:val="el-GR"/>
        </w:rPr>
      </w:pPr>
      <w:r w:rsidRPr="00667C15">
        <w:rPr>
          <w:rFonts w:cs="Tahoma"/>
          <w:lang w:val="el-GR"/>
        </w:rPr>
        <w:t>Ο ανάδοχος θα προσφέρει όλες τις απαραίτητες υπηρεσίες και το απαιτούμενο λογισμικό για την ανάπτυξη και θέση σε λειτουργία της ενιαίας ψηφιακής πλατφόρμας ΕΠΑΔ – Παρατηρητηρίου Γραφειοκρατίας. Τα βασικά δομικά στοιχεία της ενιαίας πλατφόρμας είναι τα εξής:</w:t>
      </w:r>
    </w:p>
    <w:p w14:paraId="045954A7" w14:textId="77777777" w:rsidR="00796DB9" w:rsidRDefault="00796DB9" w:rsidP="00413C69">
      <w:pPr>
        <w:tabs>
          <w:tab w:val="left" w:pos="412"/>
        </w:tabs>
        <w:spacing w:line="300" w:lineRule="atLeast"/>
        <w:rPr>
          <w:rFonts w:cs="Tahoma"/>
          <w:b/>
          <w:bCs/>
          <w:u w:val="single"/>
          <w:lang w:val="el-GR"/>
        </w:rPr>
      </w:pPr>
    </w:p>
    <w:p w14:paraId="1A8E0E39" w14:textId="6F78B233" w:rsidR="00413C69" w:rsidRPr="00667C15" w:rsidRDefault="00413C69" w:rsidP="00413C69">
      <w:pPr>
        <w:tabs>
          <w:tab w:val="left" w:pos="412"/>
        </w:tabs>
        <w:spacing w:line="300" w:lineRule="atLeast"/>
        <w:rPr>
          <w:rFonts w:cs="Tahoma"/>
          <w:lang w:val="el-GR"/>
        </w:rPr>
      </w:pPr>
      <w:r w:rsidRPr="00667C15">
        <w:rPr>
          <w:rFonts w:cs="Tahoma"/>
          <w:b/>
          <w:bCs/>
          <w:u w:val="single"/>
          <w:lang w:val="el-GR"/>
        </w:rPr>
        <w:t>Α. Μηχανισμός Εκτέλεσης του Τυποποιημένου Μοντέλου Κόστους (ΤΜΚ) για τη Μέτρηση των Διοικητικών Βαρών Νομοθετικών και Κανονιστικών Ρυθμίσεων</w:t>
      </w:r>
      <w:r w:rsidRPr="00667C15">
        <w:rPr>
          <w:rFonts w:cs="Tahoma"/>
          <w:lang w:val="el-GR"/>
        </w:rPr>
        <w:t xml:space="preserve">: στο πλαίσιο αυτού του δομικού στοιχείου της πλατφόρμας θα είναι δυνατή η πλήρης ενσωμάτωση, εκτέλεση και λειτουργία των μηχανισμών μέτρησης διοικητικών βαρών Νομοθετικών και Κανονιστικών Ρυθμίσεων που προβλέπει το Τυποποιημένο Μοντέλο Κόστους, όπως αυτό θα οριστικοποιηθεί μέσα από την τρέχουσα συνεργασία του ΥΨΔ με τον ΟΟΣΑ. Μέσω του μηχανισμού θα υποστηρίζεται: </w:t>
      </w:r>
    </w:p>
    <w:p w14:paraId="56C47021" w14:textId="77777777" w:rsidR="00413C69" w:rsidRPr="00667C15" w:rsidRDefault="00413C69" w:rsidP="00671CDE">
      <w:pPr>
        <w:pStyle w:val="aff"/>
        <w:numPr>
          <w:ilvl w:val="0"/>
          <w:numId w:val="63"/>
        </w:numPr>
        <w:tabs>
          <w:tab w:val="left" w:pos="412"/>
        </w:tabs>
        <w:suppressAutoHyphens w:val="0"/>
        <w:spacing w:after="0" w:line="300" w:lineRule="atLeast"/>
        <w:rPr>
          <w:rFonts w:cs="Tahoma"/>
          <w:lang w:val="el-GR"/>
        </w:rPr>
      </w:pPr>
      <w:r w:rsidRPr="00667C15">
        <w:rPr>
          <w:rFonts w:cs="Tahoma"/>
          <w:lang w:val="el-GR"/>
        </w:rPr>
        <w:t>η δόμηση κάθε ρύθμισης σύμφωνα με το ΤΜΚ και συγκεκριμένα η ανάλυσή της σε πληροφοριακές υποχρεώσεις, απαιτήσεις δεδομένων και διοικητικές δραστηριότητες, σε συνάρτηση με τις παραμέτρους κόστους (Εσωτερικά και Εξωτερικά Κόστη)</w:t>
      </w:r>
    </w:p>
    <w:p w14:paraId="490E9082" w14:textId="77777777" w:rsidR="00413C69" w:rsidRPr="00667C15" w:rsidRDefault="00413C69" w:rsidP="00671CDE">
      <w:pPr>
        <w:pStyle w:val="aff"/>
        <w:numPr>
          <w:ilvl w:val="0"/>
          <w:numId w:val="63"/>
        </w:numPr>
        <w:tabs>
          <w:tab w:val="left" w:pos="412"/>
        </w:tabs>
        <w:suppressAutoHyphens w:val="0"/>
        <w:spacing w:after="0" w:line="300" w:lineRule="atLeast"/>
        <w:rPr>
          <w:rFonts w:cs="Tahoma"/>
          <w:lang w:val="el-GR"/>
        </w:rPr>
      </w:pPr>
      <w:r w:rsidRPr="00667C15">
        <w:rPr>
          <w:rFonts w:cs="Tahoma"/>
          <w:lang w:val="el-GR"/>
        </w:rPr>
        <w:t xml:space="preserve">Ο υπολογισμός των διοικητικών βαρών με βάση την εξίσωση του ΤΜΚ που βασίζεται στη στο Βασικό τύπο μέτρησης Σύνολο Διοικητικών Βαρών ανά ρύθμιση = ΣΚ.Π.Υ (όπου Κ.Π.Υ. είναι το κόστος μιας Πληροφοριακής Υποχρέωσης), τον τύπο μέτρησης του κόστους των Πληροφοριακών Υποχρεώσεων  Κ.Π.Υ.= ΣΚ.Δ.Δ. (όπου Κ.Δ.Δ. είναι το κόστος μιας Διοικητικής Δραστηριότητας και τον τύπο για τον υπολογισμό των Διοικητικών Δραστηριοτήτων Κ.Δ.Δ. = Τιμή </w:t>
      </w:r>
      <w:r w:rsidRPr="00667C15">
        <w:rPr>
          <w:rFonts w:cs="Tahoma"/>
        </w:rPr>
        <w:t>x</w:t>
      </w:r>
      <w:r w:rsidRPr="00667C15">
        <w:rPr>
          <w:rFonts w:cs="Tahoma"/>
          <w:lang w:val="el-GR"/>
        </w:rPr>
        <w:t xml:space="preserve"> Ποσότητα όπου Τιμή = κόστος εργατοώρας επί το χρόνο που χρειάζεται για να γίνει η δραστηριότητα, το οποίο διακρίνεται σε εσωτερικό κόστος (π.χ μισθολογικό κόστος εργασίας, μη-μισθολογικό κόστος εργασίας, διάφορα υλικά και τα γενικά έξοδα κλπ) και σε εξωτερικό κόστος που αφορά το ωριαίο κόστος του στελέχους που έχει προσληφθεί για την πραγματοποίηση μιας δραστηριότητας. Η ποσότητα ισούται με τον πληθυσμό υπόχρεων επιχειρήσεων επί τη συχνότητα υλοποίησης της δραστηριότητας εντός του χρόνου μέτρησης. Αντίστοιχοι υπολογισμοί θα γίνουν και για τους πολίτες και για τους δημοσίους υπαλλήλους.</w:t>
      </w:r>
    </w:p>
    <w:p w14:paraId="4ECAA1FE" w14:textId="77777777" w:rsidR="00413C69" w:rsidRPr="00667C15" w:rsidRDefault="00413C69" w:rsidP="00671CDE">
      <w:pPr>
        <w:pStyle w:val="aff"/>
        <w:numPr>
          <w:ilvl w:val="0"/>
          <w:numId w:val="63"/>
        </w:numPr>
        <w:tabs>
          <w:tab w:val="left" w:pos="412"/>
        </w:tabs>
        <w:suppressAutoHyphens w:val="0"/>
        <w:spacing w:after="0" w:line="300" w:lineRule="atLeast"/>
        <w:rPr>
          <w:rFonts w:cs="Tahoma"/>
          <w:lang w:val="el-GR"/>
        </w:rPr>
      </w:pPr>
      <w:r w:rsidRPr="00667C15">
        <w:rPr>
          <w:rFonts w:cs="Tahoma"/>
          <w:lang w:val="el-GR"/>
        </w:rPr>
        <w:t>Υποστήριξη όλων των μεθοδολογιών μέτρησης του ΤΜΚ και συγκεκριμένα α) Μετρήσεις Γραμμής Βάσης ή εκ των προτέρων οι οποίες είναι μετρήσεις πληροφοριακών υποχρεώσεων μιας επιχείρησης που πηγάζουν από υφιστάμενες μετρήσεις μιας περιόδου (συνήθως ενός έτους) και β) Μετρήσεις νέας Ρύθμισης ή εκ των υστέρων μέτρηση με τις οποίες μετράμε τις νέες ρυθμίσεις ως μέρος μιας ευρύτερης Ανάλυσης Κανονιστικών Επιπτώσεων, β) συγκριτικές μετρήσεις (</w:t>
      </w:r>
      <w:r w:rsidRPr="00667C15">
        <w:rPr>
          <w:rFonts w:cs="Tahoma"/>
        </w:rPr>
        <w:t>before</w:t>
      </w:r>
      <w:r w:rsidRPr="00667C15">
        <w:rPr>
          <w:rFonts w:cs="Tahoma"/>
          <w:lang w:val="el-GR"/>
        </w:rPr>
        <w:t xml:space="preserve"> </w:t>
      </w:r>
      <w:r w:rsidRPr="00667C15">
        <w:rPr>
          <w:rFonts w:cs="Tahoma"/>
        </w:rPr>
        <w:t>and</w:t>
      </w:r>
      <w:r w:rsidRPr="00667C15">
        <w:rPr>
          <w:rFonts w:cs="Tahoma"/>
          <w:lang w:val="el-GR"/>
        </w:rPr>
        <w:t xml:space="preserve"> </w:t>
      </w:r>
      <w:r w:rsidRPr="00667C15">
        <w:rPr>
          <w:rFonts w:cs="Tahoma"/>
        </w:rPr>
        <w:t>after</w:t>
      </w:r>
      <w:r w:rsidRPr="00667C15">
        <w:rPr>
          <w:rFonts w:cs="Tahoma"/>
          <w:lang w:val="el-GR"/>
        </w:rPr>
        <w:t xml:space="preserve">). </w:t>
      </w:r>
    </w:p>
    <w:p w14:paraId="4EB57426" w14:textId="77777777" w:rsidR="00413C69" w:rsidRPr="00667C15" w:rsidRDefault="00413C69" w:rsidP="00671CDE">
      <w:pPr>
        <w:pStyle w:val="aff"/>
        <w:numPr>
          <w:ilvl w:val="0"/>
          <w:numId w:val="63"/>
        </w:numPr>
        <w:tabs>
          <w:tab w:val="left" w:pos="412"/>
        </w:tabs>
        <w:suppressAutoHyphens w:val="0"/>
        <w:spacing w:after="0" w:line="300" w:lineRule="atLeast"/>
        <w:rPr>
          <w:rFonts w:cs="Tahoma"/>
          <w:lang w:val="el-GR"/>
        </w:rPr>
      </w:pPr>
      <w:r w:rsidRPr="00667C15">
        <w:rPr>
          <w:rFonts w:cs="Tahoma"/>
          <w:lang w:val="el-GR"/>
        </w:rPr>
        <w:t>Εκτέλεση Φάσεων ΤΜΚ. Καταρχήν, θα πρέπει να υποστηρίζονται οι 4 Φάσεις και το σύνολο των βημάτων που προβλέπει το ΤΜΚ:</w:t>
      </w:r>
    </w:p>
    <w:p w14:paraId="2235BEB5" w14:textId="77777777" w:rsidR="00413C69" w:rsidRPr="00AF61F8" w:rsidRDefault="00413C69" w:rsidP="00671CDE">
      <w:pPr>
        <w:pStyle w:val="aff"/>
        <w:numPr>
          <w:ilvl w:val="1"/>
          <w:numId w:val="63"/>
        </w:numPr>
        <w:tabs>
          <w:tab w:val="left" w:pos="412"/>
        </w:tabs>
        <w:suppressAutoHyphens w:val="0"/>
        <w:spacing w:after="0" w:line="300" w:lineRule="atLeast"/>
        <w:rPr>
          <w:rFonts w:cs="Tahoma"/>
          <w:lang w:val="el-GR"/>
        </w:rPr>
      </w:pPr>
      <w:r w:rsidRPr="00AF61F8">
        <w:rPr>
          <w:rFonts w:cs="Tahoma"/>
          <w:b/>
          <w:bCs/>
          <w:lang w:val="el-GR"/>
        </w:rPr>
        <w:t>Φάση 1 – Έναρξη Εργασιών</w:t>
      </w:r>
      <w:r w:rsidRPr="00AF61F8">
        <w:rPr>
          <w:rFonts w:cs="Tahoma"/>
          <w:lang w:val="el-GR"/>
        </w:rPr>
        <w:t>: Σε αυτή τη Φάση διενεργείται η αρχική ανάλυση των ρυθμίσεων που έχουν επιλεγεί για μέτρηση και οριστικοποιούνται θέματα όπως αν η ρύθμιση επηρεάζει τη λειτουργία των επιχειρήσεων, αν η συμμόρφωση είναι υποχρεωτική η προαιρετική κλπ. Σε αυτή τη Φάση γίνεται και η διαβούλευση με τους ενδιαφερόμενους, η οποία επίσης θα υποστηρίζεται από την πλατφόρμα.</w:t>
      </w:r>
    </w:p>
    <w:p w14:paraId="02E1E49F" w14:textId="77777777" w:rsidR="00413C69" w:rsidRPr="00AF61F8" w:rsidRDefault="00413C69" w:rsidP="00671CDE">
      <w:pPr>
        <w:pStyle w:val="aff"/>
        <w:numPr>
          <w:ilvl w:val="1"/>
          <w:numId w:val="63"/>
        </w:numPr>
        <w:tabs>
          <w:tab w:val="left" w:pos="412"/>
        </w:tabs>
        <w:suppressAutoHyphens w:val="0"/>
        <w:spacing w:after="0" w:line="300" w:lineRule="atLeast"/>
        <w:rPr>
          <w:rFonts w:cs="Tahoma"/>
          <w:lang w:val="el-GR"/>
        </w:rPr>
      </w:pPr>
      <w:r w:rsidRPr="00AF61F8">
        <w:rPr>
          <w:rFonts w:cs="Tahoma"/>
          <w:b/>
          <w:bCs/>
          <w:lang w:val="el-GR"/>
        </w:rPr>
        <w:t>Φάση 2 – Προπαρασκευαστική Φάση</w:t>
      </w:r>
      <w:r w:rsidRPr="00AF61F8">
        <w:rPr>
          <w:rFonts w:cs="Tahoma"/>
          <w:lang w:val="el-GR"/>
        </w:rPr>
        <w:t>: Σε αυτή Φάση θα γίνεται η αναγνώριση των πληροφοριακών υποχρεώσεων και των απαιτήσεων δεδομένων που επηρεάζουν τις επιχειρήσεις και ο καθορισμός των διοικητικών δραστηριοτήτων που απαιτεί η συμμόρφωση. Επίσης, καθορίζονται θέματα όπως η κατηγοριοποίηση των πληροφοριακών υποχρεώσεων και των απαιτήσεων δεδομένων, η θέσπιση κανόνων για την αποφυγή της διπλομέτρησης των διοικητικών βαρών, η κατηγοριοποίηση των υπόχρεων επιχειρήσεων, ο καθορισμός σημαντικών παραγόντων της μέτρησης όπως η συχνότητα, η αναγνώριση παραμέτρων του κόστους κλπ</w:t>
      </w:r>
    </w:p>
    <w:p w14:paraId="2F0C6A73" w14:textId="77777777" w:rsidR="00413C69" w:rsidRDefault="00413C69" w:rsidP="00671CDE">
      <w:pPr>
        <w:pStyle w:val="aff"/>
        <w:numPr>
          <w:ilvl w:val="1"/>
          <w:numId w:val="63"/>
        </w:numPr>
        <w:tabs>
          <w:tab w:val="left" w:pos="412"/>
        </w:tabs>
        <w:suppressAutoHyphens w:val="0"/>
        <w:spacing w:after="0" w:line="300" w:lineRule="atLeast"/>
        <w:rPr>
          <w:rFonts w:cs="Tahoma"/>
          <w:lang w:val="el-GR"/>
        </w:rPr>
      </w:pPr>
      <w:r w:rsidRPr="00AF61F8">
        <w:rPr>
          <w:rFonts w:cs="Tahoma"/>
          <w:b/>
          <w:bCs/>
          <w:lang w:val="el-GR"/>
        </w:rPr>
        <w:t>Φάση 3 – Συλλογή και τυποποίηση δεδομένων χρόνου και κόστους</w:t>
      </w:r>
      <w:r w:rsidRPr="00AF61F8">
        <w:rPr>
          <w:rFonts w:cs="Tahoma"/>
          <w:lang w:val="el-GR"/>
        </w:rPr>
        <w:t xml:space="preserve">. Στη Φάση αυτή γίνεται η συγκέντρωση των εμπειρικών δεδομένων με διάφορες μεθοδολογίες όπως η συμπλήρωση ερωτηματολογίων από δείγμα επιχειρήσεων σε συνδυασμό με την άντληση των πληροφοριών αυτών από ειδικούς εμπειρογνώμονες. Στόχος είναι να εξαχθεί ο τύπος της «Επιχείρησης Μέσης αποτελεσματικότητας», ώστε να είναι δυνατή η τυποποίηση των εκτιμήσεων χρόνου και πόρων για κάθε επιχειρηματικό κλάδο ανά δραστηριότητα. Για την υποστήριξη της συγκεκριµένης φάσης, η πλατφόρμα θα πρέπει να </w:t>
      </w:r>
      <w:r>
        <w:rPr>
          <w:rFonts w:cs="Tahoma"/>
          <w:lang w:val="el-GR"/>
        </w:rPr>
        <w:t>υποστηρίζει</w:t>
      </w:r>
      <w:r w:rsidRPr="00AF61F8">
        <w:rPr>
          <w:rFonts w:cs="Tahoma"/>
          <w:lang w:val="el-GR"/>
        </w:rPr>
        <w:t xml:space="preserve"> πολλαπλές δυνατότητες συγκέντρωσης στοιχείων όπως </w:t>
      </w:r>
      <w:r>
        <w:rPr>
          <w:rFonts w:cs="Tahoma"/>
          <w:lang w:val="el-GR"/>
        </w:rPr>
        <w:t xml:space="preserve">απευθείας </w:t>
      </w:r>
      <w:r w:rsidRPr="00AF61F8">
        <w:rPr>
          <w:rFonts w:cs="Tahoma"/>
          <w:lang w:val="el-GR"/>
        </w:rPr>
        <w:t>καταχώρηση</w:t>
      </w:r>
      <w:r w:rsidRPr="006346E9">
        <w:rPr>
          <w:rFonts w:cs="Tahoma"/>
          <w:lang w:val="el-GR"/>
        </w:rPr>
        <w:t xml:space="preserve"> </w:t>
      </w:r>
      <w:r>
        <w:rPr>
          <w:rFonts w:cs="Tahoma"/>
          <w:lang w:val="el-GR"/>
        </w:rPr>
        <w:t>(</w:t>
      </w:r>
      <w:r>
        <w:rPr>
          <w:rFonts w:cs="Tahoma"/>
          <w:lang w:val="en-US"/>
        </w:rPr>
        <w:t>data</w:t>
      </w:r>
      <w:r w:rsidRPr="006346E9">
        <w:rPr>
          <w:rFonts w:cs="Tahoma"/>
          <w:lang w:val="el-GR"/>
        </w:rPr>
        <w:t xml:space="preserve"> </w:t>
      </w:r>
      <w:r>
        <w:rPr>
          <w:rFonts w:cs="Tahoma"/>
          <w:lang w:val="en-US"/>
        </w:rPr>
        <w:t>entry</w:t>
      </w:r>
      <w:r w:rsidRPr="006346E9">
        <w:rPr>
          <w:rFonts w:cs="Tahoma"/>
          <w:lang w:val="el-GR"/>
        </w:rPr>
        <w:t>)</w:t>
      </w:r>
      <w:r w:rsidRPr="00AF61F8">
        <w:rPr>
          <w:rFonts w:cs="Tahoma"/>
          <w:lang w:val="el-GR"/>
        </w:rPr>
        <w:t xml:space="preserve">, </w:t>
      </w:r>
      <w:r>
        <w:rPr>
          <w:rFonts w:cs="Tahoma"/>
          <w:lang w:val="el-GR"/>
        </w:rPr>
        <w:t>μαζική μεταφόρτωση</w:t>
      </w:r>
      <w:r w:rsidRPr="00AF61F8">
        <w:rPr>
          <w:rFonts w:cs="Tahoma"/>
          <w:lang w:val="el-GR"/>
        </w:rPr>
        <w:t xml:space="preserve"> </w:t>
      </w:r>
      <w:r>
        <w:rPr>
          <w:rFonts w:cs="Tahoma"/>
          <w:lang w:val="el-GR"/>
        </w:rPr>
        <w:t xml:space="preserve">μέσω </w:t>
      </w:r>
      <w:r w:rsidRPr="00AF61F8">
        <w:rPr>
          <w:rFonts w:cs="Tahoma"/>
          <w:lang w:val="el-GR"/>
        </w:rPr>
        <w:t xml:space="preserve">αρχείων </w:t>
      </w:r>
      <w:r>
        <w:rPr>
          <w:rFonts w:cs="Tahoma"/>
          <w:lang w:val="el-GR"/>
        </w:rPr>
        <w:t xml:space="preserve">(πχ </w:t>
      </w:r>
      <w:r w:rsidRPr="00AF61F8">
        <w:rPr>
          <w:rFonts w:cs="Tahoma"/>
        </w:rPr>
        <w:t>XML</w:t>
      </w:r>
      <w:r>
        <w:rPr>
          <w:rFonts w:cs="Tahoma"/>
          <w:lang w:val="el-GR"/>
        </w:rPr>
        <w:t xml:space="preserve">, </w:t>
      </w:r>
      <w:r>
        <w:rPr>
          <w:rFonts w:cs="Tahoma"/>
          <w:lang w:val="en-US"/>
        </w:rPr>
        <w:t>CSV</w:t>
      </w:r>
      <w:r w:rsidRPr="006346E9">
        <w:rPr>
          <w:rFonts w:cs="Tahoma"/>
          <w:lang w:val="el-GR"/>
        </w:rPr>
        <w:t xml:space="preserve">, </w:t>
      </w:r>
      <w:r>
        <w:rPr>
          <w:rFonts w:cs="Tahoma"/>
          <w:lang w:val="en-US"/>
        </w:rPr>
        <w:t>JSON</w:t>
      </w:r>
      <w:r>
        <w:rPr>
          <w:rFonts w:cs="Tahoma"/>
          <w:lang w:val="el-GR"/>
        </w:rPr>
        <w:t>)</w:t>
      </w:r>
      <w:r w:rsidRPr="00AF61F8">
        <w:rPr>
          <w:rFonts w:cs="Tahoma"/>
          <w:lang w:val="el-GR"/>
        </w:rPr>
        <w:t xml:space="preserve"> και </w:t>
      </w:r>
      <w:r>
        <w:rPr>
          <w:rFonts w:cs="Tahoma"/>
          <w:lang w:val="el-GR"/>
        </w:rPr>
        <w:t xml:space="preserve">προγραμματιστική διεπαφή </w:t>
      </w:r>
      <w:r w:rsidRPr="00AF61F8">
        <w:rPr>
          <w:rFonts w:cs="Tahoma"/>
          <w:lang w:val="el-GR"/>
        </w:rPr>
        <w:t>(</w:t>
      </w:r>
      <w:r>
        <w:rPr>
          <w:rFonts w:cs="Tahoma"/>
          <w:lang w:val="el-GR"/>
        </w:rPr>
        <w:t xml:space="preserve">πχ </w:t>
      </w:r>
      <w:r>
        <w:rPr>
          <w:rFonts w:cs="Tahoma"/>
        </w:rPr>
        <w:t>SOAP</w:t>
      </w:r>
      <w:r w:rsidRPr="006346E9">
        <w:rPr>
          <w:rFonts w:cs="Tahoma"/>
          <w:lang w:val="el-GR"/>
        </w:rPr>
        <w:t xml:space="preserve"> </w:t>
      </w:r>
      <w:r>
        <w:rPr>
          <w:rFonts w:cs="Tahoma"/>
          <w:lang w:val="en-US"/>
        </w:rPr>
        <w:t>web</w:t>
      </w:r>
      <w:r w:rsidRPr="006346E9">
        <w:rPr>
          <w:rFonts w:cs="Tahoma"/>
          <w:lang w:val="el-GR"/>
        </w:rPr>
        <w:t xml:space="preserve"> </w:t>
      </w:r>
      <w:r>
        <w:rPr>
          <w:rFonts w:cs="Tahoma"/>
          <w:lang w:val="en-US"/>
        </w:rPr>
        <w:t>service</w:t>
      </w:r>
      <w:r>
        <w:rPr>
          <w:rFonts w:cs="Tahoma"/>
          <w:lang w:val="el-GR"/>
        </w:rPr>
        <w:t xml:space="preserve"> ή </w:t>
      </w:r>
      <w:r>
        <w:rPr>
          <w:rFonts w:cs="Tahoma"/>
          <w:lang w:val="en-US"/>
        </w:rPr>
        <w:t>REST</w:t>
      </w:r>
      <w:r w:rsidRPr="00AF61F8">
        <w:rPr>
          <w:rFonts w:cs="Tahoma"/>
          <w:lang w:val="el-GR"/>
        </w:rPr>
        <w:t>). Έτσι θα µπορούν να υποβληθούν στοιχεία στο σύστημα από οποιοδήποτε σύστημα οποιουδήποτε φορέα.</w:t>
      </w:r>
    </w:p>
    <w:p w14:paraId="0A5C8A96" w14:textId="77777777" w:rsidR="00413C69" w:rsidRPr="00667C15" w:rsidRDefault="00413C69" w:rsidP="00671CDE">
      <w:pPr>
        <w:pStyle w:val="aff"/>
        <w:numPr>
          <w:ilvl w:val="1"/>
          <w:numId w:val="63"/>
        </w:numPr>
        <w:tabs>
          <w:tab w:val="left" w:pos="412"/>
        </w:tabs>
        <w:suppressAutoHyphens w:val="0"/>
        <w:spacing w:after="0" w:line="300" w:lineRule="atLeast"/>
        <w:rPr>
          <w:rFonts w:cs="Tahoma"/>
          <w:lang w:val="el-GR"/>
        </w:rPr>
      </w:pPr>
      <w:r w:rsidRPr="00AF61F8">
        <w:rPr>
          <w:rFonts w:cs="Tahoma"/>
          <w:b/>
          <w:bCs/>
          <w:lang w:val="el-GR"/>
        </w:rPr>
        <w:t>Φάση 4 – Εξαγωγή αποτελεσμάτων και εξαγωγή εκθέσεων</w:t>
      </w:r>
      <w:r w:rsidRPr="00AF61F8">
        <w:rPr>
          <w:rFonts w:cs="Tahoma"/>
          <w:lang w:val="el-GR"/>
        </w:rPr>
        <w:t>. Στη Φάση αυτή γίνεται η εξαγωγή των αποτελεσμάτων για κάθε διοικητική δραστηριότητα για κάθε κατηγορία επιχειρήσεων. Καταγράφεται το κόστος σε διάφορες μορφές και συνδυασμούς όπως ανά κατηγορία επιχειρήσεων και πληροφοριακή υποχρέωση, ανά ρύθμιση και διοικητική δραστηριότητα κλπ. Για την υποστήριξη της συγκεκριμένης φάσης, η πλατφόρμα θα  παρέχει δυνατότητες εξαγωγής στοιχείων προς συστήματα λήψεων αποφάσεων (</w:t>
      </w:r>
      <w:r w:rsidRPr="00AF61F8">
        <w:rPr>
          <w:rFonts w:cs="Tahoma"/>
        </w:rPr>
        <w:t>Decision</w:t>
      </w:r>
      <w:r w:rsidRPr="00AF61F8">
        <w:rPr>
          <w:rFonts w:cs="Tahoma"/>
          <w:lang w:val="el-GR"/>
        </w:rPr>
        <w:t xml:space="preserve"> </w:t>
      </w:r>
      <w:r w:rsidRPr="00AF61F8">
        <w:rPr>
          <w:rFonts w:cs="Tahoma"/>
        </w:rPr>
        <w:t>Support</w:t>
      </w:r>
      <w:r w:rsidRPr="00AF61F8">
        <w:rPr>
          <w:rFonts w:cs="Tahoma"/>
          <w:lang w:val="el-GR"/>
        </w:rPr>
        <w:t xml:space="preserve"> </w:t>
      </w:r>
      <w:r w:rsidRPr="00AF61F8">
        <w:rPr>
          <w:rFonts w:cs="Tahoma"/>
        </w:rPr>
        <w:t>Systems</w:t>
      </w:r>
      <w:r w:rsidRPr="00AF61F8">
        <w:rPr>
          <w:rFonts w:cs="Tahoma"/>
          <w:lang w:val="el-GR"/>
        </w:rPr>
        <w:t>), αλλά και προς συστήµατα ανάλυσης (</w:t>
      </w:r>
      <w:r w:rsidRPr="00AF61F8">
        <w:rPr>
          <w:rFonts w:cs="Tahoma"/>
        </w:rPr>
        <w:t>Analytical</w:t>
      </w:r>
      <w:r w:rsidRPr="00AF61F8">
        <w:rPr>
          <w:rFonts w:cs="Tahoma"/>
          <w:lang w:val="el-GR"/>
        </w:rPr>
        <w:t xml:space="preserve"> </w:t>
      </w:r>
      <w:r w:rsidRPr="00AF61F8">
        <w:rPr>
          <w:rFonts w:cs="Tahoma"/>
        </w:rPr>
        <w:t>Applications</w:t>
      </w:r>
      <w:r w:rsidRPr="00AF61F8">
        <w:rPr>
          <w:rFonts w:cs="Tahoma"/>
          <w:lang w:val="el-GR"/>
        </w:rPr>
        <w:t xml:space="preserve">, </w:t>
      </w:r>
      <w:r w:rsidRPr="00AF61F8">
        <w:rPr>
          <w:rFonts w:cs="Tahoma"/>
        </w:rPr>
        <w:t>Business</w:t>
      </w:r>
      <w:r w:rsidRPr="00AF61F8">
        <w:rPr>
          <w:rFonts w:cs="Tahoma"/>
          <w:lang w:val="el-GR"/>
        </w:rPr>
        <w:t xml:space="preserve"> </w:t>
      </w:r>
      <w:r w:rsidRPr="00AF61F8">
        <w:rPr>
          <w:rFonts w:cs="Tahoma"/>
        </w:rPr>
        <w:t>Intelligence</w:t>
      </w:r>
      <w:r w:rsidRPr="00AF61F8">
        <w:rPr>
          <w:rFonts w:cs="Tahoma"/>
          <w:lang w:val="el-GR"/>
        </w:rPr>
        <w:t>). Επίσης θα υπάρχει</w:t>
      </w:r>
      <w:r>
        <w:rPr>
          <w:rFonts w:cs="Tahoma"/>
          <w:lang w:val="el-GR"/>
        </w:rPr>
        <w:t xml:space="preserve"> </w:t>
      </w:r>
      <w:r w:rsidRPr="00AF61F8">
        <w:rPr>
          <w:rFonts w:cs="Tahoma"/>
          <w:lang w:val="el-GR"/>
        </w:rPr>
        <w:t xml:space="preserve">μηχανισμός προσομοίωσης μέσω του οποίου θα μπορούν να σχεδιάζονται και εκτελούνται διαφορετικά σενάρια υπολογισμού διοικητικών βαρών π.χ να µελετώνται διάφορα σενάρια που κάθε τροποποίηση σε συγκεκριµένη ρύθµιση επιφέρει στις επιχειρήσεις. Μπορεί δηλαδή ένας χρήστης να επιλέγει τη ρύθμιση που επιθυμεί και να µελετά τις διαφορές του συνολικού κόστους που επιφέρουν πιθανές απλοποιήσεις σε ζητούμενους υπολογισµούς, διορθωτικές ενέργειες, χρόνο δηµιουργίας αναφορών, χρόνο και κόστος εκμάθησης υποχρεώσεων, χρόνο συλλογής και προετοιµασίας στοιχείων, </w:t>
      </w:r>
      <w:r w:rsidRPr="00667C15">
        <w:rPr>
          <w:rFonts w:cs="Tahoma"/>
          <w:lang w:val="el-GR"/>
        </w:rPr>
        <w:t>χρόνο επιβεβληµένων επιθεωρήσεων/ ελέγχων, κοκ.</w:t>
      </w:r>
    </w:p>
    <w:p w14:paraId="1B3D4794" w14:textId="77777777" w:rsidR="00413C69" w:rsidRPr="00667C15" w:rsidRDefault="00413C69" w:rsidP="00413C69">
      <w:pPr>
        <w:pBdr>
          <w:top w:val="single" w:sz="4" w:space="1" w:color="auto"/>
          <w:left w:val="single" w:sz="4" w:space="4" w:color="auto"/>
          <w:bottom w:val="single" w:sz="4" w:space="1" w:color="auto"/>
          <w:right w:val="single" w:sz="4" w:space="4" w:color="auto"/>
        </w:pBdr>
        <w:rPr>
          <w:i/>
          <w:lang w:val="el-GR"/>
        </w:rPr>
      </w:pPr>
      <w:r w:rsidRPr="00667C15">
        <w:rPr>
          <w:i/>
          <w:lang w:val="el-GR"/>
        </w:rPr>
        <w:t>Επισημαίνεται, πως εφόσον το ΥΨΔ τροποποιήσει το συγκεκριμένο μοντέλο μέτρησης με πρόσθετες ενέργειες έως και τη Φάση πιλοτικής λειτουργίας,  ο Ανάδοχος θα πρέπει να τις διαμορφώσει κατάλληλα την πλατφόρμα, προκειμένου να υλοποιούνται οι μετρήσεις βάσει του επικαιροποιημένου μοντέλου. Οι παραπάνω φάσεις και βήματα της μεθοδολογίας βασίζονται στην απλή εκδοχή του ΤΜΚ.</w:t>
      </w:r>
    </w:p>
    <w:p w14:paraId="08884982" w14:textId="77777777" w:rsidR="00796DB9" w:rsidRDefault="00796DB9" w:rsidP="00413C69">
      <w:pPr>
        <w:tabs>
          <w:tab w:val="left" w:pos="412"/>
        </w:tabs>
        <w:spacing w:line="300" w:lineRule="atLeast"/>
        <w:rPr>
          <w:rFonts w:cs="Tahoma"/>
          <w:b/>
          <w:bCs/>
          <w:u w:val="single"/>
          <w:lang w:val="el-GR"/>
        </w:rPr>
      </w:pPr>
    </w:p>
    <w:p w14:paraId="18EFBD41" w14:textId="528662C7" w:rsidR="00413C69" w:rsidRPr="00190433" w:rsidRDefault="00413C69" w:rsidP="00413C69">
      <w:pPr>
        <w:tabs>
          <w:tab w:val="left" w:pos="412"/>
        </w:tabs>
        <w:spacing w:line="300" w:lineRule="atLeast"/>
        <w:rPr>
          <w:rFonts w:cs="Tahoma"/>
          <w:lang w:val="el-GR"/>
        </w:rPr>
      </w:pPr>
      <w:r w:rsidRPr="00667C15">
        <w:rPr>
          <w:rFonts w:cs="Tahoma"/>
          <w:b/>
          <w:bCs/>
          <w:u w:val="single"/>
          <w:lang w:val="el-GR"/>
        </w:rPr>
        <w:t>Β. Μηχανισμός Διαλειτουργικότητας με Τρίτα Συστήματα</w:t>
      </w:r>
      <w:r w:rsidRPr="00667C15">
        <w:rPr>
          <w:rFonts w:cs="Tahoma"/>
          <w:lang w:val="el-GR"/>
        </w:rPr>
        <w:t>: Η πλατφόρμα θα σχεδιαστεί και υλοποιηθεί με βάση ανοικτές αρχιτεκτονικές</w:t>
      </w:r>
      <w:r w:rsidRPr="00AF61F8">
        <w:rPr>
          <w:rFonts w:cs="Tahoma"/>
          <w:lang w:val="el-GR"/>
        </w:rPr>
        <w:t xml:space="preserve"> προκειμένου να είναι σε θέση αφενός να αντλεί και αφετέρου να παρέχει δεδομένα μέσω ανοικτών διεπαφών (</w:t>
      </w:r>
      <w:r w:rsidRPr="00724861">
        <w:rPr>
          <w:rFonts w:cs="Tahoma"/>
          <w:lang w:val="en-US"/>
        </w:rPr>
        <w:t>Web</w:t>
      </w:r>
      <w:r w:rsidRPr="00AF61F8">
        <w:rPr>
          <w:rFonts w:cs="Tahoma"/>
          <w:lang w:val="el-GR"/>
        </w:rPr>
        <w:t xml:space="preserve"> </w:t>
      </w:r>
      <w:r w:rsidRPr="00724861">
        <w:rPr>
          <w:rFonts w:cs="Tahoma"/>
          <w:lang w:val="en-US"/>
        </w:rPr>
        <w:t>Services</w:t>
      </w:r>
      <w:r w:rsidRPr="00AF61F8">
        <w:rPr>
          <w:rFonts w:cs="Tahoma"/>
          <w:lang w:val="el-GR"/>
        </w:rPr>
        <w:t xml:space="preserve">) από και σε τρίτα Συστήματα. </w:t>
      </w:r>
      <w:r w:rsidRPr="00190433">
        <w:rPr>
          <w:rFonts w:cs="Tahoma"/>
          <w:lang w:val="el-GR"/>
        </w:rPr>
        <w:t>Οι Μηχανισμοί Διαλειτουργικότητας ενδεικτικά αφορούν:</w:t>
      </w:r>
    </w:p>
    <w:p w14:paraId="403C1AD7" w14:textId="77777777" w:rsidR="00413C69" w:rsidRPr="00AF61F8" w:rsidRDefault="00413C69" w:rsidP="00671CDE">
      <w:pPr>
        <w:pStyle w:val="aff"/>
        <w:numPr>
          <w:ilvl w:val="0"/>
          <w:numId w:val="60"/>
        </w:numPr>
        <w:tabs>
          <w:tab w:val="left" w:pos="412"/>
        </w:tabs>
        <w:suppressAutoHyphens w:val="0"/>
        <w:spacing w:after="0" w:line="300" w:lineRule="atLeast"/>
        <w:rPr>
          <w:rFonts w:cs="Tahoma"/>
          <w:lang w:val="el-GR"/>
        </w:rPr>
      </w:pPr>
      <w:r w:rsidRPr="00AF61F8">
        <w:rPr>
          <w:rFonts w:cs="Tahoma"/>
          <w:lang w:val="el-GR"/>
        </w:rPr>
        <w:t>Άντληση δεδομένων από Τρίτα Συστήματα που αφορούν βασικές παραμέτρους για το Μηχανισμό Εκτέλεσης του Τυποποιημένου Μοντέλου Κόστους όπως δεδομένα Ρυθμίσεων, στοιχεία κόστους (εσωτερικό, εξωτερικό), συχνότητα πληροφοριακών υποχρεώσεων, στοιχεία διοικητικών δραστηριοτήτων</w:t>
      </w:r>
      <w:r>
        <w:rPr>
          <w:rFonts w:cs="Tahoma"/>
          <w:lang w:val="el-GR"/>
        </w:rPr>
        <w:t>, αριθμό υπηρεσιών που διεκπεραιώνουν τη διαδικασία, επιλογή γεωγραφικών παραμέτρων κ.α.</w:t>
      </w:r>
    </w:p>
    <w:p w14:paraId="5CDE74BC" w14:textId="77777777" w:rsidR="00413C69" w:rsidRPr="00AF61F8" w:rsidRDefault="00413C69" w:rsidP="00671CDE">
      <w:pPr>
        <w:pStyle w:val="aff"/>
        <w:numPr>
          <w:ilvl w:val="0"/>
          <w:numId w:val="60"/>
        </w:numPr>
        <w:tabs>
          <w:tab w:val="left" w:pos="412"/>
        </w:tabs>
        <w:suppressAutoHyphens w:val="0"/>
        <w:spacing w:after="0" w:line="300" w:lineRule="atLeast"/>
        <w:rPr>
          <w:rFonts w:cs="Tahoma"/>
          <w:lang w:val="el-GR"/>
        </w:rPr>
      </w:pPr>
      <w:r w:rsidRPr="00AF61F8">
        <w:rPr>
          <w:rFonts w:cs="Tahoma"/>
          <w:lang w:val="el-GR"/>
        </w:rPr>
        <w:t>Τροφοδότηση με στοιχεία και δεδομένα άλλων συστημάτων της Δημόσιας Διοίκησης όπως</w:t>
      </w:r>
    </w:p>
    <w:p w14:paraId="5D3126D6" w14:textId="77777777" w:rsidR="00413C69" w:rsidRPr="00724861" w:rsidRDefault="00413C69" w:rsidP="00671CDE">
      <w:pPr>
        <w:pStyle w:val="aff"/>
        <w:numPr>
          <w:ilvl w:val="1"/>
          <w:numId w:val="60"/>
        </w:numPr>
        <w:tabs>
          <w:tab w:val="left" w:pos="412"/>
        </w:tabs>
        <w:suppressAutoHyphens w:val="0"/>
        <w:spacing w:after="0" w:line="300" w:lineRule="atLeast"/>
        <w:rPr>
          <w:rFonts w:cs="Tahoma"/>
        </w:rPr>
      </w:pPr>
      <w:r w:rsidRPr="00724861">
        <w:rPr>
          <w:rFonts w:cs="Tahoma"/>
        </w:rPr>
        <w:t>Συστήματα Διοικητικής Πληροφόρησης</w:t>
      </w:r>
    </w:p>
    <w:p w14:paraId="41ABD814" w14:textId="77777777" w:rsidR="00413C69" w:rsidRPr="00AF61F8" w:rsidRDefault="00413C69" w:rsidP="00671CDE">
      <w:pPr>
        <w:pStyle w:val="aff"/>
        <w:numPr>
          <w:ilvl w:val="1"/>
          <w:numId w:val="60"/>
        </w:numPr>
        <w:tabs>
          <w:tab w:val="left" w:pos="412"/>
        </w:tabs>
        <w:suppressAutoHyphens w:val="0"/>
        <w:spacing w:after="0" w:line="300" w:lineRule="atLeast"/>
        <w:rPr>
          <w:rFonts w:cs="Tahoma"/>
          <w:lang w:val="el-GR"/>
        </w:rPr>
      </w:pPr>
      <w:r w:rsidRPr="00AF61F8">
        <w:rPr>
          <w:rFonts w:cs="Tahoma"/>
          <w:lang w:val="el-GR"/>
        </w:rPr>
        <w:t>Συστήματα που σχετίζονται με την παραγωγή Νομοθετικού Έργου</w:t>
      </w:r>
    </w:p>
    <w:p w14:paraId="788D4629" w14:textId="77777777" w:rsidR="00413C69" w:rsidRPr="00724861" w:rsidRDefault="00413C69" w:rsidP="00671CDE">
      <w:pPr>
        <w:pStyle w:val="aff"/>
        <w:numPr>
          <w:ilvl w:val="1"/>
          <w:numId w:val="60"/>
        </w:numPr>
        <w:tabs>
          <w:tab w:val="left" w:pos="412"/>
        </w:tabs>
        <w:suppressAutoHyphens w:val="0"/>
        <w:spacing w:after="0" w:line="300" w:lineRule="atLeast"/>
        <w:rPr>
          <w:rFonts w:cs="Tahoma"/>
        </w:rPr>
      </w:pPr>
      <w:r w:rsidRPr="00724861">
        <w:rPr>
          <w:rFonts w:cs="Tahoma"/>
        </w:rPr>
        <w:t>Συστήματα Ανάλυσης Δεδομένων</w:t>
      </w:r>
    </w:p>
    <w:p w14:paraId="5EC99D5C" w14:textId="77777777" w:rsidR="00413C69" w:rsidRPr="00AF61F8" w:rsidRDefault="00413C69" w:rsidP="00671CDE">
      <w:pPr>
        <w:pStyle w:val="aff"/>
        <w:numPr>
          <w:ilvl w:val="1"/>
          <w:numId w:val="60"/>
        </w:numPr>
        <w:tabs>
          <w:tab w:val="left" w:pos="412"/>
        </w:tabs>
        <w:suppressAutoHyphens w:val="0"/>
        <w:spacing w:after="0" w:line="300" w:lineRule="atLeast"/>
        <w:rPr>
          <w:rFonts w:cs="Tahoma"/>
          <w:lang w:val="el-GR"/>
        </w:rPr>
      </w:pPr>
      <w:r w:rsidRPr="00AF61F8">
        <w:rPr>
          <w:rFonts w:cs="Tahoma"/>
          <w:lang w:val="el-GR"/>
        </w:rPr>
        <w:t>Συστήματα Παρακολούθησης και Εκτέλεσης Διοικητικών διαδικασιών</w:t>
      </w:r>
    </w:p>
    <w:p w14:paraId="77A6C608" w14:textId="77777777" w:rsidR="00413C69" w:rsidRPr="00AF61F8" w:rsidRDefault="00413C69" w:rsidP="00671CDE">
      <w:pPr>
        <w:pStyle w:val="aff"/>
        <w:numPr>
          <w:ilvl w:val="0"/>
          <w:numId w:val="60"/>
        </w:numPr>
        <w:tabs>
          <w:tab w:val="left" w:pos="412"/>
        </w:tabs>
        <w:suppressAutoHyphens w:val="0"/>
        <w:spacing w:after="0" w:line="300" w:lineRule="atLeast"/>
        <w:rPr>
          <w:rFonts w:cs="Tahoma"/>
          <w:lang w:val="el-GR"/>
        </w:rPr>
      </w:pPr>
      <w:r w:rsidRPr="00AF61F8">
        <w:rPr>
          <w:rFonts w:cs="Tahoma"/>
          <w:lang w:val="el-GR"/>
        </w:rPr>
        <w:t>Διασύνδεση με μηχανισμούς αυθεντικοποίησης χρηστών/στελεχών της Δημόσιας Διοίκησης ή υπόχρεων επιχειρήσεων για την ασφαλή είσοδο στην Πλατφόρμα και την απονομή ρόλων και προνομίων σε αυτήν</w:t>
      </w:r>
    </w:p>
    <w:p w14:paraId="54082B86" w14:textId="77777777" w:rsidR="00413C69" w:rsidRDefault="00413C69" w:rsidP="00413C69">
      <w:pPr>
        <w:tabs>
          <w:tab w:val="left" w:pos="412"/>
        </w:tabs>
        <w:spacing w:line="300" w:lineRule="atLeast"/>
        <w:rPr>
          <w:rFonts w:cs="Tahoma"/>
          <w:lang w:val="el-GR"/>
        </w:rPr>
      </w:pPr>
      <w:r w:rsidRPr="00AF61F8">
        <w:rPr>
          <w:rFonts w:cs="Tahoma"/>
          <w:lang w:val="el-GR"/>
        </w:rPr>
        <w:t xml:space="preserve">Για την ανάπτυξη των </w:t>
      </w:r>
      <w:r w:rsidRPr="00724861">
        <w:rPr>
          <w:rFonts w:cs="Tahoma"/>
        </w:rPr>
        <w:t>Web</w:t>
      </w:r>
      <w:r w:rsidRPr="00AF61F8">
        <w:rPr>
          <w:rFonts w:cs="Tahoma"/>
          <w:lang w:val="el-GR"/>
        </w:rPr>
        <w:t xml:space="preserve"> </w:t>
      </w:r>
      <w:r w:rsidRPr="00724861">
        <w:rPr>
          <w:rFonts w:cs="Tahoma"/>
        </w:rPr>
        <w:t>Services</w:t>
      </w:r>
      <w:r w:rsidRPr="00AF61F8">
        <w:rPr>
          <w:rFonts w:cs="Tahoma"/>
          <w:lang w:val="el-GR"/>
        </w:rPr>
        <w:t xml:space="preserve"> θ’ ακολουθηθούν οι διαδικασίες και οι ενέργειες που προβλέπονται στην απόφαση του Υπουργού Ψηφιακής Διακυβέρνησης (ΦΕΚ 3990/Β/2019), που αφορά το Κέντρο Διαλειτουργικότητας (ΚΕΔ), όπως εκάστοτε ισχύει.</w:t>
      </w:r>
    </w:p>
    <w:p w14:paraId="54B22D72" w14:textId="77777777" w:rsidR="00796DB9" w:rsidRDefault="00796DB9" w:rsidP="00413C69">
      <w:pPr>
        <w:tabs>
          <w:tab w:val="left" w:pos="412"/>
        </w:tabs>
        <w:spacing w:line="300" w:lineRule="atLeast"/>
        <w:rPr>
          <w:rFonts w:cs="Tahoma"/>
          <w:b/>
          <w:bCs/>
          <w:u w:val="single"/>
          <w:lang w:val="el-GR"/>
        </w:rPr>
      </w:pPr>
    </w:p>
    <w:p w14:paraId="587A8F04" w14:textId="397B928E" w:rsidR="00413C69" w:rsidRPr="00824447" w:rsidRDefault="00413C69" w:rsidP="00413C69">
      <w:pPr>
        <w:tabs>
          <w:tab w:val="left" w:pos="412"/>
        </w:tabs>
        <w:spacing w:line="300" w:lineRule="atLeast"/>
        <w:rPr>
          <w:rFonts w:cs="Tahoma"/>
          <w:lang w:val="el-GR"/>
        </w:rPr>
      </w:pPr>
      <w:r w:rsidRPr="00824447">
        <w:rPr>
          <w:rFonts w:cs="Tahoma"/>
          <w:b/>
          <w:bCs/>
          <w:u w:val="single"/>
          <w:lang w:val="el-GR"/>
        </w:rPr>
        <w:t xml:space="preserve">Γ. Μηχανισμός και Εργαλεία Οπτικοποίησης Δεδομένων και Παραγωγής Αναφορών : </w:t>
      </w:r>
      <w:r w:rsidRPr="00824447">
        <w:rPr>
          <w:rFonts w:cs="Tahoma"/>
          <w:lang w:val="el-GR"/>
        </w:rPr>
        <w:t xml:space="preserve">Κρίσιμος παράγοντας για την επιτυχία της πλατφόρμας είναι ο σχεδιασμός και η λειτουργία της με τρόπο που βελτιώνει την εμπειρία του χρήστη αλλά και την παρουσίαση βασικών πληροφοριών και δεδομένων του ΕΠΑΔ, αξιοποιώντας τεχνικές όπως: </w:t>
      </w:r>
    </w:p>
    <w:p w14:paraId="70CD7666"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Δημιουργία ταμπλό παρουσίασης κρίσιμων πληροφοριών, δεικτών σε πραγματικό χρόνο (</w:t>
      </w:r>
      <w:r w:rsidRPr="00724861">
        <w:rPr>
          <w:rFonts w:cs="Tahoma"/>
          <w:lang w:val="en-US"/>
        </w:rPr>
        <w:t>Realtime</w:t>
      </w:r>
      <w:r w:rsidRPr="00824447">
        <w:rPr>
          <w:rFonts w:cs="Tahoma"/>
          <w:lang w:val="el-GR"/>
        </w:rPr>
        <w:t xml:space="preserve"> </w:t>
      </w:r>
      <w:r w:rsidRPr="00724861">
        <w:rPr>
          <w:rFonts w:cs="Tahoma"/>
          <w:lang w:val="en-US"/>
        </w:rPr>
        <w:t>Dashboards</w:t>
      </w:r>
      <w:r w:rsidRPr="00824447">
        <w:rPr>
          <w:rFonts w:cs="Tahoma"/>
          <w:lang w:val="el-GR"/>
        </w:rPr>
        <w:t>),</w:t>
      </w:r>
      <w:r w:rsidRPr="00824447">
        <w:rPr>
          <w:lang w:val="el-GR"/>
        </w:rPr>
        <w:t xml:space="preserve"> στο οποίο περιλαμβάνεται και </w:t>
      </w:r>
      <w:r w:rsidRPr="00824447">
        <w:rPr>
          <w:rFonts w:cs="Tahoma"/>
          <w:lang w:val="el-GR"/>
        </w:rPr>
        <w:t xml:space="preserve">η δυνατότητα επιλογής περιεχομένου (διαδικασιών προς απλούστευση) που θα προβάλλεται στο ευρύ κοινό από τους διαχειριστές της πλατφόρμας με τη δημιουργία των κατάλληλων αναφορών και </w:t>
      </w:r>
      <w:r w:rsidRPr="00724861">
        <w:rPr>
          <w:rFonts w:cs="Tahoma"/>
        </w:rPr>
        <w:t>dashboards</w:t>
      </w:r>
      <w:r w:rsidRPr="00824447">
        <w:rPr>
          <w:rFonts w:cs="Tahoma"/>
          <w:lang w:val="el-GR"/>
        </w:rPr>
        <w:t xml:space="preserve"> για την απεικόνιση και ανάλυση της πληροφορίας με εύληπτο τρόπο στις ζητούμενες διαστάσεις.</w:t>
      </w:r>
    </w:p>
    <w:p w14:paraId="1544211E"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Παρακολούθηση των διαδικασιών και φάσεων εκτέλεσης της μέτρησης των διοικητικών βαρών, παραγωγή ειδοποιήσεων με βάση κανόνες, αυτόματη δημιουργία προτάσεων βελτίωσης της διαδικασίας κλπ</w:t>
      </w:r>
    </w:p>
    <w:p w14:paraId="71B72B53"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Υλοποίηση μηχανισμού παραγωγής αναφορών, επιχειρησιακής ανάλυσης δεδομένων μέσω της αξιοποίησης Βάσης γνώσης που συντηρεί και ενσωματώνει η πλατφόρμα</w:t>
      </w:r>
    </w:p>
    <w:p w14:paraId="1B060E88"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 xml:space="preserve">Μηχανισμός Άντλησης πληροφοριών και δεδομένων μέσω ερωτηματολογίων, </w:t>
      </w:r>
      <w:r w:rsidRPr="00724861">
        <w:rPr>
          <w:rFonts w:cs="Tahoma"/>
          <w:lang w:val="en-US"/>
        </w:rPr>
        <w:t>Online</w:t>
      </w:r>
      <w:r w:rsidRPr="00824447">
        <w:rPr>
          <w:rFonts w:cs="Tahoma"/>
          <w:lang w:val="el-GR"/>
        </w:rPr>
        <w:t xml:space="preserve"> συνεντεύξεων με εμπλεκομένους στη διαδικασία όπως π.χ υπόχρεες επιχειρήσεις, εμπειρογνώμονες κλπ</w:t>
      </w:r>
    </w:p>
    <w:p w14:paraId="118BC119" w14:textId="77777777" w:rsidR="00796DB9" w:rsidRDefault="00796DB9" w:rsidP="00413C69">
      <w:pPr>
        <w:tabs>
          <w:tab w:val="left" w:pos="412"/>
        </w:tabs>
        <w:spacing w:line="300" w:lineRule="atLeast"/>
        <w:rPr>
          <w:rFonts w:cs="Tahoma"/>
          <w:b/>
          <w:bCs/>
          <w:u w:val="single"/>
          <w:lang w:val="el-GR"/>
        </w:rPr>
      </w:pPr>
    </w:p>
    <w:p w14:paraId="52684927" w14:textId="794CC76E" w:rsidR="00413C69" w:rsidRPr="00824447" w:rsidRDefault="00413C69" w:rsidP="00413C69">
      <w:pPr>
        <w:tabs>
          <w:tab w:val="left" w:pos="412"/>
        </w:tabs>
        <w:spacing w:line="300" w:lineRule="atLeast"/>
        <w:rPr>
          <w:rFonts w:cs="Tahoma"/>
          <w:b/>
          <w:bCs/>
          <w:u w:val="single"/>
          <w:lang w:val="el-GR"/>
        </w:rPr>
      </w:pPr>
      <w:r w:rsidRPr="00824447">
        <w:rPr>
          <w:rFonts w:cs="Tahoma"/>
          <w:b/>
          <w:bCs/>
          <w:u w:val="single"/>
          <w:lang w:val="el-GR"/>
        </w:rPr>
        <w:t xml:space="preserve">Δ. Μηχανισμός εξωστρέφειας και ανάδρασης: </w:t>
      </w:r>
      <w:r w:rsidRPr="00824447">
        <w:rPr>
          <w:rFonts w:cs="Tahoma"/>
          <w:lang w:val="el-GR"/>
        </w:rPr>
        <w:t>η λειτουργία μηχανισμών εξωστρέφειας και ανάδρασης με την Κοινωνία των Πολιτών και άλλους σημαντικούς ενδιαφερόμενους, θα υποστηριχθεί από Διαδικτυακή Πύλη στην οποία θα έχουν πρόσβαση όλοι οι πολίτες, και θα υποστηρίζει :</w:t>
      </w:r>
    </w:p>
    <w:p w14:paraId="05CB3D88"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Μηχανισμό Διαβούλευσης ρυθμίσεων και μέτρησης διοικητικών βαρών με ενδιαφερομένους π.χ υπόχρεες επιχειρήσεις,</w:t>
      </w:r>
      <w:r>
        <w:rPr>
          <w:rFonts w:cs="Tahoma"/>
          <w:lang w:val="el-GR"/>
        </w:rPr>
        <w:t xml:space="preserve"> </w:t>
      </w:r>
      <w:r w:rsidRPr="00824447">
        <w:rPr>
          <w:rFonts w:cs="Tahoma"/>
          <w:lang w:val="el-GR"/>
        </w:rPr>
        <w:t>μέσω της εισροής προτάσεων και αιτημάτων απλούστευσης από τρίτα μέρη (</w:t>
      </w:r>
      <w:r w:rsidRPr="00724861">
        <w:rPr>
          <w:rFonts w:cs="Tahoma"/>
        </w:rPr>
        <w:t>stakeholders</w:t>
      </w:r>
      <w:r w:rsidRPr="00824447">
        <w:rPr>
          <w:rFonts w:cs="Tahoma"/>
          <w:lang w:val="el-GR"/>
        </w:rPr>
        <w:t xml:space="preserve">: δημόσιοι υπάλληλοι, κοινωνικοί εταίροι, αντιπροσωπευτικές οργανώσεις της κοινωνίας των πολιτών, ιδρύματα, ιδιωτικοί φορείς και δομές ή και πολίτες) για απλουστεύσεις διαδικασιών σε συγκεκριμένα πεδία πολιτικής και με δομημένο τρόπο καθώς και η διεξαγωγή ερευνών συλλογής δεδομένων για την αποτύπωση αναγκών των κοινών ενδιαφέροντος ως κριτήριο ιεράρχησης των διαδικασιών προς απλούστευση.  </w:t>
      </w:r>
    </w:p>
    <w:p w14:paraId="61042E25"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 xml:space="preserve">Μηχανισμό αποτύπωσης και προβολής των απλουστευμένων διαδικασιών με φιλικό τρόπο και γλώσσα στον επισκέπτη, ώστε να γίνονται κατανοητά από τον πολίτη τα οφέλη απλούστευσης των διαδικασιών. </w:t>
      </w:r>
    </w:p>
    <w:p w14:paraId="786B33EE"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Μηχανισμό αποτύπωσης των διαδικασιών προς απλούστευση και το χρονικό σημείο εξέλιξης στο οποίο βρίσκεται η διαδικασία, καθώς και η αποτύπωση του χρόνου που απαιτείται για την ολοκλήρωσή της</w:t>
      </w:r>
    </w:p>
    <w:p w14:paraId="43B42048"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Μηχανισμό αποτύπωσης των διοικητικών διαδικασιών που πρόκειται να απλουστευθούν ή που έχουν απλουστευθεί και θα ακολουθούν τα ίδια κριτήρια κατηγοριοποίησης (</w:t>
      </w:r>
      <w:r w:rsidRPr="00724861">
        <w:rPr>
          <w:rFonts w:cs="Tahoma"/>
        </w:rPr>
        <w:t>taxonomies</w:t>
      </w:r>
      <w:r w:rsidRPr="00824447">
        <w:rPr>
          <w:rFonts w:cs="Tahoma"/>
          <w:lang w:val="el-GR"/>
        </w:rPr>
        <w:t>). Η κατηγοριοποίηση θα περιλαμβάνει τουλάχιστον τα είδη του κοινού, το θεσμικό φορέα, τον τομέα πολιτικής, γεγονότα ζωής, κτλ.</w:t>
      </w:r>
    </w:p>
    <w:p w14:paraId="4B9CD62D" w14:textId="77777777" w:rsidR="00796DB9" w:rsidRPr="00796DB9" w:rsidRDefault="00796DB9" w:rsidP="00413C69">
      <w:pPr>
        <w:pStyle w:val="aff"/>
        <w:tabs>
          <w:tab w:val="left" w:pos="412"/>
        </w:tabs>
        <w:spacing w:line="300" w:lineRule="atLeast"/>
        <w:ind w:left="0"/>
        <w:rPr>
          <w:rFonts w:cs="Tahoma"/>
          <w:b/>
          <w:bCs/>
          <w:u w:val="single"/>
          <w:lang w:val="el-GR"/>
        </w:rPr>
      </w:pPr>
    </w:p>
    <w:p w14:paraId="70473681" w14:textId="2DF5D944" w:rsidR="00413C69" w:rsidRPr="00BD05FF" w:rsidRDefault="00413C69" w:rsidP="00413C69">
      <w:pPr>
        <w:pStyle w:val="aff"/>
        <w:tabs>
          <w:tab w:val="left" w:pos="412"/>
        </w:tabs>
        <w:spacing w:line="300" w:lineRule="atLeast"/>
        <w:ind w:left="0"/>
        <w:rPr>
          <w:rFonts w:cs="Tahoma"/>
          <w:lang w:val="el-GR"/>
        </w:rPr>
      </w:pPr>
      <w:r>
        <w:rPr>
          <w:rFonts w:cs="Tahoma"/>
          <w:b/>
          <w:bCs/>
          <w:u w:val="single"/>
          <w:lang w:val="en-US"/>
        </w:rPr>
        <w:t>E</w:t>
      </w:r>
      <w:r w:rsidRPr="00824447">
        <w:rPr>
          <w:rFonts w:cs="Tahoma"/>
          <w:b/>
          <w:bCs/>
          <w:u w:val="single"/>
          <w:lang w:val="el-GR"/>
        </w:rPr>
        <w:t>. Μηχανισμός Διαχείρισης – Παραμετροποίησης της Πλατφόρμας</w:t>
      </w:r>
      <w:r w:rsidRPr="00824447">
        <w:rPr>
          <w:rFonts w:cs="Tahoma"/>
          <w:lang w:val="el-GR"/>
        </w:rPr>
        <w:t xml:space="preserve">. Η πλατφόρμα θα σχεδιαστεί και υλοποιηθεί με τρόπο ώστε κάθε μελλοντική ανάγκη για πρόσθετες λειτουργίες ή τροποποιήσεις στις υπάρχουσες να γίνεται με χρήση των δυνατοτήτων παραμετροποίησης του Συστήματος, χωρίς την ανάγκη αλλαγής του πηγαίου κώδικα και την παρέμβαση εξειδικευμένων συμβούλων πληροφορικής. </w:t>
      </w:r>
      <w:r w:rsidRPr="00BD05FF">
        <w:rPr>
          <w:rFonts w:cs="Tahoma"/>
          <w:lang w:val="el-GR"/>
        </w:rPr>
        <w:t>Οι δυνατότητες αυτές αφορούν ενδεικτικά:</w:t>
      </w:r>
    </w:p>
    <w:p w14:paraId="7702F696"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Τις Αρμόδιες, υπηρεσίες που εμπλέκονται, τις αρμοδιότητες τους, καθώς και η διοικητική δομή τους</w:t>
      </w:r>
    </w:p>
    <w:p w14:paraId="47BABEEB"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Τους Ρόλους τα σχετικά δικαιώματα σε λειτουργίες, διαδικασίες και δεδομένα</w:t>
      </w:r>
    </w:p>
    <w:p w14:paraId="623B22E6"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Τους Χρήστες, τους ρόλους και τα δικαιώματα πρόσβασης στα δεδομένα</w:t>
      </w:r>
    </w:p>
    <w:p w14:paraId="11B6B01E" w14:textId="77777777" w:rsidR="00413C69" w:rsidRPr="00724861" w:rsidRDefault="00413C69" w:rsidP="00671CDE">
      <w:pPr>
        <w:pStyle w:val="aff"/>
        <w:numPr>
          <w:ilvl w:val="0"/>
          <w:numId w:val="64"/>
        </w:numPr>
        <w:tabs>
          <w:tab w:val="left" w:pos="412"/>
        </w:tabs>
        <w:suppressAutoHyphens w:val="0"/>
        <w:spacing w:after="0" w:line="300" w:lineRule="atLeast"/>
        <w:rPr>
          <w:rFonts w:cs="Tahoma"/>
        </w:rPr>
      </w:pPr>
      <w:r w:rsidRPr="00724861">
        <w:rPr>
          <w:rFonts w:cs="Tahoma"/>
        </w:rPr>
        <w:t>Συστήματα ονοματολογίας</w:t>
      </w:r>
    </w:p>
    <w:p w14:paraId="288F2B38"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Τις διαδικασίες και το σχεδιασμό τους στην πλατφόρμα</w:t>
      </w:r>
    </w:p>
    <w:p w14:paraId="1779BF4A" w14:textId="77777777" w:rsidR="00413C69" w:rsidRPr="00724861" w:rsidRDefault="00413C69" w:rsidP="00671CDE">
      <w:pPr>
        <w:pStyle w:val="aff"/>
        <w:numPr>
          <w:ilvl w:val="0"/>
          <w:numId w:val="64"/>
        </w:numPr>
        <w:tabs>
          <w:tab w:val="left" w:pos="412"/>
        </w:tabs>
        <w:suppressAutoHyphens w:val="0"/>
        <w:spacing w:after="0" w:line="300" w:lineRule="atLeast"/>
        <w:rPr>
          <w:rFonts w:cs="Tahoma"/>
        </w:rPr>
      </w:pPr>
      <w:r w:rsidRPr="00724861">
        <w:rPr>
          <w:rFonts w:cs="Tahoma"/>
        </w:rPr>
        <w:t xml:space="preserve">Πρότυπα έγγραφα </w:t>
      </w:r>
    </w:p>
    <w:p w14:paraId="34AC3959"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Οι διαδικασίες και η συσχέτισή τους με πρότυπα έγγραφα</w:t>
      </w:r>
    </w:p>
    <w:p w14:paraId="4E20DF67"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Το πλήθος, η δομή και το περιεχόμενο των αναφορών</w:t>
      </w:r>
    </w:p>
    <w:p w14:paraId="5E27449D" w14:textId="77777777" w:rsidR="00413C69" w:rsidRPr="00724861" w:rsidRDefault="00413C69" w:rsidP="00671CDE">
      <w:pPr>
        <w:pStyle w:val="aff"/>
        <w:numPr>
          <w:ilvl w:val="0"/>
          <w:numId w:val="64"/>
        </w:numPr>
        <w:tabs>
          <w:tab w:val="left" w:pos="412"/>
        </w:tabs>
        <w:suppressAutoHyphens w:val="0"/>
        <w:spacing w:after="0" w:line="300" w:lineRule="atLeast"/>
        <w:rPr>
          <w:rFonts w:cs="Tahoma"/>
        </w:rPr>
      </w:pPr>
      <w:r w:rsidRPr="00724861">
        <w:rPr>
          <w:rFonts w:cs="Tahoma"/>
        </w:rPr>
        <w:t>Τα μηνύματα προς τους χρήστες</w:t>
      </w:r>
    </w:p>
    <w:p w14:paraId="23801ED7" w14:textId="77777777" w:rsidR="00413C69" w:rsidRPr="00724861" w:rsidRDefault="00413C69" w:rsidP="00671CDE">
      <w:pPr>
        <w:pStyle w:val="aff"/>
        <w:numPr>
          <w:ilvl w:val="0"/>
          <w:numId w:val="64"/>
        </w:numPr>
        <w:tabs>
          <w:tab w:val="left" w:pos="412"/>
        </w:tabs>
        <w:suppressAutoHyphens w:val="0"/>
        <w:spacing w:after="0" w:line="300" w:lineRule="atLeast"/>
        <w:rPr>
          <w:rFonts w:cs="Tahoma"/>
        </w:rPr>
      </w:pPr>
      <w:r w:rsidRPr="00724861">
        <w:rPr>
          <w:rFonts w:cs="Tahoma"/>
        </w:rPr>
        <w:t>Ο τρόπος ενημέρωσης των χρηστών</w:t>
      </w:r>
    </w:p>
    <w:p w14:paraId="052BF5DA"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Την παραγωγή φορμών, οθονών, ερωτηματολογίων που απαιτούνται για την εκτέλεση των διαδικασιών</w:t>
      </w:r>
    </w:p>
    <w:p w14:paraId="02835436" w14:textId="77777777" w:rsidR="00413C69" w:rsidRPr="00724861" w:rsidRDefault="00413C69" w:rsidP="00671CDE">
      <w:pPr>
        <w:pStyle w:val="aff"/>
        <w:numPr>
          <w:ilvl w:val="0"/>
          <w:numId w:val="64"/>
        </w:numPr>
        <w:tabs>
          <w:tab w:val="left" w:pos="412"/>
        </w:tabs>
        <w:suppressAutoHyphens w:val="0"/>
        <w:spacing w:after="0" w:line="300" w:lineRule="atLeast"/>
        <w:rPr>
          <w:rFonts w:cs="Tahoma"/>
        </w:rPr>
      </w:pPr>
      <w:r w:rsidRPr="00724861">
        <w:rPr>
          <w:rFonts w:cs="Tahoma"/>
        </w:rPr>
        <w:t>Το περιεχόμενο της Πλατφόρμας</w:t>
      </w:r>
    </w:p>
    <w:p w14:paraId="03424EF2" w14:textId="77777777" w:rsidR="00413C69" w:rsidRPr="00824447" w:rsidRDefault="00413C69" w:rsidP="00671CDE">
      <w:pPr>
        <w:pStyle w:val="aff"/>
        <w:numPr>
          <w:ilvl w:val="0"/>
          <w:numId w:val="64"/>
        </w:numPr>
        <w:tabs>
          <w:tab w:val="left" w:pos="412"/>
        </w:tabs>
        <w:suppressAutoHyphens w:val="0"/>
        <w:spacing w:after="0" w:line="300" w:lineRule="atLeast"/>
        <w:rPr>
          <w:rFonts w:cs="Tahoma"/>
          <w:lang w:val="el-GR"/>
        </w:rPr>
      </w:pPr>
      <w:r w:rsidRPr="00824447">
        <w:rPr>
          <w:rFonts w:cs="Tahoma"/>
          <w:lang w:val="el-GR"/>
        </w:rPr>
        <w:t>Τη δομή και τη διάταξη του περιεχομένου της Πλατφόρμας</w:t>
      </w:r>
    </w:p>
    <w:p w14:paraId="21DB5DA7" w14:textId="22EA041F" w:rsidR="00413C69" w:rsidRDefault="00413C69" w:rsidP="00671CDE">
      <w:pPr>
        <w:pStyle w:val="aff"/>
        <w:numPr>
          <w:ilvl w:val="0"/>
          <w:numId w:val="64"/>
        </w:numPr>
        <w:tabs>
          <w:tab w:val="left" w:pos="412"/>
        </w:tabs>
        <w:suppressAutoHyphens w:val="0"/>
        <w:spacing w:after="0" w:line="300" w:lineRule="atLeast"/>
        <w:rPr>
          <w:rFonts w:cs="Tahoma"/>
          <w:lang w:val="el-GR"/>
        </w:rPr>
      </w:pPr>
      <w:r w:rsidRPr="00724861">
        <w:rPr>
          <w:rFonts w:cs="Tahoma"/>
          <w:lang w:val="en-US"/>
        </w:rPr>
        <w:t>T</w:t>
      </w:r>
      <w:r w:rsidRPr="00824447">
        <w:rPr>
          <w:rFonts w:cs="Tahoma"/>
          <w:lang w:val="el-GR"/>
        </w:rPr>
        <w:t>ην εμφάνιση («</w:t>
      </w:r>
      <w:r w:rsidRPr="00724861">
        <w:rPr>
          <w:rFonts w:cs="Tahoma"/>
          <w:lang w:val="en-US"/>
        </w:rPr>
        <w:t>look</w:t>
      </w:r>
      <w:r w:rsidRPr="00824447">
        <w:rPr>
          <w:rFonts w:cs="Tahoma"/>
          <w:lang w:val="el-GR"/>
        </w:rPr>
        <w:t xml:space="preserve"> &amp; </w:t>
      </w:r>
      <w:r w:rsidRPr="00724861">
        <w:rPr>
          <w:rFonts w:cs="Tahoma"/>
          <w:lang w:val="en-US"/>
        </w:rPr>
        <w:t>feel</w:t>
      </w:r>
      <w:r w:rsidRPr="00824447">
        <w:rPr>
          <w:rFonts w:cs="Tahoma"/>
          <w:lang w:val="el-GR"/>
        </w:rPr>
        <w:t>») της Πλατφόρμας</w:t>
      </w:r>
    </w:p>
    <w:p w14:paraId="06ACEB16" w14:textId="77777777" w:rsidR="00796DB9" w:rsidRPr="00796DB9" w:rsidRDefault="00796DB9" w:rsidP="00796DB9">
      <w:pPr>
        <w:tabs>
          <w:tab w:val="left" w:pos="412"/>
        </w:tabs>
        <w:suppressAutoHyphens w:val="0"/>
        <w:spacing w:after="0" w:line="300" w:lineRule="atLeast"/>
        <w:rPr>
          <w:rFonts w:cs="Tahoma"/>
          <w:lang w:val="el-GR"/>
        </w:rPr>
      </w:pPr>
    </w:p>
    <w:p w14:paraId="77A4A1EE" w14:textId="77777777" w:rsidR="00413C69" w:rsidRPr="00AE6930" w:rsidRDefault="00413C69" w:rsidP="00EC6683">
      <w:pPr>
        <w:pStyle w:val="3"/>
        <w:numPr>
          <w:ilvl w:val="2"/>
          <w:numId w:val="80"/>
        </w:numPr>
      </w:pPr>
      <w:bookmarkStart w:id="396" w:name="_Toc71245405"/>
      <w:bookmarkStart w:id="397" w:name="_Ref62029197"/>
      <w:bookmarkStart w:id="398" w:name="_Toc72397948"/>
      <w:bookmarkStart w:id="399" w:name="_Toc80088686"/>
      <w:bookmarkEnd w:id="396"/>
      <w:r w:rsidRPr="00AE6930">
        <w:t>Λειτουργικές Απαιτήσεις Πλατφόρμας</w:t>
      </w:r>
      <w:bookmarkEnd w:id="397"/>
      <w:bookmarkEnd w:id="398"/>
      <w:bookmarkEnd w:id="399"/>
    </w:p>
    <w:p w14:paraId="01E530F5" w14:textId="77777777" w:rsidR="00413C69" w:rsidRPr="00746044" w:rsidRDefault="00413C69" w:rsidP="00671CDE">
      <w:pPr>
        <w:pStyle w:val="aff"/>
        <w:numPr>
          <w:ilvl w:val="0"/>
          <w:numId w:val="74"/>
        </w:numPr>
        <w:spacing w:before="120"/>
        <w:ind w:hanging="573"/>
        <w:contextualSpacing w:val="0"/>
        <w:rPr>
          <w:rFonts w:cs="Tahoma"/>
          <w:lang w:val="el-GR"/>
        </w:rPr>
      </w:pPr>
      <w:r w:rsidRPr="00746044">
        <w:rPr>
          <w:rFonts w:cs="Tahoma"/>
          <w:lang w:val="el-GR"/>
        </w:rPr>
        <w:t xml:space="preserve">Το </w:t>
      </w:r>
      <w:r w:rsidRPr="00746044">
        <w:rPr>
          <w:rFonts w:cs="Tahoma"/>
        </w:rPr>
        <w:t>user</w:t>
      </w:r>
      <w:r w:rsidRPr="00746044">
        <w:rPr>
          <w:rFonts w:cs="Tahoma"/>
          <w:lang w:val="el-GR"/>
        </w:rPr>
        <w:t xml:space="preserve"> </w:t>
      </w:r>
      <w:r w:rsidRPr="00746044">
        <w:rPr>
          <w:rFonts w:cs="Tahoma"/>
        </w:rPr>
        <w:t>interface</w:t>
      </w:r>
      <w:r w:rsidRPr="00746044">
        <w:rPr>
          <w:rFonts w:cs="Tahoma"/>
          <w:lang w:val="el-GR"/>
        </w:rPr>
        <w:t xml:space="preserve"> να σχεδιαστεί σύμφωνα με τις αρχές του </w:t>
      </w:r>
      <w:r w:rsidRPr="00746044">
        <w:rPr>
          <w:rFonts w:cs="Tahoma"/>
        </w:rPr>
        <w:t>responsive</w:t>
      </w:r>
      <w:r w:rsidRPr="00746044">
        <w:rPr>
          <w:rFonts w:cs="Tahoma"/>
          <w:lang w:val="el-GR"/>
        </w:rPr>
        <w:t xml:space="preserve"> </w:t>
      </w:r>
      <w:r w:rsidRPr="00746044">
        <w:rPr>
          <w:rFonts w:cs="Tahoma"/>
        </w:rPr>
        <w:t>design</w:t>
      </w:r>
      <w:r w:rsidRPr="00746044">
        <w:rPr>
          <w:rFonts w:cs="Tahoma"/>
          <w:lang w:val="el-GR"/>
        </w:rPr>
        <w:t>, ώστε η Πύλη της Πλατφόρμας να προσαρμόζεται σε διαφορετικές διαστάσεις και να εμφανίζεται σωστά σε όλες τις αναλύσεις και συσκευές (</w:t>
      </w:r>
      <w:r w:rsidRPr="00746044">
        <w:rPr>
          <w:rFonts w:cs="Tahoma"/>
        </w:rPr>
        <w:t>PCs</w:t>
      </w:r>
      <w:r w:rsidRPr="00746044">
        <w:rPr>
          <w:rFonts w:cs="Tahoma"/>
          <w:lang w:val="el-GR"/>
        </w:rPr>
        <w:t xml:space="preserve">, </w:t>
      </w:r>
      <w:r w:rsidRPr="00746044">
        <w:rPr>
          <w:rFonts w:cs="Tahoma"/>
        </w:rPr>
        <w:t>tablets</w:t>
      </w:r>
      <w:r w:rsidRPr="00746044">
        <w:rPr>
          <w:rFonts w:cs="Tahoma"/>
          <w:lang w:val="el-GR"/>
        </w:rPr>
        <w:t xml:space="preserve">, </w:t>
      </w:r>
      <w:r w:rsidRPr="00746044">
        <w:rPr>
          <w:rFonts w:cs="Tahoma"/>
        </w:rPr>
        <w:t>smartphones</w:t>
      </w:r>
      <w:r w:rsidRPr="00746044">
        <w:rPr>
          <w:rFonts w:cs="Tahoma"/>
          <w:lang w:val="el-GR"/>
        </w:rPr>
        <w:t>).</w:t>
      </w:r>
    </w:p>
    <w:p w14:paraId="5093E678" w14:textId="77777777" w:rsidR="00413C69" w:rsidRPr="00746044" w:rsidRDefault="00413C69" w:rsidP="00671CDE">
      <w:pPr>
        <w:pStyle w:val="aff"/>
        <w:numPr>
          <w:ilvl w:val="0"/>
          <w:numId w:val="74"/>
        </w:numPr>
        <w:spacing w:before="120"/>
        <w:ind w:hanging="573"/>
        <w:contextualSpacing w:val="0"/>
        <w:rPr>
          <w:rFonts w:cs="Tahoma"/>
          <w:lang w:val="el-GR"/>
        </w:rPr>
      </w:pPr>
      <w:r w:rsidRPr="00746044">
        <w:rPr>
          <w:rFonts w:cs="Tahoma"/>
          <w:lang w:val="el-GR"/>
        </w:rPr>
        <w:t xml:space="preserve">Να δοθεί έμφαση στη χρηστικότητα και τη φιλικότητα προς το χρήστη για την περιήγηση του στις σελίδες της Πύλης. </w:t>
      </w:r>
    </w:p>
    <w:p w14:paraId="54FD5DAA" w14:textId="77777777" w:rsidR="00413C69" w:rsidRPr="00746044" w:rsidRDefault="00413C69" w:rsidP="00671CDE">
      <w:pPr>
        <w:pStyle w:val="aff"/>
        <w:numPr>
          <w:ilvl w:val="0"/>
          <w:numId w:val="74"/>
        </w:numPr>
        <w:spacing w:before="120"/>
        <w:ind w:hanging="573"/>
        <w:contextualSpacing w:val="0"/>
        <w:rPr>
          <w:rFonts w:cs="Tahoma"/>
          <w:lang w:val="el-GR"/>
        </w:rPr>
      </w:pPr>
      <w:r w:rsidRPr="00746044">
        <w:rPr>
          <w:rFonts w:cs="Tahoma"/>
          <w:lang w:val="el-GR"/>
        </w:rPr>
        <w:t>Ελκυστικό γραφικό περιβάλλον εναρμονισμένο με την αισθητική του κεντρικού ιστότοπου του Υπουργείου Ψηφιακής Διακυβέρνησης για λόγους ομοιομορφίας.</w:t>
      </w:r>
    </w:p>
    <w:p w14:paraId="16FF2BF6" w14:textId="77777777" w:rsidR="00413C69" w:rsidRPr="00746044" w:rsidRDefault="00413C69" w:rsidP="00671CDE">
      <w:pPr>
        <w:pStyle w:val="aff"/>
        <w:numPr>
          <w:ilvl w:val="0"/>
          <w:numId w:val="74"/>
        </w:numPr>
        <w:spacing w:before="120"/>
        <w:ind w:hanging="573"/>
        <w:contextualSpacing w:val="0"/>
        <w:rPr>
          <w:rFonts w:cs="Tahoma"/>
          <w:lang w:val="el-GR"/>
        </w:rPr>
      </w:pPr>
      <w:r w:rsidRPr="00746044">
        <w:rPr>
          <w:rFonts w:cs="Tahoma"/>
          <w:lang w:val="el-GR"/>
        </w:rPr>
        <w:t xml:space="preserve">Το σύνολο του περιεχομένου του θα πρέπει να είναι προσβάσιμο από ΑμεΑ, κατά τα οριζόμενα στις κείμενες διατάξεις, σύμφωνα με το πρότυπο ΕΝ 301 549 </w:t>
      </w:r>
      <w:r w:rsidRPr="00746044">
        <w:rPr>
          <w:rFonts w:cs="Tahoma"/>
        </w:rPr>
        <w:t>V</w:t>
      </w:r>
      <w:r w:rsidRPr="00746044">
        <w:rPr>
          <w:rFonts w:cs="Tahoma"/>
          <w:lang w:val="el-GR"/>
        </w:rPr>
        <w:t>1.1.2 (2015-04), «</w:t>
      </w:r>
      <w:r w:rsidRPr="00746044">
        <w:rPr>
          <w:rFonts w:cs="Tahoma"/>
        </w:rPr>
        <w:t>Accessibility</w:t>
      </w:r>
      <w:r w:rsidRPr="00746044">
        <w:rPr>
          <w:rFonts w:cs="Tahoma"/>
          <w:lang w:val="el-GR"/>
        </w:rPr>
        <w:t xml:space="preserve"> </w:t>
      </w:r>
      <w:r w:rsidRPr="00746044">
        <w:rPr>
          <w:rFonts w:cs="Tahoma"/>
        </w:rPr>
        <w:t>requirements</w:t>
      </w:r>
      <w:r w:rsidRPr="00746044">
        <w:rPr>
          <w:rFonts w:cs="Tahoma"/>
          <w:lang w:val="el-GR"/>
        </w:rPr>
        <w:t xml:space="preserve"> </w:t>
      </w:r>
      <w:r w:rsidRPr="00746044">
        <w:rPr>
          <w:rFonts w:cs="Tahoma"/>
        </w:rPr>
        <w:t>suitable</w:t>
      </w:r>
      <w:r w:rsidRPr="00746044">
        <w:rPr>
          <w:rFonts w:cs="Tahoma"/>
          <w:lang w:val="el-GR"/>
        </w:rPr>
        <w:t xml:space="preserve"> </w:t>
      </w:r>
      <w:r w:rsidRPr="00746044">
        <w:rPr>
          <w:rFonts w:cs="Tahoma"/>
        </w:rPr>
        <w:t>for</w:t>
      </w:r>
      <w:r w:rsidRPr="00746044">
        <w:rPr>
          <w:rFonts w:cs="Tahoma"/>
          <w:lang w:val="el-GR"/>
        </w:rPr>
        <w:t xml:space="preserve"> </w:t>
      </w:r>
      <w:r w:rsidRPr="00746044">
        <w:rPr>
          <w:rFonts w:cs="Tahoma"/>
        </w:rPr>
        <w:t>public</w:t>
      </w:r>
      <w:r w:rsidRPr="00746044">
        <w:rPr>
          <w:rFonts w:cs="Tahoma"/>
          <w:lang w:val="el-GR"/>
        </w:rPr>
        <w:t xml:space="preserve"> </w:t>
      </w:r>
      <w:r w:rsidRPr="00746044">
        <w:rPr>
          <w:rFonts w:cs="Tahoma"/>
        </w:rPr>
        <w:t>procurement</w:t>
      </w:r>
      <w:r w:rsidRPr="00746044">
        <w:rPr>
          <w:rFonts w:cs="Tahoma"/>
          <w:lang w:val="el-GR"/>
        </w:rPr>
        <w:t xml:space="preserve"> </w:t>
      </w:r>
      <w:r w:rsidRPr="00746044">
        <w:rPr>
          <w:rFonts w:cs="Tahoma"/>
        </w:rPr>
        <w:t>of</w:t>
      </w:r>
      <w:r w:rsidRPr="00746044">
        <w:rPr>
          <w:rFonts w:cs="Tahoma"/>
          <w:lang w:val="el-GR"/>
        </w:rPr>
        <w:t xml:space="preserve"> </w:t>
      </w:r>
      <w:r w:rsidRPr="00746044">
        <w:rPr>
          <w:rFonts w:cs="Tahoma"/>
        </w:rPr>
        <w:t>ICT</w:t>
      </w:r>
      <w:r w:rsidRPr="00746044">
        <w:rPr>
          <w:rFonts w:cs="Tahoma"/>
          <w:lang w:val="el-GR"/>
        </w:rPr>
        <w:t xml:space="preserve"> </w:t>
      </w:r>
      <w:r w:rsidRPr="00746044">
        <w:rPr>
          <w:rFonts w:cs="Tahoma"/>
        </w:rPr>
        <w:t>products</w:t>
      </w:r>
      <w:r w:rsidRPr="00746044">
        <w:rPr>
          <w:rFonts w:cs="Tahoma"/>
          <w:lang w:val="el-GR"/>
        </w:rPr>
        <w:t xml:space="preserve"> </w:t>
      </w:r>
      <w:r w:rsidRPr="00746044">
        <w:rPr>
          <w:rFonts w:cs="Tahoma"/>
        </w:rPr>
        <w:t>and</w:t>
      </w:r>
      <w:r w:rsidRPr="00746044">
        <w:rPr>
          <w:rFonts w:cs="Tahoma"/>
          <w:lang w:val="el-GR"/>
        </w:rPr>
        <w:t xml:space="preserve"> </w:t>
      </w:r>
      <w:r w:rsidRPr="00746044">
        <w:rPr>
          <w:rFonts w:cs="Tahoma"/>
        </w:rPr>
        <w:t>services</w:t>
      </w:r>
      <w:r w:rsidRPr="00746044">
        <w:rPr>
          <w:rFonts w:cs="Tahoma"/>
          <w:lang w:val="el-GR"/>
        </w:rPr>
        <w:t xml:space="preserve"> </w:t>
      </w:r>
      <w:r w:rsidRPr="00746044">
        <w:rPr>
          <w:rFonts w:cs="Tahoma"/>
        </w:rPr>
        <w:t>in</w:t>
      </w:r>
      <w:r w:rsidRPr="00746044">
        <w:rPr>
          <w:rFonts w:cs="Tahoma"/>
          <w:lang w:val="el-GR"/>
        </w:rPr>
        <w:t xml:space="preserve"> </w:t>
      </w:r>
      <w:r w:rsidRPr="00746044">
        <w:rPr>
          <w:rFonts w:cs="Tahoma"/>
        </w:rPr>
        <w:t>Europe</w:t>
      </w:r>
      <w:r w:rsidRPr="00746044">
        <w:rPr>
          <w:rFonts w:cs="Tahoma"/>
          <w:lang w:val="el-GR"/>
        </w:rPr>
        <w:t>» και σε κάθε περίπτωση επιπέδου τουλάχιστον «ΑΑ».</w:t>
      </w:r>
    </w:p>
    <w:p w14:paraId="564630BE" w14:textId="77777777" w:rsidR="00413C69" w:rsidRPr="00746044" w:rsidRDefault="00413C69" w:rsidP="00671CDE">
      <w:pPr>
        <w:pStyle w:val="aff"/>
        <w:numPr>
          <w:ilvl w:val="0"/>
          <w:numId w:val="74"/>
        </w:numPr>
        <w:spacing w:before="120"/>
        <w:ind w:hanging="573"/>
        <w:contextualSpacing w:val="0"/>
        <w:rPr>
          <w:rFonts w:cs="Tahoma"/>
          <w:lang w:val="el-GR"/>
        </w:rPr>
      </w:pPr>
      <w:r w:rsidRPr="00746044">
        <w:rPr>
          <w:rFonts w:cs="Tahoma"/>
          <w:lang w:val="el-GR"/>
        </w:rPr>
        <w:t xml:space="preserve">Η ανάπτυξη της Πύλης της Πλατφόρμας να γίνει με την εφαρμογή των βασικών αρχών του </w:t>
      </w:r>
      <w:r w:rsidRPr="00746044">
        <w:rPr>
          <w:rFonts w:cs="Tahoma"/>
        </w:rPr>
        <w:t>SEO</w:t>
      </w:r>
      <w:r w:rsidRPr="00746044">
        <w:rPr>
          <w:rFonts w:cs="Tahoma"/>
          <w:lang w:val="el-GR"/>
        </w:rPr>
        <w:t xml:space="preserve"> (</w:t>
      </w:r>
      <w:r w:rsidRPr="00746044">
        <w:rPr>
          <w:rFonts w:cs="Tahoma"/>
        </w:rPr>
        <w:t>Search</w:t>
      </w:r>
      <w:r w:rsidRPr="00746044">
        <w:rPr>
          <w:rFonts w:cs="Tahoma"/>
          <w:lang w:val="el-GR"/>
        </w:rPr>
        <w:t xml:space="preserve"> </w:t>
      </w:r>
      <w:r w:rsidRPr="00746044">
        <w:rPr>
          <w:rFonts w:cs="Tahoma"/>
        </w:rPr>
        <w:t>Engine</w:t>
      </w:r>
      <w:r w:rsidRPr="00746044">
        <w:rPr>
          <w:rFonts w:cs="Tahoma"/>
          <w:lang w:val="el-GR"/>
        </w:rPr>
        <w:t xml:space="preserve"> </w:t>
      </w:r>
      <w:r w:rsidRPr="00746044">
        <w:rPr>
          <w:rFonts w:cs="Tahoma"/>
        </w:rPr>
        <w:t>Optimization</w:t>
      </w:r>
      <w:r w:rsidRPr="00746044">
        <w:rPr>
          <w:rFonts w:cs="Tahoma"/>
          <w:lang w:val="el-GR"/>
        </w:rPr>
        <w:t>). Όλες οι σελίδες θα πρέπει να έχουν τις κατάλληλες μετα-ιδιότητες (</w:t>
      </w:r>
      <w:r w:rsidRPr="00746044">
        <w:rPr>
          <w:rFonts w:cs="Tahoma"/>
        </w:rPr>
        <w:t>metadata</w:t>
      </w:r>
      <w:r w:rsidRPr="00746044">
        <w:rPr>
          <w:rFonts w:cs="Tahoma"/>
          <w:lang w:val="el-GR"/>
        </w:rPr>
        <w:t xml:space="preserve"> </w:t>
      </w:r>
      <w:r w:rsidRPr="00746044">
        <w:rPr>
          <w:rFonts w:cs="Tahoma"/>
        </w:rPr>
        <w:t>attributes</w:t>
      </w:r>
      <w:r w:rsidRPr="00746044">
        <w:rPr>
          <w:rFonts w:cs="Tahoma"/>
          <w:lang w:val="el-GR"/>
        </w:rPr>
        <w:t>), έτσι ώστε να μπορούν να δεικτοδοτηθούν από τις μηχανές αναζήτησης.</w:t>
      </w:r>
    </w:p>
    <w:p w14:paraId="5DC8C196" w14:textId="77777777" w:rsidR="00413C69" w:rsidRPr="00746044" w:rsidRDefault="00413C69" w:rsidP="00671CDE">
      <w:pPr>
        <w:pStyle w:val="aff"/>
        <w:numPr>
          <w:ilvl w:val="0"/>
          <w:numId w:val="74"/>
        </w:numPr>
        <w:spacing w:before="120"/>
        <w:ind w:hanging="573"/>
        <w:contextualSpacing w:val="0"/>
        <w:rPr>
          <w:lang w:val="el-GR"/>
        </w:rPr>
      </w:pPr>
      <w:r w:rsidRPr="00746044">
        <w:rPr>
          <w:rFonts w:cs="Tahoma"/>
          <w:lang w:val="el-GR"/>
        </w:rPr>
        <w:t>Ενσωμάτωση κώδικα «</w:t>
      </w:r>
      <w:r w:rsidRPr="00746044">
        <w:rPr>
          <w:rFonts w:cs="Tahoma"/>
        </w:rPr>
        <w:t>google</w:t>
      </w:r>
      <w:r w:rsidRPr="00746044">
        <w:rPr>
          <w:rFonts w:cs="Tahoma"/>
          <w:lang w:val="el-GR"/>
        </w:rPr>
        <w:t xml:space="preserve"> </w:t>
      </w:r>
      <w:r w:rsidRPr="00746044">
        <w:rPr>
          <w:rFonts w:cs="Tahoma"/>
        </w:rPr>
        <w:t>analytics</w:t>
      </w:r>
      <w:r w:rsidRPr="00746044">
        <w:rPr>
          <w:rFonts w:cs="Tahoma"/>
          <w:lang w:val="el-GR"/>
        </w:rPr>
        <w:t>» ή χρήση αντίστοιχης εφαρμογής, για την παρακολούθηση</w:t>
      </w:r>
      <w:r w:rsidRPr="00746044">
        <w:rPr>
          <w:lang w:val="el-GR"/>
        </w:rPr>
        <w:t xml:space="preserve"> της επισκεψιμότητας της Πύλης.</w:t>
      </w:r>
    </w:p>
    <w:p w14:paraId="79B78C27" w14:textId="77777777" w:rsidR="00413C69" w:rsidRPr="00746044" w:rsidRDefault="00413C69" w:rsidP="00671CDE">
      <w:pPr>
        <w:pStyle w:val="aff"/>
        <w:numPr>
          <w:ilvl w:val="0"/>
          <w:numId w:val="74"/>
        </w:numPr>
        <w:spacing w:before="120"/>
        <w:ind w:hanging="573"/>
        <w:contextualSpacing w:val="0"/>
        <w:rPr>
          <w:lang w:val="el-GR"/>
        </w:rPr>
      </w:pPr>
      <w:r w:rsidRPr="00746044">
        <w:rPr>
          <w:lang w:val="el-GR"/>
        </w:rPr>
        <w:t>Να υποστηρίζει όλα τα είδη περιεχομένου στο ευρύ κοινό, ήτοι αρχεία κειμένων, βίντεο, ήχου και εικόνας.</w:t>
      </w:r>
    </w:p>
    <w:p w14:paraId="1188AD41" w14:textId="77777777" w:rsidR="00413C69" w:rsidRPr="00746044" w:rsidRDefault="00413C69" w:rsidP="00671CDE">
      <w:pPr>
        <w:pStyle w:val="aff"/>
        <w:numPr>
          <w:ilvl w:val="0"/>
          <w:numId w:val="74"/>
        </w:numPr>
        <w:spacing w:before="120"/>
        <w:ind w:hanging="573"/>
        <w:contextualSpacing w:val="0"/>
        <w:rPr>
          <w:lang w:val="el-GR"/>
        </w:rPr>
      </w:pPr>
      <w:r w:rsidRPr="00746044">
        <w:rPr>
          <w:lang w:val="el-GR"/>
        </w:rPr>
        <w:t>Διασύνδεση με Κοινωνικά Δίκτυα: θα πρέπει να υποστηρίζεται η  διασύνδεση με λογαριασμούς μέσων κοινωνικής δικτύωσης σύμφωνα με τις απαιτήσεις της Δράσης 4, για την αποτελεσματικότερη επικοινωνία και διάδραση του περιεχομένου της Πύλης με τους πολίτες.</w:t>
      </w:r>
    </w:p>
    <w:p w14:paraId="436B5E78" w14:textId="77777777" w:rsidR="00413C69" w:rsidRPr="00746044" w:rsidRDefault="00413C69" w:rsidP="00671CDE">
      <w:pPr>
        <w:pStyle w:val="aff"/>
        <w:numPr>
          <w:ilvl w:val="0"/>
          <w:numId w:val="74"/>
        </w:numPr>
        <w:spacing w:before="120"/>
        <w:ind w:hanging="573"/>
        <w:contextualSpacing w:val="0"/>
        <w:rPr>
          <w:lang w:val="el-GR"/>
        </w:rPr>
      </w:pPr>
      <w:r w:rsidRPr="00746044">
        <w:rPr>
          <w:lang w:val="el-GR"/>
        </w:rPr>
        <w:t>Δήλωση προσβασιμότητας (κατά τα οριζόμενα στις κείμενες διατάξεις και στη σχετική Εκτελεστική πράξη της Ε.Ε.).</w:t>
      </w:r>
    </w:p>
    <w:p w14:paraId="091402DB" w14:textId="77777777" w:rsidR="00413C69" w:rsidRPr="00746044" w:rsidRDefault="00413C69" w:rsidP="00671CDE">
      <w:pPr>
        <w:pStyle w:val="aff"/>
        <w:numPr>
          <w:ilvl w:val="0"/>
          <w:numId w:val="74"/>
        </w:numPr>
        <w:spacing w:before="120"/>
        <w:ind w:hanging="573"/>
        <w:contextualSpacing w:val="0"/>
        <w:rPr>
          <w:lang w:val="el-GR"/>
        </w:rPr>
      </w:pPr>
      <w:r w:rsidRPr="00746044">
        <w:rPr>
          <w:lang w:val="el-GR"/>
        </w:rPr>
        <w:t>Η Πλατφόρμα θα φιλοξενηθεί στις υποδομές Κυβερνητικού Νέφους του Υπουργείου Ψηφιακής Διακυβέρνησης.</w:t>
      </w:r>
    </w:p>
    <w:p w14:paraId="5FBE3631" w14:textId="77777777" w:rsidR="00413C69" w:rsidRPr="00746044" w:rsidRDefault="00413C69" w:rsidP="00671CDE">
      <w:pPr>
        <w:pStyle w:val="aff"/>
        <w:numPr>
          <w:ilvl w:val="0"/>
          <w:numId w:val="74"/>
        </w:numPr>
        <w:spacing w:before="120"/>
        <w:ind w:hanging="573"/>
        <w:contextualSpacing w:val="0"/>
        <w:rPr>
          <w:lang w:val="el-GR"/>
        </w:rPr>
      </w:pPr>
      <w:r w:rsidRPr="00746044">
        <w:rPr>
          <w:lang w:val="el-GR"/>
        </w:rPr>
        <w:t xml:space="preserve">Για την υλοποίηση της Πλατφόρμας θα γίνει χρήση ανοιχτών προτύπων και ανοιχτής αρχιτεκτονικής κατά το  δυνατό. </w:t>
      </w:r>
    </w:p>
    <w:p w14:paraId="1F31DD34" w14:textId="77777777" w:rsidR="00413C69" w:rsidRPr="00746044" w:rsidRDefault="00413C69" w:rsidP="00671CDE">
      <w:pPr>
        <w:pStyle w:val="aff"/>
        <w:numPr>
          <w:ilvl w:val="0"/>
          <w:numId w:val="74"/>
        </w:numPr>
        <w:spacing w:before="120"/>
        <w:ind w:hanging="573"/>
        <w:contextualSpacing w:val="0"/>
        <w:rPr>
          <w:lang w:val="el-GR"/>
        </w:rPr>
      </w:pPr>
      <w:r w:rsidRPr="00746044">
        <w:rPr>
          <w:lang w:val="el-GR"/>
        </w:rPr>
        <w:t xml:space="preserve">Η ταυτοποίηση των χρηστών στην Πλατφόρμα, όπου αυτό είναι απαραίτητο, θα πραγματοποιηθεί σε συνεργασία με την </w:t>
      </w:r>
      <w:r w:rsidRPr="00746044">
        <w:t>A</w:t>
      </w:r>
      <w:r w:rsidRPr="00746044">
        <w:rPr>
          <w:lang w:val="el-GR"/>
        </w:rPr>
        <w:t>ναθέτουσα Αρχή. Η Πλατφόρμα θα πρέπει να υποστηρίζει την ομαδοποίηση των χρηστών που αναφέρονται στο σημείο (β) ανωτέρω, ανά φορέα, τομέα ενδιαφέροντος, οργανισμό κλπ εξασφαλίζοντας ταυτόχρονα όπου αυτό είναι απαιτητό την ανωνυμία των χρηστών.</w:t>
      </w:r>
    </w:p>
    <w:p w14:paraId="56FFE0D7" w14:textId="77777777" w:rsidR="00413C69" w:rsidRPr="00746044" w:rsidRDefault="00413C69" w:rsidP="00671CDE">
      <w:pPr>
        <w:pStyle w:val="aff"/>
        <w:numPr>
          <w:ilvl w:val="0"/>
          <w:numId w:val="74"/>
        </w:numPr>
        <w:spacing w:before="120"/>
        <w:ind w:hanging="573"/>
        <w:contextualSpacing w:val="0"/>
        <w:rPr>
          <w:lang w:val="el-GR"/>
        </w:rPr>
      </w:pPr>
      <w:r w:rsidRPr="00746044">
        <w:rPr>
          <w:lang w:val="el-GR"/>
        </w:rPr>
        <w:t>Η Πύλη θα πρέπει να υποστηρίζει την συλλογή της εμπειρίας των χρηστών  κατά τη διάρκεια της περιήγησης στην Πύλη με έναν έξυπνο, ευφυή και ελάχιστα παρεμβατικό τρόπο.</w:t>
      </w:r>
    </w:p>
    <w:p w14:paraId="316186DA" w14:textId="77777777" w:rsidR="00413C69" w:rsidRPr="00746044" w:rsidRDefault="00413C69" w:rsidP="00671CDE">
      <w:pPr>
        <w:pStyle w:val="aff"/>
        <w:numPr>
          <w:ilvl w:val="0"/>
          <w:numId w:val="74"/>
        </w:numPr>
        <w:spacing w:before="120"/>
        <w:ind w:hanging="573"/>
        <w:contextualSpacing w:val="0"/>
        <w:rPr>
          <w:lang w:val="el-GR"/>
        </w:rPr>
      </w:pPr>
      <w:r w:rsidRPr="00746044">
        <w:rPr>
          <w:lang w:val="el-GR"/>
        </w:rPr>
        <w:t>Η Πλατφόρμα μέσω της Πύλης θα πρέπει να υποστηρίζει την διεξαγωγή ερευνών συλλογής δεδομένων. Ειδικότερα θα υποστηρίζονται:</w:t>
      </w:r>
    </w:p>
    <w:p w14:paraId="057F1E82" w14:textId="77777777" w:rsidR="00413C69" w:rsidRPr="00746044" w:rsidRDefault="00413C69" w:rsidP="00671CDE">
      <w:pPr>
        <w:pStyle w:val="aff"/>
        <w:numPr>
          <w:ilvl w:val="1"/>
          <w:numId w:val="74"/>
        </w:numPr>
        <w:spacing w:before="120"/>
        <w:contextualSpacing w:val="0"/>
        <w:rPr>
          <w:lang w:val="el-GR"/>
        </w:rPr>
      </w:pPr>
      <w:r w:rsidRPr="00746044">
        <w:rPr>
          <w:lang w:val="el-GR"/>
        </w:rPr>
        <w:t xml:space="preserve">Δημιουργία ερωτηματολογίων: θα υποστηρίζεται η επιλογή και ο σχεδιασμός των </w:t>
      </w:r>
      <w:r w:rsidRPr="00746044">
        <w:rPr>
          <w:lang w:val="en-US"/>
        </w:rPr>
        <w:t>creatives</w:t>
      </w:r>
      <w:r w:rsidRPr="00746044">
        <w:rPr>
          <w:lang w:val="el-GR"/>
        </w:rPr>
        <w:t xml:space="preserve"> / </w:t>
      </w:r>
      <w:r w:rsidRPr="00746044">
        <w:rPr>
          <w:lang w:val="en-US"/>
        </w:rPr>
        <w:t>visuals</w:t>
      </w:r>
      <w:r w:rsidRPr="00746044">
        <w:rPr>
          <w:lang w:val="el-GR"/>
        </w:rPr>
        <w:t xml:space="preserve"> που θα χρησιμοποιηθούν με βάση τα χαρακτηριστικά τους π.χ. περισσότερο ή λιγότερο παρεμβατικά από πλευράς ανάγκης αλληλεπίδρασης του χρήστη. Οι επιλογές θα πρέπει να είναι πολλές ώστε να υποστηρίζεται κάθε μορφή έρευνας ή διαβούλευσης (π.χ. </w:t>
      </w:r>
      <w:r w:rsidRPr="00746044">
        <w:rPr>
          <w:lang w:val="en-US"/>
        </w:rPr>
        <w:t>pop</w:t>
      </w:r>
      <w:r w:rsidRPr="00746044">
        <w:rPr>
          <w:lang w:val="el-GR"/>
        </w:rPr>
        <w:t xml:space="preserve"> </w:t>
      </w:r>
      <w:r w:rsidRPr="00746044">
        <w:rPr>
          <w:lang w:val="en-US"/>
        </w:rPr>
        <w:t>ups</w:t>
      </w:r>
      <w:r w:rsidRPr="00746044">
        <w:rPr>
          <w:lang w:val="el-GR"/>
        </w:rPr>
        <w:t xml:space="preserve">, </w:t>
      </w:r>
      <w:r w:rsidRPr="00746044">
        <w:rPr>
          <w:lang w:val="en-US"/>
        </w:rPr>
        <w:t>slider</w:t>
      </w:r>
      <w:r w:rsidRPr="00746044">
        <w:rPr>
          <w:lang w:val="el-GR"/>
        </w:rPr>
        <w:t xml:space="preserve"> </w:t>
      </w:r>
      <w:r w:rsidRPr="00746044">
        <w:rPr>
          <w:lang w:val="en-US"/>
        </w:rPr>
        <w:t>bars</w:t>
      </w:r>
      <w:r w:rsidRPr="00746044">
        <w:rPr>
          <w:lang w:val="el-GR"/>
        </w:rPr>
        <w:t xml:space="preserve">, </w:t>
      </w:r>
      <w:r w:rsidRPr="00746044">
        <w:rPr>
          <w:lang w:val="en-US"/>
        </w:rPr>
        <w:t>info</w:t>
      </w:r>
      <w:r w:rsidRPr="00746044">
        <w:rPr>
          <w:lang w:val="el-GR"/>
        </w:rPr>
        <w:t xml:space="preserve"> </w:t>
      </w:r>
      <w:r w:rsidRPr="00746044">
        <w:rPr>
          <w:lang w:val="en-US"/>
        </w:rPr>
        <w:t>bars</w:t>
      </w:r>
      <w:r w:rsidRPr="00746044">
        <w:rPr>
          <w:lang w:val="el-GR"/>
        </w:rPr>
        <w:t xml:space="preserve">, </w:t>
      </w:r>
      <w:r w:rsidRPr="00746044">
        <w:rPr>
          <w:lang w:val="en-US"/>
        </w:rPr>
        <w:t>responsive</w:t>
      </w:r>
      <w:r w:rsidRPr="00746044">
        <w:rPr>
          <w:lang w:val="el-GR"/>
        </w:rPr>
        <w:t xml:space="preserve"> </w:t>
      </w:r>
      <w:r w:rsidRPr="00746044">
        <w:rPr>
          <w:lang w:val="en-US"/>
        </w:rPr>
        <w:t>dialogues</w:t>
      </w:r>
      <w:r w:rsidRPr="00746044">
        <w:rPr>
          <w:lang w:val="el-GR"/>
        </w:rPr>
        <w:t xml:space="preserve">, </w:t>
      </w:r>
      <w:r w:rsidRPr="00746044">
        <w:rPr>
          <w:lang w:val="en-US"/>
        </w:rPr>
        <w:t>feedback</w:t>
      </w:r>
      <w:r w:rsidRPr="00746044">
        <w:rPr>
          <w:lang w:val="el-GR"/>
        </w:rPr>
        <w:t xml:space="preserve"> </w:t>
      </w:r>
      <w:r w:rsidRPr="00746044">
        <w:rPr>
          <w:lang w:val="en-US"/>
        </w:rPr>
        <w:t>buttons</w:t>
      </w:r>
      <w:r w:rsidRPr="00746044">
        <w:rPr>
          <w:lang w:val="el-GR"/>
        </w:rPr>
        <w:t>, κλπ.)</w:t>
      </w:r>
    </w:p>
    <w:p w14:paraId="78C21560" w14:textId="77777777" w:rsidR="00413C69" w:rsidRPr="00746044" w:rsidRDefault="00413C69" w:rsidP="00671CDE">
      <w:pPr>
        <w:pStyle w:val="aff"/>
        <w:numPr>
          <w:ilvl w:val="1"/>
          <w:numId w:val="74"/>
        </w:numPr>
        <w:spacing w:before="120"/>
        <w:contextualSpacing w:val="0"/>
        <w:rPr>
          <w:lang w:val="el-GR"/>
        </w:rPr>
      </w:pPr>
      <w:r w:rsidRPr="00746044">
        <w:rPr>
          <w:lang w:val="el-GR"/>
        </w:rPr>
        <w:t xml:space="preserve">Αξιοποίηση αλγορίθμου στόχευσης χρηστών έτσι ώστε να μην εμφανίζονται όλες οι μέθοδοι και ερωτήσεις σε όλους τους χρήστες και να συλλέγονται στοχευμένα στοιχεία. </w:t>
      </w:r>
    </w:p>
    <w:p w14:paraId="48BAEDE6" w14:textId="77777777" w:rsidR="00413C69" w:rsidRPr="00667C15" w:rsidRDefault="00413C69" w:rsidP="00671CDE">
      <w:pPr>
        <w:pStyle w:val="aff"/>
        <w:numPr>
          <w:ilvl w:val="0"/>
          <w:numId w:val="74"/>
        </w:numPr>
        <w:spacing w:before="120"/>
        <w:ind w:hanging="573"/>
        <w:contextualSpacing w:val="0"/>
        <w:rPr>
          <w:lang w:val="el-GR"/>
        </w:rPr>
      </w:pPr>
      <w:r w:rsidRPr="00746044">
        <w:rPr>
          <w:lang w:val="el-GR"/>
        </w:rPr>
        <w:t xml:space="preserve">Η ηγεσία του Υπουργείου και οι εξουσιοδοτημένοι χρήστες του Φορέα Λειτουργίας θα πρέπει να τροφοδοτούνται με σωστά σχεδιασμένη και δομημένη πληροφόρηση με στόχο η πληροφορία αυτή να αναλύεται, να αξιολογείται και να αποτελεί σημείο έναρξης ενεργειών και δράσεων για την αντιμετώπιση των θεμάτων που έχουν αναδειχθεί και έχουν κριθεί ως απαραίτητα να αντιμετωπισθούν. </w:t>
      </w:r>
      <w:r w:rsidRPr="00667C15">
        <w:rPr>
          <w:lang w:val="el-GR"/>
        </w:rPr>
        <w:t>Για αυτό τον σκοπό θα υποστηρίζεται η δημιουργία των κατάλληλων αναφορών και dashboards για την απεικόνιση και ανάλυση της πληροφορίας με εύληπτο τρόπο στις ζητούμενες διαστάσεις.</w:t>
      </w:r>
    </w:p>
    <w:p w14:paraId="46456B4B" w14:textId="005C8C21" w:rsidR="00413C69" w:rsidRDefault="00413C69" w:rsidP="00413C69">
      <w:pPr>
        <w:rPr>
          <w:lang w:val="el-GR"/>
        </w:rPr>
      </w:pPr>
      <w:r w:rsidRPr="00667C15">
        <w:rPr>
          <w:lang w:val="el-GR"/>
        </w:rPr>
        <w:t xml:space="preserve">Οι υποψήφιοι ανάδοχοι στην Τεχνική Προσφορά θα πρέπει να συμπεριλάβουν τεκμηριωμένη και ολοκληρωμένη πρόταση για τον σχεδιασμό και την υλοποίηση της εμπειρίας χρήστη / </w:t>
      </w:r>
      <w:r w:rsidRPr="00667C15">
        <w:rPr>
          <w:lang w:val="en-US"/>
        </w:rPr>
        <w:t>user</w:t>
      </w:r>
      <w:r w:rsidRPr="00667C15">
        <w:rPr>
          <w:lang w:val="el-GR"/>
        </w:rPr>
        <w:t xml:space="preserve"> </w:t>
      </w:r>
      <w:r w:rsidRPr="00667C15">
        <w:rPr>
          <w:lang w:val="en-US"/>
        </w:rPr>
        <w:t>experience</w:t>
      </w:r>
      <w:r w:rsidRPr="00667C15">
        <w:rPr>
          <w:lang w:val="el-GR"/>
        </w:rPr>
        <w:t xml:space="preserve"> (UX), κατά προτίμηση με μεθοδολογίες που να περιλαμβάνουν σχεδιασμό και υλοποίηση προφίλ (p</w:t>
      </w:r>
      <w:r w:rsidRPr="00667C15">
        <w:rPr>
          <w:lang w:val="en-US"/>
        </w:rPr>
        <w:t>ersonas</w:t>
      </w:r>
      <w:r w:rsidRPr="00667C15">
        <w:rPr>
          <w:lang w:val="el-GR"/>
        </w:rPr>
        <w:t>) και διαδρομών χρηστών (</w:t>
      </w:r>
      <w:r w:rsidRPr="00667C15">
        <w:rPr>
          <w:lang w:val="en-US"/>
        </w:rPr>
        <w:t>journeys</w:t>
      </w:r>
      <w:r w:rsidRPr="00667C15">
        <w:rPr>
          <w:lang w:val="el-GR"/>
        </w:rPr>
        <w:t>).</w:t>
      </w:r>
      <w:r w:rsidRPr="00746044">
        <w:rPr>
          <w:lang w:val="el-GR"/>
        </w:rPr>
        <w:t xml:space="preserve"> </w:t>
      </w:r>
    </w:p>
    <w:p w14:paraId="7978844F" w14:textId="77777777" w:rsidR="00796DB9" w:rsidRDefault="00796DB9" w:rsidP="00413C69">
      <w:pPr>
        <w:rPr>
          <w:lang w:val="el-GR"/>
        </w:rPr>
      </w:pPr>
    </w:p>
    <w:p w14:paraId="7031F4CF" w14:textId="77777777" w:rsidR="00413C69" w:rsidRPr="00AE6930" w:rsidRDefault="00413C69" w:rsidP="00EC6683">
      <w:pPr>
        <w:pStyle w:val="3"/>
        <w:numPr>
          <w:ilvl w:val="2"/>
          <w:numId w:val="80"/>
        </w:numPr>
      </w:pPr>
      <w:bookmarkStart w:id="400" w:name="_Toc71245407"/>
      <w:bookmarkStart w:id="401" w:name="_Toc293310116"/>
      <w:bookmarkStart w:id="402" w:name="_Ref297280278"/>
      <w:bookmarkStart w:id="403" w:name="_Ref297710644"/>
      <w:bookmarkStart w:id="404" w:name="_Toc297727694"/>
      <w:bookmarkStart w:id="405" w:name="_Toc308006380"/>
      <w:bookmarkStart w:id="406" w:name="_Toc308007050"/>
      <w:bookmarkStart w:id="407" w:name="_Toc308177231"/>
      <w:bookmarkStart w:id="408" w:name="_Ref44937734"/>
      <w:bookmarkStart w:id="409" w:name="_Ref44938486"/>
      <w:bookmarkStart w:id="410" w:name="_Ref45014702"/>
      <w:bookmarkStart w:id="411" w:name="_Ref45017502"/>
      <w:bookmarkStart w:id="412" w:name="_Toc72397949"/>
      <w:bookmarkStart w:id="413" w:name="_Toc80088687"/>
      <w:bookmarkEnd w:id="400"/>
      <w:r w:rsidRPr="00AE6930">
        <w:t>Αρχιτεκτονική</w:t>
      </w:r>
      <w:bookmarkEnd w:id="401"/>
      <w:bookmarkEnd w:id="402"/>
      <w:bookmarkEnd w:id="403"/>
      <w:bookmarkEnd w:id="404"/>
      <w:bookmarkEnd w:id="405"/>
      <w:bookmarkEnd w:id="406"/>
      <w:bookmarkEnd w:id="407"/>
      <w:bookmarkEnd w:id="408"/>
      <w:bookmarkEnd w:id="409"/>
      <w:bookmarkEnd w:id="410"/>
      <w:bookmarkEnd w:id="411"/>
      <w:bookmarkEnd w:id="412"/>
      <w:bookmarkEnd w:id="413"/>
      <w:r w:rsidRPr="00AE6930">
        <w:t xml:space="preserve"> </w:t>
      </w:r>
    </w:p>
    <w:p w14:paraId="47899DDD" w14:textId="07777FBA" w:rsidR="00413C69" w:rsidRPr="00413C69" w:rsidRDefault="00413C69" w:rsidP="00EC6683">
      <w:pPr>
        <w:pStyle w:val="4"/>
        <w:numPr>
          <w:ilvl w:val="3"/>
          <w:numId w:val="80"/>
        </w:numPr>
      </w:pPr>
      <w:bookmarkStart w:id="414" w:name="_Toc71245409"/>
      <w:bookmarkStart w:id="415" w:name="_Toc287601187"/>
      <w:bookmarkStart w:id="416" w:name="_Ref288149893"/>
      <w:bookmarkStart w:id="417" w:name="_Ref288149899"/>
      <w:bookmarkStart w:id="418" w:name="_Toc293310117"/>
      <w:bookmarkStart w:id="419" w:name="_Ref297280297"/>
      <w:bookmarkStart w:id="420" w:name="_Ref297710614"/>
      <w:bookmarkStart w:id="421" w:name="_Toc297727695"/>
      <w:bookmarkStart w:id="422" w:name="_Ref301961709"/>
      <w:bookmarkStart w:id="423" w:name="_Toc308006381"/>
      <w:bookmarkStart w:id="424" w:name="_Toc308007051"/>
      <w:bookmarkStart w:id="425" w:name="_Toc308177232"/>
      <w:bookmarkStart w:id="426" w:name="_Toc72397950"/>
      <w:bookmarkEnd w:id="414"/>
      <w:r w:rsidRPr="00413C69">
        <w:t>Γενικές Αρχές Σχεδιασμού Συστήματος</w:t>
      </w:r>
      <w:bookmarkEnd w:id="415"/>
      <w:bookmarkEnd w:id="416"/>
      <w:bookmarkEnd w:id="417"/>
      <w:bookmarkEnd w:id="418"/>
      <w:bookmarkEnd w:id="419"/>
      <w:bookmarkEnd w:id="420"/>
      <w:bookmarkEnd w:id="421"/>
      <w:bookmarkEnd w:id="422"/>
      <w:bookmarkEnd w:id="423"/>
      <w:bookmarkEnd w:id="424"/>
      <w:bookmarkEnd w:id="425"/>
      <w:bookmarkEnd w:id="426"/>
    </w:p>
    <w:p w14:paraId="0579FA16" w14:textId="77777777" w:rsidR="00413C69" w:rsidRPr="003B5CF3" w:rsidRDefault="00413C69" w:rsidP="00413C69">
      <w:pPr>
        <w:ind w:left="360"/>
        <w:rPr>
          <w:rFonts w:cs="Tahoma"/>
          <w:lang w:val="el-GR"/>
        </w:rPr>
      </w:pPr>
      <w:r w:rsidRPr="003B5CF3">
        <w:rPr>
          <w:rFonts w:cs="Tahoma"/>
          <w:lang w:val="el-GR"/>
        </w:rPr>
        <w:t xml:space="preserve">Οι γενικές αρχές, σε λειτουργικό και τεχνολογικό επίπεδο, που θα διέπουν το σύνολο των Υποσυστημάτων που θα </w:t>
      </w:r>
      <w:r w:rsidRPr="003B5CF3">
        <w:rPr>
          <w:rFonts w:cs="Tahoma"/>
          <w:b/>
          <w:lang w:val="el-GR"/>
        </w:rPr>
        <w:t>αναπτυχθούν</w:t>
      </w:r>
      <w:r w:rsidRPr="003B5CF3">
        <w:rPr>
          <w:rFonts w:cs="Tahoma"/>
          <w:lang w:val="el-GR"/>
        </w:rPr>
        <w:t xml:space="preserve"> ή θα </w:t>
      </w:r>
      <w:r w:rsidRPr="003B5CF3">
        <w:rPr>
          <w:rFonts w:cs="Tahoma"/>
          <w:b/>
          <w:lang w:val="el-GR"/>
        </w:rPr>
        <w:t>προσαρμοστούν</w:t>
      </w:r>
      <w:r w:rsidRPr="003B5CF3">
        <w:rPr>
          <w:rFonts w:cs="Tahoma"/>
          <w:lang w:val="el-GR"/>
        </w:rPr>
        <w:t xml:space="preserve"> είναι:</w:t>
      </w:r>
    </w:p>
    <w:p w14:paraId="337BC674" w14:textId="77777777" w:rsidR="00413C69" w:rsidRPr="003B5CF3" w:rsidRDefault="00413C69" w:rsidP="00671CDE">
      <w:pPr>
        <w:numPr>
          <w:ilvl w:val="0"/>
          <w:numId w:val="75"/>
        </w:numPr>
        <w:tabs>
          <w:tab w:val="clear" w:pos="360"/>
          <w:tab w:val="num" w:pos="720"/>
        </w:tabs>
        <w:suppressAutoHyphens w:val="0"/>
        <w:ind w:left="720"/>
        <w:rPr>
          <w:rFonts w:cs="Tahoma"/>
          <w:lang w:val="el-GR"/>
        </w:rPr>
      </w:pPr>
      <w:r w:rsidRPr="003B5CF3">
        <w:rPr>
          <w:rFonts w:cs="Tahoma"/>
          <w:lang w:val="el-GR"/>
        </w:rPr>
        <w:t>Συστήματα «</w:t>
      </w:r>
      <w:r w:rsidRPr="003B5CF3">
        <w:rPr>
          <w:rFonts w:cs="Tahoma"/>
          <w:b/>
          <w:lang w:val="el-GR"/>
        </w:rPr>
        <w:t>ανοικτής</w:t>
      </w:r>
      <w:r w:rsidRPr="003B5CF3">
        <w:rPr>
          <w:rFonts w:cs="Tahoma"/>
          <w:lang w:val="el-GR"/>
        </w:rPr>
        <w:t xml:space="preserve">» </w:t>
      </w:r>
      <w:r w:rsidRPr="003B5CF3">
        <w:rPr>
          <w:rFonts w:cs="Tahoma"/>
          <w:b/>
          <w:lang w:val="el-GR"/>
        </w:rPr>
        <w:t>αρχιτεκτονικής</w:t>
      </w:r>
      <w:r w:rsidRPr="003B5CF3">
        <w:rPr>
          <w:rFonts w:cs="Tahoma"/>
          <w:lang w:val="el-GR"/>
        </w:rPr>
        <w:t xml:space="preserve"> (</w:t>
      </w:r>
      <w:r w:rsidRPr="003B5CF3">
        <w:rPr>
          <w:rFonts w:cs="Tahoma"/>
        </w:rPr>
        <w:t>open</w:t>
      </w:r>
      <w:r w:rsidRPr="003B5CF3">
        <w:rPr>
          <w:rFonts w:cs="Tahoma"/>
          <w:lang w:val="el-GR"/>
        </w:rPr>
        <w:t xml:space="preserve"> </w:t>
      </w:r>
      <w:r w:rsidRPr="003B5CF3">
        <w:rPr>
          <w:rFonts w:cs="Tahoma"/>
        </w:rPr>
        <w:t>architecture</w:t>
      </w:r>
      <w:r w:rsidRPr="003B5CF3">
        <w:rPr>
          <w:rFonts w:cs="Tahoma"/>
          <w:lang w:val="el-GR"/>
        </w:rPr>
        <w:t>). Είναι δηλαδή υποχρεωτική η χρήση ανοικτών προτύπων που θα διασφαλίζουν ανεξαρτησία από συγκεκριμένο προμηθευτή και:</w:t>
      </w:r>
    </w:p>
    <w:p w14:paraId="2E792D47" w14:textId="77777777" w:rsidR="00413C69" w:rsidRPr="003B5CF3" w:rsidRDefault="00413C69" w:rsidP="00671CDE">
      <w:pPr>
        <w:numPr>
          <w:ilvl w:val="0"/>
          <w:numId w:val="65"/>
        </w:numPr>
        <w:tabs>
          <w:tab w:val="clear" w:pos="1134"/>
          <w:tab w:val="num" w:pos="1494"/>
        </w:tabs>
        <w:suppressAutoHyphens w:val="0"/>
        <w:ind w:left="1494"/>
        <w:rPr>
          <w:rFonts w:cs="Tahoma"/>
          <w:lang w:val="el-GR"/>
        </w:rPr>
      </w:pPr>
      <w:r w:rsidRPr="003B5CF3">
        <w:rPr>
          <w:rFonts w:cs="Tahoma"/>
          <w:lang w:val="el-GR"/>
        </w:rPr>
        <w:t>ομαλή συνεργασία και λειτουργία μεταξύ των επιμέρους Υποσυστημάτων του πληροφοριακού συστήματος,</w:t>
      </w:r>
    </w:p>
    <w:p w14:paraId="79CACE29" w14:textId="77777777" w:rsidR="00413C69" w:rsidRPr="003B5CF3" w:rsidRDefault="00413C69" w:rsidP="00671CDE">
      <w:pPr>
        <w:numPr>
          <w:ilvl w:val="0"/>
          <w:numId w:val="65"/>
        </w:numPr>
        <w:tabs>
          <w:tab w:val="clear" w:pos="1134"/>
          <w:tab w:val="num" w:pos="1494"/>
        </w:tabs>
        <w:suppressAutoHyphens w:val="0"/>
        <w:ind w:left="1494"/>
        <w:rPr>
          <w:rFonts w:cs="Tahoma"/>
          <w:lang w:val="el-GR"/>
        </w:rPr>
      </w:pPr>
      <w:r w:rsidRPr="003B5CF3">
        <w:rPr>
          <w:rFonts w:cs="Tahoma"/>
          <w:lang w:val="el-GR"/>
        </w:rPr>
        <w:t>δικτυακή συνεργασία μεταξύ εφαρμογών ή/και συστημάτων τα οποία βρίσκονται σε διαφορετικά υπολογιστικά συστήματα,</w:t>
      </w:r>
    </w:p>
    <w:p w14:paraId="74540522" w14:textId="77777777" w:rsidR="00413C69" w:rsidRPr="003B5CF3" w:rsidRDefault="00413C69" w:rsidP="00671CDE">
      <w:pPr>
        <w:numPr>
          <w:ilvl w:val="0"/>
          <w:numId w:val="65"/>
        </w:numPr>
        <w:tabs>
          <w:tab w:val="clear" w:pos="1134"/>
          <w:tab w:val="num" w:pos="1494"/>
        </w:tabs>
        <w:suppressAutoHyphens w:val="0"/>
        <w:ind w:left="1494"/>
        <w:rPr>
          <w:rFonts w:cs="Tahoma"/>
          <w:lang w:val="el-GR"/>
        </w:rPr>
      </w:pPr>
      <w:r w:rsidRPr="003B5CF3">
        <w:rPr>
          <w:rFonts w:cs="Tahoma"/>
          <w:lang w:val="el-GR"/>
        </w:rPr>
        <w:t>επεκτασιμότητα των Υποσυστημάτων, χωρίς αλλαγές στη δομή και αρχιτεκτονική τους, για την αντιμετώπιση των μεταβαλλόμενων/ αυξανομένων αναγκών</w:t>
      </w:r>
    </w:p>
    <w:p w14:paraId="5655EE80" w14:textId="77777777" w:rsidR="00413C69" w:rsidRPr="003B5CF3" w:rsidRDefault="00413C69" w:rsidP="00671CDE">
      <w:pPr>
        <w:numPr>
          <w:ilvl w:val="0"/>
          <w:numId w:val="65"/>
        </w:numPr>
        <w:tabs>
          <w:tab w:val="clear" w:pos="1134"/>
          <w:tab w:val="num" w:pos="1494"/>
        </w:tabs>
        <w:suppressAutoHyphens w:val="0"/>
        <w:spacing w:before="60" w:after="60"/>
        <w:ind w:left="1494"/>
        <w:rPr>
          <w:rFonts w:cs="Tahoma"/>
          <w:lang w:val="el-GR"/>
        </w:rPr>
      </w:pPr>
      <w:r w:rsidRPr="003B5CF3">
        <w:rPr>
          <w:rFonts w:cs="Tahoma"/>
          <w:lang w:val="el-GR"/>
        </w:rPr>
        <w:t xml:space="preserve">εύκολη επέμβαση στη λειτουργικότητα των Υποσυστημάτων (συντηρισιμότητα – </w:t>
      </w:r>
      <w:r w:rsidRPr="003B5CF3">
        <w:rPr>
          <w:rFonts w:cs="Tahoma"/>
        </w:rPr>
        <w:t>maintainability</w:t>
      </w:r>
      <w:r w:rsidRPr="003B5CF3">
        <w:rPr>
          <w:rFonts w:cs="Tahoma"/>
          <w:lang w:val="el-GR"/>
        </w:rPr>
        <w:t>)</w:t>
      </w:r>
    </w:p>
    <w:p w14:paraId="39AB75CC" w14:textId="77777777" w:rsidR="00413C69" w:rsidRPr="003B5CF3" w:rsidRDefault="00413C69" w:rsidP="00671CDE">
      <w:pPr>
        <w:numPr>
          <w:ilvl w:val="0"/>
          <w:numId w:val="65"/>
        </w:numPr>
        <w:tabs>
          <w:tab w:val="clear" w:pos="1134"/>
          <w:tab w:val="num" w:pos="1494"/>
        </w:tabs>
        <w:suppressAutoHyphens w:val="0"/>
        <w:spacing w:before="60" w:after="60"/>
        <w:ind w:left="1494"/>
        <w:rPr>
          <w:rFonts w:cs="Tahoma"/>
          <w:lang w:val="el-GR"/>
        </w:rPr>
      </w:pPr>
      <w:r w:rsidRPr="003B5CF3">
        <w:rPr>
          <w:rFonts w:cs="Tahoma"/>
          <w:lang w:val="el-GR"/>
        </w:rPr>
        <w:t>ύψιστη διασφάλιση των δεδομένων των πολιτών.</w:t>
      </w:r>
    </w:p>
    <w:p w14:paraId="01D2F006" w14:textId="77777777" w:rsidR="00413C69" w:rsidRPr="003B5CF3" w:rsidRDefault="00413C69" w:rsidP="00671CDE">
      <w:pPr>
        <w:numPr>
          <w:ilvl w:val="0"/>
          <w:numId w:val="75"/>
        </w:numPr>
        <w:tabs>
          <w:tab w:val="clear" w:pos="360"/>
          <w:tab w:val="num" w:pos="720"/>
        </w:tabs>
        <w:suppressAutoHyphens w:val="0"/>
        <w:spacing w:before="120"/>
        <w:ind w:left="717" w:hanging="357"/>
        <w:rPr>
          <w:rFonts w:cs="Tahoma"/>
          <w:lang w:val="el-GR"/>
        </w:rPr>
      </w:pPr>
      <w:r w:rsidRPr="003B5CF3">
        <w:rPr>
          <w:rFonts w:cs="Tahoma"/>
          <w:b/>
          <w:lang w:val="el-GR"/>
        </w:rPr>
        <w:t>Αρθρωτή</w:t>
      </w:r>
      <w:r w:rsidRPr="003B5CF3">
        <w:rPr>
          <w:rFonts w:cs="Tahoma"/>
          <w:lang w:val="el-GR"/>
        </w:rPr>
        <w:t xml:space="preserve"> (</w:t>
      </w:r>
      <w:r w:rsidRPr="003B5CF3">
        <w:rPr>
          <w:rFonts w:cs="Tahoma"/>
        </w:rPr>
        <w:t>modular</w:t>
      </w:r>
      <w:r w:rsidRPr="003B5CF3">
        <w:rPr>
          <w:rFonts w:cs="Tahoma"/>
          <w:lang w:val="el-GR"/>
        </w:rPr>
        <w:t xml:space="preserve">) </w:t>
      </w:r>
      <w:r w:rsidRPr="003B5CF3">
        <w:rPr>
          <w:rFonts w:cs="Tahoma"/>
          <w:b/>
          <w:lang w:val="el-GR"/>
        </w:rPr>
        <w:t>αρχιτεκτονική</w:t>
      </w:r>
      <w:r w:rsidRPr="003B5CF3">
        <w:rPr>
          <w:rFonts w:cs="Tahoma"/>
          <w:lang w:val="el-GR"/>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144ED2A6" w14:textId="77777777" w:rsidR="00413C69" w:rsidRPr="003B5CF3" w:rsidRDefault="00413C69" w:rsidP="00671CDE">
      <w:pPr>
        <w:numPr>
          <w:ilvl w:val="0"/>
          <w:numId w:val="75"/>
        </w:numPr>
        <w:tabs>
          <w:tab w:val="clear" w:pos="360"/>
          <w:tab w:val="num" w:pos="720"/>
        </w:tabs>
        <w:suppressAutoHyphens w:val="0"/>
        <w:ind w:left="720"/>
        <w:rPr>
          <w:rFonts w:cs="Tahoma"/>
          <w:lang w:val="el-GR"/>
        </w:rPr>
      </w:pPr>
      <w:r w:rsidRPr="003B5CF3">
        <w:rPr>
          <w:rFonts w:cs="Tahoma"/>
          <w:b/>
          <w:lang w:val="el-GR"/>
        </w:rPr>
        <w:t>Αρχιτεκτονική</w:t>
      </w:r>
      <w:r w:rsidRPr="003B5CF3">
        <w:rPr>
          <w:rFonts w:cs="Tahoma"/>
          <w:lang w:val="el-GR"/>
        </w:rPr>
        <w:t xml:space="preserve"> </w:t>
      </w:r>
      <w:r w:rsidRPr="003B5CF3">
        <w:rPr>
          <w:rFonts w:cs="Tahoma"/>
          <w:b/>
        </w:rPr>
        <w:t>N</w:t>
      </w:r>
      <w:r w:rsidRPr="003B5CF3">
        <w:rPr>
          <w:rFonts w:cs="Tahoma"/>
          <w:b/>
          <w:lang w:val="el-GR"/>
        </w:rPr>
        <w:t>-</w:t>
      </w:r>
      <w:r w:rsidRPr="003B5CF3">
        <w:rPr>
          <w:rFonts w:cs="Tahoma"/>
          <w:b/>
        </w:rPr>
        <w:t>tier</w:t>
      </w:r>
      <w:r w:rsidRPr="003B5CF3">
        <w:rPr>
          <w:rFonts w:cs="Tahoma"/>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2EF3F430" w14:textId="77777777" w:rsidR="00413C69" w:rsidRPr="003B5CF3" w:rsidRDefault="00413C69" w:rsidP="00671CDE">
      <w:pPr>
        <w:numPr>
          <w:ilvl w:val="0"/>
          <w:numId w:val="75"/>
        </w:numPr>
        <w:tabs>
          <w:tab w:val="clear" w:pos="360"/>
          <w:tab w:val="num" w:pos="720"/>
        </w:tabs>
        <w:suppressAutoHyphens w:val="0"/>
        <w:ind w:left="720"/>
        <w:rPr>
          <w:rFonts w:cs="Tahoma"/>
          <w:lang w:val="el-GR"/>
        </w:rPr>
      </w:pPr>
      <w:r w:rsidRPr="003B5CF3">
        <w:rPr>
          <w:rFonts w:cs="Tahoma"/>
          <w:lang w:val="el-GR"/>
        </w:rPr>
        <w:t xml:space="preserve">Λειτουργία των επιμέρους Υποσυστημάτων και λύσεων που θα αποτελέσουν διακριτά τμήματα της λύσης που θα προσφερθεί σε </w:t>
      </w:r>
      <w:r w:rsidRPr="003B5CF3">
        <w:rPr>
          <w:rFonts w:cs="Tahoma"/>
          <w:b/>
        </w:rPr>
        <w:t>web</w:t>
      </w:r>
      <w:r w:rsidRPr="003B5CF3">
        <w:rPr>
          <w:rFonts w:cs="Tahoma"/>
          <w:b/>
          <w:lang w:val="el-GR"/>
        </w:rPr>
        <w:t>-</w:t>
      </w:r>
      <w:r w:rsidRPr="003B5CF3">
        <w:rPr>
          <w:rFonts w:cs="Tahoma"/>
          <w:b/>
        </w:rPr>
        <w:t>based</w:t>
      </w:r>
      <w:r w:rsidRPr="003B5CF3">
        <w:rPr>
          <w:rFonts w:cs="Tahoma"/>
          <w:b/>
          <w:lang w:val="el-GR"/>
        </w:rPr>
        <w:t xml:space="preserve"> περιβάλλον</w:t>
      </w:r>
      <w:r w:rsidRPr="003B5CF3">
        <w:rPr>
          <w:rFonts w:cs="Tahoma"/>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5FEBA3A9" w14:textId="77777777" w:rsidR="00413C69" w:rsidRPr="003B5CF3" w:rsidRDefault="00413C69" w:rsidP="00671CDE">
      <w:pPr>
        <w:numPr>
          <w:ilvl w:val="0"/>
          <w:numId w:val="65"/>
        </w:numPr>
        <w:tabs>
          <w:tab w:val="clear" w:pos="1134"/>
          <w:tab w:val="num" w:pos="1494"/>
        </w:tabs>
        <w:suppressAutoHyphens w:val="0"/>
        <w:ind w:left="1494"/>
        <w:rPr>
          <w:rFonts w:cs="Tahoma"/>
          <w:lang w:val="el-GR"/>
        </w:rPr>
      </w:pPr>
      <w:r w:rsidRPr="003B5CF3">
        <w:rPr>
          <w:rFonts w:cs="Tahoma"/>
          <w:lang w:val="el-GR"/>
        </w:rPr>
        <w:t>επίτευξη της μεγαλύτερης δυνατής ομοιομορφίας στις διεπαφές μεταξύ των διαφόρων υποσυστημάτων και στον τρόπο εργασίας τους,</w:t>
      </w:r>
    </w:p>
    <w:p w14:paraId="6DF27C82" w14:textId="77777777" w:rsidR="00413C69" w:rsidRPr="003B5CF3" w:rsidRDefault="00413C69" w:rsidP="00671CDE">
      <w:pPr>
        <w:numPr>
          <w:ilvl w:val="0"/>
          <w:numId w:val="65"/>
        </w:numPr>
        <w:tabs>
          <w:tab w:val="clear" w:pos="1134"/>
          <w:tab w:val="num" w:pos="1494"/>
        </w:tabs>
        <w:suppressAutoHyphens w:val="0"/>
        <w:ind w:left="1494"/>
        <w:rPr>
          <w:rFonts w:cs="Tahoma"/>
          <w:lang w:val="el-GR"/>
        </w:rPr>
      </w:pPr>
      <w:r w:rsidRPr="003B5CF3">
        <w:rPr>
          <w:rFonts w:cs="Tahoma"/>
          <w:lang w:val="el-GR"/>
        </w:rPr>
        <w:t>επιλογή κοινών και φιλικών τρόπων παρουσίασης, όσον αφορά στις διεπαφές των χρηστών με τις εφαρμογές.</w:t>
      </w:r>
    </w:p>
    <w:p w14:paraId="0A9F7992" w14:textId="77777777" w:rsidR="00413C69" w:rsidRPr="003B5CF3" w:rsidRDefault="00413C69" w:rsidP="00671CDE">
      <w:pPr>
        <w:numPr>
          <w:ilvl w:val="0"/>
          <w:numId w:val="76"/>
        </w:numPr>
        <w:suppressAutoHyphens w:val="0"/>
        <w:rPr>
          <w:rFonts w:cs="Tahoma"/>
          <w:lang w:val="el-GR"/>
        </w:rPr>
      </w:pPr>
      <w:r w:rsidRPr="003B5CF3">
        <w:rPr>
          <w:rFonts w:cs="Tahoma"/>
          <w:b/>
          <w:bCs/>
          <w:lang w:val="el-GR"/>
        </w:rPr>
        <w:t>Μηνύματα λαθών</w:t>
      </w:r>
      <w:r w:rsidRPr="003B5CF3">
        <w:rPr>
          <w:rFonts w:cs="Tahoma"/>
          <w:lang w:val="el-GR"/>
        </w:rPr>
        <w:t xml:space="preserve"> (</w:t>
      </w:r>
      <w:r w:rsidRPr="003B5CF3">
        <w:rPr>
          <w:rFonts w:cs="Tahoma"/>
        </w:rPr>
        <w:t>error</w:t>
      </w:r>
      <w:r w:rsidRPr="003B5CF3">
        <w:rPr>
          <w:rFonts w:cs="Tahoma"/>
          <w:lang w:val="el-GR"/>
        </w:rPr>
        <w:t xml:space="preserve"> </w:t>
      </w:r>
      <w:r w:rsidRPr="003B5CF3">
        <w:rPr>
          <w:rFonts w:cs="Tahoma"/>
        </w:rPr>
        <w:t>messages</w:t>
      </w:r>
      <w:r w:rsidRPr="003B5CF3">
        <w:rPr>
          <w:rFonts w:cs="Tahoma"/>
          <w:lang w:val="el-GR"/>
        </w:rPr>
        <w:t>) στην ελληνική γλώσσα και ειδοποίηση των χρηστών με όρους οικείους προς αυτούς.</w:t>
      </w:r>
    </w:p>
    <w:p w14:paraId="230790B6" w14:textId="77777777" w:rsidR="00413C69" w:rsidRPr="003B5CF3" w:rsidRDefault="00413C69" w:rsidP="00671CDE">
      <w:pPr>
        <w:numPr>
          <w:ilvl w:val="0"/>
          <w:numId w:val="76"/>
        </w:numPr>
        <w:suppressAutoHyphens w:val="0"/>
        <w:rPr>
          <w:rFonts w:cs="Tahoma"/>
          <w:lang w:val="el-GR"/>
        </w:rPr>
      </w:pPr>
      <w:r w:rsidRPr="003B5CF3">
        <w:rPr>
          <w:rFonts w:cs="Tahoma"/>
        </w:rPr>
        <w:t>T</w:t>
      </w:r>
      <w:r w:rsidRPr="003B5CF3">
        <w:rPr>
          <w:rFonts w:cs="Tahoma"/>
          <w:lang w:val="el-GR"/>
        </w:rPr>
        <w:t xml:space="preserve">ήρηση από όλα τα Υποσυστήματα στοιχείων </w:t>
      </w:r>
      <w:r w:rsidRPr="003B5CF3">
        <w:rPr>
          <w:rFonts w:cs="Tahoma"/>
        </w:rPr>
        <w:t>auditing</w:t>
      </w:r>
      <w:r w:rsidRPr="003B5CF3">
        <w:rPr>
          <w:rFonts w:cs="Tahoma"/>
          <w:lang w:val="el-GR"/>
        </w:rPr>
        <w:t xml:space="preserve"> για </w:t>
      </w:r>
      <w:r w:rsidRPr="003B5CF3">
        <w:rPr>
          <w:rFonts w:cs="Tahoma"/>
          <w:b/>
          <w:lang w:val="el-GR"/>
        </w:rPr>
        <w:t>ιχνηλάτηση</w:t>
      </w:r>
      <w:r w:rsidRPr="003B5CF3">
        <w:rPr>
          <w:rFonts w:cs="Tahoma"/>
          <w:lang w:val="el-GR"/>
        </w:rPr>
        <w:t xml:space="preserve"> ενεργειών χρηστών.</w:t>
      </w:r>
    </w:p>
    <w:p w14:paraId="74475235" w14:textId="77777777" w:rsidR="00413C69" w:rsidRPr="003B5CF3" w:rsidRDefault="00413C69" w:rsidP="00671CDE">
      <w:pPr>
        <w:numPr>
          <w:ilvl w:val="0"/>
          <w:numId w:val="76"/>
        </w:numPr>
        <w:suppressAutoHyphens w:val="0"/>
        <w:rPr>
          <w:rFonts w:cs="Tahoma"/>
          <w:lang w:val="el-GR"/>
        </w:rPr>
      </w:pPr>
      <w:r w:rsidRPr="003B5CF3">
        <w:rPr>
          <w:rFonts w:cs="Tahoma"/>
          <w:lang w:val="el-GR"/>
        </w:rPr>
        <w:t>Διαβαθμισμένη πρόσβαση στα Υποσυστήματα, ανάλογα με το είδος των υπηρεσιών και την ταυτότητα των χρηστών.</w:t>
      </w:r>
    </w:p>
    <w:p w14:paraId="6F29AF04" w14:textId="77777777" w:rsidR="00413C69" w:rsidRPr="003B5CF3" w:rsidRDefault="00413C69" w:rsidP="00671CDE">
      <w:pPr>
        <w:numPr>
          <w:ilvl w:val="0"/>
          <w:numId w:val="76"/>
        </w:numPr>
        <w:suppressAutoHyphens w:val="0"/>
        <w:rPr>
          <w:rFonts w:cs="Tahoma"/>
          <w:lang w:val="el-GR"/>
        </w:rPr>
      </w:pPr>
      <w:r w:rsidRPr="003B5CF3">
        <w:rPr>
          <w:rFonts w:cs="Tahoma"/>
          <w:lang w:val="el-GR"/>
        </w:rPr>
        <w:t xml:space="preserve">Διασφάλιση της </w:t>
      </w:r>
      <w:r w:rsidRPr="003B5CF3">
        <w:rPr>
          <w:rFonts w:cs="Tahoma"/>
          <w:b/>
          <w:lang w:val="el-GR"/>
        </w:rPr>
        <w:t>π</w:t>
      </w:r>
      <w:r w:rsidRPr="003B5CF3">
        <w:rPr>
          <w:rFonts w:cs="Tahoma"/>
          <w:b/>
          <w:bCs/>
          <w:lang w:val="el-GR"/>
        </w:rPr>
        <w:t>ληρότητας, ακεραιότητας, εμπιστευτικότητας</w:t>
      </w:r>
      <w:r w:rsidRPr="003B5CF3">
        <w:rPr>
          <w:rFonts w:cs="Tahoma"/>
          <w:lang w:val="el-GR"/>
        </w:rPr>
        <w:t xml:space="preserve"> και </w:t>
      </w:r>
      <w:r w:rsidRPr="003B5CF3">
        <w:rPr>
          <w:rFonts w:cs="Tahoma"/>
          <w:b/>
          <w:bCs/>
          <w:lang w:val="el-GR"/>
        </w:rPr>
        <w:t>ασφάλειας</w:t>
      </w:r>
      <w:r w:rsidRPr="003B5CF3">
        <w:rPr>
          <w:rFonts w:cs="Tahoma"/>
          <w:lang w:val="el-GR"/>
        </w:rPr>
        <w:t xml:space="preserve"> των δεδομένων των Υποσυστημάτων κατά τη χρήση και τη δικτυακή διακίνησή τους.</w:t>
      </w:r>
    </w:p>
    <w:p w14:paraId="2D2C1EB8" w14:textId="77777777" w:rsidR="00413C69" w:rsidRPr="003B5CF3" w:rsidRDefault="00413C69" w:rsidP="00671CDE">
      <w:pPr>
        <w:numPr>
          <w:ilvl w:val="0"/>
          <w:numId w:val="76"/>
        </w:numPr>
        <w:suppressAutoHyphens w:val="0"/>
        <w:rPr>
          <w:rFonts w:cs="Tahoma"/>
          <w:lang w:val="el-GR"/>
        </w:rPr>
      </w:pPr>
      <w:r w:rsidRPr="003B5CF3">
        <w:rPr>
          <w:rFonts w:cs="Tahoma"/>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10A352D6" w14:textId="77777777" w:rsidR="00413C69" w:rsidRPr="003B5CF3" w:rsidRDefault="00413C69" w:rsidP="00671CDE">
      <w:pPr>
        <w:numPr>
          <w:ilvl w:val="0"/>
          <w:numId w:val="76"/>
        </w:numPr>
        <w:suppressAutoHyphens w:val="0"/>
        <w:rPr>
          <w:rFonts w:cs="Tahoma"/>
          <w:bCs/>
          <w:lang w:val="el-GR"/>
        </w:rPr>
      </w:pPr>
      <w:r w:rsidRPr="003B5CF3">
        <w:rPr>
          <w:rFonts w:cs="Tahoma"/>
          <w:bCs/>
          <w:lang w:val="el-GR"/>
        </w:rPr>
        <w:t xml:space="preserve">Αξιοποίηση των τεχνολογιών </w:t>
      </w:r>
      <w:r w:rsidRPr="003B5CF3">
        <w:rPr>
          <w:rFonts w:cs="Tahoma"/>
          <w:bCs/>
        </w:rPr>
        <w:t>server</w:t>
      </w:r>
      <w:r w:rsidRPr="003B5CF3">
        <w:rPr>
          <w:rFonts w:cs="Tahoma"/>
          <w:bCs/>
          <w:lang w:val="el-GR"/>
        </w:rPr>
        <w:t xml:space="preserve"> </w:t>
      </w:r>
      <w:r w:rsidRPr="003B5CF3">
        <w:rPr>
          <w:rFonts w:cs="Tahoma"/>
          <w:bCs/>
        </w:rPr>
        <w:t>consolidation</w:t>
      </w:r>
      <w:r w:rsidRPr="003B5CF3">
        <w:rPr>
          <w:rFonts w:cs="Tahoma"/>
          <w:bCs/>
          <w:lang w:val="el-GR"/>
        </w:rPr>
        <w:t xml:space="preserve"> και </w:t>
      </w:r>
      <w:r w:rsidRPr="003B5CF3">
        <w:rPr>
          <w:rFonts w:cs="Tahoma"/>
          <w:bCs/>
        </w:rPr>
        <w:t>virtualization</w:t>
      </w:r>
      <w:r w:rsidRPr="003B5CF3">
        <w:rPr>
          <w:rFonts w:cs="Tahoma"/>
          <w:bCs/>
          <w:lang w:val="el-GR"/>
        </w:rPr>
        <w:t xml:space="preserve"> και πιο συγκεκριμένα λειτουργία των συστημάτων που θα αναπτυχθούν ή αναβαθμισθούν σε περιβάλλον εικονικών μηχανών (</w:t>
      </w:r>
      <w:r w:rsidRPr="003B5CF3">
        <w:rPr>
          <w:rFonts w:cs="Tahoma"/>
          <w:bCs/>
        </w:rPr>
        <w:t>virtual</w:t>
      </w:r>
      <w:r w:rsidRPr="003B5CF3">
        <w:rPr>
          <w:rFonts w:cs="Tahoma"/>
          <w:bCs/>
          <w:lang w:val="el-GR"/>
        </w:rPr>
        <w:t xml:space="preserve"> </w:t>
      </w:r>
      <w:r w:rsidRPr="003B5CF3">
        <w:rPr>
          <w:rFonts w:cs="Tahoma"/>
          <w:bCs/>
        </w:rPr>
        <w:t>machines</w:t>
      </w:r>
      <w:r w:rsidRPr="003B5CF3">
        <w:rPr>
          <w:rFonts w:cs="Tahoma"/>
          <w:bCs/>
          <w:lang w:val="el-GR"/>
        </w:rPr>
        <w:t>)</w:t>
      </w:r>
      <w:r w:rsidRPr="003B5CF3">
        <w:rPr>
          <w:rFonts w:cs="Tahoma"/>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64AD94FC" w14:textId="77777777" w:rsidR="00413C69" w:rsidRPr="003B5CF3" w:rsidRDefault="00413C69" w:rsidP="00671CDE">
      <w:pPr>
        <w:numPr>
          <w:ilvl w:val="0"/>
          <w:numId w:val="76"/>
        </w:numPr>
        <w:suppressAutoHyphens w:val="0"/>
        <w:rPr>
          <w:rFonts w:cs="Tahoma"/>
          <w:bCs/>
          <w:lang w:val="el-GR"/>
        </w:rPr>
      </w:pPr>
      <w:r w:rsidRPr="003B5CF3">
        <w:rPr>
          <w:rFonts w:cs="Tahoma"/>
          <w:lang w:val="el-GR"/>
        </w:rPr>
        <w:t>Δυνατότητα εξαγωγής του συνόλου ή μέρους των στοιχείων των Υποσυστημάτων από τη βάση δεδομένων και την εισαγωγή εξωτερικών στοιχείων συγκεκριμένης δομής.</w:t>
      </w:r>
    </w:p>
    <w:p w14:paraId="72397F0E" w14:textId="77777777" w:rsidR="00413C69" w:rsidRPr="00F31665" w:rsidRDefault="00413C69" w:rsidP="00413C69">
      <w:pPr>
        <w:rPr>
          <w:rFonts w:eastAsia="SimSun" w:cs="Tahoma"/>
          <w:lang w:val="el-GR"/>
        </w:rPr>
      </w:pPr>
      <w:r>
        <w:rPr>
          <w:rFonts w:eastAsia="SimSun" w:cs="Tahoma"/>
          <w:lang w:val="el-GR"/>
        </w:rPr>
        <w:t>Σε κάθε περίπτωση, θ</w:t>
      </w:r>
      <w:r w:rsidRPr="00592D1E">
        <w:rPr>
          <w:rFonts w:eastAsia="SimSun" w:cs="Tahoma"/>
          <w:lang w:val="el-GR"/>
        </w:rPr>
        <w:t>α ληφθούν όλες οι προβλέψεις που θα επιτρέψουν την πλήρη αξιοποίηση των υποδομών ΣΥΖΕΥΞΙΣ ΙΙ, Κεντρικό Σύστημα Ηλεκτρονικής Διακίνησης Εγγράφων και υπολογιστικών υποδομών κυβερνητικού νέφους</w:t>
      </w:r>
      <w:r>
        <w:rPr>
          <w:rFonts w:eastAsia="SimSun" w:cs="Tahoma"/>
          <w:lang w:val="el-GR"/>
        </w:rPr>
        <w:t xml:space="preserve"> (</w:t>
      </w:r>
      <w:r>
        <w:rPr>
          <w:rFonts w:eastAsia="SimSun" w:cs="Tahoma"/>
          <w:lang w:val="en-US"/>
        </w:rPr>
        <w:t>G</w:t>
      </w:r>
      <w:r w:rsidRPr="0090119A">
        <w:rPr>
          <w:rFonts w:eastAsia="SimSun" w:cs="Tahoma"/>
          <w:lang w:val="el-GR"/>
        </w:rPr>
        <w:t>-</w:t>
      </w:r>
      <w:r>
        <w:rPr>
          <w:rFonts w:eastAsia="SimSun" w:cs="Tahoma"/>
          <w:lang w:val="en-US"/>
        </w:rPr>
        <w:t>Cloud</w:t>
      </w:r>
      <w:r>
        <w:rPr>
          <w:rFonts w:eastAsia="SimSun" w:cs="Tahoma"/>
          <w:lang w:val="el-GR"/>
        </w:rPr>
        <w:t>)</w:t>
      </w:r>
      <w:r w:rsidRPr="00592D1E">
        <w:rPr>
          <w:rFonts w:eastAsia="SimSun" w:cs="Tahoma"/>
          <w:lang w:val="el-GR"/>
        </w:rPr>
        <w:t>.</w:t>
      </w:r>
    </w:p>
    <w:p w14:paraId="22CC316D" w14:textId="77777777" w:rsidR="00413C69" w:rsidRPr="00AE6930" w:rsidRDefault="00413C69" w:rsidP="00EC6683">
      <w:pPr>
        <w:pStyle w:val="4"/>
        <w:numPr>
          <w:ilvl w:val="3"/>
          <w:numId w:val="80"/>
        </w:numPr>
      </w:pPr>
      <w:bookmarkStart w:id="427" w:name="_Toc71245411"/>
      <w:bookmarkStart w:id="428" w:name="_Toc287601188"/>
      <w:bookmarkStart w:id="429" w:name="_Ref288201485"/>
      <w:bookmarkStart w:id="430" w:name="_Ref288201496"/>
      <w:bookmarkStart w:id="431" w:name="_Toc293310118"/>
      <w:bookmarkStart w:id="432" w:name="_Ref297280332"/>
      <w:bookmarkStart w:id="433" w:name="_Toc297727696"/>
      <w:bookmarkStart w:id="434" w:name="_Ref301961718"/>
      <w:bookmarkStart w:id="435" w:name="_Toc308006382"/>
      <w:bookmarkStart w:id="436" w:name="_Toc308007052"/>
      <w:bookmarkStart w:id="437" w:name="_Toc308177233"/>
      <w:bookmarkStart w:id="438" w:name="_Ref44937995"/>
      <w:bookmarkStart w:id="439" w:name="_Toc72397951"/>
      <w:bookmarkEnd w:id="427"/>
      <w:r w:rsidRPr="00AE6930">
        <w:t>Λογική Αρχιτεκτονική</w:t>
      </w:r>
      <w:bookmarkEnd w:id="428"/>
      <w:bookmarkEnd w:id="429"/>
      <w:bookmarkEnd w:id="430"/>
      <w:bookmarkEnd w:id="431"/>
      <w:bookmarkEnd w:id="432"/>
      <w:bookmarkEnd w:id="433"/>
      <w:bookmarkEnd w:id="434"/>
      <w:bookmarkEnd w:id="435"/>
      <w:bookmarkEnd w:id="436"/>
      <w:bookmarkEnd w:id="437"/>
      <w:bookmarkEnd w:id="438"/>
      <w:bookmarkEnd w:id="439"/>
    </w:p>
    <w:p w14:paraId="0E90E776" w14:textId="77777777" w:rsidR="00413C69" w:rsidRPr="003B5CF3" w:rsidRDefault="00413C69" w:rsidP="00413C69">
      <w:pPr>
        <w:spacing w:before="60" w:after="60"/>
        <w:ind w:left="360"/>
        <w:rPr>
          <w:rFonts w:cs="Tahoma"/>
          <w:szCs w:val="22"/>
          <w:lang w:val="el-GR"/>
        </w:rPr>
      </w:pPr>
      <w:r w:rsidRPr="003B5CF3">
        <w:rPr>
          <w:rStyle w:val="Tahoma"/>
          <w:szCs w:val="22"/>
          <w:lang w:val="el-GR"/>
        </w:rPr>
        <w:t xml:space="preserve">Το μοντέλο ανάπτυξης και λειτουργίας που θα εφαρμοστεί θα είναι πλατφόρμα </w:t>
      </w:r>
      <w:r w:rsidRPr="003B5CF3">
        <w:rPr>
          <w:rFonts w:cs="Tahoma"/>
          <w:b/>
          <w:szCs w:val="22"/>
        </w:rPr>
        <w:t>Web</w:t>
      </w:r>
      <w:r w:rsidRPr="003B5CF3">
        <w:rPr>
          <w:rFonts w:cs="Tahoma"/>
          <w:b/>
          <w:szCs w:val="22"/>
          <w:lang w:val="el-GR"/>
        </w:rPr>
        <w:t xml:space="preserve"> </w:t>
      </w:r>
      <w:r w:rsidRPr="003B5CF3">
        <w:rPr>
          <w:rFonts w:cs="Tahoma"/>
          <w:b/>
          <w:szCs w:val="22"/>
        </w:rPr>
        <w:t>n</w:t>
      </w:r>
      <w:r w:rsidRPr="003B5CF3">
        <w:rPr>
          <w:rFonts w:cs="Tahoma"/>
          <w:b/>
          <w:szCs w:val="22"/>
          <w:lang w:val="el-GR"/>
        </w:rPr>
        <w:t>-</w:t>
      </w:r>
      <w:r w:rsidRPr="003B5CF3">
        <w:rPr>
          <w:rFonts w:cs="Tahoma"/>
          <w:b/>
          <w:szCs w:val="22"/>
        </w:rPr>
        <w:t>tier</w:t>
      </w:r>
      <w:r w:rsidRPr="003B5CF3">
        <w:rPr>
          <w:rStyle w:val="Tahoma"/>
          <w:szCs w:val="22"/>
          <w:lang w:val="el-GR"/>
        </w:rPr>
        <w:t xml:space="preserve">. Θα πρέπει να στηρίζεται σε αρχιτεκτονική κατ’ ελάχιστον 3 επιπέδων </w:t>
      </w:r>
      <w:r w:rsidRPr="003B5CF3">
        <w:rPr>
          <w:rFonts w:cs="Tahoma"/>
          <w:szCs w:val="22"/>
          <w:lang w:val="el-GR"/>
        </w:rPr>
        <w:t>(3-</w:t>
      </w:r>
      <w:r w:rsidRPr="003B5CF3">
        <w:rPr>
          <w:rFonts w:cs="Tahoma"/>
          <w:szCs w:val="22"/>
        </w:rPr>
        <w:t>tier</w:t>
      </w:r>
      <w:r w:rsidRPr="003B5CF3">
        <w:rPr>
          <w:rFonts w:cs="Tahoma"/>
          <w:szCs w:val="22"/>
          <w:lang w:val="el-GR"/>
        </w:rPr>
        <w:t xml:space="preserve"> </w:t>
      </w:r>
      <w:r w:rsidRPr="003B5CF3">
        <w:rPr>
          <w:rFonts w:cs="Tahoma"/>
          <w:szCs w:val="22"/>
        </w:rPr>
        <w:t>architecture</w:t>
      </w:r>
      <w:r w:rsidRPr="003B5CF3">
        <w:rPr>
          <w:rFonts w:cs="Tahoma"/>
          <w:szCs w:val="22"/>
          <w:lang w:val="el-GR"/>
        </w:rPr>
        <w:t>), η οποία περιλαμβάνει:</w:t>
      </w:r>
    </w:p>
    <w:p w14:paraId="680C4A92" w14:textId="77777777" w:rsidR="00413C69" w:rsidRPr="003B5CF3" w:rsidRDefault="00413C69" w:rsidP="00671CDE">
      <w:pPr>
        <w:numPr>
          <w:ilvl w:val="0"/>
          <w:numId w:val="66"/>
        </w:numPr>
        <w:tabs>
          <w:tab w:val="clear" w:pos="720"/>
          <w:tab w:val="num" w:pos="1080"/>
        </w:tabs>
        <w:suppressAutoHyphens w:val="0"/>
        <w:ind w:left="1080"/>
        <w:rPr>
          <w:rFonts w:cs="Tahoma"/>
          <w:szCs w:val="22"/>
          <w:lang w:val="el-GR"/>
        </w:rPr>
      </w:pPr>
      <w:r w:rsidRPr="003B5CF3">
        <w:rPr>
          <w:rFonts w:cs="Tahoma"/>
          <w:szCs w:val="22"/>
          <w:lang w:val="el-GR"/>
        </w:rPr>
        <w:t xml:space="preserve">Το </w:t>
      </w:r>
      <w:r w:rsidRPr="003B5CF3">
        <w:rPr>
          <w:rFonts w:cs="Tahoma"/>
          <w:b/>
          <w:szCs w:val="22"/>
          <w:lang w:val="el-GR"/>
        </w:rPr>
        <w:t>επίπεδο χρηστών</w:t>
      </w:r>
      <w:r w:rsidRPr="003B5CF3">
        <w:rPr>
          <w:rFonts w:cs="Tahoma"/>
          <w:szCs w:val="22"/>
          <w:lang w:val="el-GR"/>
        </w:rPr>
        <w:t xml:space="preserve"> (</w:t>
      </w:r>
      <w:r w:rsidRPr="003B5CF3">
        <w:rPr>
          <w:rFonts w:cs="Tahoma"/>
          <w:szCs w:val="22"/>
        </w:rPr>
        <w:t>client</w:t>
      </w:r>
      <w:r w:rsidRPr="003B5CF3">
        <w:rPr>
          <w:rFonts w:cs="Tahoma"/>
          <w:szCs w:val="22"/>
          <w:lang w:val="el-GR"/>
        </w:rPr>
        <w:t xml:space="preserve"> </w:t>
      </w:r>
      <w:r w:rsidRPr="003B5CF3">
        <w:rPr>
          <w:rFonts w:cs="Tahoma"/>
          <w:szCs w:val="22"/>
        </w:rPr>
        <w:t>tier</w:t>
      </w:r>
      <w:r w:rsidRPr="003B5CF3">
        <w:rPr>
          <w:rFonts w:cs="Tahoma"/>
          <w:szCs w:val="22"/>
          <w:lang w:val="el-GR"/>
        </w:rPr>
        <w:t xml:space="preserve"> / </w:t>
      </w:r>
      <w:r w:rsidRPr="003B5CF3">
        <w:rPr>
          <w:rFonts w:cs="Tahoma"/>
          <w:szCs w:val="22"/>
        </w:rPr>
        <w:t>presentation</w:t>
      </w:r>
      <w:r w:rsidRPr="003B5CF3">
        <w:rPr>
          <w:rFonts w:cs="Tahoma"/>
          <w:szCs w:val="22"/>
          <w:lang w:val="el-GR"/>
        </w:rPr>
        <w:t xml:space="preserve"> </w:t>
      </w:r>
      <w:r w:rsidRPr="003B5CF3">
        <w:rPr>
          <w:rFonts w:cs="Tahoma"/>
          <w:szCs w:val="22"/>
        </w:rPr>
        <w:t>tier</w:t>
      </w:r>
      <w:r w:rsidRPr="003B5CF3">
        <w:rPr>
          <w:rFonts w:cs="Tahoma"/>
          <w:szCs w:val="22"/>
          <w:lang w:val="el-GR"/>
        </w:rPr>
        <w:t xml:space="preserve"> / </w:t>
      </w:r>
      <w:r w:rsidRPr="003B5CF3">
        <w:rPr>
          <w:rFonts w:cs="Tahoma"/>
          <w:szCs w:val="22"/>
        </w:rPr>
        <w:t>User</w:t>
      </w:r>
      <w:r w:rsidRPr="003B5CF3">
        <w:rPr>
          <w:rFonts w:cs="Tahoma"/>
          <w:szCs w:val="22"/>
          <w:lang w:val="el-GR"/>
        </w:rPr>
        <w:t xml:space="preserve"> </w:t>
      </w:r>
      <w:r w:rsidRPr="003B5CF3">
        <w:rPr>
          <w:rFonts w:cs="Tahoma"/>
          <w:szCs w:val="22"/>
        </w:rPr>
        <w:t>Interaction</w:t>
      </w:r>
      <w:r w:rsidRPr="003B5CF3">
        <w:rPr>
          <w:rFonts w:cs="Tahoma"/>
          <w:szCs w:val="22"/>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3A959F6D" w14:textId="77777777" w:rsidR="00413C69" w:rsidRPr="003B5CF3" w:rsidRDefault="00413C69" w:rsidP="00671CDE">
      <w:pPr>
        <w:numPr>
          <w:ilvl w:val="0"/>
          <w:numId w:val="66"/>
        </w:numPr>
        <w:tabs>
          <w:tab w:val="clear" w:pos="720"/>
          <w:tab w:val="num" w:pos="1080"/>
        </w:tabs>
        <w:suppressAutoHyphens w:val="0"/>
        <w:ind w:left="1080"/>
        <w:rPr>
          <w:rFonts w:cs="Tahoma"/>
          <w:szCs w:val="22"/>
          <w:lang w:val="el-GR"/>
        </w:rPr>
      </w:pPr>
      <w:r w:rsidRPr="003B5CF3">
        <w:rPr>
          <w:rFonts w:cs="Tahoma"/>
          <w:szCs w:val="22"/>
          <w:lang w:val="el-GR"/>
        </w:rPr>
        <w:t xml:space="preserve">Το </w:t>
      </w:r>
      <w:r w:rsidRPr="003B5CF3">
        <w:rPr>
          <w:rFonts w:cs="Tahoma"/>
          <w:b/>
          <w:szCs w:val="22"/>
          <w:lang w:val="el-GR"/>
        </w:rPr>
        <w:t>επίπεδο εφαρμογών</w:t>
      </w:r>
      <w:r w:rsidRPr="003B5CF3">
        <w:rPr>
          <w:rFonts w:cs="Tahoma"/>
          <w:szCs w:val="22"/>
          <w:lang w:val="el-GR"/>
        </w:rPr>
        <w:t xml:space="preserve"> (</w:t>
      </w:r>
      <w:r w:rsidRPr="003B5CF3">
        <w:rPr>
          <w:rFonts w:cs="Tahoma"/>
          <w:szCs w:val="22"/>
        </w:rPr>
        <w:t>application</w:t>
      </w:r>
      <w:r w:rsidRPr="003B5CF3">
        <w:rPr>
          <w:rFonts w:cs="Tahoma"/>
          <w:szCs w:val="22"/>
          <w:lang w:val="el-GR"/>
        </w:rPr>
        <w:t xml:space="preserve"> </w:t>
      </w:r>
      <w:r w:rsidRPr="003B5CF3">
        <w:rPr>
          <w:rFonts w:cs="Tahoma"/>
          <w:szCs w:val="22"/>
        </w:rPr>
        <w:t>tier</w:t>
      </w:r>
      <w:r w:rsidRPr="003B5CF3">
        <w:rPr>
          <w:rFonts w:cs="Tahoma"/>
          <w:szCs w:val="22"/>
          <w:lang w:val="el-GR"/>
        </w:rPr>
        <w:t>) - επιχειρησιακής λογικής (</w:t>
      </w:r>
      <w:r w:rsidRPr="003B5CF3">
        <w:rPr>
          <w:rFonts w:cs="Tahoma"/>
          <w:szCs w:val="22"/>
        </w:rPr>
        <w:t>application</w:t>
      </w:r>
      <w:r w:rsidRPr="003B5CF3">
        <w:rPr>
          <w:rFonts w:cs="Tahoma"/>
          <w:szCs w:val="22"/>
          <w:lang w:val="el-GR"/>
        </w:rPr>
        <w:t xml:space="preserve"> / </w:t>
      </w:r>
      <w:r w:rsidRPr="003B5CF3">
        <w:rPr>
          <w:rFonts w:cs="Tahoma"/>
          <w:szCs w:val="22"/>
        </w:rPr>
        <w:t>business</w:t>
      </w:r>
      <w:r w:rsidRPr="003B5CF3">
        <w:rPr>
          <w:rFonts w:cs="Tahoma"/>
          <w:szCs w:val="22"/>
          <w:lang w:val="el-GR"/>
        </w:rPr>
        <w:t xml:space="preserve"> </w:t>
      </w:r>
      <w:r w:rsidRPr="003B5CF3">
        <w:rPr>
          <w:rFonts w:cs="Tahoma"/>
          <w:szCs w:val="22"/>
        </w:rPr>
        <w:t>logic</w:t>
      </w:r>
      <w:r w:rsidRPr="003B5CF3">
        <w:rPr>
          <w:rFonts w:cs="Tahoma"/>
          <w:szCs w:val="22"/>
          <w:lang w:val="el-GR"/>
        </w:rPr>
        <w:t xml:space="preserve"> </w:t>
      </w:r>
      <w:r w:rsidRPr="003B5CF3">
        <w:rPr>
          <w:rFonts w:cs="Tahoma"/>
          <w:szCs w:val="22"/>
        </w:rPr>
        <w:t>tier</w:t>
      </w:r>
      <w:r w:rsidRPr="003B5CF3">
        <w:rPr>
          <w:rFonts w:cs="Tahoma"/>
          <w:szCs w:val="22"/>
          <w:lang w:val="el-GR"/>
        </w:rPr>
        <w:t>), που ενσωματώνει τη λογική των εφαρμογών (</w:t>
      </w:r>
      <w:r w:rsidRPr="003B5CF3">
        <w:rPr>
          <w:rFonts w:cs="Tahoma"/>
          <w:szCs w:val="22"/>
        </w:rPr>
        <w:t>business</w:t>
      </w:r>
      <w:r w:rsidRPr="003B5CF3">
        <w:rPr>
          <w:rFonts w:cs="Tahoma"/>
          <w:szCs w:val="22"/>
          <w:lang w:val="el-GR"/>
        </w:rPr>
        <w:t xml:space="preserve"> </w:t>
      </w:r>
      <w:r w:rsidRPr="003B5CF3">
        <w:rPr>
          <w:rFonts w:cs="Tahoma"/>
          <w:szCs w:val="22"/>
        </w:rPr>
        <w:t>logic</w:t>
      </w:r>
      <w:r w:rsidRPr="003B5CF3">
        <w:rPr>
          <w:rFonts w:cs="Tahoma"/>
          <w:szCs w:val="22"/>
          <w:lang w:val="el-GR"/>
        </w:rPr>
        <w:t>), δηλαδή όλους τους επιχειρησιακούς κανόνες (</w:t>
      </w:r>
      <w:r w:rsidRPr="003B5CF3">
        <w:rPr>
          <w:rFonts w:cs="Tahoma"/>
          <w:szCs w:val="22"/>
        </w:rPr>
        <w:t>business</w:t>
      </w:r>
      <w:r w:rsidRPr="003B5CF3">
        <w:rPr>
          <w:rFonts w:cs="Tahoma"/>
          <w:szCs w:val="22"/>
          <w:lang w:val="el-GR"/>
        </w:rPr>
        <w:t xml:space="preserve"> </w:t>
      </w:r>
      <w:r w:rsidRPr="003B5CF3">
        <w:rPr>
          <w:rFonts w:cs="Tahoma"/>
          <w:szCs w:val="22"/>
        </w:rPr>
        <w:t>rules</w:t>
      </w:r>
      <w:r w:rsidRPr="003B5CF3">
        <w:rPr>
          <w:rFonts w:cs="Tahoma"/>
          <w:szCs w:val="22"/>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3B5CF3">
        <w:rPr>
          <w:rFonts w:cs="Tahoma"/>
          <w:szCs w:val="22"/>
        </w:rPr>
        <w:t>SOA</w:t>
      </w:r>
      <w:r w:rsidRPr="003B5CF3">
        <w:rPr>
          <w:rFonts w:cs="Tahoma"/>
          <w:szCs w:val="22"/>
          <w:lang w:val="el-GR"/>
        </w:rPr>
        <w:t>-</w:t>
      </w:r>
      <w:r w:rsidRPr="003B5CF3">
        <w:rPr>
          <w:rFonts w:cs="Tahoma"/>
          <w:szCs w:val="22"/>
        </w:rPr>
        <w:t>enabled</w:t>
      </w:r>
      <w:r w:rsidRPr="003B5CF3">
        <w:rPr>
          <w:rFonts w:cs="Tahoma"/>
          <w:szCs w:val="22"/>
          <w:lang w:val="el-GR"/>
        </w:rPr>
        <w:t xml:space="preserve">, δηλαδή να είναι </w:t>
      </w:r>
      <w:r w:rsidRPr="003B5CF3">
        <w:rPr>
          <w:rFonts w:cs="Tahoma"/>
          <w:szCs w:val="22"/>
        </w:rPr>
        <w:t>loosely</w:t>
      </w:r>
      <w:r w:rsidRPr="003B5CF3">
        <w:rPr>
          <w:rFonts w:cs="Tahoma"/>
          <w:szCs w:val="22"/>
          <w:lang w:val="el-GR"/>
        </w:rPr>
        <w:t>-</w:t>
      </w:r>
      <w:r w:rsidRPr="003B5CF3">
        <w:rPr>
          <w:rFonts w:cs="Tahoma"/>
          <w:szCs w:val="22"/>
        </w:rPr>
        <w:t>coupled</w:t>
      </w:r>
      <w:r w:rsidRPr="003B5CF3">
        <w:rPr>
          <w:rFonts w:cs="Tahoma"/>
          <w:szCs w:val="22"/>
          <w:lang w:val="el-GR"/>
        </w:rPr>
        <w:t xml:space="preserve"> και να παρέχουν τη δυνατότητα συμμετοχής σε οριζόντιες διαδικασίες ενορχήστρωσης με χρήση τεχνολογιών </w:t>
      </w:r>
      <w:r w:rsidRPr="003B5CF3">
        <w:rPr>
          <w:rFonts w:cs="Tahoma"/>
          <w:szCs w:val="22"/>
        </w:rPr>
        <w:t>web</w:t>
      </w:r>
      <w:r w:rsidRPr="003B5CF3">
        <w:rPr>
          <w:rFonts w:cs="Tahoma"/>
          <w:szCs w:val="22"/>
          <w:lang w:val="el-GR"/>
        </w:rPr>
        <w:t xml:space="preserve"> </w:t>
      </w:r>
      <w:r w:rsidRPr="003B5CF3">
        <w:rPr>
          <w:rFonts w:cs="Tahoma"/>
          <w:szCs w:val="22"/>
        </w:rPr>
        <w:t>services</w:t>
      </w:r>
      <w:r w:rsidRPr="003B5CF3">
        <w:rPr>
          <w:rFonts w:cs="Tahoma"/>
          <w:szCs w:val="22"/>
          <w:lang w:val="el-GR"/>
        </w:rPr>
        <w:t>.</w:t>
      </w:r>
    </w:p>
    <w:p w14:paraId="1911F104" w14:textId="77777777" w:rsidR="00413C69" w:rsidRPr="003B5CF3" w:rsidRDefault="00413C69" w:rsidP="00671CDE">
      <w:pPr>
        <w:numPr>
          <w:ilvl w:val="0"/>
          <w:numId w:val="66"/>
        </w:numPr>
        <w:tabs>
          <w:tab w:val="clear" w:pos="720"/>
          <w:tab w:val="num" w:pos="1080"/>
        </w:tabs>
        <w:suppressAutoHyphens w:val="0"/>
        <w:ind w:left="1080"/>
        <w:rPr>
          <w:rFonts w:cs="Tahoma"/>
          <w:szCs w:val="22"/>
          <w:lang w:val="el-GR"/>
        </w:rPr>
      </w:pPr>
      <w:r w:rsidRPr="003B5CF3">
        <w:rPr>
          <w:rFonts w:cs="Tahoma"/>
          <w:szCs w:val="22"/>
          <w:lang w:val="el-GR"/>
        </w:rPr>
        <w:t xml:space="preserve">Το </w:t>
      </w:r>
      <w:r w:rsidRPr="003B5CF3">
        <w:rPr>
          <w:rFonts w:cs="Tahoma"/>
          <w:b/>
          <w:szCs w:val="22"/>
          <w:lang w:val="el-GR"/>
        </w:rPr>
        <w:t>επίπεδο δεδομένων</w:t>
      </w:r>
      <w:r w:rsidRPr="003B5CF3">
        <w:rPr>
          <w:rFonts w:cs="Tahoma"/>
          <w:szCs w:val="22"/>
          <w:lang w:val="el-GR"/>
        </w:rPr>
        <w:t xml:space="preserve"> (</w:t>
      </w:r>
      <w:r w:rsidRPr="003B5CF3">
        <w:rPr>
          <w:rFonts w:cs="Tahoma"/>
          <w:szCs w:val="22"/>
        </w:rPr>
        <w:t>data</w:t>
      </w:r>
      <w:r w:rsidRPr="003B5CF3">
        <w:rPr>
          <w:rFonts w:cs="Tahoma"/>
          <w:szCs w:val="22"/>
          <w:lang w:val="el-GR"/>
        </w:rPr>
        <w:t xml:space="preserve"> </w:t>
      </w:r>
      <w:r w:rsidRPr="003B5CF3">
        <w:rPr>
          <w:rFonts w:cs="Tahoma"/>
          <w:szCs w:val="22"/>
        </w:rPr>
        <w:t>tier</w:t>
      </w:r>
      <w:r w:rsidRPr="003B5CF3">
        <w:rPr>
          <w:rFonts w:cs="Tahoma"/>
          <w:szCs w:val="22"/>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3B5CF3">
        <w:rPr>
          <w:rFonts w:cs="Tahoma"/>
          <w:szCs w:val="22"/>
        </w:rPr>
        <w:t>transactional</w:t>
      </w:r>
      <w:r w:rsidRPr="003B5CF3">
        <w:rPr>
          <w:rFonts w:cs="Tahoma"/>
          <w:szCs w:val="22"/>
          <w:lang w:val="el-GR"/>
        </w:rPr>
        <w:t xml:space="preserve"> </w:t>
      </w:r>
      <w:r w:rsidRPr="003B5CF3">
        <w:rPr>
          <w:rFonts w:cs="Tahoma"/>
          <w:szCs w:val="22"/>
        </w:rPr>
        <w:t>data</w:t>
      </w:r>
      <w:r w:rsidRPr="003B5CF3">
        <w:rPr>
          <w:rFonts w:cs="Tahoma"/>
          <w:szCs w:val="22"/>
          <w:lang w:val="el-GR"/>
        </w:rPr>
        <w:t xml:space="preserve"> (συναλλαγές), </w:t>
      </w:r>
      <w:r w:rsidRPr="003B5CF3">
        <w:rPr>
          <w:rFonts w:cs="Tahoma"/>
          <w:szCs w:val="22"/>
        </w:rPr>
        <w:t>master</w:t>
      </w:r>
      <w:r w:rsidRPr="003B5CF3">
        <w:rPr>
          <w:rFonts w:cs="Tahoma"/>
          <w:szCs w:val="22"/>
          <w:lang w:val="el-GR"/>
        </w:rPr>
        <w:t xml:space="preserve"> </w:t>
      </w:r>
      <w:r w:rsidRPr="003B5CF3">
        <w:rPr>
          <w:rFonts w:cs="Tahoma"/>
          <w:szCs w:val="22"/>
        </w:rPr>
        <w:t>data</w:t>
      </w:r>
      <w:r w:rsidRPr="003B5CF3">
        <w:rPr>
          <w:rFonts w:cs="Tahoma"/>
          <w:szCs w:val="22"/>
          <w:lang w:val="el-GR"/>
        </w:rPr>
        <w:t xml:space="preserve"> (πελάτης), ή δεδομένα ανάλυσης (</w:t>
      </w:r>
      <w:r w:rsidRPr="003B5CF3">
        <w:rPr>
          <w:rFonts w:cs="Tahoma"/>
          <w:szCs w:val="22"/>
        </w:rPr>
        <w:t>aggregate</w:t>
      </w:r>
      <w:r w:rsidRPr="003B5CF3">
        <w:rPr>
          <w:rFonts w:cs="Tahoma"/>
          <w:szCs w:val="22"/>
          <w:lang w:val="el-GR"/>
        </w:rPr>
        <w:t xml:space="preserve"> </w:t>
      </w:r>
      <w:r w:rsidRPr="003B5CF3">
        <w:rPr>
          <w:rFonts w:cs="Tahoma"/>
          <w:szCs w:val="22"/>
        </w:rPr>
        <w:t>data</w:t>
      </w:r>
      <w:r w:rsidRPr="003B5CF3">
        <w:rPr>
          <w:rFonts w:cs="Tahoma"/>
          <w:szCs w:val="22"/>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6057E6D1" w14:textId="77777777" w:rsidR="00413C69" w:rsidRPr="003B5CF3" w:rsidRDefault="00413C69" w:rsidP="00413C69">
      <w:pPr>
        <w:ind w:left="360"/>
        <w:rPr>
          <w:rFonts w:cs="Tahoma"/>
          <w:szCs w:val="22"/>
          <w:lang w:val="el-GR"/>
        </w:rPr>
      </w:pPr>
      <w:r w:rsidRPr="003B5CF3">
        <w:rPr>
          <w:rFonts w:cs="Tahoma"/>
          <w:szCs w:val="22"/>
          <w:lang w:val="el-GR"/>
        </w:rPr>
        <w:t>Όλα τα ανωτέρω επίπεδα χτίζονται πάνω στο</w:t>
      </w:r>
      <w:r w:rsidRPr="003B5CF3">
        <w:rPr>
          <w:rFonts w:cs="Tahoma"/>
          <w:b/>
          <w:szCs w:val="22"/>
          <w:lang w:val="el-GR"/>
        </w:rPr>
        <w:t xml:space="preserve"> </w:t>
      </w:r>
      <w:r w:rsidRPr="003B5CF3">
        <w:rPr>
          <w:rFonts w:cs="Tahoma"/>
          <w:szCs w:val="22"/>
          <w:lang w:val="el-GR"/>
        </w:rPr>
        <w:t>Επίπεδο</w:t>
      </w:r>
      <w:r w:rsidRPr="003B5CF3">
        <w:rPr>
          <w:rFonts w:cs="Tahoma"/>
          <w:b/>
          <w:szCs w:val="22"/>
          <w:lang w:val="el-GR"/>
        </w:rPr>
        <w:t xml:space="preserve"> </w:t>
      </w:r>
      <w:r w:rsidRPr="003B5CF3">
        <w:rPr>
          <w:rFonts w:cs="Tahoma"/>
          <w:szCs w:val="22"/>
          <w:lang w:val="el-GR"/>
        </w:rPr>
        <w:t>υποδομών (</w:t>
      </w:r>
      <w:r w:rsidRPr="003B5CF3">
        <w:rPr>
          <w:rFonts w:cs="Tahoma"/>
          <w:szCs w:val="22"/>
        </w:rPr>
        <w:t>Shared</w:t>
      </w:r>
      <w:r w:rsidRPr="003B5CF3">
        <w:rPr>
          <w:rFonts w:cs="Tahoma"/>
          <w:szCs w:val="22"/>
          <w:lang w:val="el-GR"/>
        </w:rPr>
        <w:t xml:space="preserve"> </w:t>
      </w:r>
      <w:r w:rsidRPr="003B5CF3">
        <w:rPr>
          <w:rFonts w:cs="Tahoma"/>
          <w:szCs w:val="22"/>
        </w:rPr>
        <w:t>Infrastructure</w:t>
      </w:r>
      <w:r w:rsidRPr="003B5CF3">
        <w:rPr>
          <w:rFonts w:cs="Tahoma"/>
          <w:szCs w:val="22"/>
          <w:lang w:val="el-GR"/>
        </w:rPr>
        <w:t>)</w:t>
      </w:r>
      <w:r w:rsidRPr="003B5CF3">
        <w:rPr>
          <w:rFonts w:cs="Tahoma"/>
          <w:b/>
          <w:szCs w:val="22"/>
          <w:lang w:val="el-GR"/>
        </w:rPr>
        <w:t xml:space="preserve"> </w:t>
      </w:r>
      <w:r w:rsidRPr="003B5CF3">
        <w:rPr>
          <w:rFonts w:cs="Tahoma"/>
          <w:szCs w:val="22"/>
          <w:lang w:val="el-GR"/>
        </w:rPr>
        <w:t>το οποίο αφορά τη φυσική υποδομή του συστήματος, δηλαδή τα συστήματα υλικού και την αντίστοιχη φυσική αρχιτεκτονική αυτών όπως αυτή περιγράφεται στην επόμενη παράγραφο της παρούσας.</w:t>
      </w:r>
    </w:p>
    <w:p w14:paraId="273EBAE4" w14:textId="77777777" w:rsidR="00413C69" w:rsidRPr="003B5CF3" w:rsidRDefault="00413C69" w:rsidP="00413C69">
      <w:pPr>
        <w:pStyle w:val="1f"/>
        <w:tabs>
          <w:tab w:val="clear" w:pos="720"/>
          <w:tab w:val="left" w:pos="1800"/>
        </w:tabs>
        <w:spacing w:after="80"/>
        <w:ind w:left="360" w:right="99" w:firstLine="0"/>
        <w:rPr>
          <w:rFonts w:cs="Tahoma"/>
        </w:rPr>
      </w:pPr>
      <w:r w:rsidRPr="003B5CF3">
        <w:rPr>
          <w:rFonts w:cs="Tahoma"/>
        </w:rPr>
        <w:t>Την πλατφόρμα της λογικής αρχιτεκτονικής ολοκληρώνουν τα κατακόρυφα επίπεδα:</w:t>
      </w:r>
    </w:p>
    <w:p w14:paraId="2C9483F0" w14:textId="77777777" w:rsidR="00413C69" w:rsidRPr="003B5CF3" w:rsidRDefault="00413C69" w:rsidP="00671CDE">
      <w:pPr>
        <w:numPr>
          <w:ilvl w:val="0"/>
          <w:numId w:val="67"/>
        </w:numPr>
        <w:tabs>
          <w:tab w:val="clear" w:pos="720"/>
          <w:tab w:val="num" w:pos="1080"/>
        </w:tabs>
        <w:suppressAutoHyphens w:val="0"/>
        <w:ind w:left="1080"/>
        <w:rPr>
          <w:rFonts w:cs="Tahoma"/>
          <w:szCs w:val="22"/>
          <w:lang w:val="el-GR"/>
        </w:rPr>
      </w:pPr>
      <w:r w:rsidRPr="003B5CF3">
        <w:rPr>
          <w:rFonts w:cs="Tahoma"/>
          <w:b/>
          <w:szCs w:val="22"/>
          <w:lang w:val="el-GR"/>
        </w:rPr>
        <w:t xml:space="preserve">Επίπεδο ασφαλείας </w:t>
      </w:r>
      <w:r w:rsidRPr="003B5CF3">
        <w:rPr>
          <w:rFonts w:cs="Tahoma"/>
          <w:szCs w:val="22"/>
          <w:lang w:val="el-GR"/>
        </w:rPr>
        <w:t>(</w:t>
      </w:r>
      <w:r w:rsidRPr="003B5CF3">
        <w:rPr>
          <w:rFonts w:cs="Tahoma"/>
          <w:szCs w:val="22"/>
        </w:rPr>
        <w:t>Enterprise</w:t>
      </w:r>
      <w:r w:rsidRPr="003B5CF3">
        <w:rPr>
          <w:rFonts w:cs="Tahoma"/>
          <w:szCs w:val="22"/>
          <w:lang w:val="el-GR"/>
        </w:rPr>
        <w:t xml:space="preserve"> </w:t>
      </w:r>
      <w:r w:rsidRPr="003B5CF3">
        <w:rPr>
          <w:rFonts w:cs="Tahoma"/>
          <w:szCs w:val="22"/>
        </w:rPr>
        <w:t>Security</w:t>
      </w:r>
      <w:r w:rsidRPr="003B5CF3">
        <w:rPr>
          <w:rFonts w:cs="Tahoma"/>
          <w:szCs w:val="22"/>
          <w:lang w:val="el-GR"/>
        </w:rPr>
        <w:t>): Αφορά την υποδομή ασφαλείας που θωρακίζει το Σύστημα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58965020" w14:textId="77777777" w:rsidR="00413C69" w:rsidRPr="003B5CF3" w:rsidRDefault="00413C69" w:rsidP="00671CDE">
      <w:pPr>
        <w:numPr>
          <w:ilvl w:val="0"/>
          <w:numId w:val="67"/>
        </w:numPr>
        <w:tabs>
          <w:tab w:val="clear" w:pos="720"/>
          <w:tab w:val="num" w:pos="1080"/>
        </w:tabs>
        <w:suppressAutoHyphens w:val="0"/>
        <w:ind w:left="1080"/>
        <w:rPr>
          <w:rFonts w:cs="Tahoma"/>
          <w:szCs w:val="22"/>
          <w:lang w:val="el-GR"/>
        </w:rPr>
      </w:pPr>
      <w:r w:rsidRPr="003B5CF3">
        <w:rPr>
          <w:rFonts w:cs="Tahoma"/>
          <w:b/>
          <w:szCs w:val="22"/>
          <w:lang w:val="el-GR"/>
        </w:rPr>
        <w:t xml:space="preserve">Επίπεδο διαχείρισης </w:t>
      </w:r>
      <w:r w:rsidRPr="003B5CF3">
        <w:rPr>
          <w:rFonts w:cs="Tahoma"/>
          <w:szCs w:val="22"/>
          <w:lang w:val="el-GR"/>
        </w:rPr>
        <w:t>(</w:t>
      </w:r>
      <w:r w:rsidRPr="003B5CF3">
        <w:rPr>
          <w:rFonts w:cs="Tahoma"/>
          <w:szCs w:val="22"/>
        </w:rPr>
        <w:t>Enterprise</w:t>
      </w:r>
      <w:r w:rsidRPr="003B5CF3">
        <w:rPr>
          <w:rFonts w:cs="Tahoma"/>
          <w:szCs w:val="22"/>
          <w:lang w:val="el-GR"/>
        </w:rPr>
        <w:t xml:space="preserve"> </w:t>
      </w:r>
      <w:r w:rsidRPr="003B5CF3">
        <w:rPr>
          <w:rFonts w:cs="Tahoma"/>
          <w:szCs w:val="22"/>
        </w:rPr>
        <w:t>Management</w:t>
      </w:r>
      <w:r w:rsidRPr="003B5CF3">
        <w:rPr>
          <w:rFonts w:cs="Tahoma"/>
          <w:szCs w:val="22"/>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3B5CF3">
        <w:rPr>
          <w:rFonts w:cs="Tahoma"/>
          <w:szCs w:val="22"/>
        </w:rPr>
        <w:t>web</w:t>
      </w:r>
      <w:r w:rsidRPr="003B5CF3">
        <w:rPr>
          <w:rFonts w:cs="Tahoma"/>
          <w:szCs w:val="22"/>
          <w:lang w:val="el-GR"/>
        </w:rPr>
        <w:t>-</w:t>
      </w:r>
      <w:r w:rsidRPr="003B5CF3">
        <w:rPr>
          <w:rFonts w:cs="Tahoma"/>
          <w:szCs w:val="22"/>
        </w:rPr>
        <w:t>based</w:t>
      </w:r>
      <w:r w:rsidRPr="003B5CF3">
        <w:rPr>
          <w:rFonts w:cs="Tahoma"/>
          <w:szCs w:val="22"/>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198CAF79" w14:textId="77777777" w:rsidR="00413C69" w:rsidRPr="003B5CF3" w:rsidRDefault="00413C69" w:rsidP="00671CDE">
      <w:pPr>
        <w:numPr>
          <w:ilvl w:val="0"/>
          <w:numId w:val="67"/>
        </w:numPr>
        <w:tabs>
          <w:tab w:val="clear" w:pos="720"/>
          <w:tab w:val="num" w:pos="1080"/>
        </w:tabs>
        <w:suppressAutoHyphens w:val="0"/>
        <w:ind w:left="1080"/>
        <w:rPr>
          <w:rFonts w:cs="Tahoma"/>
          <w:szCs w:val="22"/>
          <w:lang w:val="el-GR"/>
        </w:rPr>
      </w:pPr>
      <w:r w:rsidRPr="003B5CF3">
        <w:rPr>
          <w:rFonts w:cs="Tahoma"/>
          <w:b/>
          <w:szCs w:val="22"/>
          <w:lang w:val="el-GR"/>
        </w:rPr>
        <w:t>Επίπεδο ανάπτυξης</w:t>
      </w:r>
      <w:r w:rsidRPr="003B5CF3">
        <w:rPr>
          <w:rFonts w:cs="Tahoma"/>
          <w:szCs w:val="22"/>
          <w:lang w:val="el-GR"/>
        </w:rPr>
        <w:t xml:space="preserve"> (Enterprise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στο πλαίσιο της υφιστάμενης  αρχιτεκτονικής.</w:t>
      </w:r>
    </w:p>
    <w:p w14:paraId="45347240" w14:textId="77777777" w:rsidR="00413C69" w:rsidRDefault="00413C69" w:rsidP="00413C69">
      <w:pPr>
        <w:suppressAutoHyphens w:val="0"/>
        <w:ind w:left="1080"/>
        <w:rPr>
          <w:rFonts w:cs="Tahoma"/>
          <w:szCs w:val="22"/>
          <w:lang w:val="el-GR"/>
        </w:rPr>
      </w:pPr>
    </w:p>
    <w:p w14:paraId="080FCB0F" w14:textId="77777777" w:rsidR="00413C69" w:rsidRDefault="00413C69" w:rsidP="00413C69">
      <w:pPr>
        <w:suppressAutoHyphens w:val="0"/>
        <w:ind w:left="1074"/>
        <w:rPr>
          <w:rFonts w:cs="Tahoma"/>
          <w:szCs w:val="22"/>
          <w:lang w:val="el-GR"/>
        </w:rPr>
      </w:pPr>
    </w:p>
    <w:p w14:paraId="60EDAEB4" w14:textId="5C2FDE37" w:rsidR="00413C69" w:rsidRPr="003B5CF3" w:rsidRDefault="00413C69" w:rsidP="00413C69">
      <w:pPr>
        <w:ind w:left="360"/>
        <w:rPr>
          <w:rFonts w:cs="Tahoma"/>
          <w:szCs w:val="22"/>
          <w:lang w:val="el-GR"/>
        </w:rPr>
      </w:pPr>
      <w:r>
        <w:rPr>
          <w:rFonts w:cs="Tahoma"/>
          <w:noProof/>
          <w:szCs w:val="22"/>
          <w:lang w:val="el-GR" w:eastAsia="el-GR"/>
        </w:rPr>
        <mc:AlternateContent>
          <mc:Choice Requires="wpc">
            <w:drawing>
              <wp:anchor distT="0" distB="0" distL="114300" distR="114300" simplePos="0" relativeHeight="251670528" behindDoc="0" locked="0" layoutInCell="1" allowOverlap="1" wp14:anchorId="669E7366" wp14:editId="7186D1E9">
                <wp:simplePos x="0" y="0"/>
                <wp:positionH relativeFrom="character">
                  <wp:posOffset>-3810</wp:posOffset>
                </wp:positionH>
                <wp:positionV relativeFrom="line">
                  <wp:posOffset>249555</wp:posOffset>
                </wp:positionV>
                <wp:extent cx="4389120" cy="2363470"/>
                <wp:effectExtent l="1905" t="0" r="0" b="3175"/>
                <wp:wrapNone/>
                <wp:docPr id="15" name="Καμβάς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Text Box 4"/>
                        <wps:cNvSpPr txBox="1">
                          <a:spLocks noChangeArrowheads="1"/>
                        </wps:cNvSpPr>
                        <wps:spPr bwMode="auto">
                          <a:xfrm>
                            <a:off x="685803" y="114303"/>
                            <a:ext cx="2514611" cy="343010"/>
                          </a:xfrm>
                          <a:prstGeom prst="rect">
                            <a:avLst/>
                          </a:prstGeom>
                          <a:solidFill>
                            <a:srgbClr val="FFFFFF"/>
                          </a:solidFill>
                          <a:ln w="9525">
                            <a:solidFill>
                              <a:srgbClr val="000000"/>
                            </a:solidFill>
                            <a:miter lim="800000"/>
                            <a:headEnd/>
                            <a:tailEnd/>
                          </a:ln>
                        </wps:spPr>
                        <wps:txbx>
                          <w:txbxContent>
                            <w:p w14:paraId="1539D8AE" w14:textId="77777777" w:rsidR="00D16102" w:rsidRDefault="00D16102" w:rsidP="00413C69">
                              <w:pPr>
                                <w:spacing w:after="0"/>
                              </w:pPr>
                              <w:r>
                                <w:t xml:space="preserve">            Επίπεδο Χρηστών</w:t>
                              </w:r>
                            </w:p>
                          </w:txbxContent>
                        </wps:txbx>
                        <wps:bodyPr rot="0" vert="horz" wrap="square" lIns="91440" tIns="45720" rIns="91440" bIns="45720" anchor="t" anchorCtr="0" upright="1">
                          <a:noAutofit/>
                        </wps:bodyPr>
                      </wps:wsp>
                      <wps:wsp>
                        <wps:cNvPr id="6" name="Text Box 5"/>
                        <wps:cNvSpPr txBox="1">
                          <a:spLocks noChangeArrowheads="1"/>
                        </wps:cNvSpPr>
                        <wps:spPr bwMode="auto">
                          <a:xfrm>
                            <a:off x="685803" y="685920"/>
                            <a:ext cx="2513911" cy="343010"/>
                          </a:xfrm>
                          <a:prstGeom prst="rect">
                            <a:avLst/>
                          </a:prstGeom>
                          <a:solidFill>
                            <a:srgbClr val="FFFFFF"/>
                          </a:solidFill>
                          <a:ln w="9525">
                            <a:solidFill>
                              <a:srgbClr val="000000"/>
                            </a:solidFill>
                            <a:miter lim="800000"/>
                            <a:headEnd/>
                            <a:tailEnd/>
                          </a:ln>
                        </wps:spPr>
                        <wps:txbx>
                          <w:txbxContent>
                            <w:p w14:paraId="406CC425" w14:textId="77777777" w:rsidR="00D16102" w:rsidRDefault="00D16102" w:rsidP="00413C69">
                              <w:pPr>
                                <w:spacing w:after="0"/>
                                <w:jc w:val="center"/>
                              </w:pPr>
                              <w:r>
                                <w:t>Επίπεδο Εφαρμογών</w:t>
                              </w:r>
                            </w:p>
                          </w:txbxContent>
                        </wps:txbx>
                        <wps:bodyPr rot="0" vert="horz" wrap="square" lIns="91440" tIns="45720" rIns="91440" bIns="45720" anchor="t" anchorCtr="0" upright="1">
                          <a:noAutofit/>
                        </wps:bodyPr>
                      </wps:wsp>
                      <wps:wsp>
                        <wps:cNvPr id="9" name="Text Box 6"/>
                        <wps:cNvSpPr txBox="1">
                          <a:spLocks noChangeArrowheads="1"/>
                        </wps:cNvSpPr>
                        <wps:spPr bwMode="auto">
                          <a:xfrm>
                            <a:off x="685803" y="1257637"/>
                            <a:ext cx="2513911" cy="343010"/>
                          </a:xfrm>
                          <a:prstGeom prst="rect">
                            <a:avLst/>
                          </a:prstGeom>
                          <a:solidFill>
                            <a:srgbClr val="FFFFFF"/>
                          </a:solidFill>
                          <a:ln w="9525">
                            <a:solidFill>
                              <a:srgbClr val="000000"/>
                            </a:solidFill>
                            <a:miter lim="800000"/>
                            <a:headEnd/>
                            <a:tailEnd/>
                          </a:ln>
                        </wps:spPr>
                        <wps:txbx>
                          <w:txbxContent>
                            <w:p w14:paraId="4B2E81B2" w14:textId="77777777" w:rsidR="00D16102" w:rsidRDefault="00D16102" w:rsidP="00413C69">
                              <w:pPr>
                                <w:spacing w:after="0"/>
                                <w:jc w:val="center"/>
                              </w:pPr>
                              <w:r>
                                <w:t>Επίπεδο Δεδομένων</w:t>
                              </w:r>
                            </w:p>
                          </w:txbxContent>
                        </wps:txbx>
                        <wps:bodyPr rot="0" vert="horz" wrap="square" lIns="91440" tIns="45720" rIns="91440" bIns="45720" anchor="t" anchorCtr="0" upright="1">
                          <a:noAutofit/>
                        </wps:bodyPr>
                      </wps:wsp>
                      <wps:wsp>
                        <wps:cNvPr id="10" name="Text Box 7"/>
                        <wps:cNvSpPr txBox="1">
                          <a:spLocks noChangeArrowheads="1"/>
                        </wps:cNvSpPr>
                        <wps:spPr bwMode="auto">
                          <a:xfrm>
                            <a:off x="114301" y="114303"/>
                            <a:ext cx="457202" cy="2058061"/>
                          </a:xfrm>
                          <a:prstGeom prst="rect">
                            <a:avLst/>
                          </a:prstGeom>
                          <a:solidFill>
                            <a:srgbClr val="FFFFFF"/>
                          </a:solidFill>
                          <a:ln w="9525">
                            <a:solidFill>
                              <a:srgbClr val="000000"/>
                            </a:solidFill>
                            <a:miter lim="800000"/>
                            <a:headEnd/>
                            <a:tailEnd/>
                          </a:ln>
                        </wps:spPr>
                        <wps:txbx>
                          <w:txbxContent>
                            <w:p w14:paraId="748A21BA" w14:textId="77777777" w:rsidR="00D16102" w:rsidRDefault="00D16102" w:rsidP="00413C69">
                              <w:pPr>
                                <w:spacing w:after="0"/>
                                <w:jc w:val="center"/>
                              </w:pPr>
                              <w:r>
                                <w:t>Επίπεδο Διαχείρισης</w:t>
                              </w:r>
                            </w:p>
                          </w:txbxContent>
                        </wps:txbx>
                        <wps:bodyPr rot="0" vert="vert" wrap="square" lIns="91440" tIns="45720" rIns="91440" bIns="45720" anchor="t" anchorCtr="0" upright="1">
                          <a:noAutofit/>
                        </wps:bodyPr>
                      </wps:wsp>
                      <wps:wsp>
                        <wps:cNvPr id="12" name="Text Box 8"/>
                        <wps:cNvSpPr txBox="1">
                          <a:spLocks noChangeArrowheads="1"/>
                        </wps:cNvSpPr>
                        <wps:spPr bwMode="auto">
                          <a:xfrm>
                            <a:off x="3314715" y="114303"/>
                            <a:ext cx="457202" cy="1486344"/>
                          </a:xfrm>
                          <a:prstGeom prst="rect">
                            <a:avLst/>
                          </a:prstGeom>
                          <a:solidFill>
                            <a:srgbClr val="FFFFFF"/>
                          </a:solidFill>
                          <a:ln w="9525">
                            <a:solidFill>
                              <a:srgbClr val="000000"/>
                            </a:solidFill>
                            <a:miter lim="800000"/>
                            <a:headEnd/>
                            <a:tailEnd/>
                          </a:ln>
                        </wps:spPr>
                        <wps:txbx>
                          <w:txbxContent>
                            <w:p w14:paraId="235050B7" w14:textId="77777777" w:rsidR="00D16102" w:rsidRDefault="00D16102" w:rsidP="00413C69">
                              <w:pPr>
                                <w:spacing w:after="0"/>
                                <w:jc w:val="center"/>
                              </w:pPr>
                              <w:r>
                                <w:t>Επίπεδο Ανάπτυξης</w:t>
                              </w:r>
                            </w:p>
                          </w:txbxContent>
                        </wps:txbx>
                        <wps:bodyPr rot="0" vert="vert" wrap="square" lIns="91440" tIns="45720" rIns="91440" bIns="45720" anchor="t" anchorCtr="0" upright="1">
                          <a:noAutofit/>
                        </wps:bodyPr>
                      </wps:wsp>
                      <wps:wsp>
                        <wps:cNvPr id="13" name="Text Box 9"/>
                        <wps:cNvSpPr txBox="1">
                          <a:spLocks noChangeArrowheads="1"/>
                        </wps:cNvSpPr>
                        <wps:spPr bwMode="auto">
                          <a:xfrm>
                            <a:off x="3886218" y="114303"/>
                            <a:ext cx="457202" cy="2058061"/>
                          </a:xfrm>
                          <a:prstGeom prst="rect">
                            <a:avLst/>
                          </a:prstGeom>
                          <a:solidFill>
                            <a:srgbClr val="FFFFFF"/>
                          </a:solidFill>
                          <a:ln w="9525">
                            <a:solidFill>
                              <a:srgbClr val="000000"/>
                            </a:solidFill>
                            <a:miter lim="800000"/>
                            <a:headEnd/>
                            <a:tailEnd/>
                          </a:ln>
                        </wps:spPr>
                        <wps:txbx>
                          <w:txbxContent>
                            <w:p w14:paraId="27A7E030" w14:textId="77777777" w:rsidR="00D16102" w:rsidRDefault="00D16102" w:rsidP="00413C69">
                              <w:pPr>
                                <w:spacing w:after="0"/>
                                <w:jc w:val="center"/>
                              </w:pPr>
                              <w:r>
                                <w:t>Επίπεδο Ασφάλειας</w:t>
                              </w:r>
                            </w:p>
                          </w:txbxContent>
                        </wps:txbx>
                        <wps:bodyPr rot="0" vert="vert" wrap="square" lIns="91440" tIns="45720" rIns="91440" bIns="45720" anchor="t" anchorCtr="0" upright="1">
                          <a:noAutofit/>
                        </wps:bodyPr>
                      </wps:wsp>
                      <wps:wsp>
                        <wps:cNvPr id="14" name="Text Box 10"/>
                        <wps:cNvSpPr txBox="1">
                          <a:spLocks noChangeArrowheads="1"/>
                        </wps:cNvSpPr>
                        <wps:spPr bwMode="auto">
                          <a:xfrm>
                            <a:off x="685803" y="1829354"/>
                            <a:ext cx="3086114" cy="343010"/>
                          </a:xfrm>
                          <a:prstGeom prst="rect">
                            <a:avLst/>
                          </a:prstGeom>
                          <a:solidFill>
                            <a:srgbClr val="FFFFFF"/>
                          </a:solidFill>
                          <a:ln w="9525">
                            <a:solidFill>
                              <a:srgbClr val="000000"/>
                            </a:solidFill>
                            <a:miter lim="800000"/>
                            <a:headEnd/>
                            <a:tailEnd/>
                          </a:ln>
                        </wps:spPr>
                        <wps:txbx>
                          <w:txbxContent>
                            <w:p w14:paraId="1BBDB0A9" w14:textId="77777777" w:rsidR="00D16102" w:rsidRDefault="00D16102" w:rsidP="00413C69">
                              <w:pPr>
                                <w:spacing w:after="0"/>
                              </w:pPr>
                              <w:r>
                                <w:t xml:space="preserve">            Επίπεδο Υποδομών</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69E7366" id="Καμβάς 15" o:spid="_x0000_s1029" editas="canvas" style="position:absolute;margin-left:-.3pt;margin-top:19.65pt;width:345.6pt;height:186.1pt;z-index:251670528;mso-position-horizontal-relative:char;mso-position-vertical-relative:line" coordsize="43891,23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">
                <v:shape id="_x0000_s1030" type="#_x0000_t75" style="position:absolute;width:43891;height:23634;visibility:visible;mso-wrap-style:square">
                  <v:fill o:detectmouseclick="t"/>
                  <v:path o:connecttype="none"/>
                </v:shape>
                <v:shape id="Text Box 4" o:spid="_x0000_s1031" type="#_x0000_t202" style="position:absolute;left:6858;top:1143;width:25146;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14:paraId="1539D8AE" w14:textId="77777777" w:rsidR="00D16102" w:rsidRDefault="00D16102" w:rsidP="00413C69">
                        <w:pPr>
                          <w:spacing w:after="0"/>
                        </w:pPr>
                        <w:r>
                          <w:t xml:space="preserve">            Επίπ</w:t>
                        </w:r>
                        <w:proofErr w:type="spellStart"/>
                        <w:r>
                          <w:t>εδο</w:t>
                        </w:r>
                        <w:proofErr w:type="spellEnd"/>
                        <w:r>
                          <w:t xml:space="preserve"> </w:t>
                        </w:r>
                        <w:proofErr w:type="spellStart"/>
                        <w:r>
                          <w:t>Χρηστών</w:t>
                        </w:r>
                        <w:proofErr w:type="spellEnd"/>
                      </w:p>
                    </w:txbxContent>
                  </v:textbox>
                </v:shape>
                <v:shape id="Text Box 5" o:spid="_x0000_s1032" type="#_x0000_t202" style="position:absolute;left:6858;top:6859;width:25139;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14:paraId="406CC425" w14:textId="77777777" w:rsidR="00D16102" w:rsidRDefault="00D16102" w:rsidP="00413C69">
                        <w:pPr>
                          <w:spacing w:after="0"/>
                          <w:jc w:val="center"/>
                        </w:pPr>
                        <w:r>
                          <w:t>Επίπ</w:t>
                        </w:r>
                        <w:proofErr w:type="spellStart"/>
                        <w:r>
                          <w:t>εδο</w:t>
                        </w:r>
                        <w:proofErr w:type="spellEnd"/>
                        <w:r>
                          <w:t xml:space="preserve"> </w:t>
                        </w:r>
                        <w:proofErr w:type="spellStart"/>
                        <w:r>
                          <w:t>Εφ</w:t>
                        </w:r>
                        <w:proofErr w:type="spellEnd"/>
                        <w:r>
                          <w:t>αρμογών</w:t>
                        </w:r>
                      </w:p>
                    </w:txbxContent>
                  </v:textbox>
                </v:shape>
                <v:shape id="Text Box 6" o:spid="_x0000_s1033" type="#_x0000_t202" style="position:absolute;left:6858;top:12576;width:25139;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14:paraId="4B2E81B2" w14:textId="77777777" w:rsidR="00D16102" w:rsidRDefault="00D16102" w:rsidP="00413C69">
                        <w:pPr>
                          <w:spacing w:after="0"/>
                          <w:jc w:val="center"/>
                        </w:pPr>
                        <w:r>
                          <w:t>Επίπ</w:t>
                        </w:r>
                        <w:proofErr w:type="spellStart"/>
                        <w:r>
                          <w:t>εδο</w:t>
                        </w:r>
                        <w:proofErr w:type="spellEnd"/>
                        <w:r>
                          <w:t xml:space="preserve"> </w:t>
                        </w:r>
                        <w:proofErr w:type="spellStart"/>
                        <w:r>
                          <w:t>Δεδομένων</w:t>
                        </w:r>
                        <w:proofErr w:type="spellEnd"/>
                      </w:p>
                    </w:txbxContent>
                  </v:textbox>
                </v:shape>
                <v:shape id="Text Box 7" o:spid="_x0000_s1034" type="#_x0000_t202" style="position:absolute;left:1143;top:1143;width:4572;height:20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RsIsQA&#10;AADbAAAADwAAAGRycy9kb3ducmV2LnhtbESPQWvCQBCF7wX/wzJCb3WjSLGpqwTFEgoe1OJ5yI7Z&#10;1OxsyK6a/vvOodDbDO/Ne98s14Nv1Z362AQ2MJ1koIirYBuuDXyddi8LUDEhW2wDk4EfirBejZ6W&#10;mNvw4APdj6lWEsIxRwMupS7XOlaOPMZJ6IhFu4TeY5K1r7Xt8SHhvtWzLHvVHhuWBocdbRxV1+PN&#10;G/g477vP4VJs9fxcZu67fCu2870xz+OheAeVaEj/5r/r0gq+0MsvMoB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UbCLEAAAA2wAAAA8AAAAAAAAAAAAAAAAAmAIAAGRycy9k&#10;b3ducmV2LnhtbFBLBQYAAAAABAAEAPUAAACJAwAAAAA=&#10;">
                  <v:textbox style="layout-flow:vertical">
                    <w:txbxContent>
                      <w:p w14:paraId="748A21BA" w14:textId="77777777" w:rsidR="00D16102" w:rsidRDefault="00D16102" w:rsidP="00413C69">
                        <w:pPr>
                          <w:spacing w:after="0"/>
                          <w:jc w:val="center"/>
                        </w:pPr>
                        <w:r>
                          <w:t>Επίπ</w:t>
                        </w:r>
                        <w:proofErr w:type="spellStart"/>
                        <w:r>
                          <w:t>εδο</w:t>
                        </w:r>
                        <w:proofErr w:type="spellEnd"/>
                        <w:r>
                          <w:t xml:space="preserve"> </w:t>
                        </w:r>
                        <w:proofErr w:type="spellStart"/>
                        <w:r>
                          <w:t>Δι</w:t>
                        </w:r>
                        <w:proofErr w:type="spellEnd"/>
                        <w:r>
                          <w:t>αχείρισης</w:t>
                        </w:r>
                      </w:p>
                    </w:txbxContent>
                  </v:textbox>
                </v:shape>
                <v:shape id="Text Box 8" o:spid="_x0000_s1035" type="#_x0000_t202" style="position:absolute;left:33147;top:1143;width:4572;height:14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pXzsIA&#10;AADbAAAADwAAAGRycy9kb3ducmV2LnhtbERPTWvCQBC9C/0PyxR6001FxKauEiotoeDBWHIesmM2&#10;bXY2ZLdJ+u+7guBtHu9ztvvJtmKg3jeOFTwvEhDEldMN1wq+zu/zDQgfkDW2jknBH3nY7x5mW0y1&#10;G/lEQxFqEUPYp6jAhNClUvrKkEW/cB1x5C6utxgi7GupexxjuG3lMknW0mLDscFgR2+Gqp/i1yr4&#10;KI/d53TJDnJV5on5zl+yw+qo1NPjlL2CCDSFu/jmznWcv4TrL/E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SlfOwgAAANsAAAAPAAAAAAAAAAAAAAAAAJgCAABkcnMvZG93&#10;bnJldi54bWxQSwUGAAAAAAQABAD1AAAAhwMAAAAA&#10;">
                  <v:textbox style="layout-flow:vertical">
                    <w:txbxContent>
                      <w:p w14:paraId="235050B7" w14:textId="77777777" w:rsidR="00D16102" w:rsidRDefault="00D16102" w:rsidP="00413C69">
                        <w:pPr>
                          <w:spacing w:after="0"/>
                          <w:jc w:val="center"/>
                        </w:pPr>
                        <w:r>
                          <w:t>Επίπ</w:t>
                        </w:r>
                        <w:proofErr w:type="spellStart"/>
                        <w:r>
                          <w:t>εδο</w:t>
                        </w:r>
                        <w:proofErr w:type="spellEnd"/>
                        <w:r>
                          <w:t xml:space="preserve"> </w:t>
                        </w:r>
                        <w:proofErr w:type="spellStart"/>
                        <w:r>
                          <w:t>Ανά</w:t>
                        </w:r>
                        <w:proofErr w:type="spellEnd"/>
                        <w:r>
                          <w:t>πτυξης</w:t>
                        </w:r>
                      </w:p>
                    </w:txbxContent>
                  </v:textbox>
                </v:shape>
                <v:shape id="Text Box 9" o:spid="_x0000_s1036" type="#_x0000_t202" style="position:absolute;left:38862;top:1143;width:4572;height:20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byVcIA&#10;AADbAAAADwAAAGRycy9kb3ducmV2LnhtbERPTWvCQBC9F/oflil4002riE2zSqi0BMGDsXgespNs&#10;2uxsyG41/feuIPQ2j/c52Wa0nTjT4FvHCp5nCQjiyumWGwVfx4/pCoQPyBo7x6Tgjzxs1o8PGaba&#10;XfhA5zI0IoawT1GBCaFPpfSVIYt+5nriyNVusBgiHBqpB7zEcNvJlyRZSostxwaDPb0bqn7KX6vg&#10;87Tvd2Odb+XiVCTmu3jNt4u9UpOnMX8DEWgM/+K7u9Bx/hxuv8QD5P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BvJVwgAAANsAAAAPAAAAAAAAAAAAAAAAAJgCAABkcnMvZG93&#10;bnJldi54bWxQSwUGAAAAAAQABAD1AAAAhwMAAAAA&#10;">
                  <v:textbox style="layout-flow:vertical">
                    <w:txbxContent>
                      <w:p w14:paraId="27A7E030" w14:textId="77777777" w:rsidR="00D16102" w:rsidRDefault="00D16102" w:rsidP="00413C69">
                        <w:pPr>
                          <w:spacing w:after="0"/>
                          <w:jc w:val="center"/>
                        </w:pPr>
                        <w:r>
                          <w:t>Επίπ</w:t>
                        </w:r>
                        <w:proofErr w:type="spellStart"/>
                        <w:r>
                          <w:t>εδο</w:t>
                        </w:r>
                        <w:proofErr w:type="spellEnd"/>
                        <w:r>
                          <w:t xml:space="preserve"> </w:t>
                        </w:r>
                        <w:proofErr w:type="spellStart"/>
                        <w:r>
                          <w:t>Ασφάλει</w:t>
                        </w:r>
                        <w:proofErr w:type="spellEnd"/>
                        <w:r>
                          <w:t>ας</w:t>
                        </w:r>
                      </w:p>
                    </w:txbxContent>
                  </v:textbox>
                </v:shape>
                <v:shape id="Text Box 10" o:spid="_x0000_s1037" type="#_x0000_t202" style="position:absolute;left:6858;top:18293;width:30861;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14:paraId="1BBDB0A9" w14:textId="77777777" w:rsidR="00D16102" w:rsidRDefault="00D16102" w:rsidP="00413C69">
                        <w:pPr>
                          <w:spacing w:after="0"/>
                        </w:pPr>
                        <w:r>
                          <w:t xml:space="preserve">            Επίπ</w:t>
                        </w:r>
                        <w:proofErr w:type="spellStart"/>
                        <w:r>
                          <w:t>εδο</w:t>
                        </w:r>
                        <w:proofErr w:type="spellEnd"/>
                        <w:r>
                          <w:t xml:space="preserve"> Υπ</w:t>
                        </w:r>
                        <w:proofErr w:type="spellStart"/>
                        <w:r>
                          <w:t>οδομών</w:t>
                        </w:r>
                        <w:proofErr w:type="spellEnd"/>
                      </w:p>
                    </w:txbxContent>
                  </v:textbox>
                </v:shape>
                <w10:wrap anchory="line"/>
              </v:group>
            </w:pict>
          </mc:Fallback>
        </mc:AlternateContent>
      </w:r>
      <w:r w:rsidRPr="003B5CF3">
        <w:rPr>
          <w:rFonts w:cs="Tahoma"/>
          <w:szCs w:val="22"/>
          <w:lang w:val="el-GR"/>
        </w:rPr>
        <w:t>Το ακόλουθο σχήμα αποτυπώνει τη λογική αρχιτεκτονική των συστημάτων :</w:t>
      </w:r>
    </w:p>
    <w:p w14:paraId="19540855" w14:textId="7CE1A50F" w:rsidR="00413C69" w:rsidRPr="003B5CF3" w:rsidRDefault="00413C69" w:rsidP="00413C69">
      <w:pPr>
        <w:pStyle w:val="af0"/>
        <w:ind w:left="360"/>
        <w:rPr>
          <w:rFonts w:cs="Tahoma"/>
          <w:sz w:val="22"/>
          <w:szCs w:val="22"/>
        </w:rPr>
      </w:pPr>
      <w:r>
        <w:rPr>
          <w:rFonts w:cs="Tahoma"/>
          <w:noProof/>
          <w:sz w:val="22"/>
          <w:szCs w:val="22"/>
          <w:lang w:val="el-GR" w:eastAsia="el-GR"/>
        </w:rPr>
        <mc:AlternateContent>
          <mc:Choice Requires="wps">
            <w:drawing>
              <wp:inline distT="0" distB="0" distL="0" distR="0" wp14:anchorId="67BE0AC9" wp14:editId="3806EDE8">
                <wp:extent cx="4457700" cy="2400300"/>
                <wp:effectExtent l="0" t="0" r="3810" b="0"/>
                <wp:docPr id="4" name="Ορθογώνιο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4577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A4FFEF" id="Ορθογώνιο 4" o:spid="_x0000_s1026" style="width:351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" filled="f" stroked="f">
                <o:lock v:ext="edit" aspectratio="t"/>
                <w10:anchorlock/>
              </v:rect>
            </w:pict>
          </mc:Fallback>
        </mc:AlternateContent>
      </w:r>
    </w:p>
    <w:p w14:paraId="47D06FA8" w14:textId="36E1F89D" w:rsidR="00413C69" w:rsidRPr="003B5CF3" w:rsidRDefault="00413C69" w:rsidP="00413C69">
      <w:pPr>
        <w:ind w:left="2696" w:firstLine="720"/>
        <w:rPr>
          <w:rFonts w:cs="Tahoma"/>
          <w:szCs w:val="22"/>
          <w:lang w:val="el-GR"/>
        </w:rPr>
      </w:pPr>
      <w:r w:rsidRPr="003B5CF3">
        <w:rPr>
          <w:rFonts w:cs="Tahoma"/>
          <w:szCs w:val="22"/>
          <w:lang w:val="el-GR"/>
        </w:rPr>
        <w:t xml:space="preserve">Σχήμα </w:t>
      </w:r>
      <w:r w:rsidRPr="003B5CF3">
        <w:rPr>
          <w:rFonts w:cs="Tahoma"/>
          <w:szCs w:val="22"/>
        </w:rPr>
        <w:fldChar w:fldCharType="begin"/>
      </w:r>
      <w:r w:rsidRPr="003B5CF3">
        <w:rPr>
          <w:rFonts w:cs="Tahoma"/>
          <w:szCs w:val="22"/>
          <w:lang w:val="el-GR"/>
        </w:rPr>
        <w:instrText xml:space="preserve"> </w:instrText>
      </w:r>
      <w:r w:rsidRPr="003B5CF3">
        <w:rPr>
          <w:rFonts w:cs="Tahoma"/>
          <w:szCs w:val="22"/>
        </w:rPr>
        <w:instrText>SEQ</w:instrText>
      </w:r>
      <w:r w:rsidRPr="003B5CF3">
        <w:rPr>
          <w:rFonts w:cs="Tahoma"/>
          <w:szCs w:val="22"/>
          <w:lang w:val="el-GR"/>
        </w:rPr>
        <w:instrText xml:space="preserve"> Σχήμα \* </w:instrText>
      </w:r>
      <w:r w:rsidRPr="003B5CF3">
        <w:rPr>
          <w:rFonts w:cs="Tahoma"/>
          <w:szCs w:val="22"/>
        </w:rPr>
        <w:instrText>ARABIC</w:instrText>
      </w:r>
      <w:r w:rsidRPr="003B5CF3">
        <w:rPr>
          <w:rFonts w:cs="Tahoma"/>
          <w:szCs w:val="22"/>
          <w:lang w:val="el-GR"/>
        </w:rPr>
        <w:instrText xml:space="preserve"> </w:instrText>
      </w:r>
      <w:r w:rsidRPr="003B5CF3">
        <w:rPr>
          <w:rFonts w:cs="Tahoma"/>
          <w:szCs w:val="22"/>
        </w:rPr>
        <w:fldChar w:fldCharType="separate"/>
      </w:r>
      <w:r w:rsidR="003C5152">
        <w:rPr>
          <w:rFonts w:cs="Tahoma"/>
          <w:noProof/>
          <w:szCs w:val="22"/>
        </w:rPr>
        <w:t>1</w:t>
      </w:r>
      <w:r w:rsidRPr="003B5CF3">
        <w:rPr>
          <w:rFonts w:cs="Tahoma"/>
          <w:szCs w:val="22"/>
        </w:rPr>
        <w:fldChar w:fldCharType="end"/>
      </w:r>
      <w:r w:rsidRPr="003B5CF3">
        <w:rPr>
          <w:rFonts w:cs="Tahoma"/>
          <w:szCs w:val="22"/>
          <w:lang w:val="el-GR"/>
        </w:rPr>
        <w:t xml:space="preserve"> : Λογική Αρχιτεκτονική</w:t>
      </w:r>
    </w:p>
    <w:p w14:paraId="22586483" w14:textId="77777777" w:rsidR="00413C69" w:rsidRPr="00AE6930" w:rsidRDefault="00413C69" w:rsidP="00EC6683">
      <w:pPr>
        <w:pStyle w:val="3"/>
        <w:numPr>
          <w:ilvl w:val="2"/>
          <w:numId w:val="80"/>
        </w:numPr>
      </w:pPr>
      <w:bookmarkStart w:id="440" w:name="_Toc71245413"/>
      <w:bookmarkStart w:id="441" w:name="_Toc71245414"/>
      <w:bookmarkStart w:id="442" w:name="_Toc72397952"/>
      <w:bookmarkStart w:id="443" w:name="_Toc80088688"/>
      <w:bookmarkEnd w:id="440"/>
      <w:bookmarkEnd w:id="441"/>
      <w:r w:rsidRPr="00AE6930">
        <w:t>Απαιτήσεις Θέσης σε λειτουργία στο G-Cloud</w:t>
      </w:r>
      <w:bookmarkEnd w:id="442"/>
      <w:bookmarkEnd w:id="443"/>
    </w:p>
    <w:p w14:paraId="3414BF52" w14:textId="77777777" w:rsidR="00413C69" w:rsidRPr="00274B25" w:rsidRDefault="00413C69" w:rsidP="00413C69">
      <w:pPr>
        <w:rPr>
          <w:rFonts w:eastAsia="SimSun" w:cs="Tahoma"/>
          <w:lang w:val="el-GR"/>
        </w:rPr>
      </w:pPr>
      <w:r w:rsidRPr="00274B25">
        <w:rPr>
          <w:rFonts w:eastAsia="SimSun" w:cs="Tahoma"/>
          <w:lang w:val="el-GR"/>
        </w:rPr>
        <w:t xml:space="preserve">Το Κυβερνητικό Υπολογιστικό Νέφος G-Cloud, περιλαμβάνει: </w:t>
      </w:r>
    </w:p>
    <w:p w14:paraId="1AFC7C71" w14:textId="77777777" w:rsidR="00413C69" w:rsidRPr="00274B25" w:rsidRDefault="00413C69" w:rsidP="00671CDE">
      <w:pPr>
        <w:pStyle w:val="aff"/>
        <w:numPr>
          <w:ilvl w:val="0"/>
          <w:numId w:val="33"/>
        </w:numPr>
        <w:spacing w:before="120"/>
        <w:rPr>
          <w:rFonts w:eastAsia="SimSun" w:cs="Tahoma"/>
          <w:lang w:val="el-GR"/>
        </w:rPr>
      </w:pPr>
      <w:r w:rsidRPr="00274B25">
        <w:rPr>
          <w:rFonts w:eastAsia="SimSun" w:cs="Tahoma"/>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33EB1BF" w14:textId="77777777" w:rsidR="00413C69" w:rsidRPr="00274B25" w:rsidRDefault="00413C69" w:rsidP="00671CDE">
      <w:pPr>
        <w:pStyle w:val="aff"/>
        <w:numPr>
          <w:ilvl w:val="0"/>
          <w:numId w:val="33"/>
        </w:numPr>
        <w:spacing w:before="120"/>
        <w:rPr>
          <w:rFonts w:eastAsia="SimSun" w:cs="Tahoma"/>
          <w:lang w:val="el-GR"/>
        </w:rPr>
      </w:pPr>
      <w:r w:rsidRPr="00274B25">
        <w:rPr>
          <w:rFonts w:eastAsia="SimSun" w:cs="Tahoma"/>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7735DD27" w14:textId="77777777" w:rsidR="00413C69" w:rsidRPr="00274B25" w:rsidRDefault="00413C69" w:rsidP="00413C69">
      <w:pPr>
        <w:spacing w:before="120"/>
        <w:rPr>
          <w:rFonts w:eastAsia="SimSun" w:cs="Tahoma"/>
          <w:lang w:val="el-GR"/>
        </w:rPr>
      </w:pPr>
      <w:r w:rsidRPr="00274B25">
        <w:rPr>
          <w:rFonts w:eastAsia="SimSun" w:cs="Tahoma"/>
          <w:lang w:val="el-GR"/>
        </w:rPr>
        <w:t>Το Κυβερνητικό Υπολογιστικό Νέφος G-Cloud παρέχει τα εξής οφέλη:</w:t>
      </w:r>
    </w:p>
    <w:p w14:paraId="6872092B" w14:textId="77777777" w:rsidR="00413C69" w:rsidRPr="00274B25" w:rsidRDefault="00413C69" w:rsidP="00671CDE">
      <w:pPr>
        <w:numPr>
          <w:ilvl w:val="0"/>
          <w:numId w:val="35"/>
        </w:numPr>
        <w:spacing w:before="120"/>
        <w:contextualSpacing/>
        <w:rPr>
          <w:rFonts w:eastAsia="SimSun" w:cs="Tahoma"/>
          <w:lang w:val="el-GR"/>
        </w:rPr>
      </w:pPr>
      <w:r w:rsidRPr="00274B25">
        <w:rPr>
          <w:rFonts w:eastAsia="SimSun" w:cs="Tahoma"/>
          <w:lang w:val="el-GR"/>
        </w:rPr>
        <w:t>Ασφαλή, σύγχρονη υποδομή φιλοξενίας με:</w:t>
      </w:r>
    </w:p>
    <w:p w14:paraId="79D694F4"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Αδιάλειπτη παροχή τροφοδοσίας ηλεκτρικού ρεύματος</w:t>
      </w:r>
    </w:p>
    <w:p w14:paraId="381D48C8"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Επαρκή και αδιάλειπτο κλιματισμό</w:t>
      </w:r>
    </w:p>
    <w:p w14:paraId="567DE91C"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Πρόσβαση στο διαδίκτυο με επαρκές εύρος ζώνης (μεγαλύτερο του 1Gbps αν απαιτηθεί) μέσω του δικτύου ΣΥΖΕΥΞΙΣ</w:t>
      </w:r>
    </w:p>
    <w:p w14:paraId="3764C9D0" w14:textId="77777777" w:rsidR="00413C69" w:rsidRPr="00274B25" w:rsidRDefault="00413C69" w:rsidP="00671CDE">
      <w:pPr>
        <w:numPr>
          <w:ilvl w:val="1"/>
          <w:numId w:val="36"/>
        </w:numPr>
        <w:spacing w:before="120"/>
        <w:ind w:left="709" w:hanging="283"/>
        <w:contextualSpacing/>
        <w:rPr>
          <w:rFonts w:eastAsia="SimSun" w:cs="Tahoma"/>
          <w:lang w:val="en-US"/>
        </w:rPr>
      </w:pPr>
      <w:r w:rsidRPr="00274B25">
        <w:rPr>
          <w:rFonts w:eastAsia="SimSun" w:cs="Tahoma"/>
          <w:lang w:val="en-US"/>
        </w:rPr>
        <w:t xml:space="preserve">Load Balancer </w:t>
      </w:r>
      <w:r w:rsidRPr="00274B25">
        <w:rPr>
          <w:rFonts w:eastAsia="SimSun" w:cs="Tahoma"/>
          <w:lang w:val="el-GR"/>
        </w:rPr>
        <w:t>και</w:t>
      </w:r>
      <w:r w:rsidRPr="00274B25">
        <w:rPr>
          <w:rFonts w:eastAsia="SimSun" w:cs="Tahoma"/>
          <w:lang w:val="en-US"/>
        </w:rPr>
        <w:t xml:space="preserve"> SSL Offloaders/Accelerators</w:t>
      </w:r>
    </w:p>
    <w:p w14:paraId="309F06F5"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Κεντρικούς μεταγωγείς και συστήματα ασφαλείας για προστασία των εφαρμογών και των συστημάτων (Switches, Firewalls, IDS/IPS)</w:t>
      </w:r>
    </w:p>
    <w:p w14:paraId="5FDAA90A"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Απαραίτητο αποθηκευτικό χώρο τόσο για παραγωγική λειτουργία όσο και για αντίγραφα ασφαλείας (backup)</w:t>
      </w:r>
    </w:p>
    <w:p w14:paraId="6293BBC6"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Αυτοματοποιημένο σύστημα λήψης και αποθήκευσης αντιγράφων ασφαλείας των συστημάτων (Full VM backup), με ισχυρή κρυπτογράφηση</w:t>
      </w:r>
    </w:p>
    <w:p w14:paraId="58977E49"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Εγγυημένο uplink bandwidth κατ’ ελάχιστον 2,5 Gbps μέσω FCoE 10G οδεύσεων προς τους κεντρικούς μεταγωγείς και το δίκτυο αποθήκευσης (SAN)</w:t>
      </w:r>
    </w:p>
    <w:p w14:paraId="46D48AD0"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Πλήρη απομόνωση από τα υπόλοιπα φιλοξενούμενα συστήματα τόσο σε επίπεδο διαχείρισης, δικτύου όσο και αποθήκευσης.</w:t>
      </w:r>
    </w:p>
    <w:p w14:paraId="62DE34A9" w14:textId="77777777" w:rsidR="00413C69" w:rsidRPr="00274B25" w:rsidRDefault="00413C69" w:rsidP="00413C69">
      <w:pPr>
        <w:spacing w:before="120"/>
        <w:ind w:left="360"/>
        <w:contextualSpacing/>
        <w:rPr>
          <w:rFonts w:eastAsia="SimSun" w:cs="Tahoma"/>
          <w:lang w:val="el-GR"/>
        </w:rPr>
      </w:pPr>
    </w:p>
    <w:p w14:paraId="01973534" w14:textId="77777777" w:rsidR="00413C69" w:rsidRPr="00274B25" w:rsidRDefault="00413C69" w:rsidP="00671CDE">
      <w:pPr>
        <w:numPr>
          <w:ilvl w:val="0"/>
          <w:numId w:val="35"/>
        </w:numPr>
        <w:spacing w:before="120"/>
        <w:contextualSpacing/>
        <w:rPr>
          <w:rFonts w:eastAsia="SimSun" w:cs="Tahoma"/>
          <w:lang w:val="el-GR"/>
        </w:rPr>
      </w:pPr>
      <w:r w:rsidRPr="00274B25">
        <w:rPr>
          <w:rFonts w:eastAsia="SimSun" w:cs="Tahoma"/>
          <w:lang w:val="el-GR"/>
        </w:rPr>
        <w:t>Εύκολη, ασφαλή και απρόσκοπτη πρόσβαση και διαχείριση συστημάτων με:</w:t>
      </w:r>
    </w:p>
    <w:p w14:paraId="20E0BE65"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 xml:space="preserve">Λογισμικό Εικονικοποιήσης vmWare eSXI </w:t>
      </w:r>
    </w:p>
    <w:p w14:paraId="68F4EC80"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Λογισμικό Διαχείρισης Εικονικών μηχανών vmWare vCenter</w:t>
      </w:r>
    </w:p>
    <w:p w14:paraId="1721DE9B"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 xml:space="preserve">Role-Based πρόσβαση στους πιστοποιημένους χρήστες του εκάστοτε συστήματος </w:t>
      </w:r>
    </w:p>
    <w:p w14:paraId="096591EA"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Λογισμικό παρακολούθησης της καλής λειτουργίας των εικονικών μηχανών.</w:t>
      </w:r>
    </w:p>
    <w:p w14:paraId="189B7AED"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Δυνατότητα απομακρυσμένης πρόσβασης μέσω SLL VPN για εγκατάσταση, διαχείριση και έλεγχο των συστημάτων.</w:t>
      </w:r>
    </w:p>
    <w:p w14:paraId="1FC7A36D" w14:textId="77777777" w:rsidR="00413C69" w:rsidRPr="00274B25" w:rsidRDefault="00413C69" w:rsidP="00671CDE">
      <w:pPr>
        <w:numPr>
          <w:ilvl w:val="1"/>
          <w:numId w:val="36"/>
        </w:numPr>
        <w:spacing w:before="120"/>
        <w:ind w:left="709" w:hanging="283"/>
        <w:contextualSpacing/>
        <w:rPr>
          <w:rFonts w:eastAsia="SimSun" w:cs="Tahoma"/>
          <w:lang w:val="en-US"/>
        </w:rPr>
      </w:pPr>
      <w:r w:rsidRPr="00274B25">
        <w:rPr>
          <w:rFonts w:eastAsia="SimSun" w:cs="Tahoma"/>
          <w:lang w:val="en-US"/>
        </w:rPr>
        <w:t xml:space="preserve">vmWare High Availability </w:t>
      </w:r>
      <w:r w:rsidRPr="00274B25">
        <w:rPr>
          <w:rFonts w:eastAsia="SimSun" w:cs="Tahoma"/>
          <w:lang w:val="el-GR"/>
        </w:rPr>
        <w:t>και</w:t>
      </w:r>
      <w:r w:rsidRPr="00274B25">
        <w:rPr>
          <w:rFonts w:eastAsia="SimSun" w:cs="Tahoma"/>
          <w:lang w:val="en-US"/>
        </w:rPr>
        <w:t xml:space="preserve"> DRS </w:t>
      </w:r>
      <w:r w:rsidRPr="00274B25">
        <w:rPr>
          <w:rFonts w:eastAsia="SimSun" w:cs="Tahoma"/>
          <w:lang w:val="el-GR"/>
        </w:rPr>
        <w:t>σε</w:t>
      </w:r>
      <w:r w:rsidRPr="00274B25">
        <w:rPr>
          <w:rFonts w:eastAsia="SimSun" w:cs="Tahoma"/>
          <w:lang w:val="en-US"/>
        </w:rPr>
        <w:t xml:space="preserve"> </w:t>
      </w:r>
      <w:r w:rsidRPr="00274B25">
        <w:rPr>
          <w:rFonts w:eastAsia="SimSun" w:cs="Tahoma"/>
          <w:lang w:val="el-GR"/>
        </w:rPr>
        <w:t>κάθε</w:t>
      </w:r>
      <w:r w:rsidRPr="00274B25">
        <w:rPr>
          <w:rFonts w:eastAsia="SimSun" w:cs="Tahoma"/>
          <w:lang w:val="en-US"/>
        </w:rPr>
        <w:t xml:space="preserve"> cluster</w:t>
      </w:r>
    </w:p>
    <w:p w14:paraId="48D55175"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Αυτοματοποιημένη λήψη αντιγράφων ασφαλείας βάσει schedule (πολιτικής backup)</w:t>
      </w:r>
    </w:p>
    <w:p w14:paraId="3AA2CC92"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Αυτοματοποιημένη παρακολούθηση εικονικών Assets</w:t>
      </w:r>
    </w:p>
    <w:p w14:paraId="128ED96E"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Χρήση vApps για οργάνωση power on/power off διαδικασιών σύνθετων συστημάτων</w:t>
      </w:r>
    </w:p>
    <w:p w14:paraId="0D380304"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Πρόσβαση σε Σύστημα καταγραφής, διαχείρισης και Παρακολούθησης Αιτημάτων Χρηστών (Service Desk)</w:t>
      </w:r>
    </w:p>
    <w:p w14:paraId="38D870D1" w14:textId="77777777" w:rsidR="00413C69" w:rsidRPr="00274B25" w:rsidRDefault="00413C69" w:rsidP="00671CDE">
      <w:pPr>
        <w:numPr>
          <w:ilvl w:val="1"/>
          <w:numId w:val="36"/>
        </w:numPr>
        <w:spacing w:before="120"/>
        <w:ind w:left="709" w:hanging="283"/>
        <w:contextualSpacing/>
        <w:rPr>
          <w:rFonts w:eastAsia="SimSun" w:cs="Tahoma"/>
          <w:lang w:val="el-GR"/>
        </w:rPr>
      </w:pPr>
      <w:r w:rsidRPr="00274B25">
        <w:rPr>
          <w:rFonts w:eastAsia="SimSun" w:cs="Tahoma"/>
          <w:lang w:val="el-GR"/>
        </w:rPr>
        <w:t>Πρόσβαση σε σύστημα αναφορών σχετικά με τα στοιχεία λειτουργίας των φιλοξενούμενων συστημάτων</w:t>
      </w:r>
    </w:p>
    <w:p w14:paraId="626CDCE3" w14:textId="77777777" w:rsidR="00413C69" w:rsidRPr="00274B25" w:rsidRDefault="00413C69" w:rsidP="00413C69">
      <w:pPr>
        <w:spacing w:before="120"/>
        <w:rPr>
          <w:rFonts w:cs="Tahoma"/>
          <w:lang w:val="el-GR"/>
        </w:rPr>
      </w:pPr>
    </w:p>
    <w:p w14:paraId="0562DDF0" w14:textId="77777777" w:rsidR="00413C69" w:rsidRPr="00274B25" w:rsidRDefault="00413C69" w:rsidP="00413C69">
      <w:pPr>
        <w:spacing w:before="120"/>
        <w:rPr>
          <w:rFonts w:cs="Tahoma"/>
          <w:lang w:val="el-GR"/>
        </w:rPr>
      </w:pPr>
      <w:r w:rsidRPr="00274B25">
        <w:rPr>
          <w:rFonts w:cs="Tahoma"/>
          <w:lang w:val="el-GR"/>
        </w:rPr>
        <w:t>Επιπρόσθετα, αν είναι επιθυμητό, το Κυβερνητικό Υπολογιστικό Νέφος μπορεί να προσφέρει:</w:t>
      </w:r>
    </w:p>
    <w:p w14:paraId="3CE90220" w14:textId="77777777" w:rsidR="00413C69" w:rsidRPr="00274B25" w:rsidRDefault="00413C69" w:rsidP="00671CDE">
      <w:pPr>
        <w:numPr>
          <w:ilvl w:val="0"/>
          <w:numId w:val="34"/>
        </w:numPr>
        <w:spacing w:before="120"/>
        <w:contextualSpacing/>
        <w:rPr>
          <w:rFonts w:cs="Tahoma"/>
          <w:lang w:val="el-GR"/>
        </w:rPr>
      </w:pPr>
      <w:r w:rsidRPr="00274B25">
        <w:rPr>
          <w:rFonts w:cs="Tahoma"/>
          <w:lang w:val="el-GR"/>
        </w:rPr>
        <w:t xml:space="preserve">Αυτοδιαχειριζόμενο </w:t>
      </w:r>
      <w:r w:rsidRPr="00274B25">
        <w:rPr>
          <w:rFonts w:cs="Tahoma"/>
        </w:rPr>
        <w:t>Virtual</w:t>
      </w:r>
      <w:r w:rsidRPr="00274B25">
        <w:rPr>
          <w:rFonts w:cs="Tahoma"/>
          <w:lang w:val="el-GR"/>
        </w:rPr>
        <w:t xml:space="preserve"> </w:t>
      </w:r>
      <w:r w:rsidRPr="00274B25">
        <w:rPr>
          <w:rFonts w:cs="Tahoma"/>
        </w:rPr>
        <w:t>Firewall</w:t>
      </w:r>
      <w:r w:rsidRPr="00274B25">
        <w:rPr>
          <w:rFonts w:cs="Tahoma"/>
          <w:lang w:val="el-GR"/>
        </w:rPr>
        <w:t xml:space="preserve"> για παραμετροποίηση από τους διαχειριστές του φιλοξενούμενου συστήματος.</w:t>
      </w:r>
    </w:p>
    <w:p w14:paraId="52035978" w14:textId="77777777" w:rsidR="00413C69" w:rsidRPr="00274B25" w:rsidRDefault="00413C69" w:rsidP="00671CDE">
      <w:pPr>
        <w:numPr>
          <w:ilvl w:val="0"/>
          <w:numId w:val="34"/>
        </w:numPr>
        <w:spacing w:before="120"/>
        <w:contextualSpacing/>
        <w:rPr>
          <w:rFonts w:cs="Tahoma"/>
          <w:lang w:val="el-GR"/>
        </w:rPr>
      </w:pPr>
      <w:r w:rsidRPr="00274B25">
        <w:rPr>
          <w:rFonts w:cs="Tahoma"/>
          <w:lang w:val="el-GR"/>
        </w:rPr>
        <w:t xml:space="preserve">Διακριτή παραμετροποίηση </w:t>
      </w:r>
      <w:r w:rsidRPr="00274B25">
        <w:rPr>
          <w:rFonts w:cs="Tahoma"/>
        </w:rPr>
        <w:t>IPS</w:t>
      </w:r>
      <w:r w:rsidRPr="00274B25">
        <w:rPr>
          <w:rFonts w:cs="Tahoma"/>
          <w:lang w:val="el-GR"/>
        </w:rPr>
        <w:t>/</w:t>
      </w:r>
      <w:r w:rsidRPr="00274B25">
        <w:rPr>
          <w:rFonts w:cs="Tahoma"/>
        </w:rPr>
        <w:t>IDS</w:t>
      </w:r>
      <w:r w:rsidRPr="00274B25">
        <w:rPr>
          <w:rFonts w:cs="Tahoma"/>
          <w:lang w:val="el-GR"/>
        </w:rPr>
        <w:t xml:space="preserve"> για πλήρη συμμόρφωση με την μελέτη ασφαλείας του φιλοξενούμενου έργου</w:t>
      </w:r>
    </w:p>
    <w:p w14:paraId="658C343F" w14:textId="77777777" w:rsidR="00413C69" w:rsidRPr="00274B25" w:rsidRDefault="00413C69" w:rsidP="00671CDE">
      <w:pPr>
        <w:numPr>
          <w:ilvl w:val="0"/>
          <w:numId w:val="34"/>
        </w:numPr>
        <w:spacing w:before="120"/>
        <w:contextualSpacing/>
        <w:rPr>
          <w:rFonts w:cs="Tahoma"/>
          <w:lang w:val="en-US"/>
        </w:rPr>
      </w:pPr>
      <w:r w:rsidRPr="00274B25">
        <w:rPr>
          <w:rFonts w:cs="Tahoma"/>
          <w:lang w:val="el-GR"/>
        </w:rPr>
        <w:t>Εκχώρηση</w:t>
      </w:r>
      <w:r w:rsidRPr="00274B25">
        <w:rPr>
          <w:rFonts w:cs="Tahoma"/>
          <w:lang w:val="en-US"/>
        </w:rPr>
        <w:t xml:space="preserve"> </w:t>
      </w:r>
      <w:r w:rsidRPr="00274B25">
        <w:rPr>
          <w:rFonts w:cs="Tahoma"/>
          <w:lang w:val="el-GR"/>
        </w:rPr>
        <w:t>δυνατότητας</w:t>
      </w:r>
      <w:r w:rsidRPr="00274B25">
        <w:rPr>
          <w:rFonts w:cs="Tahoma"/>
          <w:lang w:val="en-US"/>
        </w:rPr>
        <w:t xml:space="preserve"> </w:t>
      </w:r>
      <w:r w:rsidRPr="00274B25">
        <w:rPr>
          <w:rFonts w:cs="Tahoma"/>
        </w:rPr>
        <w:t>backup on demand/snapshot on demand.</w:t>
      </w:r>
    </w:p>
    <w:p w14:paraId="4EBD450E" w14:textId="77777777" w:rsidR="00413C69" w:rsidRPr="00274B25" w:rsidRDefault="00413C69" w:rsidP="00671CDE">
      <w:pPr>
        <w:numPr>
          <w:ilvl w:val="0"/>
          <w:numId w:val="34"/>
        </w:numPr>
        <w:spacing w:before="120"/>
        <w:contextualSpacing/>
        <w:rPr>
          <w:rFonts w:cs="Tahoma"/>
          <w:lang w:val="el-GR"/>
        </w:rPr>
      </w:pPr>
      <w:r w:rsidRPr="00274B25">
        <w:rPr>
          <w:rFonts w:cs="Tahoma"/>
          <w:lang w:val="el-GR"/>
        </w:rPr>
        <w:t xml:space="preserve">Καταγραφή πρόσβασης διαχειριστών και διαχειριστικών ενεργειών σε απομακρυσμένους </w:t>
      </w:r>
      <w:r w:rsidRPr="00274B25">
        <w:rPr>
          <w:rFonts w:cs="Tahoma"/>
        </w:rPr>
        <w:t>syslog</w:t>
      </w:r>
      <w:r w:rsidRPr="00274B25">
        <w:rPr>
          <w:rFonts w:cs="Tahoma"/>
          <w:lang w:val="el-GR"/>
        </w:rPr>
        <w:t xml:space="preserve"> </w:t>
      </w:r>
      <w:r w:rsidRPr="00274B25">
        <w:rPr>
          <w:rFonts w:cs="Tahoma"/>
        </w:rPr>
        <w:t>servers</w:t>
      </w:r>
      <w:r w:rsidRPr="00274B25">
        <w:rPr>
          <w:rFonts w:cs="Tahoma"/>
          <w:lang w:val="el-GR"/>
        </w:rPr>
        <w:t>.</w:t>
      </w:r>
    </w:p>
    <w:p w14:paraId="4E0F00B4" w14:textId="77777777" w:rsidR="00413C69" w:rsidRPr="00487E1A" w:rsidRDefault="00413C69" w:rsidP="00671CDE">
      <w:pPr>
        <w:numPr>
          <w:ilvl w:val="0"/>
          <w:numId w:val="34"/>
        </w:numPr>
        <w:spacing w:before="120"/>
        <w:contextualSpacing/>
        <w:rPr>
          <w:rFonts w:eastAsia="SimSun" w:cs="Tahoma"/>
          <w:lang w:val="en-US"/>
        </w:rPr>
      </w:pPr>
      <w:r w:rsidRPr="00274B25">
        <w:rPr>
          <w:rFonts w:eastAsia="SimSun" w:cs="Tahoma"/>
          <w:lang w:val="en-US"/>
        </w:rPr>
        <w:t>Self</w:t>
      </w:r>
      <w:r w:rsidRPr="00487E1A">
        <w:rPr>
          <w:rFonts w:eastAsia="SimSun" w:cs="Tahoma"/>
          <w:lang w:val="en-US"/>
        </w:rPr>
        <w:t xml:space="preserve"> </w:t>
      </w:r>
      <w:r w:rsidRPr="00274B25">
        <w:rPr>
          <w:rFonts w:eastAsia="SimSun" w:cs="Tahoma"/>
          <w:lang w:val="en-US"/>
        </w:rPr>
        <w:t>Service</w:t>
      </w:r>
      <w:r w:rsidRPr="00487E1A">
        <w:rPr>
          <w:rFonts w:eastAsia="SimSun" w:cs="Tahoma"/>
          <w:lang w:val="en-US"/>
        </w:rPr>
        <w:t xml:space="preserve"> </w:t>
      </w:r>
      <w:r w:rsidRPr="00274B25">
        <w:rPr>
          <w:rFonts w:eastAsia="SimSun" w:cs="Tahoma"/>
          <w:lang w:val="en-US"/>
        </w:rPr>
        <w:t>Portal</w:t>
      </w:r>
      <w:r w:rsidRPr="00487E1A">
        <w:rPr>
          <w:rFonts w:eastAsia="SimSun" w:cs="Tahoma"/>
          <w:lang w:val="en-US"/>
        </w:rPr>
        <w:t xml:space="preserve"> </w:t>
      </w:r>
      <w:r w:rsidRPr="00274B25">
        <w:rPr>
          <w:rFonts w:eastAsia="SimSun" w:cs="Tahoma"/>
          <w:lang w:val="el-GR"/>
        </w:rPr>
        <w:t>για</w:t>
      </w:r>
      <w:r w:rsidRPr="00487E1A">
        <w:rPr>
          <w:rFonts w:eastAsia="SimSun" w:cs="Tahoma"/>
          <w:lang w:val="en-US"/>
        </w:rPr>
        <w:t xml:space="preserve"> </w:t>
      </w:r>
      <w:r w:rsidRPr="00274B25">
        <w:rPr>
          <w:rFonts w:eastAsia="SimSun" w:cs="Tahoma"/>
          <w:lang w:val="en-US"/>
        </w:rPr>
        <w:t>VM</w:t>
      </w:r>
      <w:r w:rsidRPr="00487E1A">
        <w:rPr>
          <w:rFonts w:eastAsia="SimSun" w:cs="Tahoma"/>
          <w:lang w:val="en-US"/>
        </w:rPr>
        <w:t xml:space="preserve"> </w:t>
      </w:r>
      <w:r w:rsidRPr="00274B25">
        <w:rPr>
          <w:rFonts w:eastAsia="SimSun" w:cs="Tahoma"/>
          <w:lang w:val="en-US"/>
        </w:rPr>
        <w:t>Provisioning</w:t>
      </w:r>
      <w:r w:rsidRPr="00487E1A">
        <w:rPr>
          <w:rFonts w:eastAsia="SimSun" w:cs="Tahoma"/>
          <w:lang w:val="en-US"/>
        </w:rPr>
        <w:t xml:space="preserve"> </w:t>
      </w:r>
      <w:r w:rsidRPr="00274B25">
        <w:rPr>
          <w:rFonts w:eastAsia="SimSun" w:cs="Tahoma"/>
          <w:lang w:val="el-GR"/>
        </w:rPr>
        <w:t>μέσω</w:t>
      </w:r>
      <w:r w:rsidRPr="00487E1A">
        <w:rPr>
          <w:rFonts w:eastAsia="SimSun" w:cs="Tahoma"/>
          <w:lang w:val="en-US"/>
        </w:rPr>
        <w:t xml:space="preserve"> </w:t>
      </w:r>
      <w:r w:rsidRPr="00274B25">
        <w:rPr>
          <w:rFonts w:eastAsia="SimSun" w:cs="Tahoma"/>
          <w:lang w:val="en-US"/>
        </w:rPr>
        <w:t>Service</w:t>
      </w:r>
      <w:r w:rsidRPr="00487E1A">
        <w:rPr>
          <w:rFonts w:eastAsia="SimSun" w:cs="Tahoma"/>
          <w:lang w:val="en-US"/>
        </w:rPr>
        <w:t xml:space="preserve"> </w:t>
      </w:r>
      <w:r w:rsidRPr="00274B25">
        <w:rPr>
          <w:rFonts w:eastAsia="SimSun" w:cs="Tahoma"/>
          <w:lang w:val="en-US"/>
        </w:rPr>
        <w:t>Catalog</w:t>
      </w:r>
      <w:r w:rsidRPr="00487E1A">
        <w:rPr>
          <w:rFonts w:eastAsia="SimSun" w:cs="Tahoma"/>
          <w:lang w:val="en-US"/>
        </w:rPr>
        <w:t xml:space="preserve"> </w:t>
      </w:r>
      <w:r w:rsidRPr="00274B25">
        <w:rPr>
          <w:rFonts w:eastAsia="SimSun" w:cs="Tahoma"/>
          <w:lang w:val="el-GR"/>
        </w:rPr>
        <w:t>στο</w:t>
      </w:r>
      <w:r w:rsidRPr="00487E1A">
        <w:rPr>
          <w:rFonts w:eastAsia="SimSun" w:cs="Tahoma"/>
          <w:lang w:val="en-US"/>
        </w:rPr>
        <w:t xml:space="preserve"> </w:t>
      </w:r>
      <w:r w:rsidRPr="00274B25">
        <w:rPr>
          <w:rFonts w:eastAsia="SimSun" w:cs="Tahoma"/>
          <w:lang w:val="en-US"/>
        </w:rPr>
        <w:t>Public</w:t>
      </w:r>
      <w:r w:rsidRPr="00487E1A">
        <w:rPr>
          <w:rFonts w:eastAsia="SimSun" w:cs="Tahoma"/>
          <w:lang w:val="en-US"/>
        </w:rPr>
        <w:t xml:space="preserve"> </w:t>
      </w:r>
      <w:r w:rsidRPr="00274B25">
        <w:rPr>
          <w:rFonts w:eastAsia="SimSun" w:cs="Tahoma"/>
          <w:lang w:val="en-US"/>
        </w:rPr>
        <w:t>Cloud</w:t>
      </w:r>
      <w:r w:rsidRPr="00487E1A">
        <w:rPr>
          <w:rFonts w:eastAsia="SimSun" w:cs="Tahoma"/>
          <w:lang w:val="en-US"/>
        </w:rPr>
        <w:t xml:space="preserve"> </w:t>
      </w:r>
      <w:r w:rsidRPr="00274B25">
        <w:rPr>
          <w:rFonts w:eastAsia="SimSun" w:cs="Tahoma"/>
          <w:lang w:val="el-GR"/>
        </w:rPr>
        <w:t>για</w:t>
      </w:r>
      <w:r w:rsidRPr="00487E1A">
        <w:rPr>
          <w:rFonts w:eastAsia="SimSun" w:cs="Tahoma"/>
          <w:lang w:val="en-US"/>
        </w:rPr>
        <w:t xml:space="preserve"> </w:t>
      </w:r>
      <w:r w:rsidRPr="00274B25">
        <w:rPr>
          <w:rFonts w:eastAsia="SimSun" w:cs="Tahoma"/>
          <w:lang w:val="el-GR"/>
        </w:rPr>
        <w:t>ε</w:t>
      </w:r>
      <w:r w:rsidRPr="004A1741">
        <w:rPr>
          <w:rFonts w:eastAsia="SimSun" w:cs="Tahoma"/>
          <w:lang w:val="el-GR"/>
        </w:rPr>
        <w:t>κτ</w:t>
      </w:r>
      <w:r w:rsidRPr="00274B25">
        <w:rPr>
          <w:rFonts w:eastAsia="SimSun" w:cs="Tahoma"/>
          <w:lang w:val="el-GR"/>
        </w:rPr>
        <w:t>έλεση</w:t>
      </w:r>
      <w:r w:rsidRPr="00487E1A">
        <w:rPr>
          <w:rFonts w:eastAsia="SimSun" w:cs="Tahoma"/>
          <w:lang w:val="en-US"/>
        </w:rPr>
        <w:t xml:space="preserve"> </w:t>
      </w:r>
      <w:r w:rsidRPr="00274B25">
        <w:rPr>
          <w:rFonts w:eastAsia="SimSun" w:cs="Tahoma"/>
          <w:lang w:val="el-GR"/>
        </w:rPr>
        <w:t>δοκιμών</w:t>
      </w:r>
      <w:r w:rsidRPr="00487E1A">
        <w:rPr>
          <w:rFonts w:eastAsia="SimSun" w:cs="Tahoma"/>
          <w:lang w:val="en-US"/>
        </w:rPr>
        <w:t>/</w:t>
      </w:r>
      <w:r w:rsidRPr="00274B25">
        <w:rPr>
          <w:rFonts w:eastAsia="SimSun" w:cs="Tahoma"/>
          <w:lang w:val="el-GR"/>
        </w:rPr>
        <w:t>εκπαίδευση</w:t>
      </w:r>
    </w:p>
    <w:p w14:paraId="309AD255" w14:textId="77777777" w:rsidR="00413C69" w:rsidRPr="00274B25" w:rsidRDefault="00413C69" w:rsidP="00671CDE">
      <w:pPr>
        <w:numPr>
          <w:ilvl w:val="0"/>
          <w:numId w:val="34"/>
        </w:numPr>
        <w:spacing w:before="120"/>
        <w:contextualSpacing/>
        <w:rPr>
          <w:rFonts w:eastAsia="SimSun" w:cs="Tahoma"/>
          <w:lang w:val="el-GR"/>
        </w:rPr>
      </w:pPr>
      <w:r w:rsidRPr="00274B25">
        <w:rPr>
          <w:rFonts w:eastAsia="SimSun" w:cs="Tahoma"/>
          <w:lang w:val="el-GR"/>
        </w:rPr>
        <w:t>Μεταφορά αντιγράφων ασφαλείας εκτός υποδομής σε κασέτες με ισχυρή κρυπτογράφηση</w:t>
      </w:r>
    </w:p>
    <w:p w14:paraId="3E83D1A8" w14:textId="77777777" w:rsidR="00413C69" w:rsidRPr="00274B25" w:rsidRDefault="00413C69" w:rsidP="00671CDE">
      <w:pPr>
        <w:numPr>
          <w:ilvl w:val="0"/>
          <w:numId w:val="34"/>
        </w:numPr>
        <w:spacing w:before="120"/>
        <w:contextualSpacing/>
        <w:rPr>
          <w:rFonts w:eastAsia="SimSun" w:cs="Tahoma"/>
          <w:lang w:val="el-GR"/>
        </w:rPr>
      </w:pPr>
      <w:r w:rsidRPr="00274B25">
        <w:rPr>
          <w:rFonts w:eastAsia="SimSun" w:cs="Tahoma"/>
        </w:rPr>
        <w:t>IPSEC</w:t>
      </w:r>
      <w:r w:rsidRPr="00274B25">
        <w:rPr>
          <w:rFonts w:eastAsia="SimSun" w:cs="Tahoma"/>
          <w:lang w:val="el-GR"/>
        </w:rPr>
        <w:t xml:space="preserve"> </w:t>
      </w:r>
      <w:r w:rsidRPr="00274B25">
        <w:rPr>
          <w:rFonts w:eastAsia="SimSun" w:cs="Tahoma"/>
        </w:rPr>
        <w:t>end</w:t>
      </w:r>
      <w:r w:rsidRPr="00274B25">
        <w:rPr>
          <w:rFonts w:eastAsia="SimSun" w:cs="Tahoma"/>
          <w:lang w:val="el-GR"/>
        </w:rPr>
        <w:t>-</w:t>
      </w:r>
      <w:r w:rsidRPr="00274B25">
        <w:rPr>
          <w:rFonts w:eastAsia="SimSun" w:cs="Tahoma"/>
        </w:rPr>
        <w:t>to</w:t>
      </w:r>
      <w:r w:rsidRPr="00274B25">
        <w:rPr>
          <w:rFonts w:eastAsia="SimSun" w:cs="Tahoma"/>
          <w:lang w:val="el-GR"/>
        </w:rPr>
        <w:t>-</w:t>
      </w:r>
      <w:r w:rsidRPr="00274B25">
        <w:rPr>
          <w:rFonts w:eastAsia="SimSun" w:cs="Tahoma"/>
        </w:rPr>
        <w:t>end</w:t>
      </w:r>
      <w:r w:rsidRPr="00274B25">
        <w:rPr>
          <w:rFonts w:eastAsia="SimSun" w:cs="Tahoma"/>
          <w:lang w:val="el-GR"/>
        </w:rPr>
        <w:t xml:space="preserve"> </w:t>
      </w:r>
      <w:r w:rsidRPr="00274B25">
        <w:rPr>
          <w:rFonts w:eastAsia="SimSun" w:cs="Tahoma"/>
        </w:rPr>
        <w:t>tunnelling</w:t>
      </w:r>
      <w:r w:rsidRPr="00274B25">
        <w:rPr>
          <w:rFonts w:eastAsia="SimSun" w:cs="Tahoma"/>
          <w:lang w:val="el-GR"/>
        </w:rPr>
        <w:t xml:space="preserve"> για δημιουργία </w:t>
      </w:r>
      <w:r w:rsidRPr="00274B25">
        <w:rPr>
          <w:rFonts w:eastAsia="SimSun" w:cs="Tahoma"/>
        </w:rPr>
        <w:t>WAN</w:t>
      </w:r>
      <w:r w:rsidRPr="00274B25">
        <w:rPr>
          <w:rFonts w:eastAsia="SimSun" w:cs="Tahoma"/>
          <w:lang w:val="el-GR"/>
        </w:rPr>
        <w:t xml:space="preserve"> με τρίτα συστήματα</w:t>
      </w:r>
    </w:p>
    <w:p w14:paraId="620EFE82" w14:textId="77777777" w:rsidR="00413C69" w:rsidRPr="004A1741" w:rsidRDefault="00413C69" w:rsidP="00671CDE">
      <w:pPr>
        <w:numPr>
          <w:ilvl w:val="0"/>
          <w:numId w:val="34"/>
        </w:numPr>
        <w:spacing w:before="120"/>
        <w:contextualSpacing/>
        <w:rPr>
          <w:rFonts w:eastAsia="SimSun" w:cs="Tahoma"/>
          <w:lang w:val="el-GR"/>
        </w:rPr>
      </w:pPr>
      <w:r w:rsidRPr="00274B25">
        <w:rPr>
          <w:rFonts w:eastAsia="SimSun" w:cs="Tahoma"/>
        </w:rPr>
        <w:t>Cognos</w:t>
      </w:r>
      <w:r w:rsidRPr="004A1741">
        <w:rPr>
          <w:rFonts w:eastAsia="SimSun" w:cs="Tahoma"/>
          <w:lang w:val="el-GR"/>
        </w:rPr>
        <w:t xml:space="preserve"> </w:t>
      </w:r>
      <w:r w:rsidRPr="00274B25">
        <w:rPr>
          <w:rFonts w:eastAsia="SimSun" w:cs="Tahoma"/>
        </w:rPr>
        <w:t>BI</w:t>
      </w:r>
      <w:r w:rsidRPr="004A1741">
        <w:rPr>
          <w:rFonts w:eastAsia="SimSun" w:cs="Tahoma"/>
          <w:lang w:val="el-GR"/>
        </w:rPr>
        <w:t xml:space="preserve"> </w:t>
      </w:r>
      <w:r w:rsidRPr="00274B25">
        <w:rPr>
          <w:rFonts w:eastAsia="SimSun" w:cs="Tahoma"/>
        </w:rPr>
        <w:t>Workspaces</w:t>
      </w:r>
      <w:r w:rsidRPr="004A1741">
        <w:rPr>
          <w:rFonts w:eastAsia="SimSun" w:cs="Tahoma"/>
          <w:lang w:val="el-GR"/>
        </w:rPr>
        <w:t xml:space="preserve"> για </w:t>
      </w:r>
      <w:r w:rsidRPr="00274B25">
        <w:rPr>
          <w:rFonts w:eastAsia="SimSun" w:cs="Tahoma"/>
          <w:lang w:val="en-US"/>
        </w:rPr>
        <w:t>data</w:t>
      </w:r>
      <w:r w:rsidRPr="004A1741">
        <w:rPr>
          <w:rFonts w:eastAsia="SimSun" w:cs="Tahoma"/>
          <w:lang w:val="el-GR"/>
        </w:rPr>
        <w:t xml:space="preserve"> </w:t>
      </w:r>
      <w:r w:rsidRPr="00274B25">
        <w:rPr>
          <w:rFonts w:eastAsia="SimSun" w:cs="Tahoma"/>
          <w:lang w:val="en-US"/>
        </w:rPr>
        <w:t>warehousing</w:t>
      </w:r>
      <w:r w:rsidRPr="004A1741">
        <w:rPr>
          <w:rFonts w:eastAsia="SimSun" w:cs="Tahoma"/>
          <w:lang w:val="el-GR"/>
        </w:rPr>
        <w:t xml:space="preserve"> και </w:t>
      </w:r>
      <w:r w:rsidRPr="00274B25">
        <w:rPr>
          <w:rFonts w:eastAsia="SimSun" w:cs="Tahoma"/>
          <w:lang w:val="el-GR"/>
        </w:rPr>
        <w:t>δημιουργία αναφορών</w:t>
      </w:r>
    </w:p>
    <w:p w14:paraId="7446B151" w14:textId="77777777" w:rsidR="00413C69" w:rsidRPr="00274B25" w:rsidRDefault="00413C69" w:rsidP="00413C69">
      <w:pPr>
        <w:spacing w:before="120"/>
        <w:rPr>
          <w:rFonts w:cs="Tahoma"/>
          <w:lang w:val="el-GR"/>
        </w:rPr>
      </w:pPr>
      <w:r w:rsidRPr="00274B25">
        <w:rPr>
          <w:rFonts w:cs="Tahoma"/>
          <w:lang w:val="el-GR"/>
        </w:rPr>
        <w:t>Περισσότερες πληροφορίες για το Κυβερνητικό Υπολογιστικό Νέφος (G-Cloud) μπορούν να αναζητηθούν στην ιστοσελίδα του</w:t>
      </w:r>
      <w:hyperlink r:id="rId43" w:history="1">
        <w:r w:rsidRPr="00274B25">
          <w:rPr>
            <w:rFonts w:cs="Tahoma"/>
            <w:lang w:val="el-GR"/>
          </w:rPr>
          <w:t xml:space="preserve"> https://www.gsis.gr/dimosia-dioikisi/G-Cloud</w:t>
        </w:r>
      </w:hyperlink>
      <w:r w:rsidRPr="00274B25">
        <w:rPr>
          <w:rFonts w:cs="Tahoma"/>
          <w:lang w:val="el-GR"/>
        </w:rPr>
        <w:t>.</w:t>
      </w:r>
    </w:p>
    <w:p w14:paraId="570D6670" w14:textId="77777777" w:rsidR="00413C69" w:rsidRDefault="00413C69" w:rsidP="00413C69">
      <w:pPr>
        <w:rPr>
          <w:lang w:val="el-GR"/>
        </w:rPr>
      </w:pPr>
    </w:p>
    <w:p w14:paraId="381FB3D3" w14:textId="77777777" w:rsidR="00413C69" w:rsidRDefault="00413C69" w:rsidP="00413C69">
      <w:pPr>
        <w:rPr>
          <w:lang w:val="el-GR"/>
        </w:rPr>
      </w:pPr>
      <w:r>
        <w:rPr>
          <w:lang w:val="el-GR"/>
        </w:rPr>
        <w:t>Ο</w:t>
      </w:r>
      <w:r w:rsidRPr="00746044">
        <w:rPr>
          <w:lang w:val="el-GR"/>
        </w:rPr>
        <w:t xml:space="preserve">ι υποψήφιοι ανάδοχοι καλούνται να περιγράψουν και να τεκμηριώσουν στην Τεχνική Προσφορά την προτεινόμενη από αυτούς Αρχιτεκτονική της Πλατφόρμας, σχετικά με τα χαρακτηριστικά του εξοπλισμού υποδομής του G-Cloud της </w:t>
      </w:r>
      <w:r>
        <w:rPr>
          <w:lang w:val="el-GR"/>
        </w:rPr>
        <w:t>Δημόσιας Διοίκησης</w:t>
      </w:r>
      <w:r w:rsidRPr="00746044">
        <w:rPr>
          <w:lang w:val="el-GR"/>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G-Cloud της </w:t>
      </w:r>
      <w:r>
        <w:rPr>
          <w:lang w:val="el-GR"/>
        </w:rPr>
        <w:t>Δημόσιας Διοίκησης</w:t>
      </w:r>
      <w:r w:rsidRPr="00746044">
        <w:rPr>
          <w:lang w:val="el-GR"/>
        </w:rPr>
        <w:t>.</w:t>
      </w:r>
    </w:p>
    <w:p w14:paraId="33427707" w14:textId="77777777" w:rsidR="00413C69" w:rsidRPr="00746044" w:rsidRDefault="00413C69" w:rsidP="00413C69">
      <w:pPr>
        <w:rPr>
          <w:lang w:val="el-GR"/>
        </w:rPr>
      </w:pPr>
      <w:r w:rsidRPr="00746044">
        <w:rPr>
          <w:lang w:val="el-GR"/>
        </w:rPr>
        <w:t xml:space="preserve">Συγκεκριμένα θα πρέπει να συμπεριλάβουν: </w:t>
      </w:r>
    </w:p>
    <w:p w14:paraId="17DD0510" w14:textId="77777777" w:rsidR="00413C69" w:rsidRPr="00746044" w:rsidRDefault="00413C69" w:rsidP="00671CDE">
      <w:pPr>
        <w:pStyle w:val="aff"/>
        <w:numPr>
          <w:ilvl w:val="0"/>
          <w:numId w:val="68"/>
        </w:numPr>
        <w:rPr>
          <w:lang w:val="el-GR"/>
        </w:rPr>
      </w:pPr>
      <w:r w:rsidRPr="00746044">
        <w:rPr>
          <w:lang w:val="el-GR"/>
        </w:rPr>
        <w:t xml:space="preserve">Τον απαιτούμενο αριθμό υπολογιστικών πόρων (σε VMs), αναλύοντας κατά περίπτωση τις απαιτήσεις σε εικονικούς πυρήνες (vcores), μνήμη (RAM) και αποθηκευτικό χώρο (storage) </w:t>
      </w:r>
    </w:p>
    <w:p w14:paraId="1517EF29" w14:textId="77777777" w:rsidR="00413C69" w:rsidRPr="00746044" w:rsidRDefault="00413C69" w:rsidP="00671CDE">
      <w:pPr>
        <w:pStyle w:val="aff"/>
        <w:numPr>
          <w:ilvl w:val="0"/>
          <w:numId w:val="68"/>
        </w:numPr>
        <w:rPr>
          <w:lang w:val="el-GR"/>
        </w:rPr>
      </w:pPr>
      <w:r w:rsidRPr="00746044">
        <w:rPr>
          <w:lang w:val="el-GR"/>
        </w:rPr>
        <w:t xml:space="preserve">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vmWare high availability). </w:t>
      </w:r>
    </w:p>
    <w:p w14:paraId="523EC226" w14:textId="77777777" w:rsidR="00413C69" w:rsidRPr="00746044" w:rsidRDefault="00413C69" w:rsidP="00671CDE">
      <w:pPr>
        <w:pStyle w:val="aff"/>
        <w:numPr>
          <w:ilvl w:val="0"/>
          <w:numId w:val="68"/>
        </w:numPr>
        <w:rPr>
          <w:lang w:val="el-GR"/>
        </w:rPr>
      </w:pPr>
      <w:r w:rsidRPr="00746044">
        <w:rPr>
          <w:lang w:val="el-GR"/>
        </w:rPr>
        <w:t xml:space="preserve">Την δέσμευση ότι καλύπτονται οι λειτουργικές προδιαγραφές της διακήρυξης με την προτεινόμενη υποδομή. </w:t>
      </w:r>
    </w:p>
    <w:p w14:paraId="4CAB05DE" w14:textId="77777777" w:rsidR="00413C69" w:rsidRPr="00746044" w:rsidRDefault="00413C69" w:rsidP="00671CDE">
      <w:pPr>
        <w:pStyle w:val="aff"/>
        <w:numPr>
          <w:ilvl w:val="0"/>
          <w:numId w:val="68"/>
        </w:numPr>
        <w:rPr>
          <w:lang w:val="el-GR"/>
        </w:rPr>
      </w:pPr>
      <w:r w:rsidRPr="00746044">
        <w:rPr>
          <w:lang w:val="el-GR"/>
        </w:rPr>
        <w:t xml:space="preserve">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 </w:t>
      </w:r>
    </w:p>
    <w:p w14:paraId="580CFC39" w14:textId="77777777" w:rsidR="00413C69" w:rsidRPr="00746044" w:rsidRDefault="00413C69" w:rsidP="00413C69">
      <w:pPr>
        <w:rPr>
          <w:lang w:val="el-GR"/>
        </w:rPr>
      </w:pPr>
      <w:r w:rsidRPr="00746044">
        <w:rPr>
          <w:lang w:val="el-GR"/>
        </w:rPr>
        <w:t xml:space="preserve">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G-Cloud της </w:t>
      </w:r>
      <w:r>
        <w:rPr>
          <w:lang w:val="el-GR"/>
        </w:rPr>
        <w:t>Δημόσιας Διοίκησης</w:t>
      </w:r>
      <w:r w:rsidRPr="00746044">
        <w:rPr>
          <w:lang w:val="el-GR"/>
        </w:rPr>
        <w:t xml:space="preserve">.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 της </w:t>
      </w:r>
      <w:r>
        <w:rPr>
          <w:lang w:val="el-GR"/>
        </w:rPr>
        <w:t>Δημόσιας Διοίκησης</w:t>
      </w:r>
      <w:r w:rsidRPr="00746044">
        <w:rPr>
          <w:lang w:val="el-GR"/>
        </w:rPr>
        <w:t xml:space="preserve">. </w:t>
      </w:r>
    </w:p>
    <w:p w14:paraId="05350A1A" w14:textId="77777777" w:rsidR="00413C69" w:rsidRPr="00746044" w:rsidRDefault="00413C69" w:rsidP="00413C69">
      <w:pPr>
        <w:rPr>
          <w:lang w:val="el-GR"/>
        </w:rPr>
      </w:pPr>
      <w:r w:rsidRPr="00746044">
        <w:rPr>
          <w:lang w:val="el-GR"/>
        </w:rPr>
        <w:t>Σε περίπτωση που η λύση του υποψηφίου Αναδόχου περιλαμβάνει συνδρομητικό λογισμικό (</w:t>
      </w:r>
      <w:r w:rsidRPr="00746044">
        <w:rPr>
          <w:lang w:val="en-US"/>
        </w:rPr>
        <w:t>SaaS</w:t>
      </w:r>
      <w:r w:rsidRPr="00746044">
        <w:rPr>
          <w:lang w:val="el-GR"/>
        </w:rPr>
        <w:t xml:space="preserve">), </w:t>
      </w:r>
      <w:r w:rsidRPr="00746044">
        <w:rPr>
          <w:lang w:val="en-US"/>
        </w:rPr>
        <w:t>o</w:t>
      </w:r>
      <w:r w:rsidRPr="00746044">
        <w:rPr>
          <w:lang w:val="el-GR"/>
        </w:rPr>
        <w:t xml:space="preserve"> υποψήφιος Ανάδοχος θα πρέπει να καλύπτει τα σχετικά κόστη για την συνολική διάρκεια της ΠΕΣ. </w:t>
      </w:r>
    </w:p>
    <w:p w14:paraId="5ED1306E" w14:textId="58089FF8" w:rsidR="00413C69" w:rsidRPr="00AE6930" w:rsidRDefault="00413C69" w:rsidP="00EC6683">
      <w:pPr>
        <w:pStyle w:val="3"/>
        <w:numPr>
          <w:ilvl w:val="2"/>
          <w:numId w:val="80"/>
        </w:numPr>
      </w:pPr>
      <w:bookmarkStart w:id="444" w:name="_Toc71245416"/>
      <w:bookmarkStart w:id="445" w:name="_Toc45711955"/>
      <w:bookmarkStart w:id="446" w:name="_Ref45745517"/>
      <w:bookmarkStart w:id="447" w:name="_Ref45746393"/>
      <w:bookmarkStart w:id="448" w:name="_Toc72397953"/>
      <w:bookmarkStart w:id="449" w:name="_Toc80088689"/>
      <w:bookmarkEnd w:id="444"/>
      <w:r w:rsidRPr="00AE6930">
        <w:t>Ανοικτά Πρότυπα και Δεδομένα</w:t>
      </w:r>
      <w:bookmarkEnd w:id="445"/>
      <w:bookmarkEnd w:id="446"/>
      <w:bookmarkEnd w:id="447"/>
      <w:bookmarkEnd w:id="448"/>
      <w:bookmarkEnd w:id="449"/>
    </w:p>
    <w:p w14:paraId="1A3BD384" w14:textId="77777777" w:rsidR="00413C69" w:rsidRPr="00274B25" w:rsidRDefault="00413C69" w:rsidP="00413C69">
      <w:pPr>
        <w:spacing w:before="120"/>
        <w:rPr>
          <w:rFonts w:cs="Tahoma"/>
          <w:lang w:val="el-GR"/>
        </w:rPr>
      </w:pPr>
      <w:r w:rsidRPr="00274B25">
        <w:rPr>
          <w:rFonts w:cs="Tahoma"/>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274B25">
        <w:rPr>
          <w:rFonts w:cs="Tahoma"/>
          <w:lang w:val="en-US"/>
        </w:rPr>
        <w:t>open</w:t>
      </w:r>
      <w:r w:rsidRPr="00274B25">
        <w:rPr>
          <w:rFonts w:cs="Tahoma"/>
          <w:lang w:val="el-GR"/>
        </w:rPr>
        <w:t xml:space="preserve"> </w:t>
      </w:r>
      <w:r w:rsidRPr="00274B25">
        <w:rPr>
          <w:rFonts w:cs="Tahoma"/>
          <w:lang w:val="en-US"/>
        </w:rPr>
        <w:t>architecture</w:t>
      </w:r>
      <w:r w:rsidRPr="00274B25">
        <w:rPr>
          <w:rFonts w:cs="Tahoma"/>
          <w:lang w:val="el-GR"/>
        </w:rPr>
        <w:t>) και ανοικτά συστήματα (</w:t>
      </w:r>
      <w:r w:rsidRPr="00274B25">
        <w:rPr>
          <w:rFonts w:cs="Tahoma"/>
          <w:lang w:val="en-US"/>
        </w:rPr>
        <w:t>open</w:t>
      </w:r>
      <w:r w:rsidRPr="00274B25">
        <w:rPr>
          <w:rFonts w:cs="Tahoma"/>
          <w:lang w:val="el-GR"/>
        </w:rPr>
        <w:t xml:space="preserve"> </w:t>
      </w:r>
      <w:r w:rsidRPr="00274B25">
        <w:rPr>
          <w:rFonts w:cs="Tahoma"/>
          <w:lang w:val="en-US"/>
        </w:rPr>
        <w:t>systems</w:t>
      </w:r>
      <w:r w:rsidRPr="00274B25">
        <w:rPr>
          <w:rFonts w:cs="Tahoma"/>
          <w:lang w:val="el-GR"/>
        </w:rPr>
        <w:t>). Ο όρος «ανοικτό» υποδηλώνει κατά βάση την ανεξαρτησία από συγκεκριμένο προμηθευτή και την υποχρεωτική χρήση προτύπων (</w:t>
      </w:r>
      <w:r w:rsidRPr="00274B25">
        <w:rPr>
          <w:rFonts w:cs="Tahoma"/>
          <w:lang w:val="en-US"/>
        </w:rPr>
        <w:t>standards</w:t>
      </w:r>
      <w:r w:rsidRPr="00274B25">
        <w:rPr>
          <w:rFonts w:cs="Tahoma"/>
          <w:lang w:val="el-GR"/>
        </w:rPr>
        <w:t>), τα οποία διασφαλίζουν:</w:t>
      </w:r>
    </w:p>
    <w:p w14:paraId="042E237B" w14:textId="77777777" w:rsidR="00413C69" w:rsidRPr="00274B25" w:rsidRDefault="00413C69" w:rsidP="00671CDE">
      <w:pPr>
        <w:widowControl w:val="0"/>
        <w:numPr>
          <w:ilvl w:val="0"/>
          <w:numId w:val="59"/>
        </w:numPr>
        <w:suppressAutoHyphens w:val="0"/>
        <w:spacing w:before="120" w:after="60"/>
        <w:rPr>
          <w:rFonts w:cs="Tahoma"/>
          <w:lang w:val="el-GR"/>
        </w:rPr>
      </w:pPr>
      <w:r w:rsidRPr="00274B25">
        <w:rPr>
          <w:rFonts w:cs="Tahoma"/>
          <w:lang w:val="el-GR"/>
        </w:rPr>
        <w:t>την αρμονική συνεργασία και λειτουργία μεταξύ συστημάτων και λειτουργικών εφαρμογών διαφορετικών προμηθευτών</w:t>
      </w:r>
    </w:p>
    <w:p w14:paraId="7913E5D2" w14:textId="77777777" w:rsidR="00413C69" w:rsidRPr="00274B25" w:rsidRDefault="00413C69" w:rsidP="00671CDE">
      <w:pPr>
        <w:widowControl w:val="0"/>
        <w:numPr>
          <w:ilvl w:val="0"/>
          <w:numId w:val="59"/>
        </w:numPr>
        <w:suppressAutoHyphens w:val="0"/>
        <w:spacing w:before="120" w:after="60"/>
        <w:rPr>
          <w:rFonts w:cs="Tahoma"/>
          <w:lang w:val="el-GR"/>
        </w:rPr>
      </w:pPr>
      <w:r w:rsidRPr="00274B25">
        <w:rPr>
          <w:rFonts w:cs="Tahoma"/>
          <w:lang w:val="el-GR"/>
        </w:rPr>
        <w:t>τη διαδικτυακή ή άλλη συνεργασία εφαρμογών που βρίσκονται σε διαφορετικά υπολογιστικά συστήματα</w:t>
      </w:r>
    </w:p>
    <w:p w14:paraId="0B6495B7" w14:textId="77777777" w:rsidR="00413C69" w:rsidRPr="00274B25" w:rsidRDefault="00413C69" w:rsidP="00671CDE">
      <w:pPr>
        <w:widowControl w:val="0"/>
        <w:numPr>
          <w:ilvl w:val="0"/>
          <w:numId w:val="59"/>
        </w:numPr>
        <w:suppressAutoHyphens w:val="0"/>
        <w:spacing w:before="120" w:after="60"/>
        <w:rPr>
          <w:rFonts w:cs="Tahoma"/>
          <w:lang w:val="el-GR"/>
        </w:rPr>
      </w:pPr>
      <w:r w:rsidRPr="00274B25">
        <w:rPr>
          <w:rFonts w:cs="Tahoma"/>
          <w:lang w:val="el-GR"/>
        </w:rPr>
        <w:t>τη φορητότητα (</w:t>
      </w:r>
      <w:r w:rsidRPr="00274B25">
        <w:rPr>
          <w:rFonts w:cs="Tahoma"/>
          <w:lang w:val="en-US"/>
        </w:rPr>
        <w:t>portability</w:t>
      </w:r>
      <w:r w:rsidRPr="00274B25">
        <w:rPr>
          <w:rFonts w:cs="Tahoma"/>
          <w:lang w:val="el-GR"/>
        </w:rPr>
        <w:t>) των εφαρμογών</w:t>
      </w:r>
    </w:p>
    <w:p w14:paraId="2CD03AAA" w14:textId="77777777" w:rsidR="00413C69" w:rsidRPr="00274B25" w:rsidRDefault="00413C69" w:rsidP="00671CDE">
      <w:pPr>
        <w:widowControl w:val="0"/>
        <w:numPr>
          <w:ilvl w:val="0"/>
          <w:numId w:val="59"/>
        </w:numPr>
        <w:suppressAutoHyphens w:val="0"/>
        <w:spacing w:before="120" w:after="60"/>
        <w:rPr>
          <w:rFonts w:cs="Tahoma"/>
          <w:lang w:val="el-GR"/>
        </w:rPr>
      </w:pPr>
      <w:r w:rsidRPr="00274B25">
        <w:rPr>
          <w:rFonts w:cs="Tahoma"/>
          <w:lang w:val="el-GR"/>
        </w:rPr>
        <w:t>την δυνατότητα αύξησης του μεγέθους των μηχανογραφικών συστημάτων χωρίς αλλαγές στη δομή και τη φιλοσοφία</w:t>
      </w:r>
    </w:p>
    <w:p w14:paraId="4B67538A" w14:textId="77777777" w:rsidR="00413C69" w:rsidRPr="00274B25" w:rsidRDefault="00413C69" w:rsidP="00671CDE">
      <w:pPr>
        <w:widowControl w:val="0"/>
        <w:numPr>
          <w:ilvl w:val="0"/>
          <w:numId w:val="59"/>
        </w:numPr>
        <w:suppressAutoHyphens w:val="0"/>
        <w:spacing w:before="120" w:after="60"/>
        <w:rPr>
          <w:rFonts w:cs="Tahoma"/>
          <w:lang w:val="el-GR"/>
        </w:rPr>
      </w:pPr>
      <w:r w:rsidRPr="00274B25">
        <w:rPr>
          <w:rFonts w:cs="Tahoma"/>
          <w:lang w:val="el-GR"/>
        </w:rPr>
        <w:t>την εύκολη επέμβαση στη λειτουργικότητα των εφαρμογών</w:t>
      </w:r>
    </w:p>
    <w:p w14:paraId="55FCAF6C" w14:textId="77777777" w:rsidR="00413C69" w:rsidRPr="00274B25" w:rsidRDefault="00413C69" w:rsidP="00413C69">
      <w:pPr>
        <w:widowControl w:val="0"/>
        <w:spacing w:before="120" w:after="60"/>
        <w:rPr>
          <w:rFonts w:cs="Tahoma"/>
          <w:lang w:val="el-GR"/>
        </w:rPr>
      </w:pPr>
      <w:r w:rsidRPr="00274B25">
        <w:rPr>
          <w:rFonts w:cs="Tahoma"/>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59E2975A" w14:textId="77777777" w:rsidR="00413C69" w:rsidRPr="00274B25" w:rsidRDefault="00413C69" w:rsidP="00671CDE">
      <w:pPr>
        <w:widowControl w:val="0"/>
        <w:numPr>
          <w:ilvl w:val="0"/>
          <w:numId w:val="59"/>
        </w:numPr>
        <w:suppressAutoHyphens w:val="0"/>
        <w:spacing w:before="120" w:after="60"/>
        <w:rPr>
          <w:rFonts w:cs="Tahoma"/>
          <w:lang w:val="el-GR"/>
        </w:rPr>
      </w:pPr>
      <w:r w:rsidRPr="00274B25">
        <w:rPr>
          <w:rFonts w:cs="Tahoma"/>
          <w:lang w:val="el-GR"/>
        </w:rPr>
        <w:t>Αρθρωτή ανάπτυξη και υλοποίηση των υποσυστημάτων λογισμικού,</w:t>
      </w:r>
    </w:p>
    <w:p w14:paraId="64D53EB8" w14:textId="77777777" w:rsidR="00413C69" w:rsidRPr="00274B25" w:rsidRDefault="00413C69" w:rsidP="00671CDE">
      <w:pPr>
        <w:widowControl w:val="0"/>
        <w:numPr>
          <w:ilvl w:val="0"/>
          <w:numId w:val="59"/>
        </w:numPr>
        <w:suppressAutoHyphens w:val="0"/>
        <w:spacing w:before="120" w:after="60"/>
        <w:rPr>
          <w:rFonts w:cs="Tahoma"/>
          <w:lang w:val="el-GR"/>
        </w:rPr>
      </w:pPr>
      <w:r w:rsidRPr="00274B25">
        <w:rPr>
          <w:rFonts w:cs="Tahoma"/>
          <w:lang w:val="el-GR"/>
        </w:rPr>
        <w:t>Χρήση διεθνών και εμπορικώς αποδεκτών προτύπων διαλειτουργικότητας, όπως για παράδειγμα οι διαδικτυακές υπηρεσίες (</w:t>
      </w:r>
      <w:r w:rsidRPr="00274B25">
        <w:rPr>
          <w:rFonts w:cs="Tahoma"/>
          <w:lang w:val="en-US"/>
        </w:rPr>
        <w:t>web</w:t>
      </w:r>
      <w:r w:rsidRPr="00274B25">
        <w:rPr>
          <w:rFonts w:cs="Tahoma"/>
          <w:lang w:val="el-GR"/>
        </w:rPr>
        <w:t xml:space="preserve"> </w:t>
      </w:r>
      <w:r w:rsidRPr="00274B25">
        <w:rPr>
          <w:rFonts w:cs="Tahoma"/>
          <w:lang w:val="en-US"/>
        </w:rPr>
        <w:t>services</w:t>
      </w:r>
      <w:r w:rsidRPr="00274B25">
        <w:rPr>
          <w:rFonts w:cs="Tahoma"/>
          <w:lang w:val="el-GR"/>
        </w:rPr>
        <w:t>) για την τυποποιημένη επικοινωνία μεταξύ υπολογιστικών συστημάτων</w:t>
      </w:r>
    </w:p>
    <w:p w14:paraId="63D40FAE" w14:textId="77777777" w:rsidR="00413C69" w:rsidRPr="00274B25" w:rsidRDefault="00413C69" w:rsidP="00671CDE">
      <w:pPr>
        <w:widowControl w:val="0"/>
        <w:numPr>
          <w:ilvl w:val="0"/>
          <w:numId w:val="59"/>
        </w:numPr>
        <w:suppressAutoHyphens w:val="0"/>
        <w:spacing w:before="120" w:after="60"/>
        <w:rPr>
          <w:rFonts w:cs="Tahoma"/>
          <w:lang w:val="el-GR"/>
        </w:rPr>
      </w:pPr>
      <w:r w:rsidRPr="00274B25">
        <w:rPr>
          <w:rFonts w:cs="Tahoma"/>
          <w:lang w:val="el-GR"/>
        </w:rPr>
        <w:t>Για τα υποσυστήματα εξωστρεφών υπηρεσιών, υλοποίηση βασισμένη σε αρχιτεκτονική τουλάχιστον 3 επιπέδων (3-</w:t>
      </w:r>
      <w:r w:rsidRPr="00274B25">
        <w:rPr>
          <w:rFonts w:cs="Tahoma"/>
        </w:rPr>
        <w:t>tier</w:t>
      </w:r>
      <w:r w:rsidRPr="00274B25">
        <w:rPr>
          <w:rFonts w:cs="Tahoma"/>
          <w:lang w:val="el-GR"/>
        </w:rPr>
        <w:t xml:space="preserve"> </w:t>
      </w:r>
      <w:r w:rsidRPr="00274B25">
        <w:rPr>
          <w:rFonts w:cs="Tahoma"/>
          <w:lang w:val="en-US"/>
        </w:rPr>
        <w:t>architecture</w:t>
      </w:r>
      <w:r w:rsidRPr="00274B25">
        <w:rPr>
          <w:rFonts w:cs="Tahoma"/>
          <w:lang w:val="el-GR"/>
        </w:rPr>
        <w:t>), η οποία περιλαμβάνει κατ’ ελάχιστο, το επίπεδο των παρουσίασης, το επίπεδο επιχειρησιακής λογικής και το επίπεδο των δεδομένων.</w:t>
      </w:r>
    </w:p>
    <w:p w14:paraId="4E1F10E5" w14:textId="753BADF6" w:rsidR="00EA28EB" w:rsidRDefault="00EA28EB" w:rsidP="00B609C8">
      <w:pPr>
        <w:spacing w:line="300" w:lineRule="atLeast"/>
        <w:rPr>
          <w:rFonts w:cs="Tahoma"/>
          <w:b/>
          <w:bCs/>
          <w:lang w:val="el-GR"/>
        </w:rPr>
      </w:pPr>
    </w:p>
    <w:p w14:paraId="0D8DA9E9" w14:textId="0EBC06B8" w:rsidR="00413C69" w:rsidRDefault="00413C69" w:rsidP="00B609C8">
      <w:pPr>
        <w:spacing w:line="300" w:lineRule="atLeast"/>
        <w:rPr>
          <w:rFonts w:cs="Tahoma"/>
          <w:b/>
          <w:bCs/>
          <w:lang w:val="el-GR"/>
        </w:rPr>
      </w:pPr>
    </w:p>
    <w:p w14:paraId="27258CF1" w14:textId="77777777" w:rsidR="00413C69" w:rsidRPr="00EF2032" w:rsidRDefault="00413C69" w:rsidP="00671CDE">
      <w:pPr>
        <w:pStyle w:val="2"/>
        <w:numPr>
          <w:ilvl w:val="1"/>
          <w:numId w:val="80"/>
        </w:numPr>
      </w:pPr>
      <w:bookmarkStart w:id="450" w:name="_Ref78295714"/>
      <w:bookmarkStart w:id="451" w:name="_Ref78299323"/>
      <w:bookmarkStart w:id="452" w:name="_Toc80088690"/>
      <w:r w:rsidRPr="00CE5A84">
        <w:t>ΕΝΟΤΗΤΑ ΕΡΓΑΣΙΩΝ ΙΙ: Μελέτες και δράσεις για την ανάπτυξη του Παρατηρητηρίου και του ΕΠΑΔ και τη διάχυση των αποτελεσμάτων της Εθνικής Πολιτικής Διαδικασιών</w:t>
      </w:r>
      <w:bookmarkEnd w:id="450"/>
      <w:bookmarkEnd w:id="451"/>
      <w:bookmarkEnd w:id="452"/>
    </w:p>
    <w:p w14:paraId="5E5A87B9" w14:textId="77777777" w:rsidR="00413C69" w:rsidRDefault="00413C69" w:rsidP="00B609C8">
      <w:pPr>
        <w:spacing w:line="300" w:lineRule="atLeast"/>
        <w:rPr>
          <w:rFonts w:cs="Tahoma"/>
          <w:b/>
          <w:bCs/>
          <w:lang w:val="el-GR"/>
        </w:rPr>
      </w:pPr>
    </w:p>
    <w:p w14:paraId="05761A33" w14:textId="77777777" w:rsidR="00B609C8" w:rsidRPr="00EF2032" w:rsidRDefault="00B609C8" w:rsidP="00B609C8">
      <w:pPr>
        <w:spacing w:line="300" w:lineRule="atLeast"/>
        <w:rPr>
          <w:rFonts w:cs="Tahoma"/>
          <w:lang w:val="el-GR"/>
        </w:rPr>
      </w:pPr>
      <w:r w:rsidRPr="00EF2032">
        <w:rPr>
          <w:rFonts w:cs="Tahoma"/>
          <w:lang w:val="el-GR"/>
        </w:rPr>
        <w:t xml:space="preserve">Η Ενότητα ΙΙ έχει ως στόχο  να διασφαλίσει ότι το περιεχόμενο της πλατφόρμας </w:t>
      </w:r>
    </w:p>
    <w:p w14:paraId="1ED7CDE7" w14:textId="77777777" w:rsidR="00B609C8" w:rsidRPr="00EF2032" w:rsidRDefault="00B609C8" w:rsidP="00671CDE">
      <w:pPr>
        <w:pStyle w:val="aff"/>
        <w:numPr>
          <w:ilvl w:val="0"/>
          <w:numId w:val="61"/>
        </w:numPr>
        <w:spacing w:line="300" w:lineRule="atLeast"/>
        <w:rPr>
          <w:rFonts w:cs="Tahoma"/>
          <w:lang w:val="el-GR"/>
        </w:rPr>
      </w:pPr>
      <w:r w:rsidRPr="00EF2032">
        <w:rPr>
          <w:rFonts w:cs="Tahoma"/>
          <w:lang w:val="el-GR"/>
        </w:rPr>
        <w:t xml:space="preserve">θα είναι ορθά τεκμηριωμένο και </w:t>
      </w:r>
    </w:p>
    <w:p w14:paraId="5802D34F" w14:textId="77777777" w:rsidR="00B609C8" w:rsidRPr="00EF2032" w:rsidRDefault="00B609C8" w:rsidP="00671CDE">
      <w:pPr>
        <w:pStyle w:val="aff"/>
        <w:numPr>
          <w:ilvl w:val="0"/>
          <w:numId w:val="61"/>
        </w:numPr>
        <w:spacing w:line="300" w:lineRule="atLeast"/>
        <w:rPr>
          <w:rFonts w:ascii="Calibri" w:hAnsi="Calibri"/>
          <w:szCs w:val="22"/>
          <w:lang w:val="el-GR"/>
        </w:rPr>
      </w:pPr>
      <w:r w:rsidRPr="00EF2032">
        <w:rPr>
          <w:rFonts w:cs="Tahoma"/>
          <w:lang w:val="el-GR"/>
        </w:rPr>
        <w:t>θα απαντά στις ανάγκες και προσδοκίες των πολιτών για την πολιτική της απλούστευσης των διαδικασιών με μετρήσιμα αποτελέσματα και την απαραίτητη τεκμηρίωση.</w:t>
      </w:r>
    </w:p>
    <w:p w14:paraId="7F7166F8" w14:textId="77777777" w:rsidR="00B609C8" w:rsidRPr="00EF2032" w:rsidRDefault="00B609C8" w:rsidP="00B609C8">
      <w:pPr>
        <w:spacing w:line="300" w:lineRule="atLeast"/>
        <w:rPr>
          <w:lang w:val="el-GR"/>
        </w:rPr>
      </w:pPr>
      <w:r w:rsidRPr="00EF2032">
        <w:rPr>
          <w:lang w:val="el-GR"/>
        </w:rPr>
        <w:t xml:space="preserve">Ως εκ τούτου, για την πιο αποτελεσματική λειτουργία της Ενιαίας Ψηφιακής Πλατφόρμας, ο ανάδοχος θα εκπονήσει στοχευμένες μελέτες και θα υλοποιήσει συγκεκριμένες δράσεις προκειμένου η πλατφόρμα </w:t>
      </w:r>
    </w:p>
    <w:p w14:paraId="3C88402A" w14:textId="77777777" w:rsidR="00B609C8" w:rsidRPr="00EF2032" w:rsidRDefault="00B609C8" w:rsidP="00671CDE">
      <w:pPr>
        <w:pStyle w:val="aff"/>
        <w:numPr>
          <w:ilvl w:val="0"/>
          <w:numId w:val="62"/>
        </w:numPr>
        <w:spacing w:line="300" w:lineRule="atLeast"/>
        <w:rPr>
          <w:lang w:val="el-GR"/>
        </w:rPr>
      </w:pPr>
      <w:r w:rsidRPr="00EF2032">
        <w:rPr>
          <w:lang w:val="el-GR"/>
        </w:rPr>
        <w:t xml:space="preserve">αφενός να έχει επικαιροποιημένη πληροφορία σε ό,τι αφορά στις μετρήσεις απλουστευμένων διαδικασιών και νόμων </w:t>
      </w:r>
    </w:p>
    <w:p w14:paraId="52125FB4" w14:textId="77777777" w:rsidR="00B609C8" w:rsidRPr="00EF2032" w:rsidRDefault="00B609C8" w:rsidP="00671CDE">
      <w:pPr>
        <w:pStyle w:val="aff"/>
        <w:numPr>
          <w:ilvl w:val="0"/>
          <w:numId w:val="62"/>
        </w:numPr>
        <w:spacing w:line="300" w:lineRule="atLeast"/>
        <w:rPr>
          <w:lang w:val="el-GR"/>
        </w:rPr>
      </w:pPr>
      <w:r w:rsidRPr="00EF2032">
        <w:rPr>
          <w:lang w:val="el-GR"/>
        </w:rPr>
        <w:t>και αφετέρου να στοχεύσει στη διάχυση των αποτελεσμάτων αυτών στο κατάλληλο κοινωνικό σύνολο.</w:t>
      </w:r>
    </w:p>
    <w:p w14:paraId="25EE4B11" w14:textId="77777777" w:rsidR="00B609C8" w:rsidRPr="00EF2032" w:rsidRDefault="00B609C8" w:rsidP="00B609C8">
      <w:pPr>
        <w:spacing w:line="300" w:lineRule="atLeast"/>
        <w:rPr>
          <w:lang w:val="el-GR"/>
        </w:rPr>
      </w:pPr>
      <w:r w:rsidRPr="00EF2032">
        <w:rPr>
          <w:lang w:val="el-GR"/>
        </w:rPr>
        <w:t xml:space="preserve">Ειδικότερα, ο ανάδοχος: </w:t>
      </w:r>
    </w:p>
    <w:p w14:paraId="41C29A60" w14:textId="77777777" w:rsidR="00B609C8" w:rsidRPr="00EF2032" w:rsidRDefault="00B609C8" w:rsidP="00B609C8">
      <w:pPr>
        <w:spacing w:line="300" w:lineRule="atLeast"/>
        <w:rPr>
          <w:lang w:val="el-GR"/>
        </w:rPr>
      </w:pPr>
      <w:r w:rsidRPr="00EF2032">
        <w:rPr>
          <w:lang w:val="el-GR"/>
        </w:rPr>
        <w:t>(α) θα εκπονήσει μελέτες μετρήσεων διοικητικών βαρών σε συγκεκριμένες πολιτικές και νόμους με τη χρήση του εργαλείου προκειμένου να τροφοδοτήσει την πλατφόρμα με κατάλληλο περιεχόμενο.</w:t>
      </w:r>
    </w:p>
    <w:p w14:paraId="0DDD17E4" w14:textId="7FC75A48" w:rsidR="00B609C8" w:rsidRPr="00EF2032" w:rsidRDefault="00B609C8" w:rsidP="00F07016">
      <w:pPr>
        <w:spacing w:line="300" w:lineRule="atLeast"/>
        <w:rPr>
          <w:rFonts w:cs="Tahoma"/>
          <w:lang w:val="el-GR"/>
        </w:rPr>
      </w:pPr>
      <w:r w:rsidRPr="00EF2032">
        <w:rPr>
          <w:lang w:val="el-GR"/>
        </w:rPr>
        <w:t>(β) θα εκπονήσει μελέτες και θα υλοποιήσει δράσεις για την αποτελεσματικότερη στόχευση και διάχυση των ενεργειών που θα υλοποιηθούν μέσα από την πλατφόρμα ώστε να επιτευχθεί η όσο το δυνατόν ευρύτερη</w:t>
      </w:r>
      <w:r w:rsidRPr="00EF2032">
        <w:rPr>
          <w:rFonts w:ascii="Calibri" w:hAnsi="Calibri"/>
          <w:szCs w:val="22"/>
          <w:lang w:val="el-GR"/>
        </w:rPr>
        <w:t xml:space="preserve"> </w:t>
      </w:r>
      <w:r w:rsidRPr="00EF2032">
        <w:rPr>
          <w:lang w:val="el-GR"/>
        </w:rPr>
        <w:t xml:space="preserve">αναγνωρισιμότητα και επισκεψιμότητα της πλατφόρμας από τους χρήστες και  τους πολίτες. </w:t>
      </w:r>
      <w:bookmarkStart w:id="453" w:name="_Toc71245402"/>
      <w:bookmarkStart w:id="454" w:name="_Toc71245403"/>
      <w:bookmarkEnd w:id="453"/>
      <w:bookmarkEnd w:id="454"/>
    </w:p>
    <w:p w14:paraId="1C67CB0D" w14:textId="77777777" w:rsidR="00EA3400" w:rsidRPr="00EF2032" w:rsidRDefault="00EA3400" w:rsidP="00EA3400">
      <w:pPr>
        <w:rPr>
          <w:lang w:val="el-GR"/>
        </w:rPr>
      </w:pPr>
    </w:p>
    <w:p w14:paraId="50EF9358" w14:textId="77777777" w:rsidR="0041770C" w:rsidRPr="00EF2032" w:rsidRDefault="0041770C" w:rsidP="0041770C">
      <w:pPr>
        <w:rPr>
          <w:lang w:val="el-GR"/>
        </w:rPr>
      </w:pPr>
    </w:p>
    <w:p w14:paraId="57BE5CE8" w14:textId="3AA8210D" w:rsidR="00A22261" w:rsidRPr="00FF5F55" w:rsidRDefault="00A22261" w:rsidP="00671CDE">
      <w:pPr>
        <w:pStyle w:val="1"/>
        <w:numPr>
          <w:ilvl w:val="0"/>
          <w:numId w:val="80"/>
        </w:numPr>
      </w:pPr>
      <w:bookmarkStart w:id="455" w:name="_Toc80088691"/>
      <w:r w:rsidRPr="00FF5F55">
        <w:t xml:space="preserve">Υπηρεσίες </w:t>
      </w:r>
      <w:r w:rsidR="00FF5F55" w:rsidRPr="00EF2032">
        <w:t>Εγγύησης και Συντήρησης</w:t>
      </w:r>
      <w:bookmarkEnd w:id="455"/>
    </w:p>
    <w:p w14:paraId="1CEBAE12" w14:textId="395B3945" w:rsidR="00C77D57" w:rsidRPr="00EF2032" w:rsidRDefault="00C77D57" w:rsidP="00EF2204">
      <w:pPr>
        <w:rPr>
          <w:lang w:val="el-GR"/>
        </w:rPr>
      </w:pPr>
      <w:r w:rsidRPr="00EF2032">
        <w:rPr>
          <w:lang w:val="el-GR"/>
        </w:rPr>
        <w:t>Ο Ανάδοχος οφείλει να παρέχει υπηρεσίες Εγγύησης σύμφωνα με τα απαιτούμενα στην Παρ.</w:t>
      </w:r>
      <w:r w:rsidR="00E75D62" w:rsidRPr="00EF2032">
        <w:rPr>
          <w:lang w:val="el-GR"/>
        </w:rPr>
        <w:t xml:space="preserve"> </w:t>
      </w:r>
      <w:r w:rsidR="00E75D62" w:rsidRPr="00EF2032">
        <w:rPr>
          <w:b/>
          <w:bCs/>
          <w:color w:val="0000FF"/>
          <w:lang w:val="el-GR"/>
        </w:rPr>
        <w:fldChar w:fldCharType="begin"/>
      </w:r>
      <w:r w:rsidR="00E75D62" w:rsidRPr="00EF2032">
        <w:rPr>
          <w:b/>
          <w:bCs/>
          <w:color w:val="0000FF"/>
          <w:lang w:val="el-GR"/>
        </w:rPr>
        <w:instrText xml:space="preserve"> REF _Ref75525671 \r \h  \* MERGEFORMAT </w:instrText>
      </w:r>
      <w:r w:rsidR="00E75D62" w:rsidRPr="00EF2032">
        <w:rPr>
          <w:b/>
          <w:bCs/>
          <w:color w:val="0000FF"/>
          <w:lang w:val="el-GR"/>
        </w:rPr>
      </w:r>
      <w:r w:rsidR="00E75D62" w:rsidRPr="00EF2032">
        <w:rPr>
          <w:b/>
          <w:bCs/>
          <w:color w:val="0000FF"/>
          <w:lang w:val="el-GR"/>
        </w:rPr>
        <w:fldChar w:fldCharType="separate"/>
      </w:r>
      <w:r w:rsidR="003C5152">
        <w:rPr>
          <w:b/>
          <w:bCs/>
          <w:color w:val="0000FF"/>
          <w:lang w:val="el-GR"/>
        </w:rPr>
        <w:t>6.3.1</w:t>
      </w:r>
      <w:r w:rsidR="00E75D62" w:rsidRPr="00EF2032">
        <w:rPr>
          <w:b/>
          <w:bCs/>
          <w:color w:val="0000FF"/>
          <w:lang w:val="el-GR"/>
        </w:rPr>
        <w:fldChar w:fldCharType="end"/>
      </w:r>
      <w:r w:rsidR="00E75D62" w:rsidRPr="00EF2032">
        <w:rPr>
          <w:b/>
          <w:bCs/>
          <w:color w:val="0000FF"/>
          <w:lang w:val="el-GR"/>
        </w:rPr>
        <w:t xml:space="preserve"> </w:t>
      </w:r>
      <w:r w:rsidR="00E75D62" w:rsidRPr="00EF2032">
        <w:rPr>
          <w:b/>
          <w:bCs/>
          <w:color w:val="0000FF"/>
          <w:lang w:val="en-US"/>
        </w:rPr>
        <w:fldChar w:fldCharType="begin"/>
      </w:r>
      <w:r w:rsidR="00E75D62" w:rsidRPr="00EF2032">
        <w:rPr>
          <w:b/>
          <w:bCs/>
          <w:color w:val="0000FF"/>
          <w:lang w:val="el-GR"/>
        </w:rPr>
        <w:instrText xml:space="preserve"> </w:instrText>
      </w:r>
      <w:r w:rsidR="00E75D62" w:rsidRPr="00EF2032">
        <w:rPr>
          <w:b/>
          <w:bCs/>
          <w:color w:val="0000FF"/>
          <w:lang w:val="en-US"/>
        </w:rPr>
        <w:instrText>REF</w:instrText>
      </w:r>
      <w:r w:rsidR="00E75D62" w:rsidRPr="00EF2032">
        <w:rPr>
          <w:b/>
          <w:bCs/>
          <w:color w:val="0000FF"/>
          <w:lang w:val="el-GR"/>
        </w:rPr>
        <w:instrText xml:space="preserve"> _</w:instrText>
      </w:r>
      <w:r w:rsidR="00E75D62" w:rsidRPr="00EF2032">
        <w:rPr>
          <w:b/>
          <w:bCs/>
          <w:color w:val="0000FF"/>
          <w:lang w:val="en-US"/>
        </w:rPr>
        <w:instrText>Ref</w:instrText>
      </w:r>
      <w:r w:rsidR="00E75D62" w:rsidRPr="00EF2032">
        <w:rPr>
          <w:b/>
          <w:bCs/>
          <w:color w:val="0000FF"/>
          <w:lang w:val="el-GR"/>
        </w:rPr>
        <w:instrText>75525678 \</w:instrText>
      </w:r>
      <w:r w:rsidR="00E75D62" w:rsidRPr="00EF2032">
        <w:rPr>
          <w:b/>
          <w:bCs/>
          <w:color w:val="0000FF"/>
          <w:lang w:val="en-US"/>
        </w:rPr>
        <w:instrText>h</w:instrText>
      </w:r>
      <w:r w:rsidR="00E75D62" w:rsidRPr="00EF2032">
        <w:rPr>
          <w:b/>
          <w:bCs/>
          <w:color w:val="0000FF"/>
          <w:lang w:val="el-GR"/>
        </w:rPr>
        <w:instrText xml:space="preserve">  \* </w:instrText>
      </w:r>
      <w:r w:rsidR="00E75D62" w:rsidRPr="00EF2032">
        <w:rPr>
          <w:b/>
          <w:bCs/>
          <w:color w:val="0000FF"/>
          <w:lang w:val="en-US"/>
        </w:rPr>
        <w:instrText>MERGEFORMAT</w:instrText>
      </w:r>
      <w:r w:rsidR="00E75D62" w:rsidRPr="00EF2032">
        <w:rPr>
          <w:b/>
          <w:bCs/>
          <w:color w:val="0000FF"/>
          <w:lang w:val="el-GR"/>
        </w:rPr>
        <w:instrText xml:space="preserve"> </w:instrText>
      </w:r>
      <w:r w:rsidR="00E75D62" w:rsidRPr="00EF2032">
        <w:rPr>
          <w:b/>
          <w:bCs/>
          <w:color w:val="0000FF"/>
          <w:lang w:val="en-US"/>
        </w:rPr>
      </w:r>
      <w:r w:rsidR="00E75D62" w:rsidRPr="00EF2032">
        <w:rPr>
          <w:b/>
          <w:bCs/>
          <w:color w:val="0000FF"/>
          <w:lang w:val="en-US"/>
        </w:rPr>
        <w:fldChar w:fldCharType="separate"/>
      </w:r>
      <w:r w:rsidR="003C5152" w:rsidRPr="003C5152">
        <w:rPr>
          <w:b/>
          <w:bCs/>
          <w:color w:val="0000FF"/>
          <w:lang w:val="el-GR"/>
        </w:rPr>
        <w:t>Υπηρεσίες Περιόδου Εγγύησης</w:t>
      </w:r>
      <w:r w:rsidR="00E75D62" w:rsidRPr="00EF2032">
        <w:rPr>
          <w:b/>
          <w:bCs/>
          <w:color w:val="0000FF"/>
          <w:lang w:val="en-US"/>
        </w:rPr>
        <w:fldChar w:fldCharType="end"/>
      </w:r>
      <w:r w:rsidR="00E75D62" w:rsidRPr="00EF2032">
        <w:rPr>
          <w:lang w:val="el-GR"/>
        </w:rPr>
        <w:t xml:space="preserve"> </w:t>
      </w:r>
      <w:r w:rsidRPr="00EF2032">
        <w:rPr>
          <w:lang w:val="el-GR"/>
        </w:rPr>
        <w:t xml:space="preserve"> της παρούσας. </w:t>
      </w:r>
    </w:p>
    <w:p w14:paraId="18819D2D" w14:textId="2F150FD7" w:rsidR="00C77D57" w:rsidRPr="00147F7E" w:rsidRDefault="00C77D57" w:rsidP="00EF2204">
      <w:pPr>
        <w:rPr>
          <w:lang w:val="el-GR"/>
        </w:rPr>
      </w:pPr>
      <w:r w:rsidRPr="00EF2032">
        <w:rPr>
          <w:lang w:val="el-GR"/>
        </w:rPr>
        <w:t>Επιπλέον εφόσον αυτό απαιτηθεί από τον Κύριο του Έργου υποχρεούται να παρέχει υπηρεσίες συντήρησης σύμφωνα με τα απαιτούμενα στην Παρ.</w:t>
      </w:r>
      <w:r w:rsidR="00E75D62" w:rsidRPr="00EF2032">
        <w:rPr>
          <w:lang w:val="el-GR"/>
        </w:rPr>
        <w:t xml:space="preserve"> </w:t>
      </w:r>
      <w:r w:rsidR="00E75D62" w:rsidRPr="00EF2032">
        <w:rPr>
          <w:b/>
          <w:bCs/>
          <w:color w:val="0000FF"/>
          <w:lang w:val="el-GR"/>
        </w:rPr>
        <w:fldChar w:fldCharType="begin"/>
      </w:r>
      <w:r w:rsidR="00E75D62" w:rsidRPr="00EF2032">
        <w:rPr>
          <w:b/>
          <w:bCs/>
          <w:color w:val="0000FF"/>
          <w:lang w:val="el-GR"/>
        </w:rPr>
        <w:instrText xml:space="preserve"> REF _Ref75525702 \r \h  \* MERGEFORMAT </w:instrText>
      </w:r>
      <w:r w:rsidR="00E75D62" w:rsidRPr="00EF2032">
        <w:rPr>
          <w:b/>
          <w:bCs/>
          <w:color w:val="0000FF"/>
          <w:lang w:val="el-GR"/>
        </w:rPr>
      </w:r>
      <w:r w:rsidR="00E75D62" w:rsidRPr="00EF2032">
        <w:rPr>
          <w:b/>
          <w:bCs/>
          <w:color w:val="0000FF"/>
          <w:lang w:val="el-GR"/>
        </w:rPr>
        <w:fldChar w:fldCharType="separate"/>
      </w:r>
      <w:r w:rsidR="003C5152">
        <w:rPr>
          <w:b/>
          <w:bCs/>
          <w:color w:val="0000FF"/>
          <w:lang w:val="el-GR"/>
        </w:rPr>
        <w:t>6.3.2</w:t>
      </w:r>
      <w:r w:rsidR="00E75D62" w:rsidRPr="00EF2032">
        <w:rPr>
          <w:b/>
          <w:bCs/>
          <w:color w:val="0000FF"/>
          <w:lang w:val="el-GR"/>
        </w:rPr>
        <w:fldChar w:fldCharType="end"/>
      </w:r>
      <w:r w:rsidR="00E75D62" w:rsidRPr="00EF2032">
        <w:rPr>
          <w:b/>
          <w:bCs/>
          <w:color w:val="0000FF"/>
          <w:lang w:val="el-GR"/>
        </w:rPr>
        <w:t xml:space="preserve"> </w:t>
      </w:r>
      <w:r w:rsidR="00E75D62" w:rsidRPr="00EF2032">
        <w:rPr>
          <w:b/>
          <w:bCs/>
          <w:color w:val="0000FF"/>
          <w:lang w:val="en-US"/>
        </w:rPr>
        <w:fldChar w:fldCharType="begin"/>
      </w:r>
      <w:r w:rsidR="00E75D62" w:rsidRPr="00EF2032">
        <w:rPr>
          <w:b/>
          <w:bCs/>
          <w:color w:val="0000FF"/>
          <w:lang w:val="el-GR"/>
        </w:rPr>
        <w:instrText xml:space="preserve"> </w:instrText>
      </w:r>
      <w:r w:rsidR="00E75D62" w:rsidRPr="00EF2032">
        <w:rPr>
          <w:b/>
          <w:bCs/>
          <w:color w:val="0000FF"/>
          <w:lang w:val="en-US"/>
        </w:rPr>
        <w:instrText>REF</w:instrText>
      </w:r>
      <w:r w:rsidR="00E75D62" w:rsidRPr="00EF2032">
        <w:rPr>
          <w:b/>
          <w:bCs/>
          <w:color w:val="0000FF"/>
          <w:lang w:val="el-GR"/>
        </w:rPr>
        <w:instrText xml:space="preserve"> _</w:instrText>
      </w:r>
      <w:r w:rsidR="00E75D62" w:rsidRPr="00EF2032">
        <w:rPr>
          <w:b/>
          <w:bCs/>
          <w:color w:val="0000FF"/>
          <w:lang w:val="en-US"/>
        </w:rPr>
        <w:instrText>Ref</w:instrText>
      </w:r>
      <w:r w:rsidR="00E75D62" w:rsidRPr="00EF2032">
        <w:rPr>
          <w:b/>
          <w:bCs/>
          <w:color w:val="0000FF"/>
          <w:lang w:val="el-GR"/>
        </w:rPr>
        <w:instrText>75525708 \</w:instrText>
      </w:r>
      <w:r w:rsidR="00E75D62" w:rsidRPr="00EF2032">
        <w:rPr>
          <w:b/>
          <w:bCs/>
          <w:color w:val="0000FF"/>
          <w:lang w:val="en-US"/>
        </w:rPr>
        <w:instrText>h</w:instrText>
      </w:r>
      <w:r w:rsidR="00E75D62" w:rsidRPr="00EF2032">
        <w:rPr>
          <w:b/>
          <w:bCs/>
          <w:color w:val="0000FF"/>
          <w:lang w:val="el-GR"/>
        </w:rPr>
        <w:instrText xml:space="preserve">  \* </w:instrText>
      </w:r>
      <w:r w:rsidR="00E75D62" w:rsidRPr="00EF2032">
        <w:rPr>
          <w:b/>
          <w:bCs/>
          <w:color w:val="0000FF"/>
          <w:lang w:val="en-US"/>
        </w:rPr>
        <w:instrText>MERGEFORMAT</w:instrText>
      </w:r>
      <w:r w:rsidR="00E75D62" w:rsidRPr="00EF2032">
        <w:rPr>
          <w:b/>
          <w:bCs/>
          <w:color w:val="0000FF"/>
          <w:lang w:val="el-GR"/>
        </w:rPr>
        <w:instrText xml:space="preserve"> </w:instrText>
      </w:r>
      <w:r w:rsidR="00E75D62" w:rsidRPr="00EF2032">
        <w:rPr>
          <w:b/>
          <w:bCs/>
          <w:color w:val="0000FF"/>
          <w:lang w:val="en-US"/>
        </w:rPr>
      </w:r>
      <w:r w:rsidR="00E75D62" w:rsidRPr="00EF2032">
        <w:rPr>
          <w:b/>
          <w:bCs/>
          <w:color w:val="0000FF"/>
          <w:lang w:val="en-US"/>
        </w:rPr>
        <w:fldChar w:fldCharType="separate"/>
      </w:r>
      <w:r w:rsidR="003C5152" w:rsidRPr="003C5152">
        <w:rPr>
          <w:b/>
          <w:bCs/>
          <w:color w:val="0000FF"/>
          <w:lang w:val="el-GR"/>
        </w:rPr>
        <w:t>Υπηρεσίες Περιόδου Συντήρησης</w:t>
      </w:r>
      <w:r w:rsidR="00E75D62" w:rsidRPr="00EF2032">
        <w:rPr>
          <w:b/>
          <w:bCs/>
          <w:color w:val="0000FF"/>
          <w:lang w:val="en-US"/>
        </w:rPr>
        <w:fldChar w:fldCharType="end"/>
      </w:r>
      <w:r w:rsidR="00362E13" w:rsidRPr="00147F7E">
        <w:rPr>
          <w:lang w:val="el-GR"/>
        </w:rPr>
        <w:t>.</w:t>
      </w:r>
    </w:p>
    <w:p w14:paraId="261AA484" w14:textId="029B354A" w:rsidR="00F92D57" w:rsidRPr="00EF2032" w:rsidRDefault="00C77D57" w:rsidP="00C77D57">
      <w:pPr>
        <w:rPr>
          <w:lang w:val="el-GR"/>
        </w:rPr>
      </w:pPr>
      <w:r w:rsidRPr="00EF2032">
        <w:rPr>
          <w:lang w:val="el-GR"/>
        </w:rPr>
        <w:t xml:space="preserve">Το κόστος συντήρησης του Έργου (βλ. </w:t>
      </w:r>
      <w:r w:rsidRPr="00DB4EAE">
        <w:rPr>
          <w:b/>
          <w:bCs/>
          <w:lang w:val="el-GR"/>
        </w:rPr>
        <w:t>Παράρτημα VI</w:t>
      </w:r>
      <w:r w:rsidRPr="00DB4EAE">
        <w:rPr>
          <w:lang w:val="el-GR"/>
        </w:rPr>
        <w:t xml:space="preserve">, </w:t>
      </w:r>
      <w:r w:rsidRPr="00DB4EAE">
        <w:rPr>
          <w:b/>
          <w:bCs/>
          <w:lang w:val="el-GR"/>
        </w:rPr>
        <w:t>πίνακα</w:t>
      </w:r>
      <w:r w:rsidRPr="00DB4EAE">
        <w:rPr>
          <w:lang w:val="el-GR"/>
        </w:rPr>
        <w:t xml:space="preserve"> </w:t>
      </w:r>
      <w:r w:rsidR="00DB4EAE" w:rsidRPr="001B64EE">
        <w:rPr>
          <w:b/>
          <w:bCs/>
          <w:color w:val="0000FF"/>
          <w:lang w:val="el-GR"/>
        </w:rPr>
        <w:fldChar w:fldCharType="begin"/>
      </w:r>
      <w:r w:rsidR="00DB4EAE" w:rsidRPr="001B64EE">
        <w:rPr>
          <w:b/>
          <w:bCs/>
          <w:color w:val="0000FF"/>
          <w:lang w:val="el-GR"/>
        </w:rPr>
        <w:instrText xml:space="preserve"> REF _Ref46148857 \n \h  \* MERGEFORMAT </w:instrText>
      </w:r>
      <w:r w:rsidR="00DB4EAE" w:rsidRPr="001B64EE">
        <w:rPr>
          <w:b/>
          <w:bCs/>
          <w:color w:val="0000FF"/>
          <w:lang w:val="el-GR"/>
        </w:rPr>
      </w:r>
      <w:r w:rsidR="00DB4EAE" w:rsidRPr="001B64EE">
        <w:rPr>
          <w:b/>
          <w:bCs/>
          <w:color w:val="0000FF"/>
          <w:lang w:val="el-GR"/>
        </w:rPr>
        <w:fldChar w:fldCharType="separate"/>
      </w:r>
      <w:r w:rsidR="003C5152">
        <w:rPr>
          <w:b/>
          <w:bCs/>
          <w:color w:val="0000FF"/>
          <w:lang w:val="el-GR"/>
        </w:rPr>
        <w:t>6</w:t>
      </w:r>
      <w:r w:rsidR="00DB4EAE" w:rsidRPr="001B64EE">
        <w:rPr>
          <w:b/>
          <w:bCs/>
          <w:color w:val="0000FF"/>
          <w:lang w:val="el-GR"/>
        </w:rPr>
        <w:fldChar w:fldCharType="end"/>
      </w:r>
      <w:r w:rsidR="00957B02" w:rsidRPr="00DB4EAE">
        <w:rPr>
          <w:lang w:val="el-GR"/>
        </w:rPr>
        <w:t xml:space="preserve">  </w:t>
      </w:r>
      <w:r w:rsidRPr="00DB4EAE">
        <w:rPr>
          <w:b/>
          <w:bCs/>
          <w:lang w:val="el-GR"/>
        </w:rPr>
        <w:t>Συγκεντρωτικός Πίνακας Οικονομικής Προσφοράς Συντήρησης</w:t>
      </w:r>
      <w:r w:rsidRPr="00EF2032">
        <w:rPr>
          <w:lang w:val="el-GR"/>
        </w:rPr>
        <w:t xml:space="preserve">/ στήλη «ΣΥΝΟΛΙΚΗ ΕΤΗΣΙΑ ΑΞΙΑ ΣΥΝΤΗΡΗΣΗΣ (ΧΩΡΙΣ ΦΠΑ)») για κάθε έτος μετά την προσφερόμενη Περίοδο Εγγύησης και έως τη λήξη της ΠΕΣ, δεν μπορεί να είναι </w:t>
      </w:r>
      <w:r w:rsidRPr="00DB4EAE">
        <w:rPr>
          <w:b/>
          <w:bCs/>
          <w:lang w:val="el-GR"/>
        </w:rPr>
        <w:t xml:space="preserve">μικρότερο του </w:t>
      </w:r>
      <w:r w:rsidR="00F73465" w:rsidRPr="00F73465">
        <w:rPr>
          <w:b/>
          <w:bCs/>
          <w:lang w:val="el-GR"/>
        </w:rPr>
        <w:t>3</w:t>
      </w:r>
      <w:r w:rsidRPr="00F73465">
        <w:rPr>
          <w:b/>
          <w:bCs/>
          <w:lang w:val="el-GR"/>
        </w:rPr>
        <w:t>%</w:t>
      </w:r>
      <w:r w:rsidRPr="00DB4EAE">
        <w:rPr>
          <w:b/>
          <w:bCs/>
          <w:lang w:val="el-GR"/>
        </w:rPr>
        <w:t xml:space="preserve"> ή μεγαλύτερο του </w:t>
      </w:r>
      <w:r w:rsidR="00F73465" w:rsidRPr="00F73465">
        <w:rPr>
          <w:b/>
          <w:bCs/>
          <w:lang w:val="el-GR"/>
        </w:rPr>
        <w:t>5</w:t>
      </w:r>
      <w:r w:rsidRPr="00F73465">
        <w:rPr>
          <w:b/>
          <w:bCs/>
          <w:lang w:val="el-GR"/>
        </w:rPr>
        <w:t>%</w:t>
      </w:r>
      <w:r w:rsidRPr="00EF2032">
        <w:rPr>
          <w:lang w:val="el-GR"/>
        </w:rPr>
        <w:t xml:space="preserve"> της Οικονομικής Προσφοράς του υποψηφίου Αναδόχου για το Έργο (βλ. </w:t>
      </w:r>
      <w:r w:rsidRPr="00DB4EAE">
        <w:rPr>
          <w:b/>
          <w:bCs/>
          <w:lang w:val="el-GR"/>
        </w:rPr>
        <w:t>Παράρτημα VI</w:t>
      </w:r>
      <w:r w:rsidRPr="00DB4EAE">
        <w:rPr>
          <w:lang w:val="el-GR"/>
        </w:rPr>
        <w:t xml:space="preserve">, </w:t>
      </w:r>
      <w:r w:rsidRPr="00DB4EAE">
        <w:rPr>
          <w:b/>
          <w:bCs/>
          <w:lang w:val="el-GR"/>
        </w:rPr>
        <w:t>πίνακα</w:t>
      </w:r>
      <w:r w:rsidRPr="00EF2032">
        <w:rPr>
          <w:lang w:val="el-GR"/>
        </w:rPr>
        <w:t xml:space="preserve"> </w:t>
      </w:r>
      <w:r w:rsidR="00DB4EAE">
        <w:rPr>
          <w:lang w:val="el-GR"/>
        </w:rPr>
        <w:t xml:space="preserve"> </w:t>
      </w:r>
      <w:r w:rsidR="00DB4EAE" w:rsidRPr="001B64EE">
        <w:rPr>
          <w:b/>
          <w:bCs/>
          <w:color w:val="0000FF"/>
          <w:lang w:val="el-GR"/>
        </w:rPr>
        <w:fldChar w:fldCharType="begin"/>
      </w:r>
      <w:r w:rsidR="00DB4EAE" w:rsidRPr="001B64EE">
        <w:rPr>
          <w:b/>
          <w:bCs/>
          <w:color w:val="0000FF"/>
          <w:lang w:val="el-GR"/>
        </w:rPr>
        <w:instrText xml:space="preserve"> REF _Ref52978018 \n \h  \* MERGEFORMAT </w:instrText>
      </w:r>
      <w:r w:rsidR="00DB4EAE" w:rsidRPr="001B64EE">
        <w:rPr>
          <w:b/>
          <w:bCs/>
          <w:color w:val="0000FF"/>
          <w:lang w:val="el-GR"/>
        </w:rPr>
      </w:r>
      <w:r w:rsidR="00DB4EAE" w:rsidRPr="001B64EE">
        <w:rPr>
          <w:b/>
          <w:bCs/>
          <w:color w:val="0000FF"/>
          <w:lang w:val="el-GR"/>
        </w:rPr>
        <w:fldChar w:fldCharType="separate"/>
      </w:r>
      <w:r w:rsidR="003C5152">
        <w:rPr>
          <w:b/>
          <w:bCs/>
          <w:color w:val="0000FF"/>
          <w:lang w:val="el-GR"/>
        </w:rPr>
        <w:t>5</w:t>
      </w:r>
      <w:r w:rsidR="00DB4EAE" w:rsidRPr="001B64EE">
        <w:rPr>
          <w:b/>
          <w:bCs/>
          <w:color w:val="0000FF"/>
          <w:lang w:val="el-GR"/>
        </w:rPr>
        <w:fldChar w:fldCharType="end"/>
      </w:r>
      <w:r w:rsidR="00DB4EAE">
        <w:rPr>
          <w:lang w:val="el-GR"/>
        </w:rPr>
        <w:t xml:space="preserve">  </w:t>
      </w:r>
      <w:r w:rsidRPr="00DB4EAE">
        <w:rPr>
          <w:b/>
          <w:bCs/>
          <w:lang w:val="el-GR"/>
        </w:rPr>
        <w:t>Συγκεντρωτικός Πίνακας Οικονομικής Προσφοράς Έργου</w:t>
      </w:r>
      <w:r w:rsidRPr="00EF2032">
        <w:rPr>
          <w:lang w:val="el-GR"/>
        </w:rPr>
        <w:t>/ πεδίο «ΓΕΝΙΚΟ ΣΥΝΟΛΟ» στήλης «ΣΥΝΟΛΙΚΗ ΑΞΙΑ ΕΡΓΟΥ (ΧΩΡΙΣ ΦΠΑ)»).</w:t>
      </w:r>
    </w:p>
    <w:p w14:paraId="78165E98" w14:textId="77777777" w:rsidR="00066FA7" w:rsidRPr="00EF2032" w:rsidRDefault="00066FA7" w:rsidP="00066FA7">
      <w:pPr>
        <w:rPr>
          <w:lang w:val="el-GR"/>
        </w:rPr>
      </w:pPr>
    </w:p>
    <w:p w14:paraId="427B771F" w14:textId="1435BAA8" w:rsidR="008338F0" w:rsidRPr="00FF5F55" w:rsidRDefault="003355E7" w:rsidP="00671CDE">
      <w:pPr>
        <w:pStyle w:val="1"/>
        <w:numPr>
          <w:ilvl w:val="0"/>
          <w:numId w:val="80"/>
        </w:numPr>
      </w:pPr>
      <w:bookmarkStart w:id="456" w:name="_Toc80088692"/>
      <w:r w:rsidRPr="00FF5F55">
        <w:t xml:space="preserve">Μεθοδολογία </w:t>
      </w:r>
      <w:r w:rsidR="00025B9C" w:rsidRPr="00FF5F55">
        <w:t>Υ</w:t>
      </w:r>
      <w:r w:rsidRPr="00FF5F55">
        <w:t>λοποίησης</w:t>
      </w:r>
      <w:bookmarkEnd w:id="456"/>
    </w:p>
    <w:p w14:paraId="365B7E4E" w14:textId="525D8384" w:rsidR="00025B9C" w:rsidRPr="001B64EE" w:rsidRDefault="00025B9C" w:rsidP="00671CDE">
      <w:pPr>
        <w:pStyle w:val="2"/>
        <w:numPr>
          <w:ilvl w:val="1"/>
          <w:numId w:val="80"/>
        </w:numPr>
      </w:pPr>
      <w:bookmarkStart w:id="457" w:name="_Toc75439474"/>
      <w:bookmarkStart w:id="458" w:name="_Ref75508793"/>
      <w:bookmarkStart w:id="459" w:name="_Ref75508802"/>
      <w:bookmarkStart w:id="460" w:name="_Ref75508869"/>
      <w:bookmarkStart w:id="461" w:name="_Ref75525980"/>
      <w:bookmarkStart w:id="462" w:name="_Ref75527789"/>
      <w:bookmarkStart w:id="463" w:name="_Ref75527796"/>
      <w:bookmarkStart w:id="464" w:name="_Toc80088693"/>
      <w:r w:rsidRPr="001B64EE">
        <w:t>Χρονοδιάγραμμα</w:t>
      </w:r>
      <w:bookmarkEnd w:id="457"/>
      <w:bookmarkEnd w:id="458"/>
      <w:bookmarkEnd w:id="459"/>
      <w:bookmarkEnd w:id="460"/>
      <w:bookmarkEnd w:id="461"/>
      <w:bookmarkEnd w:id="462"/>
      <w:bookmarkEnd w:id="463"/>
      <w:bookmarkEnd w:id="464"/>
    </w:p>
    <w:p w14:paraId="768E9003" w14:textId="57A6019C" w:rsidR="00F82A8D" w:rsidRPr="00EF2032" w:rsidRDefault="00F82A8D" w:rsidP="00F82A8D">
      <w:pPr>
        <w:suppressAutoHyphens w:val="0"/>
        <w:autoSpaceDE w:val="0"/>
        <w:spacing w:after="60"/>
        <w:rPr>
          <w:rFonts w:eastAsia="SimSun" w:cs="Tahoma"/>
          <w:szCs w:val="22"/>
          <w:lang w:val="el-GR"/>
        </w:rPr>
      </w:pPr>
      <w:bookmarkStart w:id="465" w:name="_Hlk51936261"/>
      <w:r w:rsidRPr="00EF2032">
        <w:rPr>
          <w:rFonts w:eastAsia="SimSun" w:cs="Tahoma"/>
          <w:szCs w:val="22"/>
          <w:lang w:val="el-GR"/>
        </w:rPr>
        <w:t xml:space="preserve">Η συνολική </w:t>
      </w:r>
      <w:r w:rsidRPr="00EF2032">
        <w:rPr>
          <w:rFonts w:eastAsia="SimSun" w:cs="Tahoma"/>
          <w:b/>
          <w:szCs w:val="22"/>
          <w:lang w:val="el-GR"/>
        </w:rPr>
        <w:t>διάρκεια</w:t>
      </w:r>
      <w:r w:rsidRPr="00EF2032">
        <w:rPr>
          <w:rFonts w:eastAsia="SimSun" w:cs="Tahoma"/>
          <w:szCs w:val="22"/>
          <w:lang w:val="el-GR"/>
        </w:rPr>
        <w:t xml:space="preserve"> της σύμβασης ορίζεται σε</w:t>
      </w:r>
      <w:r w:rsidRPr="00EF2032">
        <w:rPr>
          <w:rFonts w:eastAsia="SimSun" w:cs="Tahoma"/>
          <w:b/>
          <w:bCs/>
          <w:szCs w:val="22"/>
          <w:lang w:val="el-GR"/>
        </w:rPr>
        <w:t xml:space="preserve"> </w:t>
      </w:r>
      <w:r w:rsidR="00BF6444" w:rsidRPr="00EF2032">
        <w:rPr>
          <w:b/>
          <w:bCs/>
          <w:lang w:val="el-GR"/>
        </w:rPr>
        <w:t>δεκαέξι (16) μήνες</w:t>
      </w:r>
      <w:r w:rsidR="00BF6444" w:rsidRPr="00EF2032">
        <w:rPr>
          <w:lang w:val="el-GR"/>
        </w:rPr>
        <w:t xml:space="preserve"> </w:t>
      </w:r>
      <w:r w:rsidRPr="00EF2032">
        <w:rPr>
          <w:rFonts w:eastAsia="SimSun" w:cs="Tahoma"/>
          <w:szCs w:val="22"/>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5637B787" w14:textId="77777777" w:rsidR="00F82A8D" w:rsidRPr="00EF2032" w:rsidRDefault="00F82A8D" w:rsidP="00F82A8D">
      <w:pPr>
        <w:suppressAutoHyphens w:val="0"/>
        <w:autoSpaceDE w:val="0"/>
        <w:spacing w:after="60"/>
        <w:rPr>
          <w:rFonts w:eastAsia="SimSun" w:cs="Tahoma"/>
          <w:szCs w:val="22"/>
          <w:lang w:val="el-GR"/>
        </w:rPr>
      </w:pPr>
      <w:r w:rsidRPr="00EF2032">
        <w:rPr>
          <w:rFonts w:eastAsia="SimSun"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EF2032">
        <w:rPr>
          <w:rFonts w:eastAsia="SimSun" w:cs="Tahoma"/>
          <w:szCs w:val="22"/>
          <w:u w:val="single"/>
          <w:lang w:val="el-GR"/>
        </w:rPr>
        <w:t>μέχρι την παράδοση και του τελευταίου παραδοτέου που ορίζει την λήξη της σύμβαση</w:t>
      </w:r>
      <w:r w:rsidRPr="00EF2032">
        <w:rPr>
          <w:rFonts w:eastAsia="SimSun" w:cs="Tahoma"/>
          <w:szCs w:val="22"/>
          <w:lang w:val="el-GR"/>
        </w:rPr>
        <w:t xml:space="preserve">ς και την έναρξη της διαδικασίας για την  οριστική παραλαβή του έργου. </w:t>
      </w:r>
    </w:p>
    <w:tbl>
      <w:tblPr>
        <w:tblW w:w="10480" w:type="dxa"/>
        <w:tblLayout w:type="fixed"/>
        <w:tblLook w:val="04A0" w:firstRow="1" w:lastRow="0" w:firstColumn="1" w:lastColumn="0" w:noHBand="0" w:noVBand="1"/>
      </w:tblPr>
      <w:tblGrid>
        <w:gridCol w:w="557"/>
        <w:gridCol w:w="1276"/>
        <w:gridCol w:w="2835"/>
        <w:gridCol w:w="2268"/>
        <w:gridCol w:w="1276"/>
        <w:gridCol w:w="1276"/>
        <w:gridCol w:w="992"/>
      </w:tblGrid>
      <w:tr w:rsidR="0093362B" w:rsidRPr="0093362B" w14:paraId="6DFF0711" w14:textId="77777777" w:rsidTr="0093362B">
        <w:trPr>
          <w:trHeight w:val="315"/>
        </w:trPr>
        <w:tc>
          <w:tcPr>
            <w:tcW w:w="10480" w:type="dxa"/>
            <w:gridSpan w:val="7"/>
            <w:tcBorders>
              <w:top w:val="single" w:sz="8" w:space="0" w:color="auto"/>
              <w:left w:val="single" w:sz="8" w:space="0" w:color="auto"/>
              <w:bottom w:val="single" w:sz="8" w:space="0" w:color="auto"/>
              <w:right w:val="single" w:sz="8" w:space="0" w:color="000000"/>
            </w:tcBorders>
            <w:shd w:val="clear" w:color="000000" w:fill="FCE4D6"/>
            <w:noWrap/>
            <w:vAlign w:val="center"/>
            <w:hideMark/>
          </w:tcPr>
          <w:bookmarkEnd w:id="465"/>
          <w:p w14:paraId="5D71B379" w14:textId="77777777" w:rsidR="0093362B" w:rsidRPr="0093362B" w:rsidRDefault="0093362B" w:rsidP="0093362B">
            <w:pPr>
              <w:suppressAutoHyphens w:val="0"/>
              <w:spacing w:after="0"/>
              <w:jc w:val="center"/>
              <w:rPr>
                <w:rFonts w:cs="Tahoma"/>
                <w:b/>
                <w:bCs/>
                <w:color w:val="000000"/>
                <w:sz w:val="18"/>
                <w:szCs w:val="18"/>
                <w:lang w:val="el-GR" w:eastAsia="el-GR"/>
              </w:rPr>
            </w:pPr>
            <w:r w:rsidRPr="0093362B">
              <w:rPr>
                <w:rFonts w:cs="Tahoma"/>
                <w:b/>
                <w:bCs/>
                <w:color w:val="000000"/>
                <w:sz w:val="18"/>
                <w:szCs w:val="18"/>
                <w:lang w:val="el-GR" w:eastAsia="el-GR"/>
              </w:rPr>
              <w:t>ΧΡΟΝΟΔΙΑΓΡΑΜΜΑ ΕΡΓΟΥ</w:t>
            </w:r>
          </w:p>
        </w:tc>
      </w:tr>
      <w:tr w:rsidR="0093362B" w:rsidRPr="00EA5320" w14:paraId="22DDD443" w14:textId="77777777" w:rsidTr="00875B99">
        <w:trPr>
          <w:trHeight w:val="1035"/>
        </w:trPr>
        <w:tc>
          <w:tcPr>
            <w:tcW w:w="557" w:type="dxa"/>
            <w:tcBorders>
              <w:top w:val="nil"/>
              <w:left w:val="single" w:sz="8" w:space="0" w:color="auto"/>
              <w:bottom w:val="nil"/>
              <w:right w:val="nil"/>
            </w:tcBorders>
            <w:shd w:val="clear" w:color="000000" w:fill="E2EFDA"/>
            <w:vAlign w:val="center"/>
            <w:hideMark/>
          </w:tcPr>
          <w:p w14:paraId="6BBEF668" w14:textId="77777777" w:rsidR="0093362B" w:rsidRPr="0093362B" w:rsidRDefault="0093362B" w:rsidP="0093362B">
            <w:pPr>
              <w:suppressAutoHyphens w:val="0"/>
              <w:spacing w:after="0"/>
              <w:jc w:val="center"/>
              <w:rPr>
                <w:rFonts w:cs="Tahoma"/>
                <w:b/>
                <w:bCs/>
                <w:color w:val="0000FF"/>
                <w:sz w:val="16"/>
                <w:szCs w:val="16"/>
                <w:lang w:val="el-GR" w:eastAsia="el-GR"/>
              </w:rPr>
            </w:pPr>
            <w:r w:rsidRPr="0093362B">
              <w:rPr>
                <w:rFonts w:cs="Tahoma"/>
                <w:b/>
                <w:bCs/>
                <w:color w:val="0000FF"/>
                <w:sz w:val="16"/>
                <w:szCs w:val="16"/>
                <w:lang w:val="el-GR" w:eastAsia="el-GR"/>
              </w:rPr>
              <w:t>Ε.Ε.</w:t>
            </w:r>
          </w:p>
        </w:tc>
        <w:tc>
          <w:tcPr>
            <w:tcW w:w="1276" w:type="dxa"/>
            <w:tcBorders>
              <w:top w:val="nil"/>
              <w:left w:val="single" w:sz="8" w:space="0" w:color="auto"/>
              <w:bottom w:val="nil"/>
              <w:right w:val="single" w:sz="8" w:space="0" w:color="auto"/>
            </w:tcBorders>
            <w:shd w:val="clear" w:color="000000" w:fill="E2EFDA"/>
            <w:vAlign w:val="center"/>
            <w:hideMark/>
          </w:tcPr>
          <w:p w14:paraId="17FFEEE4" w14:textId="77777777" w:rsidR="0093362B" w:rsidRPr="0093362B" w:rsidRDefault="0093362B" w:rsidP="0093362B">
            <w:pPr>
              <w:suppressAutoHyphens w:val="0"/>
              <w:spacing w:after="0"/>
              <w:jc w:val="center"/>
              <w:rPr>
                <w:rFonts w:cs="Tahoma"/>
                <w:b/>
                <w:bCs/>
                <w:color w:val="0000FF"/>
                <w:sz w:val="16"/>
                <w:szCs w:val="16"/>
                <w:lang w:val="el-GR" w:eastAsia="el-GR"/>
              </w:rPr>
            </w:pPr>
            <w:r w:rsidRPr="0093362B">
              <w:rPr>
                <w:rFonts w:cs="Tahoma"/>
                <w:b/>
                <w:bCs/>
                <w:color w:val="0000FF"/>
                <w:sz w:val="16"/>
                <w:szCs w:val="16"/>
                <w:lang w:val="el-GR" w:eastAsia="el-GR"/>
              </w:rPr>
              <w:t>Φάση</w:t>
            </w:r>
          </w:p>
        </w:tc>
        <w:tc>
          <w:tcPr>
            <w:tcW w:w="2835" w:type="dxa"/>
            <w:tcBorders>
              <w:top w:val="nil"/>
              <w:left w:val="nil"/>
              <w:bottom w:val="nil"/>
              <w:right w:val="single" w:sz="8" w:space="0" w:color="auto"/>
            </w:tcBorders>
            <w:shd w:val="clear" w:color="000000" w:fill="E2EFDA"/>
            <w:vAlign w:val="center"/>
            <w:hideMark/>
          </w:tcPr>
          <w:p w14:paraId="507C6516" w14:textId="77777777" w:rsidR="0093362B" w:rsidRPr="0093362B" w:rsidRDefault="0093362B" w:rsidP="0093362B">
            <w:pPr>
              <w:suppressAutoHyphens w:val="0"/>
              <w:spacing w:after="0"/>
              <w:jc w:val="center"/>
              <w:rPr>
                <w:rFonts w:cs="Tahoma"/>
                <w:b/>
                <w:bCs/>
                <w:color w:val="0000FF"/>
                <w:sz w:val="16"/>
                <w:szCs w:val="16"/>
                <w:lang w:val="el-GR" w:eastAsia="el-GR"/>
              </w:rPr>
            </w:pPr>
            <w:r w:rsidRPr="0093362B">
              <w:rPr>
                <w:rFonts w:cs="Tahoma"/>
                <w:b/>
                <w:bCs/>
                <w:color w:val="0000FF"/>
                <w:sz w:val="16"/>
                <w:szCs w:val="16"/>
                <w:lang w:val="el-GR" w:eastAsia="el-GR"/>
              </w:rPr>
              <w:t>Τίτλος Φάσης</w:t>
            </w:r>
          </w:p>
        </w:tc>
        <w:tc>
          <w:tcPr>
            <w:tcW w:w="2268" w:type="dxa"/>
            <w:tcBorders>
              <w:top w:val="nil"/>
              <w:left w:val="nil"/>
              <w:bottom w:val="nil"/>
              <w:right w:val="single" w:sz="8" w:space="0" w:color="auto"/>
            </w:tcBorders>
            <w:shd w:val="clear" w:color="000000" w:fill="E2EFDA"/>
            <w:vAlign w:val="center"/>
            <w:hideMark/>
          </w:tcPr>
          <w:p w14:paraId="4F3EE90A" w14:textId="77777777" w:rsidR="0093362B" w:rsidRPr="0093362B" w:rsidRDefault="0093362B" w:rsidP="0093362B">
            <w:pPr>
              <w:suppressAutoHyphens w:val="0"/>
              <w:spacing w:after="0"/>
              <w:jc w:val="center"/>
              <w:rPr>
                <w:rFonts w:cs="Tahoma"/>
                <w:b/>
                <w:bCs/>
                <w:color w:val="0000FF"/>
                <w:sz w:val="16"/>
                <w:szCs w:val="16"/>
                <w:lang w:val="el-GR" w:eastAsia="el-GR"/>
              </w:rPr>
            </w:pPr>
            <w:r w:rsidRPr="0093362B">
              <w:rPr>
                <w:rFonts w:cs="Tahoma"/>
                <w:b/>
                <w:bCs/>
                <w:color w:val="0000FF"/>
                <w:sz w:val="16"/>
                <w:szCs w:val="16"/>
                <w:lang w:val="el-GR" w:eastAsia="el-GR"/>
              </w:rPr>
              <w:t>Προϋπόθεση έναρξης</w:t>
            </w:r>
          </w:p>
        </w:tc>
        <w:tc>
          <w:tcPr>
            <w:tcW w:w="1276" w:type="dxa"/>
            <w:tcBorders>
              <w:top w:val="nil"/>
              <w:left w:val="nil"/>
              <w:bottom w:val="nil"/>
              <w:right w:val="single" w:sz="8" w:space="0" w:color="auto"/>
            </w:tcBorders>
            <w:shd w:val="clear" w:color="000000" w:fill="E2EFDA"/>
            <w:vAlign w:val="center"/>
            <w:hideMark/>
          </w:tcPr>
          <w:p w14:paraId="3B7EFBA0" w14:textId="77777777" w:rsidR="0093362B" w:rsidRPr="0093362B" w:rsidRDefault="0093362B" w:rsidP="0093362B">
            <w:pPr>
              <w:suppressAutoHyphens w:val="0"/>
              <w:spacing w:after="0"/>
              <w:jc w:val="center"/>
              <w:rPr>
                <w:rFonts w:cs="Tahoma"/>
                <w:b/>
                <w:bCs/>
                <w:color w:val="0000FF"/>
                <w:sz w:val="16"/>
                <w:szCs w:val="16"/>
                <w:lang w:val="el-GR" w:eastAsia="el-GR"/>
              </w:rPr>
            </w:pPr>
            <w:r w:rsidRPr="0093362B">
              <w:rPr>
                <w:rFonts w:cs="Tahoma"/>
                <w:b/>
                <w:bCs/>
                <w:color w:val="0000FF"/>
                <w:sz w:val="16"/>
                <w:szCs w:val="16"/>
                <w:lang w:val="el-GR" w:eastAsia="el-GR"/>
              </w:rPr>
              <w:t>Διάρκεια υλοποίησης (ΜΗΝΕΣ)</w:t>
            </w:r>
          </w:p>
        </w:tc>
        <w:tc>
          <w:tcPr>
            <w:tcW w:w="1276" w:type="dxa"/>
            <w:tcBorders>
              <w:top w:val="nil"/>
              <w:left w:val="nil"/>
              <w:bottom w:val="nil"/>
              <w:right w:val="single" w:sz="8" w:space="0" w:color="auto"/>
            </w:tcBorders>
            <w:shd w:val="clear" w:color="000000" w:fill="E2EFDA"/>
            <w:vAlign w:val="center"/>
            <w:hideMark/>
          </w:tcPr>
          <w:p w14:paraId="1187FE8C" w14:textId="77777777" w:rsidR="0093362B" w:rsidRPr="0093362B" w:rsidRDefault="0093362B" w:rsidP="0093362B">
            <w:pPr>
              <w:suppressAutoHyphens w:val="0"/>
              <w:spacing w:after="0"/>
              <w:jc w:val="center"/>
              <w:rPr>
                <w:rFonts w:cs="Tahoma"/>
                <w:b/>
                <w:bCs/>
                <w:color w:val="0000FF"/>
                <w:sz w:val="16"/>
                <w:szCs w:val="16"/>
                <w:lang w:val="el-GR" w:eastAsia="el-GR"/>
              </w:rPr>
            </w:pPr>
            <w:r w:rsidRPr="0093362B">
              <w:rPr>
                <w:rFonts w:cs="Tahoma"/>
                <w:b/>
                <w:bCs/>
                <w:color w:val="0000FF"/>
                <w:sz w:val="16"/>
                <w:szCs w:val="16"/>
                <w:lang w:val="el-GR" w:eastAsia="el-GR"/>
              </w:rPr>
              <w:t>Διάρκεια Ελέγχου Παραδοτέων (ΜΗΝΕΣ)</w:t>
            </w:r>
          </w:p>
        </w:tc>
        <w:tc>
          <w:tcPr>
            <w:tcW w:w="992" w:type="dxa"/>
            <w:tcBorders>
              <w:top w:val="nil"/>
              <w:left w:val="nil"/>
              <w:bottom w:val="nil"/>
              <w:right w:val="single" w:sz="8" w:space="0" w:color="auto"/>
            </w:tcBorders>
            <w:shd w:val="clear" w:color="000000" w:fill="E2EFDA"/>
            <w:vAlign w:val="center"/>
            <w:hideMark/>
          </w:tcPr>
          <w:p w14:paraId="293CF709" w14:textId="77777777" w:rsidR="0093362B" w:rsidRPr="0093362B" w:rsidRDefault="0093362B" w:rsidP="0093362B">
            <w:pPr>
              <w:suppressAutoHyphens w:val="0"/>
              <w:spacing w:after="0"/>
              <w:jc w:val="center"/>
              <w:rPr>
                <w:rFonts w:cs="Tahoma"/>
                <w:b/>
                <w:bCs/>
                <w:color w:val="0000FF"/>
                <w:sz w:val="16"/>
                <w:szCs w:val="16"/>
                <w:lang w:val="el-GR" w:eastAsia="el-GR"/>
              </w:rPr>
            </w:pPr>
            <w:r w:rsidRPr="0093362B">
              <w:rPr>
                <w:rFonts w:cs="Tahoma"/>
                <w:b/>
                <w:bCs/>
                <w:color w:val="0000FF"/>
                <w:sz w:val="16"/>
                <w:szCs w:val="16"/>
                <w:lang w:val="el-GR" w:eastAsia="el-GR"/>
              </w:rPr>
              <w:t>Συνολική Διάρκεια Φάσης (ΜΗΝΕΣ)</w:t>
            </w:r>
          </w:p>
        </w:tc>
      </w:tr>
      <w:tr w:rsidR="0093362B" w:rsidRPr="00EA5320" w14:paraId="730F7F48" w14:textId="77777777" w:rsidTr="00875B99">
        <w:trPr>
          <w:trHeight w:val="285"/>
        </w:trPr>
        <w:tc>
          <w:tcPr>
            <w:tcW w:w="557" w:type="dxa"/>
            <w:vMerge w:val="restart"/>
            <w:tcBorders>
              <w:top w:val="single" w:sz="8" w:space="0" w:color="auto"/>
              <w:left w:val="single" w:sz="8" w:space="0" w:color="auto"/>
              <w:bottom w:val="single" w:sz="8" w:space="0" w:color="000000"/>
              <w:right w:val="nil"/>
            </w:tcBorders>
            <w:shd w:val="clear" w:color="auto" w:fill="auto"/>
            <w:noWrap/>
            <w:vAlign w:val="center"/>
            <w:hideMark/>
          </w:tcPr>
          <w:p w14:paraId="3324C676" w14:textId="77777777" w:rsidR="0093362B" w:rsidRPr="0093362B" w:rsidRDefault="0093362B" w:rsidP="0093362B">
            <w:pPr>
              <w:suppressAutoHyphens w:val="0"/>
              <w:spacing w:after="0"/>
              <w:jc w:val="center"/>
              <w:rPr>
                <w:rFonts w:cs="Tahoma"/>
                <w:b/>
                <w:bCs/>
                <w:sz w:val="16"/>
                <w:szCs w:val="16"/>
                <w:lang w:val="el-GR" w:eastAsia="el-GR"/>
              </w:rPr>
            </w:pPr>
            <w:r w:rsidRPr="0093362B">
              <w:rPr>
                <w:rFonts w:cs="Tahoma"/>
                <w:b/>
                <w:bCs/>
                <w:sz w:val="16"/>
                <w:szCs w:val="16"/>
                <w:lang w:val="el-GR" w:eastAsia="el-GR"/>
              </w:rPr>
              <w:t>Ε.Ε.1</w:t>
            </w:r>
          </w:p>
        </w:tc>
        <w:tc>
          <w:tcPr>
            <w:tcW w:w="127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24DE7895"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Φάση 1</w:t>
            </w:r>
          </w:p>
        </w:tc>
        <w:tc>
          <w:tcPr>
            <w:tcW w:w="2835" w:type="dxa"/>
            <w:tcBorders>
              <w:top w:val="single" w:sz="8" w:space="0" w:color="auto"/>
              <w:left w:val="nil"/>
              <w:bottom w:val="single" w:sz="4" w:space="0" w:color="auto"/>
              <w:right w:val="single" w:sz="8" w:space="0" w:color="auto"/>
            </w:tcBorders>
            <w:shd w:val="clear" w:color="auto" w:fill="auto"/>
            <w:vAlign w:val="center"/>
            <w:hideMark/>
          </w:tcPr>
          <w:p w14:paraId="05C4AC32"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Μελέτη Εφαρμογής</w:t>
            </w:r>
          </w:p>
        </w:tc>
        <w:tc>
          <w:tcPr>
            <w:tcW w:w="2268" w:type="dxa"/>
            <w:tcBorders>
              <w:top w:val="single" w:sz="8" w:space="0" w:color="auto"/>
              <w:left w:val="nil"/>
              <w:bottom w:val="single" w:sz="4" w:space="0" w:color="auto"/>
              <w:right w:val="single" w:sz="8" w:space="0" w:color="auto"/>
            </w:tcBorders>
            <w:shd w:val="clear" w:color="auto" w:fill="auto"/>
            <w:vAlign w:val="center"/>
            <w:hideMark/>
          </w:tcPr>
          <w:p w14:paraId="650EB940"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Υπογραφή της Σύμβασης</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00E5CA35"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2</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0A8B13B2"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single" w:sz="8" w:space="0" w:color="auto"/>
              <w:left w:val="nil"/>
              <w:bottom w:val="single" w:sz="4" w:space="0" w:color="auto"/>
              <w:right w:val="single" w:sz="8" w:space="0" w:color="auto"/>
            </w:tcBorders>
            <w:shd w:val="clear" w:color="auto" w:fill="auto"/>
            <w:vAlign w:val="center"/>
            <w:hideMark/>
          </w:tcPr>
          <w:p w14:paraId="147F4F3C"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r>
      <w:tr w:rsidR="0093362B" w:rsidRPr="00EA5320" w14:paraId="07E536F1" w14:textId="77777777" w:rsidTr="00875B99">
        <w:trPr>
          <w:trHeight w:val="85"/>
        </w:trPr>
        <w:tc>
          <w:tcPr>
            <w:tcW w:w="557" w:type="dxa"/>
            <w:vMerge/>
            <w:tcBorders>
              <w:top w:val="single" w:sz="8" w:space="0" w:color="auto"/>
              <w:left w:val="single" w:sz="8" w:space="0" w:color="auto"/>
              <w:bottom w:val="single" w:sz="8" w:space="0" w:color="000000"/>
              <w:right w:val="nil"/>
            </w:tcBorders>
            <w:vAlign w:val="center"/>
            <w:hideMark/>
          </w:tcPr>
          <w:p w14:paraId="3492E47B" w14:textId="77777777" w:rsidR="0093362B" w:rsidRPr="0093362B" w:rsidRDefault="0093362B" w:rsidP="0093362B">
            <w:pPr>
              <w:suppressAutoHyphens w:val="0"/>
              <w:spacing w:after="0"/>
              <w:jc w:val="left"/>
              <w:rPr>
                <w:rFonts w:cs="Tahoma"/>
                <w:b/>
                <w:bCs/>
                <w:sz w:val="16"/>
                <w:szCs w:val="16"/>
                <w:lang w:val="el-GR" w:eastAsia="el-GR"/>
              </w:rPr>
            </w:pP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02541389"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 xml:space="preserve">Φάση 2 </w:t>
            </w:r>
          </w:p>
        </w:tc>
        <w:tc>
          <w:tcPr>
            <w:tcW w:w="2835" w:type="dxa"/>
            <w:tcBorders>
              <w:top w:val="nil"/>
              <w:left w:val="nil"/>
              <w:bottom w:val="single" w:sz="8" w:space="0" w:color="auto"/>
              <w:right w:val="single" w:sz="8" w:space="0" w:color="auto"/>
            </w:tcBorders>
            <w:shd w:val="clear" w:color="auto" w:fill="auto"/>
            <w:vAlign w:val="center"/>
            <w:hideMark/>
          </w:tcPr>
          <w:p w14:paraId="6E7E21DE"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 xml:space="preserve">Ανάπτυξη, Παραμετροποίηση και θέση σε λειτουργία Ψηφιακής Πλατφόρμας </w:t>
            </w:r>
          </w:p>
        </w:tc>
        <w:tc>
          <w:tcPr>
            <w:tcW w:w="2268" w:type="dxa"/>
            <w:tcBorders>
              <w:top w:val="nil"/>
              <w:left w:val="nil"/>
              <w:bottom w:val="single" w:sz="8" w:space="0" w:color="auto"/>
              <w:right w:val="single" w:sz="8" w:space="0" w:color="auto"/>
            </w:tcBorders>
            <w:shd w:val="clear" w:color="auto" w:fill="auto"/>
            <w:vAlign w:val="center"/>
            <w:hideMark/>
          </w:tcPr>
          <w:p w14:paraId="77E63D34"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Παραλαβή της Φάσης 1</w:t>
            </w:r>
          </w:p>
        </w:tc>
        <w:tc>
          <w:tcPr>
            <w:tcW w:w="1276" w:type="dxa"/>
            <w:tcBorders>
              <w:top w:val="nil"/>
              <w:left w:val="nil"/>
              <w:bottom w:val="single" w:sz="8" w:space="0" w:color="auto"/>
              <w:right w:val="single" w:sz="8" w:space="0" w:color="auto"/>
            </w:tcBorders>
            <w:shd w:val="clear" w:color="auto" w:fill="auto"/>
            <w:vAlign w:val="center"/>
            <w:hideMark/>
          </w:tcPr>
          <w:p w14:paraId="56C6F8E3"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5</w:t>
            </w:r>
          </w:p>
        </w:tc>
        <w:tc>
          <w:tcPr>
            <w:tcW w:w="1276" w:type="dxa"/>
            <w:tcBorders>
              <w:top w:val="nil"/>
              <w:left w:val="nil"/>
              <w:bottom w:val="single" w:sz="8" w:space="0" w:color="auto"/>
              <w:right w:val="single" w:sz="8" w:space="0" w:color="auto"/>
            </w:tcBorders>
            <w:shd w:val="clear" w:color="auto" w:fill="auto"/>
            <w:vAlign w:val="center"/>
            <w:hideMark/>
          </w:tcPr>
          <w:p w14:paraId="2A470631"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8" w:space="0" w:color="auto"/>
              <w:right w:val="single" w:sz="8" w:space="0" w:color="auto"/>
            </w:tcBorders>
            <w:shd w:val="clear" w:color="auto" w:fill="auto"/>
            <w:vAlign w:val="center"/>
            <w:hideMark/>
          </w:tcPr>
          <w:p w14:paraId="01C54498"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6</w:t>
            </w:r>
          </w:p>
        </w:tc>
      </w:tr>
      <w:tr w:rsidR="0093362B" w:rsidRPr="00EA5320" w14:paraId="6D26EB9F" w14:textId="77777777" w:rsidTr="00875B99">
        <w:trPr>
          <w:trHeight w:val="285"/>
        </w:trPr>
        <w:tc>
          <w:tcPr>
            <w:tcW w:w="557" w:type="dxa"/>
            <w:vMerge/>
            <w:tcBorders>
              <w:top w:val="single" w:sz="8" w:space="0" w:color="auto"/>
              <w:left w:val="single" w:sz="8" w:space="0" w:color="auto"/>
              <w:bottom w:val="single" w:sz="8" w:space="0" w:color="000000"/>
              <w:right w:val="nil"/>
            </w:tcBorders>
            <w:vAlign w:val="center"/>
            <w:hideMark/>
          </w:tcPr>
          <w:p w14:paraId="7F79661C" w14:textId="77777777" w:rsidR="0093362B" w:rsidRPr="0093362B" w:rsidRDefault="0093362B" w:rsidP="0093362B">
            <w:pPr>
              <w:suppressAutoHyphens w:val="0"/>
              <w:spacing w:after="0"/>
              <w:jc w:val="left"/>
              <w:rPr>
                <w:rFonts w:cs="Tahoma"/>
                <w:b/>
                <w:bCs/>
                <w:sz w:val="16"/>
                <w:szCs w:val="16"/>
                <w:lang w:val="el-GR" w:eastAsia="el-GR"/>
              </w:rPr>
            </w:pPr>
          </w:p>
        </w:tc>
        <w:tc>
          <w:tcPr>
            <w:tcW w:w="1276" w:type="dxa"/>
            <w:tcBorders>
              <w:top w:val="nil"/>
              <w:left w:val="single" w:sz="8" w:space="0" w:color="auto"/>
              <w:bottom w:val="single" w:sz="4" w:space="0" w:color="auto"/>
              <w:right w:val="single" w:sz="8" w:space="0" w:color="auto"/>
            </w:tcBorders>
            <w:shd w:val="clear" w:color="auto" w:fill="auto"/>
            <w:vAlign w:val="center"/>
            <w:hideMark/>
          </w:tcPr>
          <w:p w14:paraId="6F4F3798"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Φάση 3</w:t>
            </w:r>
          </w:p>
        </w:tc>
        <w:tc>
          <w:tcPr>
            <w:tcW w:w="2835" w:type="dxa"/>
            <w:tcBorders>
              <w:top w:val="nil"/>
              <w:left w:val="nil"/>
              <w:bottom w:val="single" w:sz="4" w:space="0" w:color="auto"/>
              <w:right w:val="single" w:sz="8" w:space="0" w:color="auto"/>
            </w:tcBorders>
            <w:shd w:val="clear" w:color="auto" w:fill="auto"/>
            <w:vAlign w:val="center"/>
            <w:hideMark/>
          </w:tcPr>
          <w:p w14:paraId="4D14C7D1"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Πιλοτική Λειτουργία</w:t>
            </w:r>
          </w:p>
        </w:tc>
        <w:tc>
          <w:tcPr>
            <w:tcW w:w="2268" w:type="dxa"/>
            <w:tcBorders>
              <w:top w:val="nil"/>
              <w:left w:val="nil"/>
              <w:bottom w:val="single" w:sz="4" w:space="0" w:color="auto"/>
              <w:right w:val="single" w:sz="8" w:space="0" w:color="auto"/>
            </w:tcBorders>
            <w:shd w:val="clear" w:color="auto" w:fill="auto"/>
            <w:vAlign w:val="center"/>
            <w:hideMark/>
          </w:tcPr>
          <w:p w14:paraId="314271AC"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Παραλαβή της Φάσης 2</w:t>
            </w:r>
          </w:p>
        </w:tc>
        <w:tc>
          <w:tcPr>
            <w:tcW w:w="1276" w:type="dxa"/>
            <w:tcBorders>
              <w:top w:val="nil"/>
              <w:left w:val="nil"/>
              <w:bottom w:val="single" w:sz="4" w:space="0" w:color="auto"/>
              <w:right w:val="single" w:sz="8" w:space="0" w:color="auto"/>
            </w:tcBorders>
            <w:shd w:val="clear" w:color="auto" w:fill="auto"/>
            <w:vAlign w:val="center"/>
            <w:hideMark/>
          </w:tcPr>
          <w:p w14:paraId="5D0F97AB"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1276" w:type="dxa"/>
            <w:tcBorders>
              <w:top w:val="nil"/>
              <w:left w:val="nil"/>
              <w:bottom w:val="single" w:sz="4" w:space="0" w:color="auto"/>
              <w:right w:val="single" w:sz="8" w:space="0" w:color="auto"/>
            </w:tcBorders>
            <w:shd w:val="clear" w:color="auto" w:fill="auto"/>
            <w:vAlign w:val="center"/>
            <w:hideMark/>
          </w:tcPr>
          <w:p w14:paraId="3A3A6033"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6C895FA3"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2</w:t>
            </w:r>
          </w:p>
        </w:tc>
      </w:tr>
      <w:tr w:rsidR="0093362B" w:rsidRPr="00EA5320" w14:paraId="278039BC" w14:textId="77777777" w:rsidTr="00875B99">
        <w:trPr>
          <w:trHeight w:val="525"/>
        </w:trPr>
        <w:tc>
          <w:tcPr>
            <w:tcW w:w="557" w:type="dxa"/>
            <w:vMerge/>
            <w:tcBorders>
              <w:top w:val="single" w:sz="8" w:space="0" w:color="auto"/>
              <w:left w:val="single" w:sz="8" w:space="0" w:color="auto"/>
              <w:bottom w:val="single" w:sz="8" w:space="0" w:color="000000"/>
              <w:right w:val="nil"/>
            </w:tcBorders>
            <w:vAlign w:val="center"/>
            <w:hideMark/>
          </w:tcPr>
          <w:p w14:paraId="092A12E6" w14:textId="77777777" w:rsidR="0093362B" w:rsidRPr="0093362B" w:rsidRDefault="0093362B" w:rsidP="0093362B">
            <w:pPr>
              <w:suppressAutoHyphens w:val="0"/>
              <w:spacing w:after="0"/>
              <w:jc w:val="left"/>
              <w:rPr>
                <w:rFonts w:cs="Tahoma"/>
                <w:b/>
                <w:bCs/>
                <w:sz w:val="16"/>
                <w:szCs w:val="16"/>
                <w:lang w:val="el-GR" w:eastAsia="el-GR"/>
              </w:rPr>
            </w:pP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2E23B6D5"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Φάση 4</w:t>
            </w:r>
          </w:p>
        </w:tc>
        <w:tc>
          <w:tcPr>
            <w:tcW w:w="2835" w:type="dxa"/>
            <w:tcBorders>
              <w:top w:val="nil"/>
              <w:left w:val="nil"/>
              <w:bottom w:val="single" w:sz="8" w:space="0" w:color="auto"/>
              <w:right w:val="single" w:sz="8" w:space="0" w:color="auto"/>
            </w:tcBorders>
            <w:shd w:val="clear" w:color="auto" w:fill="auto"/>
            <w:vAlign w:val="center"/>
            <w:hideMark/>
          </w:tcPr>
          <w:p w14:paraId="2B29C27A"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Υποστήριξη της Δοκιμαστικής Λειτουργίας</w:t>
            </w:r>
          </w:p>
        </w:tc>
        <w:tc>
          <w:tcPr>
            <w:tcW w:w="2268" w:type="dxa"/>
            <w:tcBorders>
              <w:top w:val="nil"/>
              <w:left w:val="nil"/>
              <w:bottom w:val="single" w:sz="8" w:space="0" w:color="auto"/>
              <w:right w:val="single" w:sz="8" w:space="0" w:color="auto"/>
            </w:tcBorders>
            <w:shd w:val="clear" w:color="auto" w:fill="auto"/>
            <w:vAlign w:val="center"/>
            <w:hideMark/>
          </w:tcPr>
          <w:p w14:paraId="7C168587" w14:textId="77777777" w:rsidR="0093362B" w:rsidRPr="0093362B" w:rsidRDefault="0093362B" w:rsidP="0093362B">
            <w:pPr>
              <w:suppressAutoHyphens w:val="0"/>
              <w:spacing w:after="0"/>
              <w:rPr>
                <w:rFonts w:cs="Tahoma"/>
                <w:b/>
                <w:bCs/>
                <w:sz w:val="16"/>
                <w:szCs w:val="16"/>
                <w:lang w:val="el-GR" w:eastAsia="el-GR"/>
              </w:rPr>
            </w:pPr>
            <w:r w:rsidRPr="0093362B">
              <w:rPr>
                <w:rFonts w:cs="Tahoma"/>
                <w:b/>
                <w:bCs/>
                <w:sz w:val="16"/>
                <w:szCs w:val="16"/>
                <w:lang w:val="el-GR" w:eastAsia="el-GR"/>
              </w:rPr>
              <w:t>Παραλαβή της Φάσης 3</w:t>
            </w:r>
          </w:p>
        </w:tc>
        <w:tc>
          <w:tcPr>
            <w:tcW w:w="1276" w:type="dxa"/>
            <w:tcBorders>
              <w:top w:val="nil"/>
              <w:left w:val="nil"/>
              <w:bottom w:val="single" w:sz="8" w:space="0" w:color="auto"/>
              <w:right w:val="single" w:sz="8" w:space="0" w:color="auto"/>
            </w:tcBorders>
            <w:shd w:val="clear" w:color="auto" w:fill="auto"/>
            <w:vAlign w:val="center"/>
            <w:hideMark/>
          </w:tcPr>
          <w:p w14:paraId="070D89A0"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4</w:t>
            </w:r>
          </w:p>
        </w:tc>
        <w:tc>
          <w:tcPr>
            <w:tcW w:w="1276" w:type="dxa"/>
            <w:tcBorders>
              <w:top w:val="nil"/>
              <w:left w:val="nil"/>
              <w:bottom w:val="single" w:sz="8" w:space="0" w:color="auto"/>
              <w:right w:val="single" w:sz="8" w:space="0" w:color="auto"/>
            </w:tcBorders>
            <w:shd w:val="clear" w:color="auto" w:fill="auto"/>
            <w:vAlign w:val="center"/>
            <w:hideMark/>
          </w:tcPr>
          <w:p w14:paraId="2D658316"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8" w:space="0" w:color="auto"/>
              <w:right w:val="single" w:sz="8" w:space="0" w:color="auto"/>
            </w:tcBorders>
            <w:shd w:val="clear" w:color="auto" w:fill="auto"/>
            <w:vAlign w:val="center"/>
            <w:hideMark/>
          </w:tcPr>
          <w:p w14:paraId="2A62B32B"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5</w:t>
            </w:r>
          </w:p>
        </w:tc>
      </w:tr>
      <w:tr w:rsidR="00875B99" w:rsidRPr="00EA5320" w14:paraId="60FE3A42" w14:textId="77777777" w:rsidTr="00875B99">
        <w:trPr>
          <w:trHeight w:val="285"/>
        </w:trPr>
        <w:tc>
          <w:tcPr>
            <w:tcW w:w="557" w:type="dxa"/>
            <w:vMerge w:val="restart"/>
            <w:tcBorders>
              <w:top w:val="nil"/>
              <w:left w:val="single" w:sz="8" w:space="0" w:color="auto"/>
              <w:bottom w:val="single" w:sz="8" w:space="0" w:color="000000"/>
              <w:right w:val="nil"/>
            </w:tcBorders>
            <w:shd w:val="clear" w:color="auto" w:fill="auto"/>
            <w:noWrap/>
            <w:vAlign w:val="center"/>
            <w:hideMark/>
          </w:tcPr>
          <w:p w14:paraId="7D33B537" w14:textId="77777777" w:rsidR="00875B99" w:rsidRPr="0093362B" w:rsidRDefault="00875B99" w:rsidP="00875B99">
            <w:pPr>
              <w:suppressAutoHyphens w:val="0"/>
              <w:spacing w:after="0"/>
              <w:jc w:val="center"/>
              <w:rPr>
                <w:rFonts w:cs="Tahoma"/>
                <w:b/>
                <w:bCs/>
                <w:sz w:val="16"/>
                <w:szCs w:val="16"/>
                <w:lang w:val="el-GR" w:eastAsia="el-GR"/>
              </w:rPr>
            </w:pPr>
            <w:r w:rsidRPr="0093362B">
              <w:rPr>
                <w:rFonts w:cs="Tahoma"/>
                <w:b/>
                <w:bCs/>
                <w:sz w:val="16"/>
                <w:szCs w:val="16"/>
                <w:lang w:val="el-GR" w:eastAsia="el-GR"/>
              </w:rPr>
              <w:t>Ε.Ε.2</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43BBE99B" w14:textId="77777777" w:rsidR="00875B99" w:rsidRPr="0093362B" w:rsidRDefault="00875B99" w:rsidP="00875B99">
            <w:pPr>
              <w:suppressAutoHyphens w:val="0"/>
              <w:spacing w:after="0"/>
              <w:jc w:val="left"/>
              <w:rPr>
                <w:rFonts w:cs="Tahoma"/>
                <w:b/>
                <w:bCs/>
                <w:sz w:val="16"/>
                <w:szCs w:val="16"/>
                <w:lang w:val="el-GR" w:eastAsia="el-GR"/>
              </w:rPr>
            </w:pPr>
            <w:r w:rsidRPr="0093362B">
              <w:rPr>
                <w:rFonts w:cs="Tahoma"/>
                <w:b/>
                <w:bCs/>
                <w:sz w:val="16"/>
                <w:szCs w:val="16"/>
                <w:lang w:val="el-GR" w:eastAsia="el-GR"/>
              </w:rPr>
              <w:t>Φάση 1</w:t>
            </w:r>
          </w:p>
        </w:tc>
        <w:tc>
          <w:tcPr>
            <w:tcW w:w="2835" w:type="dxa"/>
            <w:tcBorders>
              <w:top w:val="nil"/>
              <w:left w:val="nil"/>
              <w:bottom w:val="single" w:sz="4" w:space="0" w:color="auto"/>
              <w:right w:val="single" w:sz="8" w:space="0" w:color="auto"/>
            </w:tcBorders>
            <w:shd w:val="clear" w:color="auto" w:fill="auto"/>
            <w:vAlign w:val="center"/>
            <w:hideMark/>
          </w:tcPr>
          <w:p w14:paraId="1AFDA512" w14:textId="2824C4EB"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Μελέτη Στρατηγικής</w:t>
            </w:r>
          </w:p>
        </w:tc>
        <w:tc>
          <w:tcPr>
            <w:tcW w:w="2268" w:type="dxa"/>
            <w:tcBorders>
              <w:top w:val="nil"/>
              <w:left w:val="nil"/>
              <w:bottom w:val="single" w:sz="4" w:space="0" w:color="auto"/>
              <w:right w:val="single" w:sz="8" w:space="0" w:color="auto"/>
            </w:tcBorders>
            <w:shd w:val="clear" w:color="auto" w:fill="auto"/>
            <w:vAlign w:val="center"/>
            <w:hideMark/>
          </w:tcPr>
          <w:p w14:paraId="0FB25B24"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Υπογραφή της Σύμβασης</w:t>
            </w:r>
          </w:p>
        </w:tc>
        <w:tc>
          <w:tcPr>
            <w:tcW w:w="1276" w:type="dxa"/>
            <w:tcBorders>
              <w:top w:val="nil"/>
              <w:left w:val="nil"/>
              <w:bottom w:val="single" w:sz="4" w:space="0" w:color="auto"/>
              <w:right w:val="single" w:sz="8" w:space="0" w:color="auto"/>
            </w:tcBorders>
            <w:shd w:val="clear" w:color="auto" w:fill="auto"/>
            <w:vAlign w:val="center"/>
            <w:hideMark/>
          </w:tcPr>
          <w:p w14:paraId="485F1F03"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2</w:t>
            </w:r>
          </w:p>
        </w:tc>
        <w:tc>
          <w:tcPr>
            <w:tcW w:w="1276" w:type="dxa"/>
            <w:tcBorders>
              <w:top w:val="nil"/>
              <w:left w:val="nil"/>
              <w:bottom w:val="single" w:sz="4" w:space="0" w:color="auto"/>
              <w:right w:val="single" w:sz="8" w:space="0" w:color="auto"/>
            </w:tcBorders>
            <w:shd w:val="clear" w:color="auto" w:fill="auto"/>
            <w:vAlign w:val="center"/>
            <w:hideMark/>
          </w:tcPr>
          <w:p w14:paraId="04359301"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165549D5"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r>
      <w:tr w:rsidR="00875B99" w:rsidRPr="00EA5320" w14:paraId="56B0A65A" w14:textId="77777777" w:rsidTr="00875B99">
        <w:trPr>
          <w:trHeight w:val="285"/>
        </w:trPr>
        <w:tc>
          <w:tcPr>
            <w:tcW w:w="557" w:type="dxa"/>
            <w:vMerge/>
            <w:tcBorders>
              <w:top w:val="nil"/>
              <w:left w:val="single" w:sz="8" w:space="0" w:color="auto"/>
              <w:bottom w:val="single" w:sz="8" w:space="0" w:color="000000"/>
              <w:right w:val="nil"/>
            </w:tcBorders>
            <w:vAlign w:val="center"/>
            <w:hideMark/>
          </w:tcPr>
          <w:p w14:paraId="140DD391"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14:paraId="717A1021" w14:textId="77777777" w:rsidR="00875B99" w:rsidRPr="0093362B" w:rsidRDefault="00875B99" w:rsidP="00875B99">
            <w:pPr>
              <w:suppressAutoHyphens w:val="0"/>
              <w:spacing w:after="0"/>
              <w:jc w:val="left"/>
              <w:rPr>
                <w:rFonts w:cs="Tahoma"/>
                <w:b/>
                <w:bCs/>
                <w:sz w:val="16"/>
                <w:szCs w:val="16"/>
                <w:lang w:val="el-GR" w:eastAsia="el-GR"/>
              </w:rPr>
            </w:pPr>
          </w:p>
        </w:tc>
        <w:tc>
          <w:tcPr>
            <w:tcW w:w="2835" w:type="dxa"/>
            <w:tcBorders>
              <w:top w:val="nil"/>
              <w:left w:val="nil"/>
              <w:bottom w:val="single" w:sz="4" w:space="0" w:color="auto"/>
              <w:right w:val="single" w:sz="8" w:space="0" w:color="auto"/>
            </w:tcBorders>
            <w:shd w:val="clear" w:color="auto" w:fill="auto"/>
            <w:vAlign w:val="center"/>
            <w:hideMark/>
          </w:tcPr>
          <w:p w14:paraId="72C9B380" w14:textId="7F16CEAA"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Μελέτη Τομέων Πολιτικής</w:t>
            </w:r>
          </w:p>
        </w:tc>
        <w:tc>
          <w:tcPr>
            <w:tcW w:w="2268" w:type="dxa"/>
            <w:tcBorders>
              <w:top w:val="nil"/>
              <w:left w:val="nil"/>
              <w:bottom w:val="single" w:sz="4" w:space="0" w:color="auto"/>
              <w:right w:val="single" w:sz="8" w:space="0" w:color="auto"/>
            </w:tcBorders>
            <w:shd w:val="clear" w:color="auto" w:fill="auto"/>
            <w:vAlign w:val="center"/>
            <w:hideMark/>
          </w:tcPr>
          <w:p w14:paraId="3EF83CE5"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Υπογραφή της Σύμβασης +1 μήνα</w:t>
            </w:r>
          </w:p>
        </w:tc>
        <w:tc>
          <w:tcPr>
            <w:tcW w:w="1276" w:type="dxa"/>
            <w:tcBorders>
              <w:top w:val="nil"/>
              <w:left w:val="nil"/>
              <w:bottom w:val="single" w:sz="4" w:space="0" w:color="auto"/>
              <w:right w:val="single" w:sz="8" w:space="0" w:color="auto"/>
            </w:tcBorders>
            <w:shd w:val="clear" w:color="auto" w:fill="auto"/>
            <w:vAlign w:val="center"/>
            <w:hideMark/>
          </w:tcPr>
          <w:p w14:paraId="5444FFB9"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1276" w:type="dxa"/>
            <w:tcBorders>
              <w:top w:val="nil"/>
              <w:left w:val="nil"/>
              <w:bottom w:val="single" w:sz="4" w:space="0" w:color="auto"/>
              <w:right w:val="single" w:sz="8" w:space="0" w:color="auto"/>
            </w:tcBorders>
            <w:shd w:val="clear" w:color="auto" w:fill="auto"/>
            <w:vAlign w:val="center"/>
            <w:hideMark/>
          </w:tcPr>
          <w:p w14:paraId="76133093"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593B6579"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2</w:t>
            </w:r>
          </w:p>
        </w:tc>
      </w:tr>
      <w:tr w:rsidR="00875B99" w:rsidRPr="00EA5320" w14:paraId="1FF6AE50" w14:textId="77777777" w:rsidTr="00875B99">
        <w:trPr>
          <w:trHeight w:val="362"/>
        </w:trPr>
        <w:tc>
          <w:tcPr>
            <w:tcW w:w="557" w:type="dxa"/>
            <w:vMerge/>
            <w:tcBorders>
              <w:top w:val="nil"/>
              <w:left w:val="single" w:sz="8" w:space="0" w:color="auto"/>
              <w:bottom w:val="single" w:sz="8" w:space="0" w:color="000000"/>
              <w:right w:val="nil"/>
            </w:tcBorders>
            <w:vAlign w:val="center"/>
            <w:hideMark/>
          </w:tcPr>
          <w:p w14:paraId="51EAAAE7"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14:paraId="32AB4273" w14:textId="77777777" w:rsidR="00875B99" w:rsidRPr="0093362B" w:rsidRDefault="00875B99" w:rsidP="00875B99">
            <w:pPr>
              <w:suppressAutoHyphens w:val="0"/>
              <w:spacing w:after="0"/>
              <w:jc w:val="left"/>
              <w:rPr>
                <w:rFonts w:cs="Tahoma"/>
                <w:b/>
                <w:bCs/>
                <w:sz w:val="16"/>
                <w:szCs w:val="16"/>
                <w:lang w:val="el-GR" w:eastAsia="el-GR"/>
              </w:rPr>
            </w:pPr>
          </w:p>
        </w:tc>
        <w:tc>
          <w:tcPr>
            <w:tcW w:w="2835" w:type="dxa"/>
            <w:tcBorders>
              <w:top w:val="nil"/>
              <w:left w:val="nil"/>
              <w:bottom w:val="single" w:sz="4" w:space="0" w:color="auto"/>
              <w:right w:val="single" w:sz="8" w:space="0" w:color="auto"/>
            </w:tcBorders>
            <w:shd w:val="clear" w:color="auto" w:fill="auto"/>
            <w:vAlign w:val="center"/>
            <w:hideMark/>
          </w:tcPr>
          <w:p w14:paraId="6F210A25" w14:textId="7C36E388"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Μελέτη 1</w:t>
            </w:r>
            <w:r w:rsidRPr="00875B99">
              <w:rPr>
                <w:rFonts w:cs="Tahoma"/>
                <w:b/>
                <w:bCs/>
                <w:sz w:val="16"/>
                <w:szCs w:val="16"/>
                <w:vertAlign w:val="superscript"/>
                <w:lang w:val="el-GR"/>
              </w:rPr>
              <w:t>η</w:t>
            </w:r>
            <w:r w:rsidRPr="00875B99">
              <w:rPr>
                <w:rFonts w:cs="Tahoma"/>
                <w:b/>
                <w:bCs/>
                <w:sz w:val="16"/>
                <w:szCs w:val="16"/>
                <w:lang w:val="el-GR"/>
              </w:rPr>
              <w:t xml:space="preserve"> μέτρηση Διοικητικών Βαρών</w:t>
            </w:r>
          </w:p>
        </w:tc>
        <w:tc>
          <w:tcPr>
            <w:tcW w:w="2268" w:type="dxa"/>
            <w:tcBorders>
              <w:top w:val="nil"/>
              <w:left w:val="nil"/>
              <w:bottom w:val="single" w:sz="4" w:space="0" w:color="auto"/>
              <w:right w:val="single" w:sz="8" w:space="0" w:color="auto"/>
            </w:tcBorders>
            <w:shd w:val="clear" w:color="auto" w:fill="auto"/>
            <w:vAlign w:val="center"/>
            <w:hideMark/>
          </w:tcPr>
          <w:p w14:paraId="618F1B82"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Παραλαβή Μελέτης Τομέων Πολιτικής</w:t>
            </w:r>
          </w:p>
        </w:tc>
        <w:tc>
          <w:tcPr>
            <w:tcW w:w="1276" w:type="dxa"/>
            <w:tcBorders>
              <w:top w:val="nil"/>
              <w:left w:val="nil"/>
              <w:bottom w:val="single" w:sz="4" w:space="0" w:color="auto"/>
              <w:right w:val="single" w:sz="8" w:space="0" w:color="auto"/>
            </w:tcBorders>
            <w:shd w:val="clear" w:color="auto" w:fill="auto"/>
            <w:vAlign w:val="center"/>
            <w:hideMark/>
          </w:tcPr>
          <w:p w14:paraId="4A1F43FC"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c>
          <w:tcPr>
            <w:tcW w:w="1276" w:type="dxa"/>
            <w:tcBorders>
              <w:top w:val="nil"/>
              <w:left w:val="nil"/>
              <w:bottom w:val="single" w:sz="4" w:space="0" w:color="auto"/>
              <w:right w:val="single" w:sz="8" w:space="0" w:color="auto"/>
            </w:tcBorders>
            <w:shd w:val="clear" w:color="auto" w:fill="auto"/>
            <w:vAlign w:val="center"/>
            <w:hideMark/>
          </w:tcPr>
          <w:p w14:paraId="2C7FFAC2"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44C3A0A5"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4</w:t>
            </w:r>
          </w:p>
        </w:tc>
      </w:tr>
      <w:tr w:rsidR="00875B99" w:rsidRPr="00EA5320" w14:paraId="75ED0E09" w14:textId="77777777" w:rsidTr="00875B99">
        <w:trPr>
          <w:trHeight w:val="256"/>
        </w:trPr>
        <w:tc>
          <w:tcPr>
            <w:tcW w:w="557" w:type="dxa"/>
            <w:vMerge/>
            <w:tcBorders>
              <w:top w:val="nil"/>
              <w:left w:val="single" w:sz="8" w:space="0" w:color="auto"/>
              <w:bottom w:val="single" w:sz="8" w:space="0" w:color="000000"/>
              <w:right w:val="nil"/>
            </w:tcBorders>
            <w:vAlign w:val="center"/>
            <w:hideMark/>
          </w:tcPr>
          <w:p w14:paraId="5589FAC5"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14:paraId="29662AE3" w14:textId="77777777" w:rsidR="00875B99" w:rsidRPr="0093362B" w:rsidRDefault="00875B99" w:rsidP="00875B99">
            <w:pPr>
              <w:suppressAutoHyphens w:val="0"/>
              <w:spacing w:after="0"/>
              <w:jc w:val="left"/>
              <w:rPr>
                <w:rFonts w:cs="Tahoma"/>
                <w:b/>
                <w:bCs/>
                <w:sz w:val="16"/>
                <w:szCs w:val="16"/>
                <w:lang w:val="el-GR" w:eastAsia="el-GR"/>
              </w:rPr>
            </w:pPr>
          </w:p>
        </w:tc>
        <w:tc>
          <w:tcPr>
            <w:tcW w:w="2835" w:type="dxa"/>
            <w:tcBorders>
              <w:top w:val="nil"/>
              <w:left w:val="nil"/>
              <w:bottom w:val="single" w:sz="4" w:space="0" w:color="auto"/>
              <w:right w:val="single" w:sz="8" w:space="0" w:color="auto"/>
            </w:tcBorders>
            <w:shd w:val="clear" w:color="auto" w:fill="auto"/>
            <w:vAlign w:val="center"/>
            <w:hideMark/>
          </w:tcPr>
          <w:p w14:paraId="4F881FB4" w14:textId="5342D70A"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1</w:t>
            </w:r>
            <w:r w:rsidRPr="00875B99">
              <w:rPr>
                <w:rFonts w:cs="Tahoma"/>
                <w:b/>
                <w:bCs/>
                <w:sz w:val="16"/>
                <w:szCs w:val="16"/>
                <w:vertAlign w:val="superscript"/>
                <w:lang w:val="el-GR"/>
              </w:rPr>
              <w:t>η</w:t>
            </w:r>
            <w:r w:rsidRPr="00875B99">
              <w:rPr>
                <w:rFonts w:cs="Tahoma"/>
                <w:b/>
                <w:bCs/>
                <w:sz w:val="16"/>
                <w:szCs w:val="16"/>
                <w:lang w:val="el-GR"/>
              </w:rPr>
              <w:t xml:space="preserve"> Πρωτογενής Έρευνα</w:t>
            </w:r>
          </w:p>
        </w:tc>
        <w:tc>
          <w:tcPr>
            <w:tcW w:w="2268" w:type="dxa"/>
            <w:tcBorders>
              <w:top w:val="nil"/>
              <w:left w:val="nil"/>
              <w:bottom w:val="single" w:sz="4" w:space="0" w:color="auto"/>
              <w:right w:val="single" w:sz="8" w:space="0" w:color="auto"/>
            </w:tcBorders>
            <w:shd w:val="clear" w:color="auto" w:fill="auto"/>
            <w:vAlign w:val="center"/>
            <w:hideMark/>
          </w:tcPr>
          <w:p w14:paraId="3435230B"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Παραλαβή της Μελέτης Στρατηγικής</w:t>
            </w:r>
          </w:p>
        </w:tc>
        <w:tc>
          <w:tcPr>
            <w:tcW w:w="1276" w:type="dxa"/>
            <w:tcBorders>
              <w:top w:val="nil"/>
              <w:left w:val="nil"/>
              <w:bottom w:val="single" w:sz="4" w:space="0" w:color="auto"/>
              <w:right w:val="single" w:sz="8" w:space="0" w:color="auto"/>
            </w:tcBorders>
            <w:shd w:val="clear" w:color="auto" w:fill="auto"/>
            <w:vAlign w:val="center"/>
            <w:hideMark/>
          </w:tcPr>
          <w:p w14:paraId="758E30FD"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2</w:t>
            </w:r>
          </w:p>
        </w:tc>
        <w:tc>
          <w:tcPr>
            <w:tcW w:w="1276" w:type="dxa"/>
            <w:tcBorders>
              <w:top w:val="nil"/>
              <w:left w:val="nil"/>
              <w:bottom w:val="single" w:sz="4" w:space="0" w:color="auto"/>
              <w:right w:val="single" w:sz="8" w:space="0" w:color="auto"/>
            </w:tcBorders>
            <w:shd w:val="clear" w:color="auto" w:fill="auto"/>
            <w:vAlign w:val="center"/>
            <w:hideMark/>
          </w:tcPr>
          <w:p w14:paraId="6AFA4B80"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1F2F556E"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r>
      <w:tr w:rsidR="00875B99" w:rsidRPr="00EA5320" w14:paraId="4F7D61A4" w14:textId="77777777" w:rsidTr="00875B99">
        <w:trPr>
          <w:trHeight w:val="305"/>
        </w:trPr>
        <w:tc>
          <w:tcPr>
            <w:tcW w:w="557" w:type="dxa"/>
            <w:vMerge/>
            <w:tcBorders>
              <w:top w:val="nil"/>
              <w:left w:val="single" w:sz="8" w:space="0" w:color="auto"/>
              <w:bottom w:val="single" w:sz="8" w:space="0" w:color="000000"/>
              <w:right w:val="nil"/>
            </w:tcBorders>
            <w:vAlign w:val="center"/>
            <w:hideMark/>
          </w:tcPr>
          <w:p w14:paraId="22406E80"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14:paraId="1CDBE876" w14:textId="77777777" w:rsidR="00875B99" w:rsidRPr="0093362B" w:rsidRDefault="00875B99" w:rsidP="00875B99">
            <w:pPr>
              <w:suppressAutoHyphens w:val="0"/>
              <w:spacing w:after="0"/>
              <w:jc w:val="left"/>
              <w:rPr>
                <w:rFonts w:cs="Tahoma"/>
                <w:b/>
                <w:bCs/>
                <w:sz w:val="16"/>
                <w:szCs w:val="16"/>
                <w:lang w:val="el-GR" w:eastAsia="el-GR"/>
              </w:rPr>
            </w:pPr>
          </w:p>
        </w:tc>
        <w:tc>
          <w:tcPr>
            <w:tcW w:w="2835" w:type="dxa"/>
            <w:tcBorders>
              <w:top w:val="nil"/>
              <w:left w:val="nil"/>
              <w:bottom w:val="single" w:sz="4" w:space="0" w:color="auto"/>
              <w:right w:val="single" w:sz="8" w:space="0" w:color="auto"/>
            </w:tcBorders>
            <w:shd w:val="clear" w:color="auto" w:fill="auto"/>
            <w:vAlign w:val="center"/>
            <w:hideMark/>
          </w:tcPr>
          <w:p w14:paraId="3B71C70B" w14:textId="3070C6C3"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Εργαλειοθήκη Πλατφόρμας  </w:t>
            </w:r>
          </w:p>
        </w:tc>
        <w:tc>
          <w:tcPr>
            <w:tcW w:w="2268" w:type="dxa"/>
            <w:tcBorders>
              <w:top w:val="nil"/>
              <w:left w:val="nil"/>
              <w:bottom w:val="single" w:sz="4" w:space="0" w:color="auto"/>
              <w:right w:val="single" w:sz="8" w:space="0" w:color="auto"/>
            </w:tcBorders>
            <w:shd w:val="clear" w:color="auto" w:fill="auto"/>
            <w:vAlign w:val="center"/>
            <w:hideMark/>
          </w:tcPr>
          <w:p w14:paraId="16EDB21D"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Παραλαβή της Μελέτης Στρατηγικής</w:t>
            </w:r>
          </w:p>
        </w:tc>
        <w:tc>
          <w:tcPr>
            <w:tcW w:w="1276" w:type="dxa"/>
            <w:tcBorders>
              <w:top w:val="nil"/>
              <w:left w:val="nil"/>
              <w:bottom w:val="single" w:sz="4" w:space="0" w:color="auto"/>
              <w:right w:val="single" w:sz="8" w:space="0" w:color="auto"/>
            </w:tcBorders>
            <w:shd w:val="clear" w:color="auto" w:fill="auto"/>
            <w:vAlign w:val="center"/>
            <w:hideMark/>
          </w:tcPr>
          <w:p w14:paraId="37D6B018"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c>
          <w:tcPr>
            <w:tcW w:w="1276" w:type="dxa"/>
            <w:tcBorders>
              <w:top w:val="nil"/>
              <w:left w:val="nil"/>
              <w:bottom w:val="single" w:sz="4" w:space="0" w:color="auto"/>
              <w:right w:val="single" w:sz="8" w:space="0" w:color="auto"/>
            </w:tcBorders>
            <w:shd w:val="clear" w:color="auto" w:fill="auto"/>
            <w:vAlign w:val="center"/>
            <w:hideMark/>
          </w:tcPr>
          <w:p w14:paraId="422E4CFB"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054BFEDF"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4</w:t>
            </w:r>
          </w:p>
        </w:tc>
      </w:tr>
      <w:tr w:rsidR="00875B99" w:rsidRPr="00EA5320" w14:paraId="2D5B52B9" w14:textId="77777777" w:rsidTr="00875B99">
        <w:trPr>
          <w:trHeight w:val="341"/>
        </w:trPr>
        <w:tc>
          <w:tcPr>
            <w:tcW w:w="557" w:type="dxa"/>
            <w:vMerge/>
            <w:tcBorders>
              <w:top w:val="nil"/>
              <w:left w:val="single" w:sz="8" w:space="0" w:color="auto"/>
              <w:bottom w:val="single" w:sz="8" w:space="0" w:color="000000"/>
              <w:right w:val="nil"/>
            </w:tcBorders>
            <w:vAlign w:val="center"/>
            <w:hideMark/>
          </w:tcPr>
          <w:p w14:paraId="1817A600"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14:paraId="5E48042C" w14:textId="77777777" w:rsidR="00875B99" w:rsidRPr="0093362B" w:rsidRDefault="00875B99" w:rsidP="00875B99">
            <w:pPr>
              <w:suppressAutoHyphens w:val="0"/>
              <w:spacing w:after="0"/>
              <w:jc w:val="left"/>
              <w:rPr>
                <w:rFonts w:cs="Tahoma"/>
                <w:b/>
                <w:bCs/>
                <w:sz w:val="16"/>
                <w:szCs w:val="16"/>
                <w:lang w:val="el-GR" w:eastAsia="el-GR"/>
              </w:rPr>
            </w:pPr>
          </w:p>
        </w:tc>
        <w:tc>
          <w:tcPr>
            <w:tcW w:w="2835" w:type="dxa"/>
            <w:tcBorders>
              <w:top w:val="nil"/>
              <w:left w:val="nil"/>
              <w:bottom w:val="single" w:sz="8" w:space="0" w:color="auto"/>
              <w:right w:val="single" w:sz="8" w:space="0" w:color="auto"/>
            </w:tcBorders>
            <w:shd w:val="clear" w:color="auto" w:fill="auto"/>
            <w:vAlign w:val="center"/>
            <w:hideMark/>
          </w:tcPr>
          <w:p w14:paraId="0BD4F257" w14:textId="3A48623E"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Δράσεις διάχυσης αποτελεσμάτων, ευαισθητοποίησης, συμμετοχής και ενημέρωσης</w:t>
            </w:r>
          </w:p>
        </w:tc>
        <w:tc>
          <w:tcPr>
            <w:tcW w:w="2268" w:type="dxa"/>
            <w:tcBorders>
              <w:top w:val="nil"/>
              <w:left w:val="nil"/>
              <w:bottom w:val="single" w:sz="8" w:space="0" w:color="auto"/>
              <w:right w:val="single" w:sz="8" w:space="0" w:color="auto"/>
            </w:tcBorders>
            <w:shd w:val="clear" w:color="auto" w:fill="auto"/>
            <w:vAlign w:val="center"/>
            <w:hideMark/>
          </w:tcPr>
          <w:p w14:paraId="0361ABBB"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Παραλαβή της Μελέτης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5505DA48"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c>
          <w:tcPr>
            <w:tcW w:w="1276" w:type="dxa"/>
            <w:tcBorders>
              <w:top w:val="nil"/>
              <w:left w:val="nil"/>
              <w:bottom w:val="single" w:sz="8" w:space="0" w:color="auto"/>
              <w:right w:val="single" w:sz="8" w:space="0" w:color="auto"/>
            </w:tcBorders>
            <w:shd w:val="clear" w:color="auto" w:fill="auto"/>
            <w:vAlign w:val="center"/>
            <w:hideMark/>
          </w:tcPr>
          <w:p w14:paraId="5C93E295"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8" w:space="0" w:color="auto"/>
              <w:right w:val="single" w:sz="8" w:space="0" w:color="auto"/>
            </w:tcBorders>
            <w:shd w:val="clear" w:color="auto" w:fill="auto"/>
            <w:vAlign w:val="center"/>
            <w:hideMark/>
          </w:tcPr>
          <w:p w14:paraId="30685395"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4</w:t>
            </w:r>
          </w:p>
        </w:tc>
      </w:tr>
      <w:tr w:rsidR="00875B99" w:rsidRPr="00EA5320" w14:paraId="3B818675" w14:textId="77777777" w:rsidTr="00875B99">
        <w:trPr>
          <w:trHeight w:val="510"/>
        </w:trPr>
        <w:tc>
          <w:tcPr>
            <w:tcW w:w="557" w:type="dxa"/>
            <w:vMerge/>
            <w:tcBorders>
              <w:top w:val="nil"/>
              <w:left w:val="single" w:sz="8" w:space="0" w:color="auto"/>
              <w:bottom w:val="single" w:sz="8" w:space="0" w:color="000000"/>
              <w:right w:val="nil"/>
            </w:tcBorders>
            <w:vAlign w:val="center"/>
            <w:hideMark/>
          </w:tcPr>
          <w:p w14:paraId="238143A6"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10CF2E0" w14:textId="77777777" w:rsidR="00875B99" w:rsidRPr="0093362B" w:rsidRDefault="00875B99" w:rsidP="00875B99">
            <w:pPr>
              <w:suppressAutoHyphens w:val="0"/>
              <w:spacing w:after="0"/>
              <w:jc w:val="left"/>
              <w:rPr>
                <w:rFonts w:cs="Tahoma"/>
                <w:b/>
                <w:bCs/>
                <w:sz w:val="16"/>
                <w:szCs w:val="16"/>
                <w:lang w:val="el-GR" w:eastAsia="el-GR"/>
              </w:rPr>
            </w:pPr>
            <w:r w:rsidRPr="0093362B">
              <w:rPr>
                <w:rFonts w:cs="Tahoma"/>
                <w:b/>
                <w:bCs/>
                <w:sz w:val="16"/>
                <w:szCs w:val="16"/>
                <w:lang w:val="el-GR" w:eastAsia="el-GR"/>
              </w:rPr>
              <w:t xml:space="preserve">Φάση 2 </w:t>
            </w:r>
          </w:p>
        </w:tc>
        <w:tc>
          <w:tcPr>
            <w:tcW w:w="2835" w:type="dxa"/>
            <w:tcBorders>
              <w:top w:val="nil"/>
              <w:left w:val="nil"/>
              <w:bottom w:val="single" w:sz="4" w:space="0" w:color="auto"/>
              <w:right w:val="single" w:sz="8" w:space="0" w:color="auto"/>
            </w:tcBorders>
            <w:shd w:val="clear" w:color="auto" w:fill="auto"/>
            <w:vAlign w:val="center"/>
            <w:hideMark/>
          </w:tcPr>
          <w:p w14:paraId="58CE3E5C" w14:textId="0914F0D8"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2</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Επικαιροποίηση της Μελέτης Στρατηγικής</w:t>
            </w:r>
          </w:p>
        </w:tc>
        <w:tc>
          <w:tcPr>
            <w:tcW w:w="2268" w:type="dxa"/>
            <w:tcBorders>
              <w:top w:val="nil"/>
              <w:left w:val="nil"/>
              <w:bottom w:val="single" w:sz="4" w:space="0" w:color="auto"/>
              <w:right w:val="single" w:sz="8" w:space="0" w:color="auto"/>
            </w:tcBorders>
            <w:shd w:val="clear" w:color="auto" w:fill="auto"/>
            <w:vAlign w:val="center"/>
            <w:hideMark/>
          </w:tcPr>
          <w:p w14:paraId="7B3B3818"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Παραλαβή της 1ης Φάσης Υλοποίησης Ενεργειών</w:t>
            </w:r>
          </w:p>
        </w:tc>
        <w:tc>
          <w:tcPr>
            <w:tcW w:w="1276" w:type="dxa"/>
            <w:tcBorders>
              <w:top w:val="nil"/>
              <w:left w:val="nil"/>
              <w:bottom w:val="single" w:sz="4" w:space="0" w:color="auto"/>
              <w:right w:val="single" w:sz="8" w:space="0" w:color="auto"/>
            </w:tcBorders>
            <w:shd w:val="clear" w:color="auto" w:fill="auto"/>
            <w:vAlign w:val="center"/>
            <w:hideMark/>
          </w:tcPr>
          <w:p w14:paraId="29E3E768"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1276" w:type="dxa"/>
            <w:tcBorders>
              <w:top w:val="nil"/>
              <w:left w:val="nil"/>
              <w:bottom w:val="single" w:sz="4" w:space="0" w:color="auto"/>
              <w:right w:val="single" w:sz="8" w:space="0" w:color="auto"/>
            </w:tcBorders>
            <w:shd w:val="clear" w:color="auto" w:fill="auto"/>
            <w:vAlign w:val="center"/>
            <w:hideMark/>
          </w:tcPr>
          <w:p w14:paraId="27314FD5"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29D06A0F"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2</w:t>
            </w:r>
          </w:p>
        </w:tc>
      </w:tr>
      <w:tr w:rsidR="00875B99" w:rsidRPr="00EA5320" w14:paraId="7BD29512" w14:textId="77777777" w:rsidTr="00875B99">
        <w:trPr>
          <w:trHeight w:val="525"/>
        </w:trPr>
        <w:tc>
          <w:tcPr>
            <w:tcW w:w="557" w:type="dxa"/>
            <w:vMerge/>
            <w:tcBorders>
              <w:top w:val="nil"/>
              <w:left w:val="single" w:sz="8" w:space="0" w:color="auto"/>
              <w:bottom w:val="single" w:sz="8" w:space="0" w:color="000000"/>
              <w:right w:val="nil"/>
            </w:tcBorders>
            <w:vAlign w:val="center"/>
            <w:hideMark/>
          </w:tcPr>
          <w:p w14:paraId="73101B81"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14:paraId="4BFC1E5F" w14:textId="77777777" w:rsidR="00875B99" w:rsidRPr="0093362B" w:rsidRDefault="00875B99" w:rsidP="00875B99">
            <w:pPr>
              <w:suppressAutoHyphens w:val="0"/>
              <w:spacing w:after="0"/>
              <w:jc w:val="left"/>
              <w:rPr>
                <w:rFonts w:cs="Tahoma"/>
                <w:b/>
                <w:bCs/>
                <w:sz w:val="16"/>
                <w:szCs w:val="16"/>
                <w:lang w:val="el-GR" w:eastAsia="el-GR"/>
              </w:rPr>
            </w:pPr>
          </w:p>
        </w:tc>
        <w:tc>
          <w:tcPr>
            <w:tcW w:w="2835" w:type="dxa"/>
            <w:tcBorders>
              <w:top w:val="nil"/>
              <w:left w:val="nil"/>
              <w:bottom w:val="single" w:sz="4" w:space="0" w:color="auto"/>
              <w:right w:val="single" w:sz="8" w:space="0" w:color="auto"/>
            </w:tcBorders>
            <w:shd w:val="clear" w:color="auto" w:fill="auto"/>
            <w:vAlign w:val="center"/>
            <w:hideMark/>
          </w:tcPr>
          <w:p w14:paraId="2225FBC1" w14:textId="53CD5A88"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2</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2</w:t>
            </w:r>
            <w:r w:rsidRPr="00875B99">
              <w:rPr>
                <w:rFonts w:cs="Tahoma"/>
                <w:b/>
                <w:bCs/>
                <w:sz w:val="16"/>
                <w:szCs w:val="16"/>
                <w:vertAlign w:val="superscript"/>
                <w:lang w:val="el-GR"/>
              </w:rPr>
              <w:t>η</w:t>
            </w:r>
            <w:r w:rsidRPr="00875B99">
              <w:rPr>
                <w:rFonts w:cs="Tahoma"/>
                <w:b/>
                <w:bCs/>
                <w:sz w:val="16"/>
                <w:szCs w:val="16"/>
                <w:lang w:val="el-GR"/>
              </w:rPr>
              <w:t xml:space="preserve"> μέτρηση Διοικητικών Βαρών</w:t>
            </w:r>
          </w:p>
        </w:tc>
        <w:tc>
          <w:tcPr>
            <w:tcW w:w="2268" w:type="dxa"/>
            <w:tcBorders>
              <w:top w:val="nil"/>
              <w:left w:val="nil"/>
              <w:bottom w:val="single" w:sz="4" w:space="0" w:color="auto"/>
              <w:right w:val="single" w:sz="8" w:space="0" w:color="auto"/>
            </w:tcBorders>
            <w:shd w:val="clear" w:color="auto" w:fill="auto"/>
            <w:vAlign w:val="center"/>
            <w:hideMark/>
          </w:tcPr>
          <w:p w14:paraId="2637DB67"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Παραλαβή Επικαιροποίησης της  Μελέτης Στρατηγικής</w:t>
            </w:r>
          </w:p>
        </w:tc>
        <w:tc>
          <w:tcPr>
            <w:tcW w:w="1276" w:type="dxa"/>
            <w:tcBorders>
              <w:top w:val="nil"/>
              <w:left w:val="nil"/>
              <w:bottom w:val="single" w:sz="4" w:space="0" w:color="auto"/>
              <w:right w:val="single" w:sz="8" w:space="0" w:color="auto"/>
            </w:tcBorders>
            <w:shd w:val="clear" w:color="auto" w:fill="auto"/>
            <w:vAlign w:val="center"/>
            <w:hideMark/>
          </w:tcPr>
          <w:p w14:paraId="47E8D26A"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c>
          <w:tcPr>
            <w:tcW w:w="1276" w:type="dxa"/>
            <w:tcBorders>
              <w:top w:val="nil"/>
              <w:left w:val="nil"/>
              <w:bottom w:val="single" w:sz="4" w:space="0" w:color="auto"/>
              <w:right w:val="single" w:sz="8" w:space="0" w:color="auto"/>
            </w:tcBorders>
            <w:shd w:val="clear" w:color="auto" w:fill="auto"/>
            <w:vAlign w:val="center"/>
            <w:hideMark/>
          </w:tcPr>
          <w:p w14:paraId="49DCF7BC"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3D18CF39"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4</w:t>
            </w:r>
          </w:p>
        </w:tc>
      </w:tr>
      <w:tr w:rsidR="00875B99" w:rsidRPr="00EA5320" w14:paraId="7821544B" w14:textId="77777777" w:rsidTr="00875B99">
        <w:trPr>
          <w:trHeight w:val="510"/>
        </w:trPr>
        <w:tc>
          <w:tcPr>
            <w:tcW w:w="557" w:type="dxa"/>
            <w:vMerge/>
            <w:tcBorders>
              <w:top w:val="nil"/>
              <w:left w:val="single" w:sz="8" w:space="0" w:color="auto"/>
              <w:bottom w:val="single" w:sz="8" w:space="0" w:color="000000"/>
              <w:right w:val="nil"/>
            </w:tcBorders>
            <w:vAlign w:val="center"/>
            <w:hideMark/>
          </w:tcPr>
          <w:p w14:paraId="58ADCBCC"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14:paraId="1E703F7B" w14:textId="77777777" w:rsidR="00875B99" w:rsidRPr="0093362B" w:rsidRDefault="00875B99" w:rsidP="00875B99">
            <w:pPr>
              <w:suppressAutoHyphens w:val="0"/>
              <w:spacing w:after="0"/>
              <w:jc w:val="left"/>
              <w:rPr>
                <w:rFonts w:cs="Tahoma"/>
                <w:b/>
                <w:bCs/>
                <w:sz w:val="16"/>
                <w:szCs w:val="16"/>
                <w:lang w:val="el-GR" w:eastAsia="el-GR"/>
              </w:rPr>
            </w:pPr>
          </w:p>
        </w:tc>
        <w:tc>
          <w:tcPr>
            <w:tcW w:w="2835" w:type="dxa"/>
            <w:tcBorders>
              <w:top w:val="nil"/>
              <w:left w:val="nil"/>
              <w:bottom w:val="single" w:sz="4" w:space="0" w:color="auto"/>
              <w:right w:val="single" w:sz="8" w:space="0" w:color="auto"/>
            </w:tcBorders>
            <w:shd w:val="clear" w:color="auto" w:fill="auto"/>
            <w:vAlign w:val="center"/>
            <w:hideMark/>
          </w:tcPr>
          <w:p w14:paraId="53401A83" w14:textId="72A3DB0A"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2</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2</w:t>
            </w:r>
            <w:r w:rsidRPr="00875B99">
              <w:rPr>
                <w:rFonts w:cs="Tahoma"/>
                <w:b/>
                <w:bCs/>
                <w:sz w:val="16"/>
                <w:szCs w:val="16"/>
                <w:vertAlign w:val="superscript"/>
                <w:lang w:val="el-GR"/>
              </w:rPr>
              <w:t>η</w:t>
            </w:r>
            <w:r w:rsidRPr="00875B99">
              <w:rPr>
                <w:rFonts w:cs="Tahoma"/>
                <w:b/>
                <w:bCs/>
                <w:sz w:val="16"/>
                <w:szCs w:val="16"/>
                <w:lang w:val="el-GR"/>
              </w:rPr>
              <w:t xml:space="preserve"> Πρωτογενής Έρευνα</w:t>
            </w:r>
          </w:p>
        </w:tc>
        <w:tc>
          <w:tcPr>
            <w:tcW w:w="2268" w:type="dxa"/>
            <w:tcBorders>
              <w:top w:val="nil"/>
              <w:left w:val="nil"/>
              <w:bottom w:val="single" w:sz="4" w:space="0" w:color="auto"/>
              <w:right w:val="single" w:sz="8" w:space="0" w:color="auto"/>
            </w:tcBorders>
            <w:shd w:val="clear" w:color="auto" w:fill="auto"/>
            <w:vAlign w:val="center"/>
            <w:hideMark/>
          </w:tcPr>
          <w:p w14:paraId="5D4602B5"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Παραλαβή της Επικαιροποίησης της Μελέτης Στρατηγικής</w:t>
            </w:r>
          </w:p>
        </w:tc>
        <w:tc>
          <w:tcPr>
            <w:tcW w:w="1276" w:type="dxa"/>
            <w:tcBorders>
              <w:top w:val="nil"/>
              <w:left w:val="nil"/>
              <w:bottom w:val="single" w:sz="4" w:space="0" w:color="auto"/>
              <w:right w:val="single" w:sz="8" w:space="0" w:color="auto"/>
            </w:tcBorders>
            <w:shd w:val="clear" w:color="auto" w:fill="auto"/>
            <w:vAlign w:val="center"/>
            <w:hideMark/>
          </w:tcPr>
          <w:p w14:paraId="61E2C1E7"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2</w:t>
            </w:r>
          </w:p>
        </w:tc>
        <w:tc>
          <w:tcPr>
            <w:tcW w:w="1276" w:type="dxa"/>
            <w:tcBorders>
              <w:top w:val="nil"/>
              <w:left w:val="nil"/>
              <w:bottom w:val="single" w:sz="4" w:space="0" w:color="auto"/>
              <w:right w:val="single" w:sz="8" w:space="0" w:color="auto"/>
            </w:tcBorders>
            <w:shd w:val="clear" w:color="auto" w:fill="auto"/>
            <w:vAlign w:val="center"/>
            <w:hideMark/>
          </w:tcPr>
          <w:p w14:paraId="5335A730"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4C5BC855"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r>
      <w:tr w:rsidR="00875B99" w:rsidRPr="00EA5320" w14:paraId="7C827C39" w14:textId="77777777" w:rsidTr="00875B99">
        <w:trPr>
          <w:trHeight w:val="510"/>
        </w:trPr>
        <w:tc>
          <w:tcPr>
            <w:tcW w:w="557" w:type="dxa"/>
            <w:vMerge/>
            <w:tcBorders>
              <w:top w:val="nil"/>
              <w:left w:val="single" w:sz="8" w:space="0" w:color="auto"/>
              <w:bottom w:val="single" w:sz="8" w:space="0" w:color="000000"/>
              <w:right w:val="nil"/>
            </w:tcBorders>
            <w:vAlign w:val="center"/>
            <w:hideMark/>
          </w:tcPr>
          <w:p w14:paraId="31ABC545"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14:paraId="25BBC401" w14:textId="77777777" w:rsidR="00875B99" w:rsidRPr="0093362B" w:rsidRDefault="00875B99" w:rsidP="00875B99">
            <w:pPr>
              <w:suppressAutoHyphens w:val="0"/>
              <w:spacing w:after="0"/>
              <w:jc w:val="left"/>
              <w:rPr>
                <w:rFonts w:cs="Tahoma"/>
                <w:b/>
                <w:bCs/>
                <w:sz w:val="16"/>
                <w:szCs w:val="16"/>
                <w:lang w:val="el-GR" w:eastAsia="el-GR"/>
              </w:rPr>
            </w:pPr>
          </w:p>
        </w:tc>
        <w:tc>
          <w:tcPr>
            <w:tcW w:w="2835" w:type="dxa"/>
            <w:tcBorders>
              <w:top w:val="nil"/>
              <w:left w:val="nil"/>
              <w:bottom w:val="single" w:sz="4" w:space="0" w:color="auto"/>
              <w:right w:val="single" w:sz="8" w:space="0" w:color="auto"/>
            </w:tcBorders>
            <w:shd w:val="clear" w:color="auto" w:fill="auto"/>
            <w:vAlign w:val="center"/>
            <w:hideMark/>
          </w:tcPr>
          <w:p w14:paraId="2F5B2F55" w14:textId="741756B7"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2</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Συμπλήρωση Επικαιροποίηση  Εργαλειοθήκη Πλατφόρμας  </w:t>
            </w:r>
          </w:p>
        </w:tc>
        <w:tc>
          <w:tcPr>
            <w:tcW w:w="2268" w:type="dxa"/>
            <w:tcBorders>
              <w:top w:val="nil"/>
              <w:left w:val="nil"/>
              <w:bottom w:val="single" w:sz="4" w:space="0" w:color="auto"/>
              <w:right w:val="single" w:sz="8" w:space="0" w:color="auto"/>
            </w:tcBorders>
            <w:shd w:val="clear" w:color="auto" w:fill="auto"/>
            <w:vAlign w:val="center"/>
            <w:hideMark/>
          </w:tcPr>
          <w:p w14:paraId="5833A8F8"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Παραλαβή της Επικαιροποίησης της Μελέτης Στρατηγικής</w:t>
            </w:r>
          </w:p>
        </w:tc>
        <w:tc>
          <w:tcPr>
            <w:tcW w:w="1276" w:type="dxa"/>
            <w:tcBorders>
              <w:top w:val="nil"/>
              <w:left w:val="nil"/>
              <w:bottom w:val="single" w:sz="4" w:space="0" w:color="auto"/>
              <w:right w:val="single" w:sz="8" w:space="0" w:color="auto"/>
            </w:tcBorders>
            <w:shd w:val="clear" w:color="auto" w:fill="auto"/>
            <w:vAlign w:val="center"/>
            <w:hideMark/>
          </w:tcPr>
          <w:p w14:paraId="50E60ACF"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c>
          <w:tcPr>
            <w:tcW w:w="1276" w:type="dxa"/>
            <w:tcBorders>
              <w:top w:val="nil"/>
              <w:left w:val="nil"/>
              <w:bottom w:val="single" w:sz="4" w:space="0" w:color="auto"/>
              <w:right w:val="single" w:sz="8" w:space="0" w:color="auto"/>
            </w:tcBorders>
            <w:shd w:val="clear" w:color="auto" w:fill="auto"/>
            <w:vAlign w:val="center"/>
            <w:hideMark/>
          </w:tcPr>
          <w:p w14:paraId="24398370"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4" w:space="0" w:color="auto"/>
              <w:right w:val="single" w:sz="8" w:space="0" w:color="auto"/>
            </w:tcBorders>
            <w:shd w:val="clear" w:color="auto" w:fill="auto"/>
            <w:vAlign w:val="center"/>
            <w:hideMark/>
          </w:tcPr>
          <w:p w14:paraId="4D742A2A"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4</w:t>
            </w:r>
          </w:p>
        </w:tc>
      </w:tr>
      <w:tr w:rsidR="00875B99" w:rsidRPr="00EA5320" w14:paraId="7B5D2656" w14:textId="77777777" w:rsidTr="00875B99">
        <w:trPr>
          <w:trHeight w:val="525"/>
        </w:trPr>
        <w:tc>
          <w:tcPr>
            <w:tcW w:w="557" w:type="dxa"/>
            <w:vMerge/>
            <w:tcBorders>
              <w:top w:val="nil"/>
              <w:left w:val="single" w:sz="8" w:space="0" w:color="auto"/>
              <w:bottom w:val="single" w:sz="8" w:space="0" w:color="000000"/>
              <w:right w:val="nil"/>
            </w:tcBorders>
            <w:vAlign w:val="center"/>
            <w:hideMark/>
          </w:tcPr>
          <w:p w14:paraId="34E49749" w14:textId="77777777" w:rsidR="00875B99" w:rsidRPr="0093362B" w:rsidRDefault="00875B99" w:rsidP="00875B99">
            <w:pPr>
              <w:suppressAutoHyphens w:val="0"/>
              <w:spacing w:after="0"/>
              <w:jc w:val="left"/>
              <w:rPr>
                <w:rFonts w:cs="Tahoma"/>
                <w:b/>
                <w:bCs/>
                <w:sz w:val="16"/>
                <w:szCs w:val="16"/>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14:paraId="408C99AC" w14:textId="77777777" w:rsidR="00875B99" w:rsidRPr="0093362B" w:rsidRDefault="00875B99" w:rsidP="00875B99">
            <w:pPr>
              <w:suppressAutoHyphens w:val="0"/>
              <w:spacing w:after="0"/>
              <w:jc w:val="left"/>
              <w:rPr>
                <w:rFonts w:cs="Tahoma"/>
                <w:b/>
                <w:bCs/>
                <w:sz w:val="16"/>
                <w:szCs w:val="16"/>
                <w:lang w:val="el-GR" w:eastAsia="el-GR"/>
              </w:rPr>
            </w:pPr>
          </w:p>
        </w:tc>
        <w:tc>
          <w:tcPr>
            <w:tcW w:w="2835" w:type="dxa"/>
            <w:tcBorders>
              <w:top w:val="nil"/>
              <w:left w:val="nil"/>
              <w:bottom w:val="single" w:sz="8" w:space="0" w:color="auto"/>
              <w:right w:val="single" w:sz="8" w:space="0" w:color="auto"/>
            </w:tcBorders>
            <w:shd w:val="clear" w:color="auto" w:fill="auto"/>
            <w:vAlign w:val="center"/>
            <w:hideMark/>
          </w:tcPr>
          <w:p w14:paraId="6CF02044" w14:textId="008151D9" w:rsidR="00875B99" w:rsidRPr="0093362B" w:rsidRDefault="00875B99" w:rsidP="00875B99">
            <w:pPr>
              <w:suppressAutoHyphens w:val="0"/>
              <w:spacing w:after="0"/>
              <w:rPr>
                <w:rFonts w:cs="Tahoma"/>
                <w:b/>
                <w:bCs/>
                <w:sz w:val="16"/>
                <w:szCs w:val="16"/>
                <w:lang w:val="el-GR" w:eastAsia="el-GR"/>
              </w:rPr>
            </w:pPr>
            <w:r w:rsidRPr="00875B99">
              <w:rPr>
                <w:rFonts w:cs="Tahoma"/>
                <w:b/>
                <w:bCs/>
                <w:sz w:val="16"/>
                <w:szCs w:val="16"/>
                <w:lang w:val="el-GR"/>
              </w:rPr>
              <w:t>2</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Συμπλήρωση Επικαιροποίηση  Δράσεις διάχυσης αποτελεσμάτων, ευαισθητοποίησης, συμμετοχής και ενημέρωσης</w:t>
            </w:r>
          </w:p>
        </w:tc>
        <w:tc>
          <w:tcPr>
            <w:tcW w:w="2268" w:type="dxa"/>
            <w:tcBorders>
              <w:top w:val="nil"/>
              <w:left w:val="nil"/>
              <w:bottom w:val="single" w:sz="8" w:space="0" w:color="auto"/>
              <w:right w:val="single" w:sz="8" w:space="0" w:color="auto"/>
            </w:tcBorders>
            <w:shd w:val="clear" w:color="auto" w:fill="auto"/>
            <w:vAlign w:val="center"/>
            <w:hideMark/>
          </w:tcPr>
          <w:p w14:paraId="5312C72A" w14:textId="77777777" w:rsidR="00875B99" w:rsidRPr="0093362B" w:rsidRDefault="00875B99" w:rsidP="00875B99">
            <w:pPr>
              <w:suppressAutoHyphens w:val="0"/>
              <w:spacing w:after="0"/>
              <w:rPr>
                <w:rFonts w:cs="Tahoma"/>
                <w:b/>
                <w:bCs/>
                <w:sz w:val="16"/>
                <w:szCs w:val="16"/>
                <w:lang w:val="el-GR" w:eastAsia="el-GR"/>
              </w:rPr>
            </w:pPr>
            <w:r w:rsidRPr="0093362B">
              <w:rPr>
                <w:rFonts w:cs="Tahoma"/>
                <w:b/>
                <w:bCs/>
                <w:sz w:val="16"/>
                <w:szCs w:val="16"/>
                <w:lang w:val="el-GR" w:eastAsia="el-GR"/>
              </w:rPr>
              <w:t>Παραλαβή της Επικαιροποίησης της Μελέτης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126F76D8"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3</w:t>
            </w:r>
          </w:p>
        </w:tc>
        <w:tc>
          <w:tcPr>
            <w:tcW w:w="1276" w:type="dxa"/>
            <w:tcBorders>
              <w:top w:val="nil"/>
              <w:left w:val="nil"/>
              <w:bottom w:val="single" w:sz="8" w:space="0" w:color="auto"/>
              <w:right w:val="single" w:sz="8" w:space="0" w:color="auto"/>
            </w:tcBorders>
            <w:shd w:val="clear" w:color="auto" w:fill="auto"/>
            <w:vAlign w:val="center"/>
            <w:hideMark/>
          </w:tcPr>
          <w:p w14:paraId="592EF51D"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w:t>
            </w:r>
          </w:p>
        </w:tc>
        <w:tc>
          <w:tcPr>
            <w:tcW w:w="992" w:type="dxa"/>
            <w:tcBorders>
              <w:top w:val="nil"/>
              <w:left w:val="nil"/>
              <w:bottom w:val="single" w:sz="8" w:space="0" w:color="auto"/>
              <w:right w:val="single" w:sz="8" w:space="0" w:color="auto"/>
            </w:tcBorders>
            <w:shd w:val="clear" w:color="auto" w:fill="auto"/>
            <w:vAlign w:val="center"/>
            <w:hideMark/>
          </w:tcPr>
          <w:p w14:paraId="797E3FA9" w14:textId="77777777" w:rsidR="00875B99" w:rsidRPr="0093362B" w:rsidRDefault="00875B99" w:rsidP="00875B99">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4</w:t>
            </w:r>
          </w:p>
        </w:tc>
      </w:tr>
      <w:tr w:rsidR="0093362B" w:rsidRPr="00EA5320" w14:paraId="16618286" w14:textId="77777777" w:rsidTr="00875B99">
        <w:trPr>
          <w:trHeight w:val="68"/>
        </w:trPr>
        <w:tc>
          <w:tcPr>
            <w:tcW w:w="557" w:type="dxa"/>
            <w:tcBorders>
              <w:top w:val="nil"/>
              <w:left w:val="single" w:sz="4" w:space="0" w:color="auto"/>
              <w:bottom w:val="single" w:sz="8" w:space="0" w:color="auto"/>
              <w:right w:val="nil"/>
            </w:tcBorders>
            <w:shd w:val="clear" w:color="auto" w:fill="auto"/>
            <w:noWrap/>
            <w:vAlign w:val="bottom"/>
            <w:hideMark/>
          </w:tcPr>
          <w:p w14:paraId="3F949978" w14:textId="77777777" w:rsidR="0093362B" w:rsidRPr="0093362B" w:rsidRDefault="0093362B" w:rsidP="0093362B">
            <w:pPr>
              <w:suppressAutoHyphens w:val="0"/>
              <w:spacing w:after="0"/>
              <w:jc w:val="left"/>
              <w:rPr>
                <w:rFonts w:cs="Tahoma"/>
                <w:b/>
                <w:bCs/>
                <w:sz w:val="16"/>
                <w:szCs w:val="16"/>
                <w:lang w:val="el-GR" w:eastAsia="el-GR"/>
              </w:rPr>
            </w:pPr>
            <w:r w:rsidRPr="0093362B">
              <w:rPr>
                <w:rFonts w:cs="Tahoma"/>
                <w:b/>
                <w:bCs/>
                <w:sz w:val="16"/>
                <w:szCs w:val="16"/>
                <w:lang w:val="el-GR" w:eastAsia="el-GR"/>
              </w:rPr>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14:paraId="42D05D8C" w14:textId="0902458D" w:rsidR="0093362B" w:rsidRPr="0093362B" w:rsidRDefault="00362E13" w:rsidP="0093362B">
            <w:pPr>
              <w:suppressAutoHyphens w:val="0"/>
              <w:spacing w:after="0"/>
              <w:jc w:val="left"/>
              <w:rPr>
                <w:rFonts w:cs="Tahoma"/>
                <w:b/>
                <w:bCs/>
                <w:sz w:val="16"/>
                <w:szCs w:val="16"/>
                <w:lang w:val="el-GR" w:eastAsia="el-GR"/>
              </w:rPr>
            </w:pPr>
            <w:r w:rsidRPr="0093362B">
              <w:rPr>
                <w:rFonts w:cs="Tahoma"/>
                <w:b/>
                <w:bCs/>
                <w:sz w:val="16"/>
                <w:szCs w:val="16"/>
                <w:lang w:val="el-GR" w:eastAsia="el-GR"/>
              </w:rPr>
              <w:t>Διαχείριση</w:t>
            </w:r>
            <w:r w:rsidR="0093362B" w:rsidRPr="0093362B">
              <w:rPr>
                <w:rFonts w:cs="Tahoma"/>
                <w:b/>
                <w:bCs/>
                <w:sz w:val="16"/>
                <w:szCs w:val="16"/>
                <w:lang w:val="el-GR" w:eastAsia="el-GR"/>
              </w:rPr>
              <w:t xml:space="preserve"> Έργου</w:t>
            </w:r>
          </w:p>
        </w:tc>
        <w:tc>
          <w:tcPr>
            <w:tcW w:w="2835" w:type="dxa"/>
            <w:tcBorders>
              <w:top w:val="nil"/>
              <w:left w:val="nil"/>
              <w:bottom w:val="single" w:sz="8" w:space="0" w:color="auto"/>
              <w:right w:val="single" w:sz="8" w:space="0" w:color="auto"/>
            </w:tcBorders>
            <w:shd w:val="clear" w:color="auto" w:fill="auto"/>
            <w:noWrap/>
            <w:vAlign w:val="bottom"/>
            <w:hideMark/>
          </w:tcPr>
          <w:p w14:paraId="4EA18C3D" w14:textId="77777777" w:rsidR="0093362B" w:rsidRPr="0093362B" w:rsidRDefault="0093362B" w:rsidP="0093362B">
            <w:pPr>
              <w:suppressAutoHyphens w:val="0"/>
              <w:spacing w:after="0"/>
              <w:jc w:val="left"/>
              <w:rPr>
                <w:rFonts w:cs="Tahoma"/>
                <w:b/>
                <w:bCs/>
                <w:sz w:val="16"/>
                <w:szCs w:val="16"/>
                <w:lang w:val="el-GR" w:eastAsia="el-GR"/>
              </w:rPr>
            </w:pPr>
            <w:r w:rsidRPr="0093362B">
              <w:rPr>
                <w:rFonts w:cs="Tahoma"/>
                <w:b/>
                <w:bCs/>
                <w:sz w:val="16"/>
                <w:szCs w:val="16"/>
                <w:lang w:val="el-GR" w:eastAsia="el-GR"/>
              </w:rPr>
              <w:t> </w:t>
            </w:r>
          </w:p>
        </w:tc>
        <w:tc>
          <w:tcPr>
            <w:tcW w:w="2268" w:type="dxa"/>
            <w:tcBorders>
              <w:top w:val="nil"/>
              <w:left w:val="nil"/>
              <w:bottom w:val="single" w:sz="8" w:space="0" w:color="auto"/>
              <w:right w:val="single" w:sz="8" w:space="0" w:color="auto"/>
            </w:tcBorders>
            <w:shd w:val="clear" w:color="auto" w:fill="auto"/>
            <w:noWrap/>
            <w:vAlign w:val="bottom"/>
            <w:hideMark/>
          </w:tcPr>
          <w:p w14:paraId="268DEBD6" w14:textId="77777777" w:rsidR="0093362B" w:rsidRPr="0093362B" w:rsidRDefault="0093362B" w:rsidP="0093362B">
            <w:pPr>
              <w:suppressAutoHyphens w:val="0"/>
              <w:spacing w:after="0"/>
              <w:jc w:val="left"/>
              <w:rPr>
                <w:rFonts w:cs="Tahoma"/>
                <w:b/>
                <w:bCs/>
                <w:sz w:val="16"/>
                <w:szCs w:val="16"/>
                <w:lang w:val="el-GR" w:eastAsia="el-GR"/>
              </w:rPr>
            </w:pPr>
            <w:r w:rsidRPr="0093362B">
              <w:rPr>
                <w:rFonts w:cs="Tahoma"/>
                <w:b/>
                <w:bCs/>
                <w:sz w:val="16"/>
                <w:szCs w:val="16"/>
                <w:lang w:val="el-GR" w:eastAsia="el-GR"/>
              </w:rPr>
              <w:t> </w:t>
            </w:r>
          </w:p>
        </w:tc>
        <w:tc>
          <w:tcPr>
            <w:tcW w:w="1276" w:type="dxa"/>
            <w:tcBorders>
              <w:top w:val="nil"/>
              <w:left w:val="nil"/>
              <w:bottom w:val="single" w:sz="8" w:space="0" w:color="auto"/>
              <w:right w:val="single" w:sz="8" w:space="0" w:color="auto"/>
            </w:tcBorders>
            <w:shd w:val="clear" w:color="auto" w:fill="auto"/>
            <w:vAlign w:val="center"/>
            <w:hideMark/>
          </w:tcPr>
          <w:p w14:paraId="2D9D24E5" w14:textId="77777777" w:rsidR="0093362B" w:rsidRPr="0093362B" w:rsidRDefault="0093362B" w:rsidP="0093362B">
            <w:pPr>
              <w:suppressAutoHyphens w:val="0"/>
              <w:spacing w:after="0"/>
              <w:jc w:val="center"/>
              <w:rPr>
                <w:rFonts w:cs="Tahoma"/>
                <w:b/>
                <w:bCs/>
                <w:color w:val="000000"/>
                <w:sz w:val="16"/>
                <w:szCs w:val="16"/>
                <w:lang w:val="el-GR" w:eastAsia="el-GR"/>
              </w:rPr>
            </w:pPr>
            <w:r w:rsidRPr="0093362B">
              <w:rPr>
                <w:rFonts w:cs="Tahoma"/>
                <w:b/>
                <w:bCs/>
                <w:color w:val="000000"/>
                <w:sz w:val="16"/>
                <w:szCs w:val="16"/>
                <w:lang w:val="el-GR" w:eastAsia="el-GR"/>
              </w:rPr>
              <w:t>16</w:t>
            </w:r>
          </w:p>
        </w:tc>
        <w:tc>
          <w:tcPr>
            <w:tcW w:w="1276" w:type="dxa"/>
            <w:tcBorders>
              <w:top w:val="nil"/>
              <w:left w:val="nil"/>
              <w:bottom w:val="single" w:sz="8" w:space="0" w:color="auto"/>
              <w:right w:val="single" w:sz="8" w:space="0" w:color="auto"/>
            </w:tcBorders>
            <w:shd w:val="clear" w:color="auto" w:fill="auto"/>
            <w:noWrap/>
            <w:vAlign w:val="bottom"/>
            <w:hideMark/>
          </w:tcPr>
          <w:p w14:paraId="009D28DB" w14:textId="77777777" w:rsidR="0093362B" w:rsidRPr="0093362B" w:rsidRDefault="0093362B" w:rsidP="0093362B">
            <w:pPr>
              <w:suppressAutoHyphens w:val="0"/>
              <w:spacing w:after="0"/>
              <w:jc w:val="left"/>
              <w:rPr>
                <w:rFonts w:cs="Tahoma"/>
                <w:b/>
                <w:bCs/>
                <w:color w:val="000000"/>
                <w:sz w:val="16"/>
                <w:szCs w:val="16"/>
                <w:lang w:val="el-GR" w:eastAsia="el-GR"/>
              </w:rPr>
            </w:pPr>
            <w:r w:rsidRPr="0093362B">
              <w:rPr>
                <w:rFonts w:cs="Tahoma"/>
                <w:b/>
                <w:bCs/>
                <w:color w:val="000000"/>
                <w:sz w:val="16"/>
                <w:szCs w:val="16"/>
                <w:lang w:val="el-GR" w:eastAsia="el-GR"/>
              </w:rPr>
              <w:t> </w:t>
            </w:r>
          </w:p>
        </w:tc>
        <w:tc>
          <w:tcPr>
            <w:tcW w:w="992" w:type="dxa"/>
            <w:tcBorders>
              <w:top w:val="nil"/>
              <w:left w:val="nil"/>
              <w:bottom w:val="single" w:sz="8" w:space="0" w:color="auto"/>
              <w:right w:val="single" w:sz="8" w:space="0" w:color="auto"/>
            </w:tcBorders>
            <w:shd w:val="clear" w:color="auto" w:fill="auto"/>
            <w:noWrap/>
            <w:vAlign w:val="bottom"/>
            <w:hideMark/>
          </w:tcPr>
          <w:p w14:paraId="28350DDC" w14:textId="77777777" w:rsidR="0093362B" w:rsidRPr="0093362B" w:rsidRDefault="0093362B" w:rsidP="0093362B">
            <w:pPr>
              <w:suppressAutoHyphens w:val="0"/>
              <w:spacing w:after="0"/>
              <w:jc w:val="left"/>
              <w:rPr>
                <w:rFonts w:cs="Tahoma"/>
                <w:b/>
                <w:bCs/>
                <w:color w:val="000000"/>
                <w:sz w:val="16"/>
                <w:szCs w:val="16"/>
                <w:lang w:val="el-GR" w:eastAsia="el-GR"/>
              </w:rPr>
            </w:pPr>
            <w:r w:rsidRPr="0093362B">
              <w:rPr>
                <w:rFonts w:cs="Tahoma"/>
                <w:b/>
                <w:bCs/>
                <w:color w:val="000000"/>
                <w:sz w:val="16"/>
                <w:szCs w:val="16"/>
                <w:lang w:val="el-GR" w:eastAsia="el-GR"/>
              </w:rPr>
              <w:t> </w:t>
            </w:r>
          </w:p>
        </w:tc>
      </w:tr>
    </w:tbl>
    <w:p w14:paraId="75B2C9CA" w14:textId="77777777" w:rsidR="009075AE" w:rsidRDefault="009075AE" w:rsidP="00C77D57">
      <w:pPr>
        <w:rPr>
          <w:lang w:val="el-GR"/>
        </w:rPr>
        <w:sectPr w:rsidR="009075AE" w:rsidSect="00DF02B0">
          <w:pgSz w:w="11906" w:h="16838"/>
          <w:pgMar w:top="1134" w:right="1134" w:bottom="1134" w:left="1134" w:header="720" w:footer="709" w:gutter="0"/>
          <w:cols w:space="720"/>
          <w:titlePg/>
          <w:docGrid w:linePitch="360"/>
        </w:sectPr>
      </w:pPr>
    </w:p>
    <w:p w14:paraId="1E1E8B29" w14:textId="3E79D6E0" w:rsidR="009075AE" w:rsidRDefault="00362E13" w:rsidP="00C77D57">
      <w:pPr>
        <w:rPr>
          <w:lang w:val="el-GR"/>
        </w:rPr>
      </w:pPr>
      <w:r>
        <w:rPr>
          <w:noProof/>
          <w:lang w:val="el-GR" w:eastAsia="el-GR"/>
        </w:rPr>
        <w:drawing>
          <wp:inline distT="0" distB="0" distL="0" distR="0" wp14:anchorId="234BF352" wp14:editId="01A1FD2A">
            <wp:extent cx="9243695" cy="5615305"/>
            <wp:effectExtent l="0" t="0" r="0" b="444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243695" cy="5615305"/>
                    </a:xfrm>
                    <a:prstGeom prst="rect">
                      <a:avLst/>
                    </a:prstGeom>
                    <a:noFill/>
                    <a:ln>
                      <a:noFill/>
                    </a:ln>
                  </pic:spPr>
                </pic:pic>
              </a:graphicData>
            </a:graphic>
          </wp:inline>
        </w:drawing>
      </w:r>
    </w:p>
    <w:p w14:paraId="415D5697" w14:textId="34CFACA2" w:rsidR="009075AE" w:rsidRDefault="009075AE" w:rsidP="00C77D57">
      <w:pPr>
        <w:rPr>
          <w:lang w:val="el-GR"/>
        </w:rPr>
        <w:sectPr w:rsidR="009075AE" w:rsidSect="00362E13">
          <w:pgSz w:w="16838" w:h="11906" w:orient="landscape"/>
          <w:pgMar w:top="1134" w:right="1134" w:bottom="709" w:left="1134" w:header="720" w:footer="709" w:gutter="0"/>
          <w:cols w:space="720"/>
          <w:titlePg/>
          <w:docGrid w:linePitch="360"/>
        </w:sectPr>
      </w:pPr>
    </w:p>
    <w:p w14:paraId="0543782E" w14:textId="77777777" w:rsidR="00413C69" w:rsidRPr="00EF2032" w:rsidRDefault="00413C69" w:rsidP="00C77D57">
      <w:pPr>
        <w:rPr>
          <w:lang w:val="el-GR"/>
        </w:rPr>
      </w:pPr>
    </w:p>
    <w:p w14:paraId="6F094C17" w14:textId="38EE893A" w:rsidR="00025B9C" w:rsidRPr="00AE6930" w:rsidRDefault="00025B9C" w:rsidP="00671CDE">
      <w:pPr>
        <w:pStyle w:val="2"/>
        <w:numPr>
          <w:ilvl w:val="1"/>
          <w:numId w:val="80"/>
        </w:numPr>
      </w:pPr>
      <w:bookmarkStart w:id="466" w:name="_Toc75439475"/>
      <w:bookmarkStart w:id="467" w:name="_Ref75526007"/>
      <w:bookmarkStart w:id="468" w:name="_Ref75528897"/>
      <w:bookmarkStart w:id="469" w:name="_Ref75528944"/>
      <w:bookmarkStart w:id="470" w:name="_Ref76642904"/>
      <w:bookmarkStart w:id="471" w:name="_Ref76642915"/>
      <w:bookmarkStart w:id="472" w:name="_Ref76642943"/>
      <w:bookmarkStart w:id="473" w:name="_Toc80088694"/>
      <w:r w:rsidRPr="00AE6930">
        <w:t>Φάσεις – Παραδοτέα</w:t>
      </w:r>
      <w:bookmarkEnd w:id="466"/>
      <w:bookmarkEnd w:id="467"/>
      <w:bookmarkEnd w:id="468"/>
      <w:bookmarkEnd w:id="469"/>
      <w:bookmarkEnd w:id="470"/>
      <w:bookmarkEnd w:id="471"/>
      <w:bookmarkEnd w:id="472"/>
      <w:bookmarkEnd w:id="473"/>
    </w:p>
    <w:p w14:paraId="3016001E" w14:textId="1B9FD38E" w:rsidR="001831E5" w:rsidRPr="00AE6930" w:rsidRDefault="001A7407" w:rsidP="00EC6683">
      <w:pPr>
        <w:pStyle w:val="3"/>
        <w:numPr>
          <w:ilvl w:val="2"/>
          <w:numId w:val="80"/>
        </w:numPr>
      </w:pPr>
      <w:bookmarkStart w:id="474" w:name="_Ref76643300"/>
      <w:bookmarkStart w:id="475" w:name="_Toc75439476"/>
      <w:bookmarkStart w:id="476" w:name="_Ref76643041"/>
      <w:bookmarkStart w:id="477" w:name="_Ref76643048"/>
      <w:bookmarkStart w:id="478" w:name="_Ref76643392"/>
      <w:bookmarkStart w:id="479" w:name="_Ref76643398"/>
      <w:bookmarkStart w:id="480" w:name="_Toc80088695"/>
      <w:r w:rsidRPr="00AE6930">
        <w:t>Φάσεις και τα παραδοτέα της  ΕΝΟΤΗΤΑΣ ΕΡΓΑΣΙΩΝ Ι του Έργου</w:t>
      </w:r>
      <w:bookmarkEnd w:id="474"/>
      <w:bookmarkEnd w:id="475"/>
      <w:bookmarkEnd w:id="476"/>
      <w:bookmarkEnd w:id="477"/>
      <w:bookmarkEnd w:id="478"/>
      <w:bookmarkEnd w:id="479"/>
      <w:bookmarkEnd w:id="480"/>
    </w:p>
    <w:p w14:paraId="6BAE2077" w14:textId="44086B5C" w:rsidR="001A7407" w:rsidRPr="00AE6930" w:rsidRDefault="001A7407" w:rsidP="00EC6683">
      <w:pPr>
        <w:pStyle w:val="4"/>
        <w:numPr>
          <w:ilvl w:val="3"/>
          <w:numId w:val="80"/>
        </w:numPr>
      </w:pPr>
      <w:r w:rsidRPr="00AE6930">
        <w:t>Φάση 1 - ΜΕΛΕΤΗ ΕΦΑΡΜΟΓΗΣ</w:t>
      </w:r>
    </w:p>
    <w:p w14:paraId="12206B05" w14:textId="6FA01845" w:rsidR="001A7407" w:rsidRPr="00EF2032" w:rsidRDefault="001A7407" w:rsidP="001A7407">
      <w:pPr>
        <w:tabs>
          <w:tab w:val="left" w:pos="412"/>
        </w:tabs>
        <w:spacing w:line="300" w:lineRule="atLeast"/>
        <w:rPr>
          <w:rFonts w:cs="Tahoma"/>
          <w:lang w:val="el-GR"/>
        </w:rPr>
      </w:pPr>
      <w:r w:rsidRPr="00EF2032">
        <w:rPr>
          <w:rFonts w:cs="Tahoma"/>
          <w:lang w:val="el-GR"/>
        </w:rPr>
        <w:t>Στο πλαίσιο της Φάσης 1, θα πραγματοποιηθεί η Μελέτη Εφαρμογής για το σχεδιασμό της ψηφιακής πλατφόρμας με στόχο αυτή να σχεδιαστεί σύμφωνα με τις πραγματικές θεσμικές, επιχειρησιακές και τεχνολογικές απαιτήσεις.</w:t>
      </w:r>
    </w:p>
    <w:p w14:paraId="00B666FA" w14:textId="2676AC5E" w:rsidR="001A7407" w:rsidRPr="00EF2032" w:rsidRDefault="001A7407" w:rsidP="001A7407">
      <w:pPr>
        <w:tabs>
          <w:tab w:val="left" w:pos="412"/>
        </w:tabs>
        <w:spacing w:line="300" w:lineRule="atLeast"/>
        <w:rPr>
          <w:rFonts w:cs="Tahoma"/>
          <w:lang w:val="el-GR"/>
        </w:rPr>
      </w:pPr>
      <w:r w:rsidRPr="00EF2032">
        <w:rPr>
          <w:rFonts w:cs="Tahoma"/>
          <w:lang w:val="el-GR"/>
        </w:rPr>
        <w:t>Αντικείμενο της Φάσης  είναι</w:t>
      </w:r>
      <w:r w:rsidR="00EA02CC" w:rsidRPr="00EF2032">
        <w:rPr>
          <w:rFonts w:cs="Tahoma"/>
          <w:lang w:val="en-US"/>
        </w:rPr>
        <w:t>:</w:t>
      </w:r>
    </w:p>
    <w:p w14:paraId="409BB296" w14:textId="77777777" w:rsidR="001A7407" w:rsidRPr="00EF2032" w:rsidRDefault="001A7407" w:rsidP="00671CDE">
      <w:pPr>
        <w:pStyle w:val="aff"/>
        <w:numPr>
          <w:ilvl w:val="0"/>
          <w:numId w:val="54"/>
        </w:numPr>
        <w:tabs>
          <w:tab w:val="left" w:pos="412"/>
        </w:tabs>
        <w:spacing w:line="300" w:lineRule="atLeast"/>
        <w:rPr>
          <w:rFonts w:cs="Tahoma"/>
          <w:lang w:val="el-GR"/>
        </w:rPr>
      </w:pPr>
      <w:r w:rsidRPr="00EF2032">
        <w:rPr>
          <w:rFonts w:cs="Tahoma"/>
          <w:lang w:val="el-GR"/>
        </w:rPr>
        <w:t xml:space="preserve">η ανάλυση της υφιστάμενης κατάστασης, </w:t>
      </w:r>
    </w:p>
    <w:p w14:paraId="301EF2A5" w14:textId="77777777" w:rsidR="001A7407" w:rsidRPr="00EF2032" w:rsidRDefault="001A7407" w:rsidP="00671CDE">
      <w:pPr>
        <w:pStyle w:val="aff"/>
        <w:numPr>
          <w:ilvl w:val="0"/>
          <w:numId w:val="54"/>
        </w:numPr>
        <w:tabs>
          <w:tab w:val="left" w:pos="412"/>
        </w:tabs>
        <w:spacing w:line="300" w:lineRule="atLeast"/>
        <w:rPr>
          <w:rFonts w:cs="Tahoma"/>
          <w:lang w:val="el-GR"/>
        </w:rPr>
      </w:pPr>
      <w:r w:rsidRPr="00EF2032">
        <w:rPr>
          <w:rFonts w:cs="Tahoma"/>
          <w:lang w:val="el-GR"/>
        </w:rPr>
        <w:t xml:space="preserve">η αποτύπωση των απαιτήσεων των χρηστών, </w:t>
      </w:r>
    </w:p>
    <w:p w14:paraId="2E4F68BA" w14:textId="77777777" w:rsidR="001A7407" w:rsidRPr="00EF2032" w:rsidRDefault="001A7407" w:rsidP="00671CDE">
      <w:pPr>
        <w:pStyle w:val="aff"/>
        <w:numPr>
          <w:ilvl w:val="0"/>
          <w:numId w:val="54"/>
        </w:numPr>
        <w:tabs>
          <w:tab w:val="left" w:pos="412"/>
        </w:tabs>
        <w:spacing w:line="300" w:lineRule="atLeast"/>
        <w:rPr>
          <w:rFonts w:cs="Tahoma"/>
          <w:lang w:val="el-GR"/>
        </w:rPr>
      </w:pPr>
      <w:r w:rsidRPr="00EF2032">
        <w:rPr>
          <w:rFonts w:cs="Tahoma"/>
          <w:lang w:val="el-GR"/>
        </w:rPr>
        <w:t xml:space="preserve">η καταγραφή των σεναρίων ελέγχου, </w:t>
      </w:r>
    </w:p>
    <w:p w14:paraId="377177AB" w14:textId="77777777" w:rsidR="001A7407" w:rsidRPr="00EF2032" w:rsidRDefault="001A7407" w:rsidP="00671CDE">
      <w:pPr>
        <w:pStyle w:val="aff"/>
        <w:numPr>
          <w:ilvl w:val="0"/>
          <w:numId w:val="54"/>
        </w:numPr>
        <w:tabs>
          <w:tab w:val="left" w:pos="412"/>
        </w:tabs>
        <w:spacing w:line="300" w:lineRule="atLeast"/>
        <w:rPr>
          <w:rFonts w:cs="Tahoma"/>
          <w:lang w:val="el-GR"/>
        </w:rPr>
      </w:pPr>
      <w:r w:rsidRPr="00EF2032">
        <w:rPr>
          <w:rFonts w:cs="Tahoma"/>
          <w:lang w:val="el-GR"/>
        </w:rPr>
        <w:t xml:space="preserve">η καταγραφή των αδυναμιών και των κινδύνων </w:t>
      </w:r>
    </w:p>
    <w:p w14:paraId="1708BBA2" w14:textId="77777777" w:rsidR="001A7407" w:rsidRPr="00EF2032" w:rsidRDefault="001A7407" w:rsidP="00671CDE">
      <w:pPr>
        <w:pStyle w:val="aff"/>
        <w:numPr>
          <w:ilvl w:val="0"/>
          <w:numId w:val="54"/>
        </w:numPr>
        <w:tabs>
          <w:tab w:val="left" w:pos="412"/>
        </w:tabs>
        <w:spacing w:line="300" w:lineRule="atLeast"/>
        <w:rPr>
          <w:rFonts w:cs="Tahoma"/>
          <w:lang w:val="el-GR"/>
        </w:rPr>
      </w:pPr>
      <w:r w:rsidRPr="00EF2032">
        <w:rPr>
          <w:rFonts w:cs="Tahoma"/>
          <w:lang w:val="el-GR"/>
        </w:rPr>
        <w:t xml:space="preserve">η οριστικοποίηση της μεθοδολογίας υλοποίησης, </w:t>
      </w:r>
    </w:p>
    <w:p w14:paraId="4512E787" w14:textId="77777777" w:rsidR="001A7407" w:rsidRPr="00EF2032" w:rsidRDefault="001A7407" w:rsidP="00671CDE">
      <w:pPr>
        <w:pStyle w:val="aff"/>
        <w:numPr>
          <w:ilvl w:val="0"/>
          <w:numId w:val="54"/>
        </w:numPr>
        <w:tabs>
          <w:tab w:val="left" w:pos="412"/>
        </w:tabs>
        <w:spacing w:line="300" w:lineRule="atLeast"/>
        <w:rPr>
          <w:rFonts w:cs="Tahoma"/>
          <w:lang w:val="el-GR"/>
        </w:rPr>
      </w:pPr>
      <w:r w:rsidRPr="00EF2032">
        <w:rPr>
          <w:rFonts w:cs="Tahoma"/>
          <w:lang w:val="el-GR"/>
        </w:rPr>
        <w:t xml:space="preserve">η οριστικοποίηση των διαδικασιών μέτρησης διοικητικών βαρών ρυθμίσεων, </w:t>
      </w:r>
    </w:p>
    <w:p w14:paraId="0149104C" w14:textId="77777777" w:rsidR="001A7407" w:rsidRPr="00EF2032" w:rsidRDefault="001A7407" w:rsidP="00671CDE">
      <w:pPr>
        <w:pStyle w:val="aff"/>
        <w:numPr>
          <w:ilvl w:val="0"/>
          <w:numId w:val="54"/>
        </w:numPr>
        <w:tabs>
          <w:tab w:val="left" w:pos="412"/>
        </w:tabs>
        <w:spacing w:line="300" w:lineRule="atLeast"/>
        <w:rPr>
          <w:rFonts w:cs="Tahoma"/>
          <w:lang w:val="el-GR"/>
        </w:rPr>
      </w:pPr>
      <w:r w:rsidRPr="00EF2032">
        <w:rPr>
          <w:rFonts w:cs="Tahoma"/>
          <w:lang w:val="el-GR"/>
        </w:rPr>
        <w:t xml:space="preserve">η καταγραφή των απαιτήσεων διαλειτουργικότητας με τρίτα συστήματα </w:t>
      </w:r>
    </w:p>
    <w:p w14:paraId="6B02D673" w14:textId="77777777" w:rsidR="001A7407" w:rsidRPr="00EF2032" w:rsidRDefault="001A7407" w:rsidP="00671CDE">
      <w:pPr>
        <w:pStyle w:val="aff"/>
        <w:numPr>
          <w:ilvl w:val="0"/>
          <w:numId w:val="54"/>
        </w:numPr>
        <w:tabs>
          <w:tab w:val="left" w:pos="412"/>
        </w:tabs>
        <w:spacing w:line="300" w:lineRule="atLeast"/>
        <w:rPr>
          <w:rFonts w:cs="Tahoma"/>
          <w:lang w:val="el-GR"/>
        </w:rPr>
      </w:pPr>
      <w:r w:rsidRPr="00EF2032">
        <w:rPr>
          <w:rFonts w:cs="Tahoma"/>
          <w:lang w:val="el-GR"/>
        </w:rPr>
        <w:t xml:space="preserve">και η καταγραφή των προδιαγραφών ασφάλειας της Πλατφόρμας. </w:t>
      </w:r>
    </w:p>
    <w:p w14:paraId="66E9E560" w14:textId="77777777" w:rsidR="001A7407" w:rsidRPr="00EF2032" w:rsidRDefault="001A7407" w:rsidP="001A7407">
      <w:pPr>
        <w:tabs>
          <w:tab w:val="left" w:pos="412"/>
        </w:tabs>
        <w:spacing w:line="300" w:lineRule="atLeast"/>
        <w:rPr>
          <w:rFonts w:cs="Tahoma"/>
          <w:lang w:val="el-GR"/>
        </w:rPr>
      </w:pPr>
      <w:r w:rsidRPr="00EF2032">
        <w:rPr>
          <w:rFonts w:cs="Tahoma"/>
          <w:lang w:val="el-GR"/>
        </w:rPr>
        <w:t xml:space="preserve">Στο χρονικό διάστημα αυτό, θα πραγματοποιηθεί </w:t>
      </w:r>
    </w:p>
    <w:p w14:paraId="361172F6" w14:textId="77777777" w:rsidR="001A7407" w:rsidRPr="00EF2032" w:rsidRDefault="001A7407" w:rsidP="00671CDE">
      <w:pPr>
        <w:pStyle w:val="aff"/>
        <w:numPr>
          <w:ilvl w:val="0"/>
          <w:numId w:val="55"/>
        </w:numPr>
        <w:tabs>
          <w:tab w:val="left" w:pos="412"/>
        </w:tabs>
        <w:spacing w:line="300" w:lineRule="atLeast"/>
        <w:rPr>
          <w:rFonts w:cs="Tahoma"/>
          <w:lang w:val="el-GR"/>
        </w:rPr>
      </w:pPr>
      <w:r w:rsidRPr="00EF2032">
        <w:rPr>
          <w:rFonts w:cs="Tahoma"/>
          <w:lang w:val="el-GR"/>
        </w:rPr>
        <w:t xml:space="preserve">και η πλήρης ανάλυση και σχεδιασμός της αρχιτεκτονικής της πλατφόρμας </w:t>
      </w:r>
    </w:p>
    <w:p w14:paraId="56740E19" w14:textId="77777777" w:rsidR="001A7407" w:rsidRPr="00EF2032" w:rsidRDefault="001A7407" w:rsidP="00671CDE">
      <w:pPr>
        <w:pStyle w:val="aff"/>
        <w:numPr>
          <w:ilvl w:val="0"/>
          <w:numId w:val="55"/>
        </w:numPr>
        <w:tabs>
          <w:tab w:val="left" w:pos="412"/>
        </w:tabs>
        <w:spacing w:line="300" w:lineRule="atLeast"/>
        <w:rPr>
          <w:rFonts w:cs="Tahoma"/>
          <w:lang w:val="el-GR"/>
        </w:rPr>
      </w:pPr>
      <w:r w:rsidRPr="00EF2032">
        <w:rPr>
          <w:rFonts w:cs="Tahoma"/>
          <w:lang w:val="el-GR"/>
        </w:rPr>
        <w:t xml:space="preserve">και των εφαρμογών / υποσυστημάτων αυτής </w:t>
      </w:r>
    </w:p>
    <w:p w14:paraId="3D4DC0E8" w14:textId="77777777" w:rsidR="001A7407" w:rsidRPr="00EF2032" w:rsidRDefault="001A7407" w:rsidP="00671CDE">
      <w:pPr>
        <w:pStyle w:val="aff"/>
        <w:numPr>
          <w:ilvl w:val="0"/>
          <w:numId w:val="55"/>
        </w:numPr>
        <w:tabs>
          <w:tab w:val="left" w:pos="412"/>
        </w:tabs>
        <w:spacing w:line="300" w:lineRule="atLeast"/>
        <w:rPr>
          <w:rFonts w:cs="Tahoma"/>
          <w:lang w:val="el-GR"/>
        </w:rPr>
      </w:pPr>
      <w:r w:rsidRPr="00EF2032">
        <w:rPr>
          <w:rFonts w:cs="Tahoma"/>
          <w:lang w:val="el-GR"/>
        </w:rPr>
        <w:t xml:space="preserve">και θα τεθούν οι λειτουργικές (και μη) προδιαγραφές. </w:t>
      </w:r>
    </w:p>
    <w:p w14:paraId="3DF6A2A6" w14:textId="50D36CBF" w:rsidR="00EA5320" w:rsidRDefault="00EA5320" w:rsidP="001A7407">
      <w:pPr>
        <w:tabs>
          <w:tab w:val="left" w:pos="412"/>
        </w:tabs>
        <w:spacing w:line="300" w:lineRule="atLeast"/>
        <w:rPr>
          <w:rFonts w:cs="Tahoma"/>
          <w:lang w:val="el-GR"/>
        </w:rPr>
      </w:pPr>
      <w:r>
        <w:rPr>
          <w:rFonts w:cs="Tahoma"/>
          <w:b/>
          <w:bCs/>
          <w:lang w:val="el-GR"/>
        </w:rPr>
        <w:t>Π</w:t>
      </w:r>
      <w:r w:rsidRPr="00EF2032">
        <w:rPr>
          <w:rFonts w:cs="Tahoma"/>
          <w:b/>
          <w:bCs/>
          <w:lang w:val="el-GR"/>
        </w:rPr>
        <w:t>ακέτα εργασίας (ΠΕ)</w:t>
      </w:r>
    </w:p>
    <w:p w14:paraId="6AEE465E" w14:textId="219A77E7" w:rsidR="001A7407" w:rsidRPr="00EF2032" w:rsidRDefault="001A7407" w:rsidP="001A7407">
      <w:pPr>
        <w:tabs>
          <w:tab w:val="left" w:pos="412"/>
        </w:tabs>
        <w:spacing w:line="300" w:lineRule="atLeast"/>
        <w:rPr>
          <w:rFonts w:cs="Tahoma"/>
          <w:lang w:val="el-GR"/>
        </w:rPr>
      </w:pPr>
      <w:r w:rsidRPr="00EF2032">
        <w:rPr>
          <w:rFonts w:cs="Tahoma"/>
          <w:lang w:val="el-GR"/>
        </w:rPr>
        <w:t xml:space="preserve">Η υλοποίηση της φάσης 1 θα πραγματοποιηθεί σε 6 διακριτά </w:t>
      </w:r>
      <w:r w:rsidRPr="00EF2032">
        <w:rPr>
          <w:rFonts w:cs="Tahoma"/>
          <w:b/>
          <w:bCs/>
          <w:lang w:val="el-GR"/>
        </w:rPr>
        <w:t>πακέτα εργασίας (ΠΕ)</w:t>
      </w:r>
      <w:r w:rsidRPr="00EF2032">
        <w:rPr>
          <w:rFonts w:cs="Tahoma"/>
          <w:lang w:val="el-GR"/>
        </w:rPr>
        <w:t xml:space="preserve"> ήτοι: </w:t>
      </w:r>
    </w:p>
    <w:p w14:paraId="520E65EE" w14:textId="77777777" w:rsidR="001A7407" w:rsidRPr="00EF2032" w:rsidRDefault="001A7407" w:rsidP="00C77BF4">
      <w:pPr>
        <w:pStyle w:val="aff"/>
        <w:numPr>
          <w:ilvl w:val="0"/>
          <w:numId w:val="56"/>
        </w:numPr>
        <w:suppressAutoHyphens w:val="0"/>
        <w:spacing w:after="0" w:line="300" w:lineRule="atLeast"/>
        <w:ind w:left="851" w:hanging="491"/>
        <w:rPr>
          <w:rFonts w:cs="Tahoma"/>
          <w:lang w:val="el-GR"/>
        </w:rPr>
      </w:pPr>
      <w:r w:rsidRPr="00C77BF4">
        <w:rPr>
          <w:rFonts w:cs="Tahoma"/>
          <w:b/>
          <w:bCs/>
          <w:lang w:val="el-GR"/>
        </w:rPr>
        <w:t>ΠΕ 1.1</w:t>
      </w:r>
      <w:r w:rsidRPr="00EF2032">
        <w:rPr>
          <w:rFonts w:cs="Tahoma"/>
          <w:lang w:val="el-GR"/>
        </w:rPr>
        <w:t xml:space="preserve"> Ανάλυση απαιτήσεων, Σχεδιασμός Επιχειρησιακών Διαδικασιών Μέτρησης διοικητικών Βαρών και υποστήριξης της πολιτικής του ΕΠΑΔ</w:t>
      </w:r>
    </w:p>
    <w:p w14:paraId="0D6936F4" w14:textId="77777777" w:rsidR="001A7407" w:rsidRPr="00EF2032" w:rsidRDefault="001A7407" w:rsidP="00C77BF4">
      <w:pPr>
        <w:pStyle w:val="aff"/>
        <w:numPr>
          <w:ilvl w:val="0"/>
          <w:numId w:val="56"/>
        </w:numPr>
        <w:suppressAutoHyphens w:val="0"/>
        <w:spacing w:after="0" w:line="300" w:lineRule="atLeast"/>
        <w:ind w:left="851" w:hanging="491"/>
        <w:rPr>
          <w:rFonts w:cs="Tahoma"/>
        </w:rPr>
      </w:pPr>
      <w:r w:rsidRPr="00C77BF4">
        <w:rPr>
          <w:rFonts w:cs="Tahoma"/>
          <w:b/>
          <w:bCs/>
        </w:rPr>
        <w:t>ΠΕ 1.2</w:t>
      </w:r>
      <w:r w:rsidRPr="00EF2032">
        <w:rPr>
          <w:rFonts w:cs="Tahoma"/>
        </w:rPr>
        <w:t xml:space="preserve"> Προγραμματισμός υλοποίησης  </w:t>
      </w:r>
    </w:p>
    <w:p w14:paraId="186DD9CD" w14:textId="77777777" w:rsidR="001A7407" w:rsidRPr="00EF2032" w:rsidRDefault="001A7407" w:rsidP="00C77BF4">
      <w:pPr>
        <w:pStyle w:val="aff"/>
        <w:numPr>
          <w:ilvl w:val="0"/>
          <w:numId w:val="56"/>
        </w:numPr>
        <w:suppressAutoHyphens w:val="0"/>
        <w:spacing w:after="0" w:line="300" w:lineRule="atLeast"/>
        <w:ind w:left="851" w:hanging="491"/>
        <w:rPr>
          <w:rFonts w:cs="Tahoma"/>
          <w:lang w:val="el-GR"/>
        </w:rPr>
      </w:pPr>
      <w:r w:rsidRPr="00C77BF4">
        <w:rPr>
          <w:rFonts w:cs="Tahoma"/>
          <w:b/>
          <w:bCs/>
          <w:lang w:val="el-GR"/>
        </w:rPr>
        <w:t>ΠΕ 1.3</w:t>
      </w:r>
      <w:r w:rsidRPr="00EF2032">
        <w:rPr>
          <w:rFonts w:cs="Tahoma"/>
          <w:lang w:val="el-GR"/>
        </w:rPr>
        <w:t xml:space="preserve"> Ανάλυση, σχεδιασμός και αρχιτεκτονική πλατφόρμας και υποσυστημάτων / εφαρμογών</w:t>
      </w:r>
    </w:p>
    <w:p w14:paraId="494958ED" w14:textId="77777777" w:rsidR="001A7407" w:rsidRPr="00EF2032" w:rsidRDefault="001A7407" w:rsidP="00C77BF4">
      <w:pPr>
        <w:pStyle w:val="aff"/>
        <w:numPr>
          <w:ilvl w:val="0"/>
          <w:numId w:val="56"/>
        </w:numPr>
        <w:suppressAutoHyphens w:val="0"/>
        <w:spacing w:after="0" w:line="300" w:lineRule="atLeast"/>
        <w:ind w:left="851" w:hanging="491"/>
        <w:rPr>
          <w:rFonts w:cs="Tahoma"/>
        </w:rPr>
      </w:pPr>
      <w:r w:rsidRPr="00C77BF4">
        <w:rPr>
          <w:rFonts w:cs="Tahoma"/>
          <w:b/>
          <w:bCs/>
        </w:rPr>
        <w:t>ΠΕ 1.4</w:t>
      </w:r>
      <w:r w:rsidRPr="00EF2032">
        <w:rPr>
          <w:rFonts w:cs="Tahoma"/>
        </w:rPr>
        <w:t xml:space="preserve"> Σενάρια Ελέγχου</w:t>
      </w:r>
    </w:p>
    <w:p w14:paraId="1DE55291" w14:textId="77777777" w:rsidR="001A7407" w:rsidRPr="00EF2032" w:rsidRDefault="001A7407" w:rsidP="00C77BF4">
      <w:pPr>
        <w:pStyle w:val="aff"/>
        <w:numPr>
          <w:ilvl w:val="0"/>
          <w:numId w:val="56"/>
        </w:numPr>
        <w:suppressAutoHyphens w:val="0"/>
        <w:spacing w:after="0" w:line="300" w:lineRule="atLeast"/>
        <w:ind w:left="851" w:hanging="491"/>
        <w:rPr>
          <w:rFonts w:cs="Tahoma"/>
        </w:rPr>
      </w:pPr>
      <w:r w:rsidRPr="00C77BF4">
        <w:rPr>
          <w:rFonts w:cs="Tahoma"/>
          <w:b/>
          <w:bCs/>
        </w:rPr>
        <w:t>ΠΕ 1.5</w:t>
      </w:r>
      <w:r w:rsidRPr="00EF2032">
        <w:rPr>
          <w:rFonts w:cs="Tahoma"/>
        </w:rPr>
        <w:t xml:space="preserve"> Μελέτη Διαλειτουργικότητας</w:t>
      </w:r>
    </w:p>
    <w:p w14:paraId="019D4FAF" w14:textId="7109E42D" w:rsidR="001A7407" w:rsidRDefault="001A7407" w:rsidP="00C77BF4">
      <w:pPr>
        <w:pStyle w:val="aff"/>
        <w:numPr>
          <w:ilvl w:val="0"/>
          <w:numId w:val="56"/>
        </w:numPr>
        <w:suppressAutoHyphens w:val="0"/>
        <w:spacing w:after="0" w:line="300" w:lineRule="atLeast"/>
        <w:ind w:left="851" w:hanging="491"/>
        <w:rPr>
          <w:rFonts w:cs="Tahoma"/>
          <w:lang w:val="el-GR"/>
        </w:rPr>
      </w:pPr>
      <w:r w:rsidRPr="00C77BF4">
        <w:rPr>
          <w:rFonts w:cs="Tahoma"/>
          <w:b/>
          <w:bCs/>
          <w:lang w:val="el-GR"/>
        </w:rPr>
        <w:t>ΠΕ 1.6</w:t>
      </w:r>
      <w:r w:rsidRPr="00EF2032">
        <w:rPr>
          <w:rFonts w:cs="Tahoma"/>
          <w:lang w:val="el-GR"/>
        </w:rPr>
        <w:t xml:space="preserve"> Μελέτη Ασφάλειας της Πλατφόρμας και Συμμόρφωσης με το Γενικό Κανονισμό Προστασίας Προσωπικών Δεδομένων (</w:t>
      </w:r>
      <w:r w:rsidRPr="00EF2032">
        <w:rPr>
          <w:rFonts w:cs="Tahoma"/>
          <w:lang w:val="en-US"/>
        </w:rPr>
        <w:t>GDPR</w:t>
      </w:r>
      <w:r w:rsidRPr="00EF2032">
        <w:rPr>
          <w:rFonts w:cs="Tahoma"/>
          <w:lang w:val="el-GR"/>
        </w:rPr>
        <w:t>)</w:t>
      </w:r>
    </w:p>
    <w:p w14:paraId="46F504A4" w14:textId="77777777" w:rsidR="00EA5320" w:rsidRDefault="00EA5320" w:rsidP="00EA5320">
      <w:pPr>
        <w:tabs>
          <w:tab w:val="left" w:pos="412"/>
        </w:tabs>
        <w:spacing w:line="300" w:lineRule="atLeast"/>
        <w:rPr>
          <w:rFonts w:cs="Tahoma"/>
          <w:b/>
          <w:bCs/>
          <w:lang w:val="el-GR"/>
        </w:rPr>
      </w:pPr>
    </w:p>
    <w:p w14:paraId="2325DC50" w14:textId="655347C4" w:rsidR="00EA5320" w:rsidRPr="00EA5320" w:rsidRDefault="00EA5320" w:rsidP="00EA5320">
      <w:pPr>
        <w:tabs>
          <w:tab w:val="left" w:pos="412"/>
        </w:tabs>
        <w:spacing w:line="300" w:lineRule="atLeast"/>
        <w:rPr>
          <w:rFonts w:cs="Tahoma"/>
          <w:b/>
          <w:bCs/>
          <w:lang w:val="el-GR"/>
        </w:rPr>
      </w:pPr>
      <w:r w:rsidRPr="00EA5320">
        <w:rPr>
          <w:rFonts w:cs="Tahoma"/>
          <w:b/>
          <w:bCs/>
          <w:lang w:val="el-GR"/>
        </w:rPr>
        <w:t xml:space="preserve">ΠΑΡΑΔΟΤΕΑ: </w:t>
      </w:r>
    </w:p>
    <w:p w14:paraId="0B06993C" w14:textId="40BFEAA2" w:rsidR="001A7407" w:rsidRPr="00C77BF4" w:rsidRDefault="001A7407" w:rsidP="00C77BF4">
      <w:pPr>
        <w:pStyle w:val="aff"/>
        <w:numPr>
          <w:ilvl w:val="0"/>
          <w:numId w:val="84"/>
        </w:numPr>
        <w:tabs>
          <w:tab w:val="left" w:pos="412"/>
        </w:tabs>
        <w:spacing w:line="300" w:lineRule="atLeast"/>
        <w:rPr>
          <w:rFonts w:cs="Tahoma"/>
          <w:lang w:val="el-GR"/>
        </w:rPr>
      </w:pPr>
      <w:r w:rsidRPr="00C77BF4">
        <w:rPr>
          <w:rFonts w:cs="Tahoma"/>
          <w:b/>
          <w:bCs/>
          <w:lang w:val="el-GR"/>
        </w:rPr>
        <w:t>ΠΙ.1.1</w:t>
      </w:r>
      <w:r w:rsidRPr="00C77BF4">
        <w:rPr>
          <w:rFonts w:cs="Tahoma"/>
          <w:lang w:val="el-GR"/>
        </w:rPr>
        <w:t>: Μελέτη Εφαρμογής</w:t>
      </w:r>
    </w:p>
    <w:p w14:paraId="1731502B" w14:textId="77777777" w:rsidR="001A7407" w:rsidRPr="00EF2032" w:rsidRDefault="001A7407" w:rsidP="001A7407">
      <w:pPr>
        <w:tabs>
          <w:tab w:val="left" w:pos="412"/>
        </w:tabs>
        <w:spacing w:line="300" w:lineRule="atLeast"/>
        <w:rPr>
          <w:rFonts w:cs="Tahoma"/>
          <w:lang w:val="el-GR"/>
        </w:rPr>
      </w:pPr>
    </w:p>
    <w:p w14:paraId="59DD3788" w14:textId="77777777" w:rsidR="001A7407" w:rsidRPr="00B903F7" w:rsidRDefault="001A7407" w:rsidP="00EC6683">
      <w:pPr>
        <w:pStyle w:val="4"/>
        <w:numPr>
          <w:ilvl w:val="3"/>
          <w:numId w:val="80"/>
        </w:numPr>
      </w:pPr>
      <w:r w:rsidRPr="00B903F7">
        <w:t xml:space="preserve">Φάση 2 -  ΑΝΑΠΤΥΞΗ  - ΠΑΡΑΜΕΤΡΟΠΟΙΗΣΗ ΚΑΙ ΘΕΣΗ ΣΕ ΛΕΙΤΟΥΡΓΙΑ ΨΗΦΙΑΚΗΣ ΠΛΑΤΦΟΡΜΑΣ </w:t>
      </w:r>
    </w:p>
    <w:p w14:paraId="16A83D8E" w14:textId="792C7AD9" w:rsidR="001A7407" w:rsidRDefault="001A7407" w:rsidP="001A7407">
      <w:pPr>
        <w:spacing w:line="300" w:lineRule="atLeast"/>
        <w:rPr>
          <w:rFonts w:cs="Tahoma"/>
          <w:lang w:val="el-GR"/>
        </w:rPr>
      </w:pPr>
      <w:r w:rsidRPr="00EF2032">
        <w:rPr>
          <w:rFonts w:cs="Tahoma"/>
          <w:lang w:val="el-GR"/>
        </w:rPr>
        <w:t xml:space="preserve">Στη Φάση 2 θα αναπτυχθούν οι εφαρμογές που θα υποστηρίζουν τη λειτουργία της πλατφόρμας, η εγκατάστασή της στις υποδομές </w:t>
      </w:r>
      <w:r w:rsidRPr="00EF2032">
        <w:rPr>
          <w:rFonts w:cs="Tahoma"/>
          <w:lang w:val="en-US"/>
        </w:rPr>
        <w:t>G</w:t>
      </w:r>
      <w:r w:rsidRPr="00EF2032">
        <w:rPr>
          <w:rFonts w:cs="Tahoma"/>
          <w:lang w:val="el-GR"/>
        </w:rPr>
        <w:t>-</w:t>
      </w:r>
      <w:r w:rsidRPr="00EF2032">
        <w:rPr>
          <w:rFonts w:cs="Tahoma"/>
          <w:lang w:val="en-US"/>
        </w:rPr>
        <w:t>Cloud</w:t>
      </w:r>
      <w:r w:rsidRPr="00EF2032">
        <w:rPr>
          <w:rFonts w:cs="Tahoma"/>
          <w:lang w:val="el-GR"/>
        </w:rPr>
        <w:t xml:space="preserve"> , η παραμετροποίηση των εφαρμογών (όπου απαιτείται) και η θέση της σε λειτουργία. Η υλοποίηση της Φάσης 2 θα πραγματοποιηθεί στα παρακάτω διακριτά </w:t>
      </w:r>
      <w:r w:rsidRPr="00EF2032">
        <w:rPr>
          <w:rFonts w:cs="Tahoma"/>
          <w:b/>
          <w:bCs/>
          <w:lang w:val="el-GR"/>
        </w:rPr>
        <w:t>πακέτα εργασίας (ΠΕ)</w:t>
      </w:r>
      <w:r w:rsidRPr="00EF2032">
        <w:rPr>
          <w:rFonts w:cs="Tahoma"/>
          <w:lang w:val="el-GR"/>
        </w:rPr>
        <w:t xml:space="preserve"> ήτοι: </w:t>
      </w:r>
    </w:p>
    <w:p w14:paraId="3DF41331" w14:textId="77777777" w:rsidR="00EA5320" w:rsidRDefault="00EA5320" w:rsidP="00EA5320">
      <w:pPr>
        <w:tabs>
          <w:tab w:val="left" w:pos="412"/>
        </w:tabs>
        <w:spacing w:line="300" w:lineRule="atLeast"/>
        <w:rPr>
          <w:rFonts w:cs="Tahoma"/>
          <w:lang w:val="el-GR"/>
        </w:rPr>
      </w:pPr>
      <w:r>
        <w:rPr>
          <w:rFonts w:cs="Tahoma"/>
          <w:b/>
          <w:bCs/>
          <w:lang w:val="el-GR"/>
        </w:rPr>
        <w:t>Π</w:t>
      </w:r>
      <w:r w:rsidRPr="00EF2032">
        <w:rPr>
          <w:rFonts w:cs="Tahoma"/>
          <w:b/>
          <w:bCs/>
          <w:lang w:val="el-GR"/>
        </w:rPr>
        <w:t>ακέτα εργασίας (ΠΕ)</w:t>
      </w:r>
    </w:p>
    <w:p w14:paraId="4F4E23FC" w14:textId="77777777" w:rsidR="001A7407" w:rsidRPr="00EF2032" w:rsidRDefault="001A7407" w:rsidP="00671CDE">
      <w:pPr>
        <w:pStyle w:val="aff"/>
        <w:numPr>
          <w:ilvl w:val="0"/>
          <w:numId w:val="56"/>
        </w:numPr>
        <w:tabs>
          <w:tab w:val="left" w:pos="412"/>
        </w:tabs>
        <w:suppressAutoHyphens w:val="0"/>
        <w:spacing w:after="0" w:line="300" w:lineRule="atLeast"/>
        <w:rPr>
          <w:rFonts w:cs="Tahoma"/>
        </w:rPr>
      </w:pPr>
      <w:r w:rsidRPr="00C77BF4">
        <w:rPr>
          <w:rFonts w:cs="Tahoma"/>
          <w:b/>
          <w:bCs/>
        </w:rPr>
        <w:t>ΠΕ 2.1</w:t>
      </w:r>
      <w:r w:rsidRPr="00EF2032">
        <w:rPr>
          <w:rFonts w:cs="Tahoma"/>
        </w:rPr>
        <w:t xml:space="preserve"> Ανάπτυξη Εφαρμογών </w:t>
      </w:r>
    </w:p>
    <w:p w14:paraId="03C76B9E" w14:textId="77777777" w:rsidR="001A7407" w:rsidRPr="00EF2032" w:rsidRDefault="001A7407" w:rsidP="00671CDE">
      <w:pPr>
        <w:pStyle w:val="aff"/>
        <w:numPr>
          <w:ilvl w:val="0"/>
          <w:numId w:val="56"/>
        </w:numPr>
        <w:tabs>
          <w:tab w:val="left" w:pos="412"/>
        </w:tabs>
        <w:suppressAutoHyphens w:val="0"/>
        <w:spacing w:after="0" w:line="300" w:lineRule="atLeast"/>
        <w:rPr>
          <w:rFonts w:cs="Tahoma"/>
          <w:lang w:val="el-GR"/>
        </w:rPr>
      </w:pPr>
      <w:r w:rsidRPr="00C77BF4">
        <w:rPr>
          <w:rFonts w:cs="Tahoma"/>
          <w:b/>
          <w:bCs/>
          <w:lang w:val="el-GR"/>
        </w:rPr>
        <w:t>ΠΕ 2.2</w:t>
      </w:r>
      <w:r w:rsidRPr="00EF2032">
        <w:rPr>
          <w:rFonts w:cs="Tahoma"/>
          <w:lang w:val="el-GR"/>
        </w:rPr>
        <w:t xml:space="preserve"> Εγκατάσταση Πλατφόρμας στο </w:t>
      </w:r>
      <w:r w:rsidRPr="00EF2032">
        <w:rPr>
          <w:rFonts w:cs="Tahoma"/>
          <w:lang w:val="en-US"/>
        </w:rPr>
        <w:t>GCLOUD</w:t>
      </w:r>
      <w:r w:rsidRPr="00EF2032">
        <w:rPr>
          <w:rFonts w:cs="Tahoma"/>
          <w:lang w:val="el-GR"/>
        </w:rPr>
        <w:t xml:space="preserve"> &amp; Θέση σε λειτουργία</w:t>
      </w:r>
    </w:p>
    <w:p w14:paraId="1478438C" w14:textId="77777777" w:rsidR="001A7407" w:rsidRPr="00EF2032" w:rsidRDefault="001A7407" w:rsidP="00671CDE">
      <w:pPr>
        <w:pStyle w:val="aff"/>
        <w:numPr>
          <w:ilvl w:val="0"/>
          <w:numId w:val="56"/>
        </w:numPr>
        <w:tabs>
          <w:tab w:val="left" w:pos="412"/>
        </w:tabs>
        <w:suppressAutoHyphens w:val="0"/>
        <w:spacing w:after="0" w:line="300" w:lineRule="atLeast"/>
        <w:rPr>
          <w:rFonts w:cs="Tahoma"/>
          <w:lang w:val="el-GR"/>
        </w:rPr>
      </w:pPr>
      <w:r w:rsidRPr="00C77BF4">
        <w:rPr>
          <w:rFonts w:cs="Tahoma"/>
          <w:b/>
          <w:bCs/>
          <w:lang w:val="el-GR"/>
        </w:rPr>
        <w:t>ΠΕ 2.3</w:t>
      </w:r>
      <w:r w:rsidRPr="00EF2032">
        <w:rPr>
          <w:rFonts w:cs="Tahoma"/>
          <w:lang w:val="el-GR"/>
        </w:rPr>
        <w:t xml:space="preserve"> Έλεγχος λειτουργίας εφαρμογών και συστήματος</w:t>
      </w:r>
    </w:p>
    <w:p w14:paraId="64C41FB5" w14:textId="77777777" w:rsidR="001A7407" w:rsidRPr="00EF2032" w:rsidRDefault="001A7407" w:rsidP="00671CDE">
      <w:pPr>
        <w:pStyle w:val="aff"/>
        <w:numPr>
          <w:ilvl w:val="0"/>
          <w:numId w:val="56"/>
        </w:numPr>
        <w:tabs>
          <w:tab w:val="left" w:pos="412"/>
        </w:tabs>
        <w:suppressAutoHyphens w:val="0"/>
        <w:spacing w:after="0" w:line="300" w:lineRule="atLeast"/>
        <w:rPr>
          <w:rFonts w:cs="Tahoma"/>
          <w:lang w:val="el-GR"/>
        </w:rPr>
      </w:pPr>
      <w:r w:rsidRPr="00C77BF4">
        <w:rPr>
          <w:rFonts w:cs="Tahoma"/>
          <w:b/>
          <w:bCs/>
          <w:lang w:val="el-GR"/>
        </w:rPr>
        <w:t>ΠΕ 2.4</w:t>
      </w:r>
      <w:r w:rsidRPr="00EF2032">
        <w:rPr>
          <w:rFonts w:cs="Tahoma"/>
          <w:lang w:val="el-GR"/>
        </w:rPr>
        <w:t xml:space="preserve"> Τεκμηρίωση Εφαρμογών και Πηγαίου Κώδικα</w:t>
      </w:r>
    </w:p>
    <w:p w14:paraId="53015864" w14:textId="77777777" w:rsidR="001A7407" w:rsidRPr="00EF2032" w:rsidRDefault="001A7407" w:rsidP="001A7407">
      <w:pPr>
        <w:tabs>
          <w:tab w:val="left" w:pos="412"/>
        </w:tabs>
        <w:spacing w:line="300" w:lineRule="atLeast"/>
        <w:rPr>
          <w:rFonts w:cs="Tahoma"/>
          <w:lang w:val="el-GR"/>
        </w:rPr>
      </w:pPr>
    </w:p>
    <w:p w14:paraId="75A8D4E8" w14:textId="77777777" w:rsidR="001A7407" w:rsidRPr="00EF2032" w:rsidRDefault="001A7407" w:rsidP="001A7407">
      <w:pPr>
        <w:tabs>
          <w:tab w:val="left" w:pos="412"/>
        </w:tabs>
        <w:spacing w:line="300" w:lineRule="atLeast"/>
        <w:rPr>
          <w:rFonts w:cs="Tahoma"/>
          <w:lang w:val="el-GR"/>
        </w:rPr>
      </w:pPr>
      <w:r w:rsidRPr="00EF2032">
        <w:rPr>
          <w:rFonts w:cs="Tahoma"/>
          <w:b/>
          <w:bCs/>
          <w:lang w:val="el-GR"/>
        </w:rPr>
        <w:t>ΠΑΡΑΔΟΤΕΑ</w:t>
      </w:r>
      <w:r w:rsidRPr="00EF2032">
        <w:rPr>
          <w:rFonts w:cs="Tahoma"/>
          <w:lang w:val="el-GR"/>
        </w:rPr>
        <w:t xml:space="preserve">: </w:t>
      </w:r>
    </w:p>
    <w:p w14:paraId="68FCCDA7" w14:textId="77777777" w:rsidR="001A7407" w:rsidRPr="00C77BF4" w:rsidRDefault="001A7407" w:rsidP="00C77BF4">
      <w:pPr>
        <w:pStyle w:val="aff"/>
        <w:numPr>
          <w:ilvl w:val="0"/>
          <w:numId w:val="84"/>
        </w:numPr>
        <w:tabs>
          <w:tab w:val="left" w:pos="412"/>
        </w:tabs>
        <w:spacing w:line="300" w:lineRule="atLeast"/>
        <w:rPr>
          <w:rFonts w:cs="Tahoma"/>
          <w:lang w:val="el-GR"/>
        </w:rPr>
      </w:pPr>
      <w:r w:rsidRPr="00C77BF4">
        <w:rPr>
          <w:rFonts w:cs="Tahoma"/>
          <w:b/>
          <w:bCs/>
          <w:lang w:val="el-GR"/>
        </w:rPr>
        <w:t>Π.Ι.2.1</w:t>
      </w:r>
      <w:r w:rsidRPr="00C77BF4">
        <w:rPr>
          <w:rFonts w:cs="Tahoma"/>
          <w:lang w:val="el-GR"/>
        </w:rPr>
        <w:t xml:space="preserve"> Εγκατεστημένο και πλήρως παραμετροποιημένο σύστημα στις υποδομές </w:t>
      </w:r>
      <w:r w:rsidRPr="00C77BF4">
        <w:rPr>
          <w:rFonts w:cs="Tahoma"/>
          <w:lang w:val="en-US"/>
        </w:rPr>
        <w:t>G</w:t>
      </w:r>
      <w:r w:rsidRPr="00C77BF4">
        <w:rPr>
          <w:rFonts w:cs="Tahoma"/>
          <w:lang w:val="el-GR"/>
        </w:rPr>
        <w:t>-</w:t>
      </w:r>
      <w:r w:rsidRPr="00C77BF4">
        <w:rPr>
          <w:rFonts w:cs="Tahoma"/>
          <w:lang w:val="en-US"/>
        </w:rPr>
        <w:t>Cloud</w:t>
      </w:r>
    </w:p>
    <w:p w14:paraId="456A65CC" w14:textId="77777777" w:rsidR="001A7407" w:rsidRPr="00C77BF4" w:rsidRDefault="001A7407" w:rsidP="00C77BF4">
      <w:pPr>
        <w:pStyle w:val="aff"/>
        <w:numPr>
          <w:ilvl w:val="0"/>
          <w:numId w:val="84"/>
        </w:numPr>
        <w:tabs>
          <w:tab w:val="left" w:pos="412"/>
        </w:tabs>
        <w:spacing w:line="300" w:lineRule="atLeast"/>
        <w:rPr>
          <w:rFonts w:cs="Tahoma"/>
          <w:lang w:val="el-GR"/>
        </w:rPr>
      </w:pPr>
      <w:r w:rsidRPr="00C77BF4">
        <w:rPr>
          <w:rFonts w:cs="Tahoma"/>
          <w:b/>
          <w:bCs/>
          <w:lang w:val="el-GR"/>
        </w:rPr>
        <w:t>Π.Ι.2.2</w:t>
      </w:r>
      <w:r w:rsidRPr="00C77BF4">
        <w:rPr>
          <w:rFonts w:cs="Tahoma"/>
          <w:lang w:val="el-GR"/>
        </w:rPr>
        <w:t xml:space="preserve"> Τεκμηρίωση συστήματος</w:t>
      </w:r>
    </w:p>
    <w:p w14:paraId="1DD00CB1" w14:textId="77777777" w:rsidR="001A7407" w:rsidRPr="00C77BF4" w:rsidRDefault="001A7407" w:rsidP="00C77BF4">
      <w:pPr>
        <w:pStyle w:val="aff"/>
        <w:numPr>
          <w:ilvl w:val="0"/>
          <w:numId w:val="84"/>
        </w:numPr>
        <w:tabs>
          <w:tab w:val="left" w:pos="412"/>
        </w:tabs>
        <w:spacing w:line="300" w:lineRule="atLeast"/>
        <w:rPr>
          <w:rFonts w:cs="Tahoma"/>
          <w:lang w:val="el-GR"/>
        </w:rPr>
      </w:pPr>
      <w:r w:rsidRPr="00C77BF4">
        <w:rPr>
          <w:rFonts w:cs="Tahoma"/>
          <w:b/>
          <w:bCs/>
          <w:lang w:val="el-GR"/>
        </w:rPr>
        <w:t>Π.Ι.2.3</w:t>
      </w:r>
      <w:r w:rsidRPr="00C77BF4">
        <w:rPr>
          <w:rFonts w:cs="Tahoma"/>
          <w:lang w:val="el-GR"/>
        </w:rPr>
        <w:t xml:space="preserve"> Πηγαίος Κώδικας</w:t>
      </w:r>
    </w:p>
    <w:p w14:paraId="5183A403" w14:textId="77777777" w:rsidR="001A7407" w:rsidRPr="00C77BF4" w:rsidRDefault="001A7407" w:rsidP="00C77BF4">
      <w:pPr>
        <w:pStyle w:val="aff"/>
        <w:numPr>
          <w:ilvl w:val="0"/>
          <w:numId w:val="84"/>
        </w:numPr>
        <w:tabs>
          <w:tab w:val="left" w:pos="412"/>
        </w:tabs>
        <w:spacing w:line="300" w:lineRule="atLeast"/>
        <w:rPr>
          <w:rFonts w:cs="Tahoma"/>
          <w:lang w:val="el-GR"/>
        </w:rPr>
      </w:pPr>
      <w:r w:rsidRPr="00C77BF4">
        <w:rPr>
          <w:rFonts w:cs="Tahoma"/>
          <w:b/>
          <w:bCs/>
          <w:lang w:val="el-GR"/>
        </w:rPr>
        <w:t>Π.Ι.2.4</w:t>
      </w:r>
      <w:r w:rsidRPr="00C77BF4">
        <w:rPr>
          <w:rFonts w:cs="Tahoma"/>
          <w:lang w:val="el-GR"/>
        </w:rPr>
        <w:t xml:space="preserve"> Αποτελέσματα Ελέγχων αποδοχής.</w:t>
      </w:r>
    </w:p>
    <w:p w14:paraId="4237EC65" w14:textId="77777777" w:rsidR="001A7407" w:rsidRPr="00EF2032" w:rsidRDefault="001A7407" w:rsidP="001A7407">
      <w:pPr>
        <w:tabs>
          <w:tab w:val="left" w:pos="412"/>
        </w:tabs>
        <w:spacing w:line="300" w:lineRule="atLeast"/>
        <w:rPr>
          <w:rFonts w:cs="Tahoma"/>
          <w:b/>
          <w:bCs/>
          <w:u w:val="single"/>
          <w:lang w:val="el-GR"/>
        </w:rPr>
      </w:pPr>
    </w:p>
    <w:p w14:paraId="7674A858" w14:textId="77777777" w:rsidR="001A7407" w:rsidRPr="00DE77D8" w:rsidRDefault="001A7407" w:rsidP="00EC6683">
      <w:pPr>
        <w:pStyle w:val="4"/>
        <w:numPr>
          <w:ilvl w:val="3"/>
          <w:numId w:val="80"/>
        </w:numPr>
      </w:pPr>
      <w:r w:rsidRPr="00DE77D8">
        <w:t>ΦΑΣΗ 3 - ΠΙΛΟΤΙΚΗ ΛΕΙΤΟΥΡΓΙΑ</w:t>
      </w:r>
    </w:p>
    <w:p w14:paraId="746B2702" w14:textId="17926971" w:rsidR="001A7407" w:rsidRDefault="001A7407" w:rsidP="001A7407">
      <w:pPr>
        <w:tabs>
          <w:tab w:val="left" w:pos="412"/>
        </w:tabs>
        <w:spacing w:line="300" w:lineRule="atLeast"/>
        <w:rPr>
          <w:rFonts w:cs="Tahoma"/>
          <w:lang w:val="el-GR"/>
        </w:rPr>
      </w:pPr>
      <w:r w:rsidRPr="00EF2032">
        <w:rPr>
          <w:rFonts w:cs="Tahoma"/>
          <w:lang w:val="el-GR"/>
        </w:rPr>
        <w:t xml:space="preserve">Στη Φάση 3 περιλαμβάνονται δράσεις που αφορούν στην αρχική εξοικείωση των χρηστών με τις λειτουργίες και δυνατότητες της ψηφιακής πλατφόρμας μέσω εκπαιδευτικών προγραμμάτων και παροχής υπηρεσιών </w:t>
      </w:r>
      <w:r w:rsidRPr="00EF2032">
        <w:rPr>
          <w:rFonts w:cs="Tahoma"/>
          <w:lang w:val="en-US"/>
        </w:rPr>
        <w:t>on</w:t>
      </w:r>
      <w:r w:rsidRPr="00EF2032">
        <w:rPr>
          <w:rFonts w:cs="Tahoma"/>
          <w:lang w:val="el-GR"/>
        </w:rPr>
        <w:t xml:space="preserve"> </w:t>
      </w:r>
      <w:r w:rsidRPr="00EF2032">
        <w:rPr>
          <w:rFonts w:cs="Tahoma"/>
          <w:lang w:val="en-US"/>
        </w:rPr>
        <w:t>the</w:t>
      </w:r>
      <w:r w:rsidRPr="00EF2032">
        <w:rPr>
          <w:rFonts w:cs="Tahoma"/>
          <w:lang w:val="el-GR"/>
        </w:rPr>
        <w:t xml:space="preserve"> </w:t>
      </w:r>
      <w:r w:rsidRPr="00EF2032">
        <w:rPr>
          <w:rFonts w:cs="Tahoma"/>
          <w:lang w:val="en-US"/>
        </w:rPr>
        <w:t>job</w:t>
      </w:r>
      <w:r w:rsidRPr="00EF2032">
        <w:rPr>
          <w:rFonts w:cs="Tahoma"/>
          <w:lang w:val="el-GR"/>
        </w:rPr>
        <w:t xml:space="preserve"> </w:t>
      </w:r>
      <w:r w:rsidRPr="00EF2032">
        <w:rPr>
          <w:rFonts w:cs="Tahoma"/>
          <w:lang w:val="en-US"/>
        </w:rPr>
        <w:t>training</w:t>
      </w:r>
      <w:r w:rsidRPr="00EF2032">
        <w:rPr>
          <w:rFonts w:cs="Tahoma"/>
          <w:lang w:val="el-GR"/>
        </w:rPr>
        <w:t xml:space="preserve">, καθώς και σε δίμηνη πιλοτική λειτουργία της ψηφιακής πλατφόρμας για τη μέτρηση διοικητικών βαρών αλλά και των μηχανισμών της πλατφόρμας για την υποστήριξη του ΕΠΑΔ, ώστε να εντοπιστούν τυχόν ζητήματα που επηρεάζουν την ορθή λειτουργία της σε ελεγχόμενο περιβάλλον. Η υλοποίηση της Φάσης 3 θα πραγματοποιηθεί στα παρακάτω διακριτά πακέτα εργασίας (ΠΕ): </w:t>
      </w:r>
    </w:p>
    <w:p w14:paraId="4AD4DE70" w14:textId="77777777" w:rsidR="00EA5320" w:rsidRDefault="00EA5320" w:rsidP="00EA5320">
      <w:pPr>
        <w:tabs>
          <w:tab w:val="left" w:pos="412"/>
        </w:tabs>
        <w:spacing w:line="300" w:lineRule="atLeast"/>
        <w:rPr>
          <w:rFonts w:cs="Tahoma"/>
          <w:lang w:val="el-GR"/>
        </w:rPr>
      </w:pPr>
      <w:r>
        <w:rPr>
          <w:rFonts w:cs="Tahoma"/>
          <w:b/>
          <w:bCs/>
          <w:lang w:val="el-GR"/>
        </w:rPr>
        <w:t>Π</w:t>
      </w:r>
      <w:r w:rsidRPr="00EF2032">
        <w:rPr>
          <w:rFonts w:cs="Tahoma"/>
          <w:b/>
          <w:bCs/>
          <w:lang w:val="el-GR"/>
        </w:rPr>
        <w:t>ακέτα εργασίας (ΠΕ)</w:t>
      </w:r>
    </w:p>
    <w:p w14:paraId="4DC47F6C" w14:textId="77777777" w:rsidR="001A7407" w:rsidRPr="00EF2032" w:rsidRDefault="001A7407" w:rsidP="00671CDE">
      <w:pPr>
        <w:pStyle w:val="aff"/>
        <w:numPr>
          <w:ilvl w:val="0"/>
          <w:numId w:val="56"/>
        </w:numPr>
        <w:tabs>
          <w:tab w:val="left" w:pos="412"/>
        </w:tabs>
        <w:suppressAutoHyphens w:val="0"/>
        <w:spacing w:after="0" w:line="300" w:lineRule="atLeast"/>
        <w:rPr>
          <w:rFonts w:cs="Tahoma"/>
          <w:lang w:val="el-GR"/>
        </w:rPr>
      </w:pPr>
      <w:r w:rsidRPr="00C77BF4">
        <w:rPr>
          <w:rFonts w:cs="Tahoma"/>
          <w:b/>
          <w:bCs/>
          <w:lang w:val="el-GR"/>
        </w:rPr>
        <w:t>ΠΕ 3.1</w:t>
      </w:r>
      <w:r w:rsidRPr="00EF2032">
        <w:rPr>
          <w:rFonts w:cs="Tahoma"/>
          <w:lang w:val="el-GR"/>
        </w:rPr>
        <w:t xml:space="preserve"> Εκπαίδευση και Παροχή υπηρεσιών </w:t>
      </w:r>
      <w:r w:rsidRPr="00EF2032">
        <w:rPr>
          <w:rFonts w:cs="Tahoma"/>
        </w:rPr>
        <w:t>on</w:t>
      </w:r>
      <w:r w:rsidRPr="00EF2032">
        <w:rPr>
          <w:rFonts w:cs="Tahoma"/>
          <w:lang w:val="el-GR"/>
        </w:rPr>
        <w:t xml:space="preserve"> </w:t>
      </w:r>
      <w:r w:rsidRPr="00EF2032">
        <w:rPr>
          <w:rFonts w:cs="Tahoma"/>
        </w:rPr>
        <w:t>the</w:t>
      </w:r>
      <w:r w:rsidRPr="00EF2032">
        <w:rPr>
          <w:rFonts w:cs="Tahoma"/>
          <w:lang w:val="el-GR"/>
        </w:rPr>
        <w:t xml:space="preserve"> </w:t>
      </w:r>
      <w:r w:rsidRPr="00EF2032">
        <w:rPr>
          <w:rFonts w:cs="Tahoma"/>
        </w:rPr>
        <w:t>job</w:t>
      </w:r>
      <w:r w:rsidRPr="00EF2032">
        <w:rPr>
          <w:rFonts w:cs="Tahoma"/>
          <w:lang w:val="el-GR"/>
        </w:rPr>
        <w:t xml:space="preserve"> </w:t>
      </w:r>
      <w:r w:rsidRPr="00EF2032">
        <w:rPr>
          <w:rFonts w:cs="Tahoma"/>
        </w:rPr>
        <w:t>training</w:t>
      </w:r>
      <w:r w:rsidRPr="00EF2032">
        <w:rPr>
          <w:rFonts w:cs="Tahoma"/>
          <w:lang w:val="el-GR"/>
        </w:rPr>
        <w:t xml:space="preserve"> (</w:t>
      </w:r>
      <w:r w:rsidRPr="00EF2032">
        <w:rPr>
          <w:rFonts w:cs="Tahoma"/>
          <w:lang w:val="en-US"/>
        </w:rPr>
        <w:t>OJT</w:t>
      </w:r>
      <w:r w:rsidRPr="00EF2032">
        <w:rPr>
          <w:rFonts w:cs="Tahoma"/>
          <w:lang w:val="el-GR"/>
        </w:rPr>
        <w:t>)</w:t>
      </w:r>
    </w:p>
    <w:p w14:paraId="06592A47" w14:textId="77777777" w:rsidR="001A7407" w:rsidRPr="00EF2032" w:rsidRDefault="001A7407" w:rsidP="00671CDE">
      <w:pPr>
        <w:pStyle w:val="aff"/>
        <w:numPr>
          <w:ilvl w:val="0"/>
          <w:numId w:val="56"/>
        </w:numPr>
        <w:tabs>
          <w:tab w:val="left" w:pos="412"/>
        </w:tabs>
        <w:suppressAutoHyphens w:val="0"/>
        <w:spacing w:after="0" w:line="300" w:lineRule="atLeast"/>
        <w:rPr>
          <w:rFonts w:cs="Tahoma"/>
        </w:rPr>
      </w:pPr>
      <w:r w:rsidRPr="00C77BF4">
        <w:rPr>
          <w:rFonts w:cs="Tahoma"/>
          <w:b/>
          <w:bCs/>
        </w:rPr>
        <w:t>ΠΕ 3.2</w:t>
      </w:r>
      <w:r w:rsidRPr="00EF2032">
        <w:rPr>
          <w:rFonts w:cs="Tahoma"/>
        </w:rPr>
        <w:t xml:space="preserve"> Υποστήριξη πιλοτικής  λειτουργίας</w:t>
      </w:r>
    </w:p>
    <w:p w14:paraId="25B7A9AE" w14:textId="77777777" w:rsidR="001A7407" w:rsidRPr="00EF2032" w:rsidRDefault="001A7407" w:rsidP="00671CDE">
      <w:pPr>
        <w:pStyle w:val="aff"/>
        <w:numPr>
          <w:ilvl w:val="0"/>
          <w:numId w:val="56"/>
        </w:numPr>
        <w:tabs>
          <w:tab w:val="left" w:pos="412"/>
        </w:tabs>
        <w:suppressAutoHyphens w:val="0"/>
        <w:spacing w:after="0" w:line="300" w:lineRule="atLeast"/>
        <w:rPr>
          <w:rFonts w:cs="Tahoma"/>
        </w:rPr>
      </w:pPr>
      <w:r w:rsidRPr="00C77BF4">
        <w:rPr>
          <w:rFonts w:cs="Tahoma"/>
          <w:b/>
          <w:bCs/>
        </w:rPr>
        <w:t>ΠΕ 3.3</w:t>
      </w:r>
      <w:r w:rsidRPr="00EF2032">
        <w:rPr>
          <w:rFonts w:cs="Tahoma"/>
        </w:rPr>
        <w:t xml:space="preserve"> Επικαιροποίηση Τεκμηρίωσης</w:t>
      </w:r>
    </w:p>
    <w:p w14:paraId="69464EB1" w14:textId="77777777" w:rsidR="00EA5320" w:rsidRDefault="00EA5320" w:rsidP="001A7407">
      <w:pPr>
        <w:tabs>
          <w:tab w:val="left" w:pos="412"/>
        </w:tabs>
        <w:spacing w:line="300" w:lineRule="atLeast"/>
        <w:rPr>
          <w:rFonts w:cs="Tahoma"/>
          <w:b/>
          <w:bCs/>
          <w:lang w:val="el-GR"/>
        </w:rPr>
      </w:pPr>
    </w:p>
    <w:p w14:paraId="11F5416B" w14:textId="63665E8E" w:rsidR="001A7407" w:rsidRPr="00EF2032" w:rsidRDefault="001A7407" w:rsidP="001A7407">
      <w:pPr>
        <w:tabs>
          <w:tab w:val="left" w:pos="412"/>
        </w:tabs>
        <w:spacing w:line="300" w:lineRule="atLeast"/>
        <w:rPr>
          <w:rFonts w:cs="Tahoma"/>
          <w:lang w:val="el-GR"/>
        </w:rPr>
      </w:pPr>
      <w:r w:rsidRPr="00EF2032">
        <w:rPr>
          <w:rFonts w:cs="Tahoma"/>
          <w:b/>
          <w:bCs/>
          <w:lang w:val="el-GR"/>
        </w:rPr>
        <w:t>ΠΑΡΑΔΟΤΕΑ</w:t>
      </w:r>
      <w:r w:rsidRPr="00EF2032">
        <w:rPr>
          <w:rFonts w:cs="Tahoma"/>
          <w:lang w:val="el-GR"/>
        </w:rPr>
        <w:t xml:space="preserve">: </w:t>
      </w:r>
    </w:p>
    <w:p w14:paraId="08DB6B1C" w14:textId="77777777" w:rsidR="001A7407" w:rsidRPr="00C77BF4" w:rsidRDefault="001A7407" w:rsidP="00C77BF4">
      <w:pPr>
        <w:pStyle w:val="aff"/>
        <w:numPr>
          <w:ilvl w:val="0"/>
          <w:numId w:val="85"/>
        </w:numPr>
        <w:tabs>
          <w:tab w:val="left" w:pos="412"/>
        </w:tabs>
        <w:spacing w:line="300" w:lineRule="atLeast"/>
        <w:rPr>
          <w:rFonts w:cs="Tahoma"/>
          <w:lang w:val="el-GR"/>
        </w:rPr>
      </w:pPr>
      <w:r w:rsidRPr="00C77BF4">
        <w:rPr>
          <w:rFonts w:cs="Tahoma"/>
          <w:b/>
          <w:bCs/>
          <w:lang w:val="el-GR"/>
        </w:rPr>
        <w:t>Π.Ι.3.1</w:t>
      </w:r>
      <w:r w:rsidRPr="00C77BF4">
        <w:rPr>
          <w:rFonts w:cs="Tahoma"/>
          <w:lang w:val="el-GR"/>
        </w:rPr>
        <w:t xml:space="preserve"> Εκπαιδευτικό υλικό</w:t>
      </w:r>
    </w:p>
    <w:p w14:paraId="64A8BE5A" w14:textId="77777777" w:rsidR="001A7407" w:rsidRPr="00C77BF4" w:rsidRDefault="001A7407" w:rsidP="00C77BF4">
      <w:pPr>
        <w:pStyle w:val="aff"/>
        <w:numPr>
          <w:ilvl w:val="0"/>
          <w:numId w:val="85"/>
        </w:numPr>
        <w:tabs>
          <w:tab w:val="left" w:pos="412"/>
        </w:tabs>
        <w:spacing w:line="300" w:lineRule="atLeast"/>
        <w:rPr>
          <w:rFonts w:cs="Tahoma"/>
          <w:lang w:val="el-GR"/>
        </w:rPr>
      </w:pPr>
      <w:r w:rsidRPr="00C77BF4">
        <w:rPr>
          <w:rFonts w:cs="Tahoma"/>
          <w:b/>
          <w:bCs/>
          <w:lang w:val="el-GR"/>
        </w:rPr>
        <w:t>Π.Ι.3.2</w:t>
      </w:r>
      <w:r w:rsidRPr="00C77BF4">
        <w:rPr>
          <w:rFonts w:cs="Tahoma"/>
          <w:lang w:val="el-GR"/>
        </w:rPr>
        <w:t xml:space="preserve"> Αναφορά αποτελεσμάτων υπηρεσιών </w:t>
      </w:r>
      <w:r w:rsidRPr="00C77BF4">
        <w:rPr>
          <w:rFonts w:cs="Tahoma"/>
          <w:lang w:val="en-US"/>
        </w:rPr>
        <w:t>OJT</w:t>
      </w:r>
      <w:r w:rsidRPr="00C77BF4">
        <w:rPr>
          <w:rFonts w:cs="Tahoma"/>
          <w:lang w:val="el-GR"/>
        </w:rPr>
        <w:t xml:space="preserve"> και Πιλοτικής Λειτουργίας</w:t>
      </w:r>
    </w:p>
    <w:p w14:paraId="389B70D7" w14:textId="77777777" w:rsidR="001A7407" w:rsidRPr="00C77BF4" w:rsidRDefault="001A7407" w:rsidP="00C77BF4">
      <w:pPr>
        <w:pStyle w:val="aff"/>
        <w:numPr>
          <w:ilvl w:val="0"/>
          <w:numId w:val="85"/>
        </w:numPr>
        <w:tabs>
          <w:tab w:val="left" w:pos="412"/>
        </w:tabs>
        <w:spacing w:line="300" w:lineRule="atLeast"/>
        <w:rPr>
          <w:rFonts w:cs="Tahoma"/>
          <w:lang w:val="el-GR"/>
        </w:rPr>
      </w:pPr>
      <w:r w:rsidRPr="00C77BF4">
        <w:rPr>
          <w:rFonts w:cs="Tahoma"/>
          <w:b/>
          <w:bCs/>
          <w:lang w:val="el-GR"/>
        </w:rPr>
        <w:t>Π.Ι.3.3</w:t>
      </w:r>
      <w:r w:rsidRPr="00C77BF4">
        <w:rPr>
          <w:rFonts w:cs="Tahoma"/>
          <w:lang w:val="el-GR"/>
        </w:rPr>
        <w:t xml:space="preserve"> Επικαιροποιημένο λογισμικό και τεκμηρίωση.</w:t>
      </w:r>
    </w:p>
    <w:p w14:paraId="3E44C265" w14:textId="77777777" w:rsidR="001A7407" w:rsidRPr="00EF2032" w:rsidRDefault="001A7407" w:rsidP="001A7407">
      <w:pPr>
        <w:tabs>
          <w:tab w:val="left" w:pos="412"/>
        </w:tabs>
        <w:spacing w:line="300" w:lineRule="atLeast"/>
        <w:rPr>
          <w:rFonts w:cs="Tahoma"/>
          <w:lang w:val="el-GR"/>
        </w:rPr>
      </w:pPr>
    </w:p>
    <w:p w14:paraId="6EE271CF" w14:textId="77777777" w:rsidR="001A7407" w:rsidRPr="00DE77D8" w:rsidRDefault="001A7407" w:rsidP="00EC6683">
      <w:pPr>
        <w:pStyle w:val="4"/>
        <w:numPr>
          <w:ilvl w:val="3"/>
          <w:numId w:val="80"/>
        </w:numPr>
      </w:pPr>
      <w:r w:rsidRPr="00B903F7">
        <w:t xml:space="preserve"> </w:t>
      </w:r>
      <w:r w:rsidRPr="00DE77D8">
        <w:t xml:space="preserve">ΦΑΣΗ 4 – ΥΠΟΣΤΗΡΙΞΗ ΔΟΚΙΜΑΣΤΙΚΗΣ ΛΕΙΤΟΥΡΓΙΑΣ </w:t>
      </w:r>
    </w:p>
    <w:p w14:paraId="0034F93B" w14:textId="3883147B" w:rsidR="001A7407" w:rsidRDefault="001A7407" w:rsidP="001A7407">
      <w:pPr>
        <w:tabs>
          <w:tab w:val="left" w:pos="412"/>
        </w:tabs>
        <w:spacing w:line="300" w:lineRule="atLeast"/>
        <w:rPr>
          <w:rFonts w:cs="Tahoma"/>
          <w:lang w:val="el-GR"/>
        </w:rPr>
      </w:pPr>
      <w:r w:rsidRPr="00EF2032">
        <w:rPr>
          <w:rFonts w:cs="Tahoma"/>
          <w:lang w:val="el-GR"/>
        </w:rPr>
        <w:t xml:space="preserve">Η Φάση 4 περιλαμβάνει υπηρεσίες υποστήριξης 4μηνης περιόδου δοκιμαστικής λειτουργίας όλων των λειτουργιών και υποσυστημάτων της Πλατφόρμας σε πλήρως παραγωγικό περιβάλλον (βλ και Κεφάλαιο 2 του παρόντος Παραρτήματος για αναλυτική περιγραφή), προκειμένου αφενός να διασφαλιστεί η καλή λειτουργία αυτής, και αφετέρου να βελτιστοποιηθούν οι λειτουργίες της με βάση παρατηρήσεις και υποδείξεις χρηστών. Διακρίνεται στα κάτωθι πακέτα εργασίας (ΠΕ): </w:t>
      </w:r>
    </w:p>
    <w:p w14:paraId="283660E0" w14:textId="77777777" w:rsidR="00EA5320" w:rsidRDefault="00EA5320" w:rsidP="00EA5320">
      <w:pPr>
        <w:tabs>
          <w:tab w:val="left" w:pos="412"/>
        </w:tabs>
        <w:spacing w:line="300" w:lineRule="atLeast"/>
        <w:rPr>
          <w:rFonts w:cs="Tahoma"/>
          <w:lang w:val="el-GR"/>
        </w:rPr>
      </w:pPr>
      <w:r>
        <w:rPr>
          <w:rFonts w:cs="Tahoma"/>
          <w:b/>
          <w:bCs/>
          <w:lang w:val="el-GR"/>
        </w:rPr>
        <w:t>Π</w:t>
      </w:r>
      <w:r w:rsidRPr="00EF2032">
        <w:rPr>
          <w:rFonts w:cs="Tahoma"/>
          <w:b/>
          <w:bCs/>
          <w:lang w:val="el-GR"/>
        </w:rPr>
        <w:t>ακέτα εργασίας (ΠΕ)</w:t>
      </w:r>
    </w:p>
    <w:p w14:paraId="0B49F69F" w14:textId="77777777" w:rsidR="001A7407" w:rsidRPr="00EF2032" w:rsidRDefault="001A7407" w:rsidP="00671CDE">
      <w:pPr>
        <w:pStyle w:val="aff"/>
        <w:numPr>
          <w:ilvl w:val="0"/>
          <w:numId w:val="56"/>
        </w:numPr>
        <w:tabs>
          <w:tab w:val="left" w:pos="412"/>
        </w:tabs>
        <w:suppressAutoHyphens w:val="0"/>
        <w:spacing w:after="0" w:line="300" w:lineRule="atLeast"/>
        <w:rPr>
          <w:rFonts w:cs="Tahoma"/>
        </w:rPr>
      </w:pPr>
      <w:r w:rsidRPr="00C77BF4">
        <w:rPr>
          <w:rFonts w:cs="Tahoma"/>
          <w:b/>
          <w:bCs/>
        </w:rPr>
        <w:t>ΠΕ 4.1</w:t>
      </w:r>
      <w:r w:rsidRPr="00EF2032">
        <w:rPr>
          <w:rFonts w:cs="Tahoma"/>
        </w:rPr>
        <w:t xml:space="preserve"> Υποστήριξη παραγωγικής λειτουργίας</w:t>
      </w:r>
    </w:p>
    <w:p w14:paraId="2F86EF5B" w14:textId="77777777" w:rsidR="001A7407" w:rsidRPr="00EF2032" w:rsidRDefault="001A7407" w:rsidP="00671CDE">
      <w:pPr>
        <w:pStyle w:val="aff"/>
        <w:numPr>
          <w:ilvl w:val="0"/>
          <w:numId w:val="56"/>
        </w:numPr>
        <w:tabs>
          <w:tab w:val="left" w:pos="412"/>
        </w:tabs>
        <w:suppressAutoHyphens w:val="0"/>
        <w:spacing w:after="0" w:line="300" w:lineRule="atLeast"/>
        <w:rPr>
          <w:rFonts w:cs="Tahoma"/>
        </w:rPr>
      </w:pPr>
      <w:r w:rsidRPr="00C77BF4">
        <w:rPr>
          <w:rFonts w:cs="Tahoma"/>
          <w:b/>
          <w:bCs/>
        </w:rPr>
        <w:t>ΠΕ 4.2</w:t>
      </w:r>
      <w:r w:rsidRPr="00EF2032">
        <w:rPr>
          <w:rFonts w:cs="Tahoma"/>
        </w:rPr>
        <w:t xml:space="preserve"> Τελική Τεκμηρίωση Εφαρμογών &amp; Κώδικα</w:t>
      </w:r>
    </w:p>
    <w:p w14:paraId="14BF39DA" w14:textId="77777777" w:rsidR="00EA5320" w:rsidRDefault="00EA5320" w:rsidP="001A7407">
      <w:pPr>
        <w:tabs>
          <w:tab w:val="left" w:pos="412"/>
        </w:tabs>
        <w:spacing w:line="300" w:lineRule="atLeast"/>
        <w:rPr>
          <w:rFonts w:cs="Tahoma"/>
          <w:lang w:val="el-GR"/>
        </w:rPr>
      </w:pPr>
    </w:p>
    <w:p w14:paraId="669943BF" w14:textId="4945C5BA" w:rsidR="001A7407" w:rsidRPr="00EA5320" w:rsidRDefault="001A7407" w:rsidP="001A7407">
      <w:pPr>
        <w:tabs>
          <w:tab w:val="left" w:pos="412"/>
        </w:tabs>
        <w:spacing w:line="300" w:lineRule="atLeast"/>
        <w:rPr>
          <w:rFonts w:cs="Tahoma"/>
          <w:b/>
          <w:bCs/>
          <w:lang w:val="el-GR"/>
        </w:rPr>
      </w:pPr>
      <w:r w:rsidRPr="00EA5320">
        <w:rPr>
          <w:rFonts w:cs="Tahoma"/>
          <w:b/>
          <w:bCs/>
          <w:lang w:val="el-GR"/>
        </w:rPr>
        <w:t xml:space="preserve">ΠΑΡΑΔΟΤΕΑ: </w:t>
      </w:r>
    </w:p>
    <w:p w14:paraId="20C8F535" w14:textId="77777777" w:rsidR="001A7407" w:rsidRPr="00C77BF4" w:rsidRDefault="001A7407" w:rsidP="00C77BF4">
      <w:pPr>
        <w:pStyle w:val="aff"/>
        <w:numPr>
          <w:ilvl w:val="0"/>
          <w:numId w:val="86"/>
        </w:numPr>
        <w:tabs>
          <w:tab w:val="left" w:pos="412"/>
        </w:tabs>
        <w:spacing w:line="300" w:lineRule="atLeast"/>
        <w:rPr>
          <w:rFonts w:cs="Tahoma"/>
          <w:lang w:val="el-GR"/>
        </w:rPr>
      </w:pPr>
      <w:r w:rsidRPr="00C77BF4">
        <w:rPr>
          <w:rFonts w:cs="Tahoma"/>
          <w:b/>
          <w:bCs/>
          <w:lang w:val="el-GR"/>
        </w:rPr>
        <w:t>Π.Ι.4.1</w:t>
      </w:r>
      <w:r w:rsidRPr="00C77BF4">
        <w:rPr>
          <w:rFonts w:cs="Tahoma"/>
          <w:lang w:val="el-GR"/>
        </w:rPr>
        <w:t>: Αναφορά αποτελεσμάτων υπηρεσιών Υποστήριξης Δοκιμαστικής Λειτουργίας</w:t>
      </w:r>
    </w:p>
    <w:p w14:paraId="5873A2F5" w14:textId="77777777" w:rsidR="001A7407" w:rsidRPr="00C77BF4" w:rsidRDefault="001A7407" w:rsidP="00C77BF4">
      <w:pPr>
        <w:pStyle w:val="aff"/>
        <w:numPr>
          <w:ilvl w:val="0"/>
          <w:numId w:val="86"/>
        </w:numPr>
        <w:tabs>
          <w:tab w:val="left" w:pos="412"/>
        </w:tabs>
        <w:spacing w:line="300" w:lineRule="atLeast"/>
        <w:rPr>
          <w:rFonts w:cs="Tahoma"/>
          <w:b/>
          <w:lang w:val="el-GR"/>
        </w:rPr>
      </w:pPr>
      <w:r w:rsidRPr="00C77BF4">
        <w:rPr>
          <w:rFonts w:cs="Tahoma"/>
          <w:b/>
          <w:bCs/>
          <w:lang w:val="el-GR"/>
        </w:rPr>
        <w:t>Π.Ι.4.2</w:t>
      </w:r>
      <w:r w:rsidRPr="00C77BF4">
        <w:rPr>
          <w:rFonts w:cs="Tahoma"/>
          <w:lang w:val="el-GR"/>
        </w:rPr>
        <w:t xml:space="preserve">: Τελική τεκμηρίωση, Τελικός Κώδικας </w:t>
      </w:r>
    </w:p>
    <w:p w14:paraId="673F6D63" w14:textId="77777777" w:rsidR="001A7407" w:rsidRPr="00EF2032" w:rsidRDefault="001A7407" w:rsidP="001A7407">
      <w:pPr>
        <w:tabs>
          <w:tab w:val="left" w:pos="412"/>
        </w:tabs>
        <w:spacing w:line="300" w:lineRule="atLeast"/>
        <w:rPr>
          <w:rFonts w:cs="Tahoma"/>
          <w:lang w:val="el-GR"/>
        </w:rPr>
      </w:pPr>
    </w:p>
    <w:p w14:paraId="07546DBF" w14:textId="2A0435BC" w:rsidR="001A7407" w:rsidRPr="00AE6930" w:rsidRDefault="00B903F7" w:rsidP="00EC6683">
      <w:pPr>
        <w:pStyle w:val="3"/>
        <w:numPr>
          <w:ilvl w:val="2"/>
          <w:numId w:val="80"/>
        </w:numPr>
      </w:pPr>
      <w:bookmarkStart w:id="481" w:name="_Ref62028702"/>
      <w:bookmarkStart w:id="482" w:name="_Toc72397955"/>
      <w:bookmarkStart w:id="483" w:name="_Toc75439477"/>
      <w:bookmarkStart w:id="484" w:name="_Toc80088696"/>
      <w:r w:rsidRPr="00AE6930">
        <w:t xml:space="preserve">Φάσεις και τα παραδοτέα της   </w:t>
      </w:r>
      <w:r w:rsidR="001A7407" w:rsidRPr="00AE6930">
        <w:t>Ενότητα Εργασιών ΙΙ:</w:t>
      </w:r>
      <w:bookmarkEnd w:id="481"/>
      <w:bookmarkEnd w:id="482"/>
      <w:bookmarkEnd w:id="483"/>
      <w:bookmarkEnd w:id="484"/>
    </w:p>
    <w:p w14:paraId="7056B77B" w14:textId="77777777" w:rsidR="00FF5F55" w:rsidRDefault="00FF5F55" w:rsidP="001A7407">
      <w:pPr>
        <w:tabs>
          <w:tab w:val="left" w:pos="412"/>
        </w:tabs>
        <w:spacing w:line="300" w:lineRule="atLeast"/>
        <w:rPr>
          <w:rFonts w:cs="Tahoma"/>
          <w:lang w:val="el-GR"/>
        </w:rPr>
      </w:pPr>
    </w:p>
    <w:p w14:paraId="3F0C50EF" w14:textId="77777777" w:rsidR="00FF5F55" w:rsidRPr="00EF2032" w:rsidRDefault="00FF5F55" w:rsidP="00FF5F55">
      <w:pPr>
        <w:spacing w:line="300" w:lineRule="atLeast"/>
        <w:rPr>
          <w:rFonts w:cs="Tahoma"/>
          <w:b/>
          <w:bCs/>
          <w:lang w:val="el-GR"/>
        </w:rPr>
      </w:pPr>
      <w:r w:rsidRPr="00EF2032">
        <w:rPr>
          <w:rFonts w:cs="Tahoma"/>
          <w:b/>
          <w:bCs/>
          <w:lang w:val="el-GR"/>
        </w:rPr>
        <w:t xml:space="preserve">Οι Φάσεις της  </w:t>
      </w:r>
      <w:bookmarkStart w:id="485" w:name="_Hlk76557049"/>
      <w:r w:rsidRPr="00EF2032">
        <w:rPr>
          <w:rFonts w:cs="Tahoma"/>
          <w:b/>
          <w:bCs/>
          <w:lang w:val="el-GR"/>
        </w:rPr>
        <w:t xml:space="preserve">ΕΝΟΤΗΤΑΣ ΕΡΓΑΣΙΩΝ ΙΙ </w:t>
      </w:r>
      <w:bookmarkEnd w:id="485"/>
      <w:r w:rsidRPr="00EF2032">
        <w:rPr>
          <w:rFonts w:cs="Tahoma"/>
          <w:b/>
          <w:bCs/>
          <w:lang w:val="el-GR"/>
        </w:rPr>
        <w:t>του Έργου είναι οι εξής :</w:t>
      </w:r>
    </w:p>
    <w:p w14:paraId="2E7D92BD" w14:textId="77777777" w:rsidR="00796DB9" w:rsidRDefault="00796DB9" w:rsidP="00FF5F55">
      <w:pPr>
        <w:rPr>
          <w:b/>
          <w:lang w:val="el-GR"/>
        </w:rPr>
      </w:pPr>
    </w:p>
    <w:p w14:paraId="5689B75E" w14:textId="7E8E2710" w:rsidR="00FF5F55" w:rsidRPr="00883961" w:rsidRDefault="00FF5F55" w:rsidP="00EC6683">
      <w:pPr>
        <w:pStyle w:val="4"/>
        <w:numPr>
          <w:ilvl w:val="3"/>
          <w:numId w:val="80"/>
        </w:numPr>
      </w:pPr>
      <w:r w:rsidRPr="00EF2032">
        <w:t>Α) 1η Φάση Υλοποίησης Ενεργειών</w:t>
      </w:r>
    </w:p>
    <w:p w14:paraId="7C4C631E" w14:textId="081F4490" w:rsidR="00FF5F55" w:rsidRPr="00EF2032" w:rsidRDefault="00EA5320" w:rsidP="00FF5F55">
      <w:pPr>
        <w:rPr>
          <w:lang w:val="el-GR"/>
        </w:rPr>
      </w:pPr>
      <w:r>
        <w:rPr>
          <w:lang w:val="el-GR"/>
        </w:rPr>
        <w:t xml:space="preserve">Στην </w:t>
      </w:r>
      <w:r w:rsidR="00FF5F55" w:rsidRPr="00EA5320">
        <w:rPr>
          <w:b/>
          <w:bCs/>
          <w:lang w:val="el-GR"/>
        </w:rPr>
        <w:t>Αρχική Φάση</w:t>
      </w:r>
      <w:r w:rsidR="00FF5F55" w:rsidRPr="00EF2032">
        <w:rPr>
          <w:lang w:val="el-GR"/>
        </w:rPr>
        <w:t xml:space="preserve"> της Υλοποίησης των υπηρεσιών της Ενότητας ΙΙ θα υλοποιηθούν</w:t>
      </w:r>
    </w:p>
    <w:p w14:paraId="19836B2A" w14:textId="0403628E" w:rsidR="00FF5F55" w:rsidRPr="00EF2032" w:rsidRDefault="00EA5320" w:rsidP="00671CDE">
      <w:pPr>
        <w:pStyle w:val="aff"/>
        <w:numPr>
          <w:ilvl w:val="0"/>
          <w:numId w:val="58"/>
        </w:numPr>
        <w:rPr>
          <w:b/>
          <w:bCs/>
          <w:lang w:val="el-GR"/>
        </w:rPr>
      </w:pPr>
      <w:r>
        <w:rPr>
          <w:b/>
          <w:bCs/>
          <w:lang w:val="el-GR"/>
        </w:rPr>
        <w:t>Τ</w:t>
      </w:r>
      <w:r w:rsidR="00FF5F55" w:rsidRPr="00EF2032">
        <w:rPr>
          <w:b/>
          <w:bCs/>
          <w:lang w:val="el-GR"/>
        </w:rPr>
        <w:t>ο Πακέτο Εργασίας 1</w:t>
      </w:r>
    </w:p>
    <w:p w14:paraId="61B2E812" w14:textId="77777777" w:rsidR="00FF5F55" w:rsidRPr="00EF2032" w:rsidRDefault="00FF5F55" w:rsidP="00671CDE">
      <w:pPr>
        <w:pStyle w:val="aff"/>
        <w:numPr>
          <w:ilvl w:val="1"/>
          <w:numId w:val="58"/>
        </w:numPr>
        <w:rPr>
          <w:lang w:val="el-GR"/>
        </w:rPr>
      </w:pPr>
      <w:r w:rsidRPr="00EF2032">
        <w:rPr>
          <w:lang w:val="el-GR"/>
        </w:rPr>
        <w:t>Μελέτη ανάλυσης των τομέων πολιτικής προς μέτρηση</w:t>
      </w:r>
    </w:p>
    <w:p w14:paraId="277DF520" w14:textId="77777777" w:rsidR="00FF5F55" w:rsidRPr="00EF2032" w:rsidRDefault="00FF5F55" w:rsidP="00671CDE">
      <w:pPr>
        <w:pStyle w:val="aff"/>
        <w:numPr>
          <w:ilvl w:val="1"/>
          <w:numId w:val="58"/>
        </w:numPr>
        <w:rPr>
          <w:lang w:val="el-GR"/>
        </w:rPr>
      </w:pPr>
      <w:r w:rsidRPr="00EF2032">
        <w:rPr>
          <w:lang w:val="el-GR"/>
        </w:rPr>
        <w:t>Μέτρηση ΔΒ σε πέντε (5) νομοθετήματα (ή μέρος των νομοθετημάτων) και τις συνδεδεμένες κανονιστικές πράξεις αυτών</w:t>
      </w:r>
    </w:p>
    <w:p w14:paraId="26318666" w14:textId="35FB3A38" w:rsidR="00FF5F55" w:rsidRPr="00EF2032" w:rsidRDefault="00EA5320" w:rsidP="00671CDE">
      <w:pPr>
        <w:pStyle w:val="aff"/>
        <w:numPr>
          <w:ilvl w:val="0"/>
          <w:numId w:val="58"/>
        </w:numPr>
        <w:rPr>
          <w:b/>
          <w:bCs/>
          <w:lang w:val="el-GR"/>
        </w:rPr>
      </w:pPr>
      <w:r>
        <w:rPr>
          <w:b/>
          <w:bCs/>
          <w:lang w:val="el-GR"/>
        </w:rPr>
        <w:t>Το</w:t>
      </w:r>
      <w:r w:rsidR="00FF5F55" w:rsidRPr="00EF2032">
        <w:rPr>
          <w:b/>
          <w:bCs/>
          <w:lang w:val="el-GR"/>
        </w:rPr>
        <w:t xml:space="preserve"> Πακέτο Εργασίας 2 </w:t>
      </w:r>
    </w:p>
    <w:p w14:paraId="54FDAC41" w14:textId="77777777" w:rsidR="00FF5F55" w:rsidRPr="00EF2032" w:rsidRDefault="00FF5F55" w:rsidP="00671CDE">
      <w:pPr>
        <w:pStyle w:val="aff"/>
        <w:numPr>
          <w:ilvl w:val="1"/>
          <w:numId w:val="58"/>
        </w:numPr>
        <w:rPr>
          <w:lang w:val="el-GR"/>
        </w:rPr>
      </w:pPr>
      <w:r w:rsidRPr="00EF2032">
        <w:rPr>
          <w:rFonts w:cs="Tahoma"/>
          <w:lang w:val="el-GR"/>
        </w:rPr>
        <w:t xml:space="preserve">Η Μελέτη Στρατηγικής, </w:t>
      </w:r>
    </w:p>
    <w:p w14:paraId="22C6121B" w14:textId="77777777" w:rsidR="00FF5F55" w:rsidRPr="00EF2032" w:rsidRDefault="00FF5F55" w:rsidP="00671CDE">
      <w:pPr>
        <w:pStyle w:val="aff"/>
        <w:numPr>
          <w:ilvl w:val="1"/>
          <w:numId w:val="58"/>
        </w:numPr>
        <w:rPr>
          <w:lang w:val="el-GR"/>
        </w:rPr>
      </w:pPr>
      <w:r w:rsidRPr="00EF2032">
        <w:rPr>
          <w:rFonts w:cs="Tahoma"/>
          <w:lang w:val="el-GR"/>
        </w:rPr>
        <w:t>Η διεξαγωγή της 1</w:t>
      </w:r>
      <w:r w:rsidRPr="00EF2032">
        <w:rPr>
          <w:rFonts w:cs="Tahoma"/>
          <w:vertAlign w:val="superscript"/>
          <w:lang w:val="el-GR"/>
        </w:rPr>
        <w:t>ης</w:t>
      </w:r>
      <w:r w:rsidRPr="00EF2032">
        <w:rPr>
          <w:rFonts w:cs="Tahoma"/>
          <w:lang w:val="el-GR"/>
        </w:rPr>
        <w:t xml:space="preserve"> πρωτογενούς έρευνας</w:t>
      </w:r>
    </w:p>
    <w:p w14:paraId="23B15D24" w14:textId="77777777" w:rsidR="00FF5F55" w:rsidRPr="00EF2032" w:rsidRDefault="00FF5F55" w:rsidP="00671CDE">
      <w:pPr>
        <w:pStyle w:val="aff"/>
        <w:numPr>
          <w:ilvl w:val="0"/>
          <w:numId w:val="58"/>
        </w:numPr>
        <w:rPr>
          <w:b/>
          <w:bCs/>
          <w:lang w:val="el-GR"/>
        </w:rPr>
      </w:pPr>
      <w:r w:rsidRPr="00EF2032">
        <w:rPr>
          <w:b/>
          <w:bCs/>
          <w:lang w:val="el-GR"/>
        </w:rPr>
        <w:t>Το Πακέτο Εργασίας 3</w:t>
      </w:r>
    </w:p>
    <w:p w14:paraId="664F04EB" w14:textId="43D23AA2" w:rsidR="00FF5F55" w:rsidRDefault="00EA5320" w:rsidP="00671CDE">
      <w:pPr>
        <w:pStyle w:val="aff"/>
        <w:numPr>
          <w:ilvl w:val="0"/>
          <w:numId w:val="58"/>
        </w:numPr>
        <w:rPr>
          <w:lang w:val="el-GR"/>
        </w:rPr>
      </w:pPr>
      <w:r>
        <w:rPr>
          <w:b/>
          <w:bCs/>
          <w:lang w:val="el-GR"/>
        </w:rPr>
        <w:t xml:space="preserve">Το </w:t>
      </w:r>
      <w:r w:rsidR="00FF5F55" w:rsidRPr="00EF2032">
        <w:rPr>
          <w:b/>
          <w:bCs/>
          <w:lang w:val="el-GR"/>
        </w:rPr>
        <w:t>Πακέτο Εργασίας 4 -</w:t>
      </w:r>
      <w:r w:rsidR="00FF5F55" w:rsidRPr="00EF2032">
        <w:rPr>
          <w:lang w:val="el-GR"/>
        </w:rPr>
        <w:t xml:space="preserve"> Δράσεις διάχυσης αποτελεσμάτων του ΕΠΑΔ προκειμένου να γίνει μια πρώτη ευαισθητοποίηση του κοινού στο περιβάλλον της πλατφόρμας και των υπηρεσιών που αυτή προσφέρει και  εμπίπτουν στο πλαίσιο  του ΕΠΑΔ, σύμφωνα με τα αποτελέσματα της Μελέτης Στρατηγικής. </w:t>
      </w:r>
    </w:p>
    <w:p w14:paraId="089D1553" w14:textId="77777777" w:rsidR="00FF5F55" w:rsidRPr="00FF5F55" w:rsidRDefault="00FF5F55" w:rsidP="00FF5F55">
      <w:pPr>
        <w:rPr>
          <w:lang w:val="el-GR"/>
        </w:rPr>
      </w:pPr>
    </w:p>
    <w:p w14:paraId="007C9938" w14:textId="77777777" w:rsidR="00FF5F55" w:rsidRPr="00883961" w:rsidRDefault="00FF5F55" w:rsidP="00EC6683">
      <w:pPr>
        <w:pStyle w:val="4"/>
        <w:numPr>
          <w:ilvl w:val="3"/>
          <w:numId w:val="80"/>
        </w:numPr>
      </w:pPr>
      <w:r w:rsidRPr="00EF2032">
        <w:t>Β) 2η Φάση Υλοποίησης Ενεργειών</w:t>
      </w:r>
    </w:p>
    <w:p w14:paraId="470EB7C2" w14:textId="20037A79" w:rsidR="00FF5F55" w:rsidRPr="00EF2032" w:rsidRDefault="00EA5320" w:rsidP="00FF5F55">
      <w:pPr>
        <w:rPr>
          <w:lang w:val="el-GR"/>
        </w:rPr>
      </w:pPr>
      <w:r>
        <w:rPr>
          <w:lang w:val="el-GR"/>
        </w:rPr>
        <w:t xml:space="preserve">Στην </w:t>
      </w:r>
      <w:r w:rsidR="00FF5F55" w:rsidRPr="00EA5320">
        <w:rPr>
          <w:b/>
          <w:bCs/>
          <w:lang w:val="el-GR"/>
        </w:rPr>
        <w:t>Τελική Φάση</w:t>
      </w:r>
      <w:r w:rsidR="00FF5F55" w:rsidRPr="00EF2032">
        <w:rPr>
          <w:lang w:val="el-GR"/>
        </w:rPr>
        <w:t xml:space="preserve"> Υλοποίησης των υπηρεσιών της Ενότητας ΙΙ θα υλοποιηθούν</w:t>
      </w:r>
    </w:p>
    <w:p w14:paraId="1AAC7315" w14:textId="6F1B542E" w:rsidR="00FF5F55" w:rsidRPr="00EF2032" w:rsidRDefault="00B216C1" w:rsidP="00671CDE">
      <w:pPr>
        <w:pStyle w:val="aff"/>
        <w:numPr>
          <w:ilvl w:val="0"/>
          <w:numId w:val="58"/>
        </w:numPr>
        <w:rPr>
          <w:b/>
          <w:bCs/>
          <w:lang w:val="el-GR"/>
        </w:rPr>
      </w:pPr>
      <w:r>
        <w:rPr>
          <w:b/>
          <w:bCs/>
          <w:lang w:val="el-GR"/>
        </w:rPr>
        <w:t>Το</w:t>
      </w:r>
      <w:r w:rsidR="00FF5F55" w:rsidRPr="00EF2032">
        <w:rPr>
          <w:b/>
          <w:bCs/>
          <w:lang w:val="el-GR"/>
        </w:rPr>
        <w:t xml:space="preserve"> Πακέτο Εργασίας 1</w:t>
      </w:r>
    </w:p>
    <w:p w14:paraId="64C7B741" w14:textId="77777777" w:rsidR="00FF5F55" w:rsidRPr="00EF2032" w:rsidRDefault="00FF5F55" w:rsidP="00671CDE">
      <w:pPr>
        <w:pStyle w:val="aff"/>
        <w:numPr>
          <w:ilvl w:val="1"/>
          <w:numId w:val="58"/>
        </w:numPr>
        <w:rPr>
          <w:lang w:val="el-GR"/>
        </w:rPr>
      </w:pPr>
      <w:r w:rsidRPr="00EF2032">
        <w:rPr>
          <w:lang w:val="el-GR"/>
        </w:rPr>
        <w:t>Μέτρηση ΔΒ σε πέντε (5) νομοθετήματα (ή μέρος των νομοθετημάτων) και τις συνδεδεμένες κανονιστικές πράξεις αυτών</w:t>
      </w:r>
    </w:p>
    <w:p w14:paraId="5CCE3584" w14:textId="1BBFA81F" w:rsidR="00FF5F55" w:rsidRPr="00EF2032" w:rsidRDefault="00B216C1" w:rsidP="00671CDE">
      <w:pPr>
        <w:pStyle w:val="aff"/>
        <w:numPr>
          <w:ilvl w:val="0"/>
          <w:numId w:val="58"/>
        </w:numPr>
        <w:rPr>
          <w:b/>
          <w:bCs/>
          <w:lang w:val="el-GR"/>
        </w:rPr>
      </w:pPr>
      <w:r>
        <w:rPr>
          <w:b/>
          <w:bCs/>
          <w:lang w:val="el-GR"/>
        </w:rPr>
        <w:t>Το</w:t>
      </w:r>
      <w:r w:rsidR="00FF5F55" w:rsidRPr="00EF2032">
        <w:rPr>
          <w:b/>
          <w:bCs/>
          <w:lang w:val="el-GR"/>
        </w:rPr>
        <w:t xml:space="preserve"> Πακέτο Εργασίας 2</w:t>
      </w:r>
    </w:p>
    <w:p w14:paraId="6DE80149" w14:textId="77777777" w:rsidR="00FF5F55" w:rsidRPr="00EF2032" w:rsidRDefault="00FF5F55" w:rsidP="00671CDE">
      <w:pPr>
        <w:pStyle w:val="aff"/>
        <w:numPr>
          <w:ilvl w:val="1"/>
          <w:numId w:val="58"/>
        </w:numPr>
        <w:rPr>
          <w:lang w:val="el-GR"/>
        </w:rPr>
      </w:pPr>
      <w:r w:rsidRPr="00EF2032">
        <w:rPr>
          <w:rFonts w:cs="Tahoma"/>
          <w:lang w:val="el-GR"/>
        </w:rPr>
        <w:t xml:space="preserve">Επικαιροποίηση της Μελέτης Στρατηγικής, </w:t>
      </w:r>
    </w:p>
    <w:p w14:paraId="788642C7" w14:textId="77777777" w:rsidR="00FF5F55" w:rsidRPr="00EA28EB" w:rsidRDefault="00FF5F55" w:rsidP="00671CDE">
      <w:pPr>
        <w:pStyle w:val="aff"/>
        <w:numPr>
          <w:ilvl w:val="1"/>
          <w:numId w:val="58"/>
        </w:numPr>
        <w:rPr>
          <w:b/>
          <w:bCs/>
          <w:lang w:val="el-GR"/>
        </w:rPr>
      </w:pPr>
      <w:r w:rsidRPr="00EF2032">
        <w:rPr>
          <w:rFonts w:cs="Tahoma"/>
          <w:lang w:val="el-GR"/>
        </w:rPr>
        <w:t>Η διεξαγωγή της 2</w:t>
      </w:r>
      <w:r w:rsidRPr="00EF2032">
        <w:rPr>
          <w:rFonts w:cs="Tahoma"/>
          <w:vertAlign w:val="superscript"/>
          <w:lang w:val="el-GR"/>
        </w:rPr>
        <w:t>ης</w:t>
      </w:r>
      <w:r w:rsidRPr="00EF2032">
        <w:rPr>
          <w:rFonts w:cs="Tahoma"/>
          <w:lang w:val="el-GR"/>
        </w:rPr>
        <w:t xml:space="preserve"> πρωτογενούς έρευνας</w:t>
      </w:r>
    </w:p>
    <w:p w14:paraId="51BCD6D6" w14:textId="77777777" w:rsidR="00FF5F55" w:rsidRPr="00EA28EB" w:rsidRDefault="00FF5F55" w:rsidP="00671CDE">
      <w:pPr>
        <w:pStyle w:val="aff"/>
        <w:numPr>
          <w:ilvl w:val="0"/>
          <w:numId w:val="58"/>
        </w:numPr>
        <w:rPr>
          <w:b/>
          <w:bCs/>
          <w:lang w:val="el-GR"/>
        </w:rPr>
      </w:pPr>
      <w:r w:rsidRPr="00EA28EB">
        <w:rPr>
          <w:b/>
          <w:bCs/>
          <w:lang w:val="el-GR"/>
        </w:rPr>
        <w:t>Συμπλήρωση , Επικαιροποίηση του Πακέτου Εργασίας 3</w:t>
      </w:r>
    </w:p>
    <w:p w14:paraId="548AA409" w14:textId="45630588" w:rsidR="00FF5F55" w:rsidRPr="00EF2032" w:rsidRDefault="00B216C1" w:rsidP="00671CDE">
      <w:pPr>
        <w:pStyle w:val="aff"/>
        <w:numPr>
          <w:ilvl w:val="0"/>
          <w:numId w:val="58"/>
        </w:numPr>
        <w:rPr>
          <w:lang w:val="el-GR"/>
        </w:rPr>
      </w:pPr>
      <w:bookmarkStart w:id="486" w:name="_Hlk76556979"/>
      <w:r>
        <w:rPr>
          <w:b/>
          <w:bCs/>
          <w:lang w:val="el-GR"/>
        </w:rPr>
        <w:t xml:space="preserve">Το </w:t>
      </w:r>
      <w:r w:rsidR="00FF5F55" w:rsidRPr="00EF2032">
        <w:rPr>
          <w:b/>
          <w:bCs/>
          <w:lang w:val="el-GR"/>
        </w:rPr>
        <w:t>Πακέτο Εργασίας 4</w:t>
      </w:r>
      <w:r w:rsidR="00FF5F55" w:rsidRPr="00EF2032">
        <w:rPr>
          <w:lang w:val="el-GR"/>
        </w:rPr>
        <w:t xml:space="preserve"> - Δράσεις διάχυσης αποτελεσμάτων του ΕΠΑΔ προκειμένου να συνεχιστεί η ευαισθητοποίηση του κοινού στο περιβάλλον της πλατφόρμας και των υπηρεσιών που αυτή προσφέρει και  εμπίπτουν στο πλαίσιο  του ΕΠΑΔ, σύμφωνα με τα αποτελέσματα της επικαιροποιημένης Μελέτης Στρατηγικής</w:t>
      </w:r>
      <w:bookmarkEnd w:id="486"/>
      <w:r w:rsidR="00FF5F55" w:rsidRPr="00EF2032">
        <w:rPr>
          <w:lang w:val="el-GR"/>
        </w:rPr>
        <w:t xml:space="preserve">. </w:t>
      </w:r>
    </w:p>
    <w:p w14:paraId="5F0ADEA5" w14:textId="77777777" w:rsidR="00FF5F55" w:rsidRDefault="00FF5F55" w:rsidP="001A7407">
      <w:pPr>
        <w:tabs>
          <w:tab w:val="left" w:pos="412"/>
        </w:tabs>
        <w:spacing w:line="300" w:lineRule="atLeast"/>
        <w:rPr>
          <w:rFonts w:cs="Tahoma"/>
          <w:lang w:val="el-GR"/>
        </w:rPr>
      </w:pPr>
    </w:p>
    <w:p w14:paraId="1F1EC482" w14:textId="77777777" w:rsidR="00FF5F55" w:rsidRDefault="001A7407" w:rsidP="001A7407">
      <w:pPr>
        <w:tabs>
          <w:tab w:val="left" w:pos="412"/>
        </w:tabs>
        <w:spacing w:line="300" w:lineRule="atLeast"/>
        <w:rPr>
          <w:rFonts w:cs="Tahoma"/>
          <w:lang w:val="el-GR"/>
        </w:rPr>
      </w:pPr>
      <w:r w:rsidRPr="00EF2032">
        <w:rPr>
          <w:rFonts w:cs="Tahoma"/>
          <w:lang w:val="el-GR"/>
        </w:rPr>
        <w:t xml:space="preserve">Ο Ανάδοχος θα προσφέρει υπηρεσίες για την ανάπτυξη της λειτουργίας της πλατφόρμας και την ευαισθητοποίηση χρηστών και πολιτών. </w:t>
      </w:r>
    </w:p>
    <w:p w14:paraId="20FB08DF" w14:textId="77777777" w:rsidR="00FF5F55" w:rsidRDefault="00FF5F55" w:rsidP="001A7407">
      <w:pPr>
        <w:tabs>
          <w:tab w:val="left" w:pos="412"/>
        </w:tabs>
        <w:spacing w:line="300" w:lineRule="atLeast"/>
        <w:rPr>
          <w:rFonts w:cs="Tahoma"/>
          <w:lang w:val="el-GR"/>
        </w:rPr>
      </w:pPr>
    </w:p>
    <w:p w14:paraId="4D02F8C0" w14:textId="7A657309" w:rsidR="001A7407" w:rsidRPr="00B216C1" w:rsidRDefault="001A7407" w:rsidP="001A7407">
      <w:pPr>
        <w:tabs>
          <w:tab w:val="left" w:pos="412"/>
        </w:tabs>
        <w:spacing w:line="300" w:lineRule="atLeast"/>
        <w:rPr>
          <w:rFonts w:eastAsia="Tahoma" w:cs="Tahoma"/>
          <w:b/>
          <w:bCs/>
          <w:lang w:val="el-GR"/>
        </w:rPr>
      </w:pPr>
      <w:r w:rsidRPr="00B216C1">
        <w:rPr>
          <w:rFonts w:cs="Tahoma"/>
          <w:b/>
          <w:bCs/>
          <w:lang w:val="el-GR"/>
        </w:rPr>
        <w:t>Η Ενότητα ΙΙ διακρίνεται στα κάτωθι Πακέτα Εργασιών:</w:t>
      </w:r>
    </w:p>
    <w:p w14:paraId="71881614" w14:textId="47D0EBC5" w:rsidR="00B575D3" w:rsidRDefault="00B575D3" w:rsidP="001A7407">
      <w:pPr>
        <w:tabs>
          <w:tab w:val="left" w:pos="412"/>
        </w:tabs>
        <w:spacing w:line="300" w:lineRule="atLeast"/>
        <w:rPr>
          <w:rFonts w:cs="Tahoma"/>
          <w:b/>
          <w:bCs/>
          <w:lang w:val="el-GR"/>
        </w:rPr>
      </w:pPr>
    </w:p>
    <w:p w14:paraId="700BE43B" w14:textId="77777777" w:rsidR="00CD1052" w:rsidRDefault="00CD1052" w:rsidP="00CD1052">
      <w:pPr>
        <w:tabs>
          <w:tab w:val="left" w:pos="412"/>
        </w:tabs>
        <w:spacing w:line="300" w:lineRule="atLeast"/>
        <w:rPr>
          <w:lang w:val="el-GR"/>
        </w:rPr>
      </w:pPr>
      <w:r w:rsidRPr="00DE77D8">
        <w:rPr>
          <w:rFonts w:cs="Tahoma"/>
          <w:b/>
          <w:bCs/>
          <w:u w:val="single"/>
          <w:lang w:val="el-GR"/>
        </w:rPr>
        <w:t>Πακέτο Εργασιών 1</w:t>
      </w:r>
      <w:r w:rsidRPr="00EF2032">
        <w:rPr>
          <w:lang w:val="el-GR"/>
        </w:rPr>
        <w:t xml:space="preserve"> </w:t>
      </w:r>
    </w:p>
    <w:p w14:paraId="133FA69E" w14:textId="77777777" w:rsidR="00CD1052" w:rsidRPr="00EF2032" w:rsidRDefault="00CD1052" w:rsidP="00CD1052">
      <w:pPr>
        <w:tabs>
          <w:tab w:val="left" w:pos="412"/>
        </w:tabs>
        <w:spacing w:line="300" w:lineRule="atLeast"/>
        <w:rPr>
          <w:rFonts w:cs="Tahoma"/>
          <w:lang w:val="el-GR"/>
        </w:rPr>
      </w:pPr>
      <w:r w:rsidRPr="00EF2032">
        <w:rPr>
          <w:rFonts w:cs="Tahoma"/>
          <w:lang w:val="el-GR"/>
        </w:rPr>
        <w:t xml:space="preserve">Στο πλαίσιο του πακέτου εργασιών </w:t>
      </w:r>
      <w:r w:rsidRPr="00CD1052">
        <w:rPr>
          <w:rFonts w:cs="Tahoma"/>
          <w:b/>
          <w:bCs/>
          <w:lang w:val="el-GR"/>
        </w:rPr>
        <w:t>1</w:t>
      </w:r>
      <w:r w:rsidRPr="00EF2032">
        <w:rPr>
          <w:rFonts w:cs="Tahoma"/>
          <w:lang w:val="el-GR"/>
        </w:rPr>
        <w:t xml:space="preserve"> ο Ανάδοχος καλείται να διενεργήσει συγκεκριμένες μετρήσεις διοικητικών βαρών (ΔΒ) σε αντικείμενο που θα περιλαμβάνει </w:t>
      </w:r>
      <w:r w:rsidRPr="00EF2032">
        <w:rPr>
          <w:b/>
          <w:bCs/>
          <w:lang w:val="el-GR"/>
        </w:rPr>
        <w:t>τουλάχιστον δέκα (10) νομοθετήματα (ή μέρος των νομοθετημάτων) και τις συνδεδεμένες κανονιστικές πράξεις αυτών</w:t>
      </w:r>
      <w:r w:rsidRPr="00EF2032">
        <w:rPr>
          <w:lang w:val="el-GR"/>
        </w:rPr>
        <w:t xml:space="preserve"> που θα αντικατοπτρίζουν συγκεκριμένους τομείς πολιτικής</w:t>
      </w:r>
      <w:r w:rsidRPr="00EF2032">
        <w:rPr>
          <w:rFonts w:cs="Tahoma"/>
          <w:lang w:val="el-GR"/>
        </w:rPr>
        <w:t xml:space="preserve">. Το αντικείμενο αυτό θα προσδιοριστεί σε συμφωνία με τον Κύριο του Έργου, βάσει </w:t>
      </w:r>
    </w:p>
    <w:p w14:paraId="0BE7C68E" w14:textId="77777777" w:rsidR="00CD1052" w:rsidRPr="00EF2032" w:rsidRDefault="00CD1052" w:rsidP="00671CDE">
      <w:pPr>
        <w:pStyle w:val="aff"/>
        <w:numPr>
          <w:ilvl w:val="0"/>
          <w:numId w:val="57"/>
        </w:numPr>
        <w:tabs>
          <w:tab w:val="left" w:pos="412"/>
        </w:tabs>
        <w:spacing w:line="300" w:lineRule="atLeast"/>
        <w:rPr>
          <w:rFonts w:cs="Tahoma"/>
          <w:lang w:val="el-GR"/>
        </w:rPr>
      </w:pPr>
      <w:r w:rsidRPr="00EF2032">
        <w:rPr>
          <w:rFonts w:cs="Tahoma"/>
          <w:lang w:val="el-GR"/>
        </w:rPr>
        <w:t xml:space="preserve">της μελέτης στρατηγικής του πακέτου εργασιών 2 (Π.ΙΙ.2.1)  </w:t>
      </w:r>
    </w:p>
    <w:p w14:paraId="55B8F02E" w14:textId="77777777" w:rsidR="00CD1052" w:rsidRPr="00EF2032" w:rsidRDefault="00CD1052" w:rsidP="00671CDE">
      <w:pPr>
        <w:pStyle w:val="aff"/>
        <w:numPr>
          <w:ilvl w:val="0"/>
          <w:numId w:val="57"/>
        </w:numPr>
        <w:tabs>
          <w:tab w:val="left" w:pos="412"/>
        </w:tabs>
        <w:spacing w:line="300" w:lineRule="atLeast"/>
        <w:rPr>
          <w:rFonts w:cs="Tahoma"/>
          <w:lang w:val="el-GR"/>
        </w:rPr>
      </w:pPr>
      <w:r w:rsidRPr="00EF2032">
        <w:rPr>
          <w:rFonts w:cs="Tahoma"/>
          <w:lang w:val="el-GR"/>
        </w:rPr>
        <w:t xml:space="preserve">και σύμφωνα με </w:t>
      </w:r>
      <w:r>
        <w:rPr>
          <w:rFonts w:cs="Tahoma"/>
          <w:lang w:val="el-GR"/>
        </w:rPr>
        <w:t xml:space="preserve">τη </w:t>
      </w:r>
      <w:r w:rsidRPr="00EF2032">
        <w:rPr>
          <w:rFonts w:cs="Tahoma"/>
          <w:lang w:val="el-GR"/>
        </w:rPr>
        <w:t xml:space="preserve">μελέτη ανάλυσης που θα εκπονήσει ο ανάδοχος (Π.ΙΙ.1.1). </w:t>
      </w:r>
    </w:p>
    <w:p w14:paraId="32E2F033" w14:textId="77777777" w:rsidR="00CD1052" w:rsidRPr="00EF2032" w:rsidRDefault="00CD1052" w:rsidP="00CD1052">
      <w:pPr>
        <w:tabs>
          <w:tab w:val="left" w:pos="412"/>
        </w:tabs>
        <w:spacing w:line="300" w:lineRule="atLeast"/>
        <w:rPr>
          <w:rFonts w:cs="Tahoma"/>
          <w:lang w:val="el-GR"/>
        </w:rPr>
      </w:pPr>
      <w:r w:rsidRPr="00EF2032">
        <w:rPr>
          <w:rFonts w:cs="Tahoma"/>
          <w:lang w:val="el-GR"/>
        </w:rPr>
        <w:t xml:space="preserve">Πιο συγκεκριμένα ο Ανάδοχος θα χρησιμοποιήσει τη μεθοδολογία που θα προκύψει από τη συνεργασία του ΥΨΔ με τον ΟΟΣΑ για τη μέτρηση διοικητικών βαρών και η οποία βασίζεται στο διεθνώς αναγνωρισμένο Standard Cost Model. Οι μετρήσεις θα πρέπει να αναδεικνύουν την εξέλιξη (μείωση ή αύξηση) των διοικητικών βαρών ανά νομοθεσία και ο ανάδοχος οφείλει να αναπτύξει τη μεθοδολογία με τέτοιο τρόπο ώστε να μπορεί να εισαχθεί στην πλατφόρμα. Οι νόμοι ή το μέρος των νόμων που θα επιλεγούν θα συμπεριλαμβάνονται στο σύνολο της καθαρής ψηφισθείσας  νομοθεσίας, δηλαδή νόμοι οι οποίοι δεν θα αφορούν κυρώσεις διεθνών συμβάσεων ή συμφωνιών. </w:t>
      </w:r>
    </w:p>
    <w:p w14:paraId="353AFFFB" w14:textId="77777777" w:rsidR="00B216C1" w:rsidRDefault="00B216C1" w:rsidP="00CD1052">
      <w:pPr>
        <w:spacing w:line="300" w:lineRule="atLeast"/>
        <w:rPr>
          <w:b/>
          <w:bCs/>
          <w:lang w:val="el-GR"/>
        </w:rPr>
      </w:pPr>
    </w:p>
    <w:p w14:paraId="4725A60D" w14:textId="02D80B6D" w:rsidR="00CD1052" w:rsidRPr="00EF2032" w:rsidRDefault="00CD1052" w:rsidP="006B0A16">
      <w:pPr>
        <w:spacing w:line="300" w:lineRule="atLeast"/>
        <w:rPr>
          <w:rFonts w:ascii="Calibri" w:hAnsi="Calibri"/>
          <w:szCs w:val="22"/>
          <w:lang w:val="el-GR"/>
        </w:rPr>
      </w:pPr>
      <w:r w:rsidRPr="00EF2032">
        <w:rPr>
          <w:b/>
          <w:bCs/>
          <w:lang w:val="el-GR"/>
        </w:rPr>
        <w:t>ΠΑΡΑΔΟΤΕΑ ΠΑΚΕΤΟΥ ΕΡΓΑΣΙΩΝ 1:</w:t>
      </w:r>
    </w:p>
    <w:p w14:paraId="0A600C2E" w14:textId="4889AAE6" w:rsidR="00CD1052" w:rsidRPr="00C77BF4" w:rsidRDefault="00CD1052" w:rsidP="006B0A16">
      <w:pPr>
        <w:pStyle w:val="aff"/>
        <w:numPr>
          <w:ilvl w:val="0"/>
          <w:numId w:val="87"/>
        </w:numPr>
        <w:spacing w:line="300" w:lineRule="atLeast"/>
        <w:rPr>
          <w:rFonts w:ascii="Calibri" w:hAnsi="Calibri"/>
          <w:szCs w:val="22"/>
          <w:lang w:val="el-GR"/>
        </w:rPr>
      </w:pPr>
      <w:r w:rsidRPr="00C77BF4">
        <w:rPr>
          <w:rFonts w:cs="Tahoma"/>
          <w:b/>
          <w:bCs/>
          <w:lang w:val="el-GR"/>
        </w:rPr>
        <w:t>Π.</w:t>
      </w:r>
      <w:r w:rsidRPr="00C77BF4">
        <w:rPr>
          <w:rFonts w:cs="Tahoma"/>
          <w:b/>
          <w:bCs/>
          <w:lang w:val="en-US"/>
        </w:rPr>
        <w:t>II</w:t>
      </w:r>
      <w:r w:rsidRPr="00C77BF4">
        <w:rPr>
          <w:rFonts w:cs="Tahoma"/>
          <w:b/>
          <w:bCs/>
          <w:lang w:val="el-GR"/>
        </w:rPr>
        <w:t>.1.1</w:t>
      </w:r>
      <w:r w:rsidR="00B216C1" w:rsidRPr="00C77BF4">
        <w:rPr>
          <w:lang w:val="el-GR"/>
        </w:rPr>
        <w:t xml:space="preserve"> </w:t>
      </w:r>
      <w:r w:rsidRPr="00C77BF4">
        <w:rPr>
          <w:lang w:val="el-GR"/>
        </w:rPr>
        <w:t xml:space="preserve">Μελέτη ανάλυσης τομέων πολιτικής και προσδιορισμού αντικειμένου μέτρησης Διοικητικών Βαρών. </w:t>
      </w:r>
    </w:p>
    <w:p w14:paraId="21BFF0D1" w14:textId="77777777" w:rsidR="00CD1052" w:rsidRPr="00C77BF4" w:rsidRDefault="00CD1052" w:rsidP="006B0A16">
      <w:pPr>
        <w:pStyle w:val="aff"/>
        <w:numPr>
          <w:ilvl w:val="0"/>
          <w:numId w:val="87"/>
        </w:numPr>
        <w:spacing w:line="300" w:lineRule="atLeast"/>
        <w:rPr>
          <w:rFonts w:ascii="Calibri" w:hAnsi="Calibri"/>
          <w:szCs w:val="22"/>
          <w:lang w:val="el-GR"/>
        </w:rPr>
      </w:pPr>
      <w:r w:rsidRPr="00C77BF4">
        <w:rPr>
          <w:b/>
          <w:bCs/>
          <w:lang w:val="el-GR"/>
        </w:rPr>
        <w:t>Π.</w:t>
      </w:r>
      <w:r w:rsidRPr="00C77BF4">
        <w:rPr>
          <w:b/>
          <w:bCs/>
          <w:lang w:val="en-US"/>
        </w:rPr>
        <w:t>II</w:t>
      </w:r>
      <w:r w:rsidRPr="00C77BF4">
        <w:rPr>
          <w:b/>
          <w:bCs/>
          <w:lang w:val="el-GR"/>
        </w:rPr>
        <w:t>.1.2</w:t>
      </w:r>
      <w:r w:rsidRPr="00C77BF4">
        <w:rPr>
          <w:lang w:val="el-GR"/>
        </w:rPr>
        <w:t xml:space="preserve"> Μετρήσεις ΔΒ σε επιλεγμένους τομείς πολιτικής. (</w:t>
      </w:r>
      <w:r w:rsidRPr="00C77BF4">
        <w:rPr>
          <w:b/>
          <w:bCs/>
          <w:lang w:val="el-GR"/>
        </w:rPr>
        <w:t>Π.ΙΙ.1.2.α</w:t>
      </w:r>
      <w:r w:rsidRPr="00C77BF4">
        <w:rPr>
          <w:lang w:val="el-GR"/>
        </w:rPr>
        <w:t xml:space="preserve"> 1</w:t>
      </w:r>
      <w:r w:rsidRPr="00C77BF4">
        <w:rPr>
          <w:vertAlign w:val="superscript"/>
          <w:lang w:val="el-GR"/>
        </w:rPr>
        <w:t>η</w:t>
      </w:r>
      <w:r w:rsidRPr="00C77BF4">
        <w:rPr>
          <w:lang w:val="el-GR"/>
        </w:rPr>
        <w:t xml:space="preserve"> ομάδα μετρήσεων και </w:t>
      </w:r>
      <w:r w:rsidRPr="00C77BF4">
        <w:rPr>
          <w:b/>
          <w:bCs/>
          <w:lang w:val="el-GR"/>
        </w:rPr>
        <w:t xml:space="preserve">Π.ΙΙ.1.2.β </w:t>
      </w:r>
      <w:r w:rsidRPr="00C77BF4">
        <w:rPr>
          <w:lang w:val="el-GR"/>
        </w:rPr>
        <w:t>2</w:t>
      </w:r>
      <w:r w:rsidRPr="00C77BF4">
        <w:rPr>
          <w:vertAlign w:val="superscript"/>
          <w:lang w:val="el-GR"/>
        </w:rPr>
        <w:t>η</w:t>
      </w:r>
      <w:r w:rsidRPr="00C77BF4">
        <w:rPr>
          <w:lang w:val="el-GR"/>
        </w:rPr>
        <w:t xml:space="preserve"> ομάδα μετρήσεων).</w:t>
      </w:r>
    </w:p>
    <w:p w14:paraId="75836E00" w14:textId="2273354D" w:rsidR="00FF5F55" w:rsidRDefault="00FF5F55" w:rsidP="001A7407">
      <w:pPr>
        <w:tabs>
          <w:tab w:val="left" w:pos="412"/>
        </w:tabs>
        <w:spacing w:line="300" w:lineRule="atLeast"/>
        <w:rPr>
          <w:rFonts w:cs="Tahoma"/>
          <w:b/>
          <w:bCs/>
          <w:lang w:val="el-GR"/>
        </w:rPr>
      </w:pPr>
    </w:p>
    <w:p w14:paraId="38D0A03E" w14:textId="77777777" w:rsidR="00796DB9" w:rsidRDefault="00796DB9" w:rsidP="001A7407">
      <w:pPr>
        <w:tabs>
          <w:tab w:val="left" w:pos="412"/>
        </w:tabs>
        <w:spacing w:line="300" w:lineRule="atLeast"/>
        <w:rPr>
          <w:rFonts w:cs="Tahoma"/>
          <w:b/>
          <w:bCs/>
          <w:lang w:val="el-GR"/>
        </w:rPr>
      </w:pPr>
    </w:p>
    <w:p w14:paraId="10A6773B" w14:textId="4A42197B" w:rsidR="00B575D3" w:rsidRDefault="00B575D3" w:rsidP="00B575D3">
      <w:pPr>
        <w:tabs>
          <w:tab w:val="left" w:pos="412"/>
        </w:tabs>
        <w:spacing w:line="300" w:lineRule="atLeast"/>
        <w:rPr>
          <w:rFonts w:cs="Tahoma"/>
          <w:lang w:val="el-GR"/>
        </w:rPr>
      </w:pPr>
      <w:r w:rsidRPr="0093239A">
        <w:rPr>
          <w:rFonts w:cs="Tahoma"/>
          <w:b/>
          <w:bCs/>
          <w:u w:val="single"/>
          <w:lang w:val="el-GR"/>
        </w:rPr>
        <w:t xml:space="preserve">Πακέτο Εργασιών </w:t>
      </w:r>
      <w:r w:rsidR="00CD1052">
        <w:rPr>
          <w:rFonts w:cs="Tahoma"/>
          <w:b/>
          <w:bCs/>
          <w:u w:val="single"/>
          <w:lang w:val="el-GR"/>
        </w:rPr>
        <w:t>2</w:t>
      </w:r>
      <w:r w:rsidRPr="00EF2032">
        <w:rPr>
          <w:rFonts w:cs="Tahoma"/>
          <w:lang w:val="el-GR"/>
        </w:rPr>
        <w:t xml:space="preserve">: </w:t>
      </w:r>
    </w:p>
    <w:p w14:paraId="52F84B1E" w14:textId="5D041E47" w:rsidR="00B575D3" w:rsidRPr="00EF2032" w:rsidRDefault="00B575D3" w:rsidP="00B575D3">
      <w:pPr>
        <w:tabs>
          <w:tab w:val="left" w:pos="412"/>
        </w:tabs>
        <w:spacing w:line="300" w:lineRule="atLeast"/>
        <w:rPr>
          <w:rFonts w:cs="Tahoma"/>
          <w:lang w:val="el-GR"/>
        </w:rPr>
      </w:pPr>
      <w:r w:rsidRPr="00EF2032">
        <w:rPr>
          <w:rFonts w:cs="Tahoma"/>
          <w:lang w:val="el-GR"/>
        </w:rPr>
        <w:t xml:space="preserve">Στο πλαίσιο του πακέτου εργασιών </w:t>
      </w:r>
      <w:r w:rsidR="00CD1052" w:rsidRPr="00CD1052">
        <w:rPr>
          <w:rFonts w:cs="Tahoma"/>
          <w:b/>
          <w:bCs/>
          <w:lang w:val="el-GR"/>
        </w:rPr>
        <w:t>2</w:t>
      </w:r>
      <w:r w:rsidRPr="00EF2032">
        <w:rPr>
          <w:rFonts w:cs="Tahoma"/>
          <w:lang w:val="el-GR"/>
        </w:rPr>
        <w:t xml:space="preserve"> ο Ανάδοχος καλείται να προβεί σε μελέτες και δράσεις για την ανάπτυξη πλάνου αναγνωρισιμότητας της πλατφόρμας και διάχυσης των αποτελεσμάτων της, τεκμηριώνοντας την πιο αποτελεσματική στόχευση της πλατφόρμας και της Εθνικής Πολιτικής Διαδικασιών ευρύτερα, καθώς και της ευαισθητοποίησης χρηστών και πολιτών για τις πολιτικές απλούστευσης μέσα από την πλατφόρμα. Στο πλαίσιο αυτό, ο Ανάδοχος θα εκτελέσει τις κάτωθι εργασίες:</w:t>
      </w:r>
    </w:p>
    <w:p w14:paraId="1A6694BE" w14:textId="77777777" w:rsidR="00B575D3" w:rsidRPr="00EF2032" w:rsidRDefault="00B575D3" w:rsidP="00B575D3">
      <w:pPr>
        <w:tabs>
          <w:tab w:val="left" w:pos="412"/>
        </w:tabs>
        <w:spacing w:line="300" w:lineRule="atLeast"/>
        <w:rPr>
          <w:rFonts w:ascii="Calibri" w:hAnsi="Calibri"/>
          <w:szCs w:val="22"/>
          <w:lang w:val="el-GR"/>
        </w:rPr>
      </w:pPr>
      <w:r w:rsidRPr="00EF2032">
        <w:rPr>
          <w:rFonts w:cs="Tahoma"/>
          <w:lang w:val="el-GR"/>
        </w:rPr>
        <w:t>Α. Σύνταξη μελέτης στρατηγικής για την επιλογή των περιοχών πολιτικής οι οποίες θα ενταχθούν στις πρώτες μετρήσεις του πακέτου εργασιών 1 και μεσοπρόθεσμο πλάνο για την επιλογή περιοχών πολιτικής εκτός του πακέτου εργασιών 1 με κριτήριο το μεγαλύτερο δυνατό αποτύπωμα στην κοινωνία. Η μελέτη θα περιλαμβάνει πλάνο ενεργειών που θα υλοποιεί η διοίκηση προκειμένου να κάνει την πλατφόρμα πιο αναγνωρίσιμη και επισκέψιμη υποστηρίζοντας την ευαισθητοποίηση της μέσα από στοχευμένες δράσεις ευαισθητοποίησης. Επιπλέον, στη μελέτη περιλαμβάνεται η ανάπτυξη σχεδίου διάχυσης αποτελεσμάτων και ευαισθητοποίησης για τις δράσεις και την πλατφόρμα με εναλλακτικούς τρόπους. Τέλος, στο πλαίσιο της μελέτης θα πρέπει να αναπτυχθεί η μεθοδολογία ερευνών για τη στόχευση και την αξιολόγηση των δράσεων που εντάσσονται στην πλατφόρμα, καθώς και ζητήματα ταυτότητας της πλατφόρμας.</w:t>
      </w:r>
    </w:p>
    <w:p w14:paraId="6C650481" w14:textId="77777777" w:rsidR="00B575D3" w:rsidRPr="00EF2032" w:rsidRDefault="00B575D3" w:rsidP="00B575D3">
      <w:pPr>
        <w:spacing w:line="300" w:lineRule="atLeast"/>
        <w:rPr>
          <w:lang w:val="el-GR"/>
        </w:rPr>
      </w:pPr>
      <w:r w:rsidRPr="00EF2032">
        <w:rPr>
          <w:lang w:val="el-GR"/>
        </w:rPr>
        <w:t xml:space="preserve">Β. Διεξαγωγή δύο πρωτογενών ερευνών, με στόχο τη σφυγμομέτρηση και την καταγραφή απόψεων, εμπειριών και προσδοκιών των πολιτών και επιχειρήσεων από το ΕΠΑΔ και το Παρατηρητήριο. Οι πρωτογενείς έρευνες θα διεξαχθούν μέσα από δομημένη διαδικασία που θα επιλεγεί και θα αφορά συγκεκριμένες ομάδες – στόχους. Η επιλογή των ομάδων – στόχων θα πραγματοποιηθεί με συγκεκριμένα κριτήρια προκειμένου να καλύπτει διαφορετικές κατηγορίες πολιτών και επιχειρήσεων καθώς και διαφορετικά αιτήματα. Η ανάλυση και επεξεργασία των αποτελεσμάτων από τις πρωτογενείς έρευνες θα συμβάλει σε μια ρεαλιστική αποτύπωση της υφιστάμενης κατάστασης καθώς και στην ανάδειξη κρίσιμων παραμέτρων πολιτικής  που πρέπει να ληφθούν υπόψη. Οι πρωτογενείς έρευνες θα διεξαχθούν σε δύο φάσεις κατά το σύνολο της διάρκειας του έργου και θα αποτελούν βάση για την εισήγηση των προς απλούστευση διαδικασιών. </w:t>
      </w:r>
    </w:p>
    <w:p w14:paraId="159C559B" w14:textId="77777777" w:rsidR="00B216C1" w:rsidRDefault="00B216C1" w:rsidP="00B575D3">
      <w:pPr>
        <w:spacing w:line="300" w:lineRule="atLeast"/>
        <w:rPr>
          <w:b/>
          <w:bCs/>
          <w:lang w:val="el-GR"/>
        </w:rPr>
      </w:pPr>
    </w:p>
    <w:p w14:paraId="7A6AADA3" w14:textId="337B208B" w:rsidR="00B575D3" w:rsidRPr="00EF2032" w:rsidRDefault="00B575D3" w:rsidP="006B0A16">
      <w:pPr>
        <w:spacing w:line="300" w:lineRule="atLeast"/>
        <w:rPr>
          <w:rFonts w:ascii="Calibri" w:hAnsi="Calibri"/>
          <w:szCs w:val="22"/>
          <w:lang w:val="el-GR"/>
        </w:rPr>
      </w:pPr>
      <w:r w:rsidRPr="00EF2032">
        <w:rPr>
          <w:b/>
          <w:bCs/>
          <w:lang w:val="el-GR"/>
        </w:rPr>
        <w:t xml:space="preserve">ΠΑΡΑΔΟΤΕΑ ΠΑΚΕΤΟΥ ΕΡΓΑΣΙΩΝ </w:t>
      </w:r>
      <w:r w:rsidR="00CD1052">
        <w:rPr>
          <w:b/>
          <w:bCs/>
          <w:lang w:val="el-GR"/>
        </w:rPr>
        <w:t>2</w:t>
      </w:r>
      <w:r w:rsidRPr="00EF2032">
        <w:rPr>
          <w:b/>
          <w:bCs/>
          <w:lang w:val="el-GR"/>
        </w:rPr>
        <w:t>:</w:t>
      </w:r>
    </w:p>
    <w:p w14:paraId="69945241" w14:textId="77777777" w:rsidR="00B575D3" w:rsidRPr="00C77BF4" w:rsidRDefault="00B575D3" w:rsidP="006B0A16">
      <w:pPr>
        <w:pStyle w:val="aff"/>
        <w:numPr>
          <w:ilvl w:val="0"/>
          <w:numId w:val="88"/>
        </w:numPr>
        <w:spacing w:line="300" w:lineRule="atLeast"/>
        <w:rPr>
          <w:rFonts w:ascii="Calibri" w:hAnsi="Calibri"/>
          <w:szCs w:val="22"/>
          <w:lang w:val="el-GR"/>
        </w:rPr>
      </w:pPr>
      <w:r w:rsidRPr="00C77BF4">
        <w:rPr>
          <w:rFonts w:cs="Tahoma"/>
          <w:b/>
          <w:bCs/>
          <w:lang w:val="el-GR"/>
        </w:rPr>
        <w:t>Π.</w:t>
      </w:r>
      <w:r w:rsidRPr="00C77BF4">
        <w:rPr>
          <w:rFonts w:cs="Tahoma"/>
          <w:b/>
          <w:bCs/>
          <w:lang w:val="en-US"/>
        </w:rPr>
        <w:t>II</w:t>
      </w:r>
      <w:r w:rsidRPr="00C77BF4">
        <w:rPr>
          <w:rFonts w:cs="Tahoma"/>
          <w:b/>
          <w:bCs/>
          <w:lang w:val="el-GR"/>
        </w:rPr>
        <w:t>.2.1</w:t>
      </w:r>
      <w:r w:rsidRPr="00C77BF4">
        <w:rPr>
          <w:lang w:val="el-GR"/>
        </w:rPr>
        <w:t xml:space="preserve"> Μελέτη ανάπτυξης πλάνου στρατηγικής για την πλατφόρμα και την πολιτική απλούστευσης διαδικασιών (</w:t>
      </w:r>
      <w:r w:rsidRPr="00C77BF4">
        <w:rPr>
          <w:b/>
          <w:bCs/>
          <w:lang w:val="el-GR"/>
        </w:rPr>
        <w:t>Π.ΙΙ.2.1.α</w:t>
      </w:r>
      <w:r w:rsidRPr="00C77BF4">
        <w:rPr>
          <w:lang w:val="el-GR"/>
        </w:rPr>
        <w:t xml:space="preserve"> αρχική μελέτη και </w:t>
      </w:r>
      <w:r w:rsidRPr="00C77BF4">
        <w:rPr>
          <w:b/>
          <w:bCs/>
          <w:lang w:val="el-GR"/>
        </w:rPr>
        <w:t xml:space="preserve">Π.ΙΙ.2.1.β </w:t>
      </w:r>
      <w:r w:rsidRPr="00C77BF4">
        <w:rPr>
          <w:lang w:val="el-GR"/>
        </w:rPr>
        <w:t>επικαιροποίηση αυτής)</w:t>
      </w:r>
    </w:p>
    <w:p w14:paraId="7A24742E" w14:textId="77777777" w:rsidR="00B575D3" w:rsidRPr="00C77BF4" w:rsidRDefault="00B575D3" w:rsidP="006B0A16">
      <w:pPr>
        <w:pStyle w:val="aff"/>
        <w:numPr>
          <w:ilvl w:val="0"/>
          <w:numId w:val="88"/>
        </w:numPr>
        <w:spacing w:line="300" w:lineRule="atLeast"/>
        <w:rPr>
          <w:rFonts w:ascii="Calibri" w:hAnsi="Calibri"/>
          <w:szCs w:val="22"/>
          <w:lang w:val="el-GR"/>
        </w:rPr>
      </w:pPr>
      <w:r w:rsidRPr="00C77BF4">
        <w:rPr>
          <w:b/>
          <w:bCs/>
          <w:lang w:val="el-GR"/>
        </w:rPr>
        <w:t>Π.</w:t>
      </w:r>
      <w:r w:rsidRPr="00C77BF4">
        <w:rPr>
          <w:b/>
          <w:bCs/>
          <w:lang w:val="en-US"/>
        </w:rPr>
        <w:t>II</w:t>
      </w:r>
      <w:r w:rsidRPr="00C77BF4">
        <w:rPr>
          <w:b/>
          <w:bCs/>
          <w:lang w:val="el-GR"/>
        </w:rPr>
        <w:t>.2.2</w:t>
      </w:r>
      <w:r w:rsidRPr="00C77BF4">
        <w:rPr>
          <w:lang w:val="el-GR"/>
        </w:rPr>
        <w:t xml:space="preserve"> Αναφορές αποτελεσμάτων ερευνών για την τεκμηρίωση και καλύτερη στόχευση και αξιολόγηση των δράσεων (</w:t>
      </w:r>
      <w:r w:rsidRPr="00C77BF4">
        <w:rPr>
          <w:b/>
          <w:bCs/>
          <w:lang w:val="el-GR"/>
        </w:rPr>
        <w:t>Π.ΙΙ.2.2.α</w:t>
      </w:r>
      <w:r w:rsidRPr="00C77BF4">
        <w:rPr>
          <w:lang w:val="el-GR"/>
        </w:rPr>
        <w:t xml:space="preserve"> για την 1</w:t>
      </w:r>
      <w:r w:rsidRPr="00C77BF4">
        <w:rPr>
          <w:vertAlign w:val="superscript"/>
          <w:lang w:val="el-GR"/>
        </w:rPr>
        <w:t>η</w:t>
      </w:r>
      <w:r w:rsidRPr="00C77BF4">
        <w:rPr>
          <w:lang w:val="el-GR"/>
        </w:rPr>
        <w:t xml:space="preserve"> έρευνα και </w:t>
      </w:r>
      <w:r w:rsidRPr="00C77BF4">
        <w:rPr>
          <w:b/>
          <w:bCs/>
          <w:lang w:val="el-GR"/>
        </w:rPr>
        <w:t>Π.ΙΙ.2.2.β</w:t>
      </w:r>
      <w:r w:rsidRPr="00C77BF4">
        <w:rPr>
          <w:lang w:val="el-GR"/>
        </w:rPr>
        <w:t xml:space="preserve"> για τη 2</w:t>
      </w:r>
      <w:r w:rsidRPr="00C77BF4">
        <w:rPr>
          <w:vertAlign w:val="superscript"/>
          <w:lang w:val="el-GR"/>
        </w:rPr>
        <w:t>η</w:t>
      </w:r>
      <w:r w:rsidRPr="00C77BF4">
        <w:rPr>
          <w:lang w:val="el-GR"/>
        </w:rPr>
        <w:t>).</w:t>
      </w:r>
    </w:p>
    <w:p w14:paraId="71818EA7" w14:textId="124A9F6C" w:rsidR="00B575D3" w:rsidRDefault="00B575D3" w:rsidP="001A7407">
      <w:pPr>
        <w:tabs>
          <w:tab w:val="left" w:pos="412"/>
        </w:tabs>
        <w:spacing w:line="300" w:lineRule="atLeast"/>
        <w:rPr>
          <w:rFonts w:cs="Tahoma"/>
          <w:b/>
          <w:bCs/>
          <w:lang w:val="el-GR"/>
        </w:rPr>
      </w:pPr>
    </w:p>
    <w:p w14:paraId="1FC85C31" w14:textId="77777777" w:rsidR="00B575D3" w:rsidRDefault="00B575D3" w:rsidP="001A7407">
      <w:pPr>
        <w:spacing w:line="300" w:lineRule="atLeast"/>
        <w:rPr>
          <w:rFonts w:cs="Tahoma"/>
          <w:b/>
          <w:bCs/>
          <w:lang w:val="el-GR"/>
        </w:rPr>
      </w:pPr>
    </w:p>
    <w:p w14:paraId="6D140DBD" w14:textId="3EFFECBF" w:rsidR="00B575D3" w:rsidRDefault="001A7407" w:rsidP="001A7407">
      <w:pPr>
        <w:spacing w:line="300" w:lineRule="atLeast"/>
        <w:rPr>
          <w:rFonts w:cs="Tahoma"/>
          <w:lang w:val="el-GR"/>
        </w:rPr>
      </w:pPr>
      <w:r w:rsidRPr="00DE77D8">
        <w:rPr>
          <w:rFonts w:cs="Tahoma"/>
          <w:b/>
          <w:bCs/>
          <w:u w:val="single"/>
          <w:lang w:val="el-GR"/>
        </w:rPr>
        <w:t>Πακέτο Εργασιών 3</w:t>
      </w:r>
      <w:r w:rsidRPr="00EF2032">
        <w:rPr>
          <w:rFonts w:cs="Tahoma"/>
          <w:lang w:val="el-GR"/>
        </w:rPr>
        <w:t xml:space="preserve"> </w:t>
      </w:r>
    </w:p>
    <w:p w14:paraId="2B919177" w14:textId="46DF2D3A" w:rsidR="001A7407" w:rsidRPr="00EF2032" w:rsidRDefault="001A7407" w:rsidP="001A7407">
      <w:pPr>
        <w:spacing w:line="300" w:lineRule="atLeast"/>
        <w:rPr>
          <w:rFonts w:cs="Tahoma"/>
          <w:lang w:val="el-GR"/>
        </w:rPr>
      </w:pPr>
      <w:r w:rsidRPr="00EF2032">
        <w:rPr>
          <w:rFonts w:cs="Tahoma"/>
          <w:lang w:val="el-GR"/>
        </w:rPr>
        <w:t xml:space="preserve">Αφορά την </w:t>
      </w:r>
      <w:r w:rsidRPr="00234B5C">
        <w:rPr>
          <w:rFonts w:cs="Tahoma"/>
          <w:b/>
          <w:bCs/>
          <w:lang w:val="el-GR"/>
        </w:rPr>
        <w:t>ανάπτυξη</w:t>
      </w:r>
      <w:r w:rsidRPr="00EF2032">
        <w:rPr>
          <w:rFonts w:cs="Tahoma"/>
          <w:lang w:val="el-GR"/>
        </w:rPr>
        <w:t xml:space="preserve"> </w:t>
      </w:r>
      <w:r w:rsidRPr="00234B5C">
        <w:rPr>
          <w:rFonts w:cs="Tahoma"/>
          <w:b/>
          <w:bCs/>
          <w:lang w:val="el-GR"/>
        </w:rPr>
        <w:t>«Εργαλειοθήκης για την Πλατφόρμα»</w:t>
      </w:r>
      <w:r w:rsidRPr="00EF2032">
        <w:rPr>
          <w:rFonts w:cs="Tahoma"/>
          <w:lang w:val="el-GR"/>
        </w:rPr>
        <w:t xml:space="preserve"> (</w:t>
      </w:r>
      <w:r w:rsidRPr="00EF2032">
        <w:rPr>
          <w:rFonts w:cs="Tahoma"/>
          <w:lang w:val="en-US"/>
        </w:rPr>
        <w:t>Toolkit</w:t>
      </w:r>
      <w:r w:rsidRPr="00EF2032">
        <w:rPr>
          <w:rFonts w:cs="Tahoma"/>
          <w:lang w:val="el-GR"/>
        </w:rPr>
        <w:t>), δηλαδή ενός συνόλου</w:t>
      </w:r>
      <w:r w:rsidR="00234B5C">
        <w:rPr>
          <w:rFonts w:cs="Tahoma"/>
          <w:lang w:val="el-GR"/>
        </w:rPr>
        <w:t xml:space="preserve"> </w:t>
      </w:r>
      <w:r w:rsidRPr="00EF2032">
        <w:rPr>
          <w:rFonts w:cs="Tahoma"/>
          <w:lang w:val="en-US"/>
        </w:rPr>
        <w:t>templates</w:t>
      </w:r>
      <w:r w:rsidR="00234B5C">
        <w:rPr>
          <w:rFonts w:cs="Tahoma"/>
          <w:lang w:val="el-GR"/>
        </w:rPr>
        <w:t xml:space="preserve"> </w:t>
      </w:r>
      <w:r w:rsidRPr="00EF2032">
        <w:rPr>
          <w:rFonts w:cs="Tahoma"/>
          <w:lang w:val="el-GR"/>
        </w:rPr>
        <w:t>υλικού (ενδεικτικά</w:t>
      </w:r>
      <w:r w:rsidR="00234B5C">
        <w:rPr>
          <w:rFonts w:cs="Tahoma"/>
          <w:lang w:val="el-GR"/>
        </w:rPr>
        <w:t xml:space="preserve"> </w:t>
      </w:r>
      <w:r w:rsidRPr="00EF2032">
        <w:rPr>
          <w:rFonts w:cs="Tahoma"/>
          <w:lang w:val="en-US"/>
        </w:rPr>
        <w:t>dashboards</w:t>
      </w:r>
      <w:r w:rsidRPr="00EF2032">
        <w:rPr>
          <w:rFonts w:cs="Tahoma"/>
          <w:lang w:val="el-GR"/>
        </w:rPr>
        <w:t>, ημερίδες,</w:t>
      </w:r>
      <w:r w:rsidR="00234B5C">
        <w:rPr>
          <w:rFonts w:cs="Tahoma"/>
          <w:lang w:val="el-GR"/>
        </w:rPr>
        <w:t xml:space="preserve"> </w:t>
      </w:r>
      <w:r w:rsidRPr="00EF2032">
        <w:rPr>
          <w:rFonts w:cs="Tahoma"/>
          <w:lang w:val="en-US"/>
        </w:rPr>
        <w:t>Report</w:t>
      </w:r>
      <w:r w:rsidRPr="00EF2032">
        <w:rPr>
          <w:rFonts w:cs="Tahoma"/>
          <w:lang w:val="el-GR"/>
        </w:rPr>
        <w:t>, Ηλεκτρονική ανάρτηση κλπ) και της μεθοδολογίας εφαρμογής του, καθώς και την εκπαίδευση του προσωπικού της Γενικής Γραμματείας Ψηφιακής Διακυβέρνησης και Απλούστευσης Διαδικασιών στη χρήση του. Με τον τρόπο αυτόν ο κύριος του Έργου θα αποκτήσει τεχνογνωσία και εργαλεία για την εκτέλεση δράσεων ευαισθητοποίησης και τεκμηρίωσης στο πλαίσιο λειτουργίας της Πλατφόρμας.</w:t>
      </w:r>
    </w:p>
    <w:p w14:paraId="0A863DF4" w14:textId="77777777" w:rsidR="001A7407" w:rsidRPr="00EF2032" w:rsidRDefault="001A7407" w:rsidP="001A7407">
      <w:pPr>
        <w:spacing w:line="300" w:lineRule="atLeast"/>
        <w:rPr>
          <w:rFonts w:ascii="Calibri" w:hAnsi="Calibri"/>
          <w:szCs w:val="22"/>
          <w:lang w:val="el-GR"/>
        </w:rPr>
      </w:pPr>
      <w:r w:rsidRPr="00EF2032">
        <w:rPr>
          <w:rFonts w:cs="Tahoma"/>
          <w:lang w:val="el-GR"/>
        </w:rPr>
        <w:t>Η εκπαίδευση θα αφορά είκοσι (20) στελέχη που θα υποδείξει ο Φορέας.</w:t>
      </w:r>
    </w:p>
    <w:p w14:paraId="5B036433" w14:textId="77777777" w:rsidR="001A7407" w:rsidRPr="00EF2032" w:rsidRDefault="001A7407" w:rsidP="006B0A16">
      <w:pPr>
        <w:spacing w:line="300" w:lineRule="atLeast"/>
        <w:rPr>
          <w:rFonts w:ascii="Calibri" w:hAnsi="Calibri"/>
          <w:szCs w:val="22"/>
          <w:lang w:val="el-GR"/>
        </w:rPr>
      </w:pPr>
      <w:r w:rsidRPr="00EF2032">
        <w:rPr>
          <w:rFonts w:cs="Tahoma"/>
          <w:b/>
          <w:bCs/>
          <w:lang w:val="el-GR"/>
        </w:rPr>
        <w:t>ΠΑΡΑΔΟΤΕΑ ΠΑΚΕΤΟΥ ΕΡΓΑΣΙΩΝ 3:</w:t>
      </w:r>
    </w:p>
    <w:p w14:paraId="2C27D8F6" w14:textId="77777777" w:rsidR="001A7407" w:rsidRPr="00C77BF4" w:rsidRDefault="001A7407" w:rsidP="006B0A16">
      <w:pPr>
        <w:pStyle w:val="aff"/>
        <w:numPr>
          <w:ilvl w:val="0"/>
          <w:numId w:val="89"/>
        </w:numPr>
        <w:spacing w:line="300" w:lineRule="atLeast"/>
        <w:rPr>
          <w:rFonts w:ascii="Calibri" w:hAnsi="Calibri"/>
          <w:szCs w:val="22"/>
          <w:lang w:val="el-GR"/>
        </w:rPr>
      </w:pPr>
      <w:r w:rsidRPr="00C77BF4">
        <w:rPr>
          <w:rFonts w:cs="Tahoma"/>
          <w:b/>
          <w:bCs/>
          <w:lang w:val="el-GR"/>
        </w:rPr>
        <w:t>Π.</w:t>
      </w:r>
      <w:r w:rsidRPr="00C77BF4">
        <w:rPr>
          <w:rFonts w:cs="Tahoma"/>
          <w:b/>
          <w:bCs/>
          <w:lang w:val="en-US"/>
        </w:rPr>
        <w:t>II</w:t>
      </w:r>
      <w:r w:rsidRPr="00C77BF4">
        <w:rPr>
          <w:rFonts w:cs="Tahoma"/>
          <w:b/>
          <w:bCs/>
          <w:lang w:val="el-GR"/>
        </w:rPr>
        <w:t>.3.1</w:t>
      </w:r>
      <w:r w:rsidRPr="00C77BF4">
        <w:rPr>
          <w:rFonts w:cs="Tahoma"/>
          <w:lang w:val="el-GR"/>
        </w:rPr>
        <w:t xml:space="preserve"> Εργαλειοθήκη Πλατφόρμας (</w:t>
      </w:r>
      <w:r w:rsidRPr="00C77BF4">
        <w:rPr>
          <w:rFonts w:cs="Tahoma"/>
          <w:b/>
          <w:bCs/>
          <w:lang w:val="el-GR"/>
        </w:rPr>
        <w:t>Π.ΙΙ.3.1.α</w:t>
      </w:r>
      <w:r w:rsidRPr="00C77BF4">
        <w:rPr>
          <w:rFonts w:cs="Tahoma"/>
          <w:lang w:val="el-GR"/>
        </w:rPr>
        <w:t xml:space="preserve"> αρχική έκδοση και </w:t>
      </w:r>
      <w:r w:rsidRPr="00C77BF4">
        <w:rPr>
          <w:rFonts w:cs="Tahoma"/>
          <w:b/>
          <w:bCs/>
          <w:lang w:val="el-GR"/>
        </w:rPr>
        <w:t>Π.ΙΙ.3.1.β</w:t>
      </w:r>
      <w:r w:rsidRPr="00C77BF4">
        <w:rPr>
          <w:rFonts w:cs="Tahoma"/>
          <w:lang w:val="el-GR"/>
        </w:rPr>
        <w:t xml:space="preserve"> επικαιροποίηση αυτής)</w:t>
      </w:r>
    </w:p>
    <w:p w14:paraId="0FBB2671" w14:textId="77777777" w:rsidR="001A7407" w:rsidRPr="00C77BF4" w:rsidRDefault="001A7407" w:rsidP="006B0A16">
      <w:pPr>
        <w:pStyle w:val="aff"/>
        <w:numPr>
          <w:ilvl w:val="0"/>
          <w:numId w:val="89"/>
        </w:numPr>
        <w:spacing w:line="300" w:lineRule="atLeast"/>
        <w:rPr>
          <w:rFonts w:ascii="Calibri" w:hAnsi="Calibri"/>
          <w:szCs w:val="22"/>
          <w:lang w:val="el-GR"/>
        </w:rPr>
      </w:pPr>
      <w:r w:rsidRPr="00C77BF4">
        <w:rPr>
          <w:rFonts w:cs="Tahoma"/>
          <w:b/>
          <w:bCs/>
          <w:lang w:val="el-GR"/>
        </w:rPr>
        <w:t>Π.</w:t>
      </w:r>
      <w:r w:rsidRPr="00C77BF4">
        <w:rPr>
          <w:rFonts w:cs="Tahoma"/>
          <w:b/>
          <w:bCs/>
          <w:lang w:val="en-US"/>
        </w:rPr>
        <w:t>II</w:t>
      </w:r>
      <w:r w:rsidRPr="00C77BF4">
        <w:rPr>
          <w:rFonts w:cs="Tahoma"/>
          <w:b/>
          <w:bCs/>
          <w:lang w:val="el-GR"/>
        </w:rPr>
        <w:t>.3.2</w:t>
      </w:r>
      <w:r w:rsidRPr="00C77BF4">
        <w:rPr>
          <w:rFonts w:cs="Tahoma"/>
          <w:lang w:val="el-GR"/>
        </w:rPr>
        <w:t xml:space="preserve"> Αποτελέσματα υπηρεσιών εκπαίδευσης και εκπαιδευτικό υλικό</w:t>
      </w:r>
    </w:p>
    <w:p w14:paraId="0BEE167E" w14:textId="77777777" w:rsidR="00EA28EB" w:rsidRDefault="00EA28EB" w:rsidP="001A7407">
      <w:pPr>
        <w:spacing w:line="300" w:lineRule="atLeast"/>
        <w:rPr>
          <w:rFonts w:cs="Tahoma"/>
          <w:b/>
          <w:bCs/>
          <w:lang w:val="el-GR"/>
        </w:rPr>
      </w:pPr>
    </w:p>
    <w:p w14:paraId="20B3A6C3" w14:textId="77777777" w:rsidR="00B575D3" w:rsidRDefault="001A7407" w:rsidP="001A7407">
      <w:pPr>
        <w:spacing w:line="300" w:lineRule="atLeast"/>
        <w:rPr>
          <w:rFonts w:cs="Tahoma"/>
          <w:b/>
          <w:bCs/>
          <w:lang w:val="el-GR"/>
        </w:rPr>
      </w:pPr>
      <w:r w:rsidRPr="00DE77D8">
        <w:rPr>
          <w:rFonts w:cs="Tahoma"/>
          <w:b/>
          <w:bCs/>
          <w:u w:val="single"/>
          <w:lang w:val="el-GR"/>
        </w:rPr>
        <w:t>Πακέτο Εργασιών 4:</w:t>
      </w:r>
      <w:r w:rsidRPr="00EF2032">
        <w:rPr>
          <w:rFonts w:cs="Tahoma"/>
          <w:b/>
          <w:bCs/>
          <w:lang w:val="el-GR"/>
        </w:rPr>
        <w:t xml:space="preserve"> </w:t>
      </w:r>
    </w:p>
    <w:p w14:paraId="19BE850F" w14:textId="7B2A3E83" w:rsidR="001A7407" w:rsidRPr="00EF2032" w:rsidRDefault="001A7407" w:rsidP="001A7407">
      <w:pPr>
        <w:spacing w:line="300" w:lineRule="atLeast"/>
        <w:rPr>
          <w:rFonts w:cs="Tahoma"/>
          <w:lang w:val="el-GR"/>
        </w:rPr>
      </w:pPr>
      <w:r w:rsidRPr="00EF2032">
        <w:rPr>
          <w:rFonts w:cs="Tahoma"/>
          <w:b/>
          <w:bCs/>
          <w:lang w:val="el-GR"/>
        </w:rPr>
        <w:t>Περιλαμβάνει δράσεις διάχυσης αποτελεσμάτων, ευαισθητοποίησης, συμμετοχής και ενημέρωσης</w:t>
      </w:r>
      <w:r w:rsidR="00B575D3">
        <w:rPr>
          <w:rFonts w:cs="Tahoma"/>
          <w:b/>
          <w:bCs/>
          <w:lang w:val="el-GR"/>
        </w:rPr>
        <w:t xml:space="preserve"> </w:t>
      </w:r>
      <w:r w:rsidRPr="00EF2032">
        <w:rPr>
          <w:rFonts w:cs="Tahoma"/>
          <w:lang w:val="el-GR"/>
        </w:rPr>
        <w:t>για την περαιτέρω ανάδειξη κόμβων επιτυχίας του εγχειρήματος και την αύξηση και επέκταση επίδρασης και απήχησης του προγράμματος, την αύξηση επισκεψιμότητας της πλατφόρμας με αξιοποίηση εργαλείων και μηχανισμών (</w:t>
      </w:r>
      <w:r w:rsidRPr="00EF2032">
        <w:rPr>
          <w:rFonts w:cs="Tahoma"/>
        </w:rPr>
        <w:t>metrics</w:t>
      </w:r>
      <w:r w:rsidRPr="00EF2032">
        <w:rPr>
          <w:rFonts w:cs="Tahoma"/>
          <w:lang w:val="el-GR"/>
        </w:rPr>
        <w:t xml:space="preserve">, </w:t>
      </w:r>
      <w:r w:rsidRPr="00EF2032">
        <w:rPr>
          <w:rFonts w:cs="Tahoma"/>
        </w:rPr>
        <w:t>analytics</w:t>
      </w:r>
      <w:r w:rsidRPr="00EF2032">
        <w:rPr>
          <w:rFonts w:cs="Tahoma"/>
          <w:lang w:val="el-GR"/>
        </w:rPr>
        <w:t>), τη διάδοση ωφελημάτων (</w:t>
      </w:r>
      <w:r w:rsidRPr="00EF2032">
        <w:rPr>
          <w:rFonts w:cs="Tahoma"/>
        </w:rPr>
        <w:t>benefits</w:t>
      </w:r>
      <w:r w:rsidRPr="00EF2032">
        <w:rPr>
          <w:rFonts w:cs="Tahoma"/>
          <w:lang w:val="el-GR"/>
        </w:rPr>
        <w:t>) και προστιθέμενης αξίας των δράσεων απλούστευσης για τους πολίτες και τις επιχειρήσεις, τον σχεδιασμό δημιουργικού υλικού διάχυσης και ευαισθητοποίησης και την στόχευση περαιτέρω εμπλοκής (</w:t>
      </w:r>
      <w:r w:rsidRPr="00EF2032">
        <w:rPr>
          <w:rFonts w:cs="Tahoma"/>
        </w:rPr>
        <w:t>engagement</w:t>
      </w:r>
      <w:r w:rsidRPr="00EF2032">
        <w:rPr>
          <w:rFonts w:cs="Tahoma"/>
          <w:lang w:val="el-GR"/>
        </w:rPr>
        <w:t xml:space="preserve">) ενδιαφερόμενων μερών με οργάνωση </w:t>
      </w:r>
      <w:r w:rsidRPr="00EF2032">
        <w:rPr>
          <w:rFonts w:cs="Tahoma"/>
        </w:rPr>
        <w:t>hackathons</w:t>
      </w:r>
      <w:r w:rsidRPr="00EF2032">
        <w:rPr>
          <w:rFonts w:cs="Tahoma"/>
          <w:lang w:val="el-GR"/>
        </w:rPr>
        <w:t xml:space="preserve"> και λοιπών δράσεων. </w:t>
      </w:r>
    </w:p>
    <w:p w14:paraId="3D035948" w14:textId="77777777" w:rsidR="001A7407" w:rsidRPr="00EF2032" w:rsidRDefault="001A7407" w:rsidP="001A7407">
      <w:pPr>
        <w:spacing w:line="300" w:lineRule="atLeast"/>
        <w:rPr>
          <w:rFonts w:cs="Tahoma"/>
          <w:lang w:val="el-GR"/>
        </w:rPr>
      </w:pPr>
      <w:r w:rsidRPr="00EF2032">
        <w:rPr>
          <w:rFonts w:cs="Tahoma"/>
          <w:lang w:val="el-GR"/>
        </w:rPr>
        <w:t xml:space="preserve">Στο πλαίσιο του πακέτου εργασιών 4 θα σχεδιαστεί δημιουργικό υλικό διάχυσης αποτελεσμάτων και ευαισθητοποίησης για την ενιαία Πλατφόρμα, θα διεξαχθούν δύο </w:t>
      </w:r>
      <w:r w:rsidRPr="00EF2032">
        <w:rPr>
          <w:rFonts w:cs="Tahoma"/>
          <w:lang w:val="en-US"/>
        </w:rPr>
        <w:t>Hackathons</w:t>
      </w:r>
      <w:r w:rsidRPr="00EF2032">
        <w:rPr>
          <w:rFonts w:cs="Tahoma"/>
          <w:lang w:val="el-GR"/>
        </w:rPr>
        <w:t xml:space="preserve"> καθώς και οι αντίστοιχες δράσεις ευαισθητοποίησης μέσω των εναλλακτικών τρόπων που θα προσδιοριστούν στη Μελέτη Στρατηγικής. Τέλος ο ανάδοχος θα έχει την αρμοδιότητα σύνταξης και διάχυσης αναφορών του Παρατηρητηρίου και του ΕΠΑΔ.</w:t>
      </w:r>
    </w:p>
    <w:p w14:paraId="1C3BABCB" w14:textId="77777777" w:rsidR="00B216C1" w:rsidRDefault="00B216C1" w:rsidP="001A7407">
      <w:pPr>
        <w:spacing w:line="300" w:lineRule="atLeast"/>
        <w:rPr>
          <w:rFonts w:cs="Tahoma"/>
          <w:b/>
          <w:bCs/>
          <w:lang w:val="el-GR"/>
        </w:rPr>
      </w:pPr>
    </w:p>
    <w:p w14:paraId="4484E7E9" w14:textId="298CDE5F" w:rsidR="001A7407" w:rsidRPr="006B0A16" w:rsidRDefault="001A7407" w:rsidP="006B0A16">
      <w:pPr>
        <w:spacing w:line="300" w:lineRule="atLeast"/>
        <w:rPr>
          <w:rFonts w:ascii="Calibri" w:hAnsi="Calibri"/>
          <w:szCs w:val="22"/>
          <w:lang w:val="el-GR"/>
        </w:rPr>
      </w:pPr>
      <w:r w:rsidRPr="006B0A16">
        <w:rPr>
          <w:rFonts w:cs="Tahoma"/>
          <w:b/>
          <w:bCs/>
          <w:lang w:val="el-GR"/>
        </w:rPr>
        <w:t>ΠΑΡΑΔΟΤΕΑ ΠΑΚΕΤΟΥ ΕΡΓΑΣΙΩΝ 4:</w:t>
      </w:r>
    </w:p>
    <w:p w14:paraId="39C1BDCC" w14:textId="77777777" w:rsidR="001A7407" w:rsidRPr="006B0A16" w:rsidRDefault="001A7407" w:rsidP="006B0A16">
      <w:pPr>
        <w:spacing w:line="300" w:lineRule="atLeast"/>
        <w:rPr>
          <w:rFonts w:ascii="Calibri" w:hAnsi="Calibri"/>
          <w:szCs w:val="22"/>
          <w:lang w:val="el-GR"/>
        </w:rPr>
      </w:pPr>
      <w:r w:rsidRPr="006B0A16">
        <w:rPr>
          <w:rFonts w:cs="Tahoma"/>
          <w:lang w:val="el-GR"/>
        </w:rPr>
        <w:t>Το εν λόγω πακέτο έχει τα κάτωθι παραδοτέα, τα οποία θα παραχθούν κατά περίπτωση με τη χρήση της Εργαλειοθήκης:</w:t>
      </w:r>
    </w:p>
    <w:p w14:paraId="589B0104" w14:textId="77777777" w:rsidR="001A7407" w:rsidRPr="006B0A16" w:rsidRDefault="001A7407" w:rsidP="006B0A16">
      <w:pPr>
        <w:pStyle w:val="aff"/>
        <w:numPr>
          <w:ilvl w:val="0"/>
          <w:numId w:val="90"/>
        </w:numPr>
        <w:spacing w:line="300" w:lineRule="atLeast"/>
        <w:rPr>
          <w:rFonts w:ascii="Calibri" w:hAnsi="Calibri"/>
          <w:szCs w:val="22"/>
          <w:lang w:val="el-GR"/>
        </w:rPr>
      </w:pPr>
      <w:r w:rsidRPr="006B0A16">
        <w:rPr>
          <w:rFonts w:cs="Tahoma"/>
          <w:b/>
          <w:bCs/>
          <w:lang w:val="el-GR"/>
        </w:rPr>
        <w:t>Π.</w:t>
      </w:r>
      <w:r w:rsidRPr="006B0A16">
        <w:rPr>
          <w:rFonts w:cs="Tahoma"/>
          <w:b/>
          <w:bCs/>
          <w:lang w:val="en-US"/>
        </w:rPr>
        <w:t>II</w:t>
      </w:r>
      <w:r w:rsidRPr="006B0A16">
        <w:rPr>
          <w:rFonts w:cs="Tahoma"/>
          <w:b/>
          <w:bCs/>
          <w:lang w:val="el-GR"/>
        </w:rPr>
        <w:t>.4.1</w:t>
      </w:r>
      <w:r w:rsidRPr="006B0A16">
        <w:rPr>
          <w:rFonts w:cs="Tahoma"/>
          <w:lang w:val="el-GR"/>
        </w:rPr>
        <w:t xml:space="preserve"> Δημιουργικό υλικό διάχυσης και ευαισθητοποίησης για την Πλατφόρμα (</w:t>
      </w:r>
      <w:r w:rsidRPr="006B0A16">
        <w:rPr>
          <w:rFonts w:cs="Tahoma"/>
          <w:b/>
          <w:bCs/>
          <w:lang w:val="el-GR"/>
        </w:rPr>
        <w:t>Π.ΙΙ.4.1.α</w:t>
      </w:r>
      <w:r w:rsidRPr="006B0A16">
        <w:rPr>
          <w:rFonts w:cs="Tahoma"/>
          <w:lang w:val="el-GR"/>
        </w:rPr>
        <w:t xml:space="preserve"> για την 1</w:t>
      </w:r>
      <w:r w:rsidRPr="006B0A16">
        <w:rPr>
          <w:rFonts w:cs="Tahoma"/>
          <w:vertAlign w:val="superscript"/>
          <w:lang w:val="el-GR"/>
        </w:rPr>
        <w:t>η</w:t>
      </w:r>
      <w:r w:rsidRPr="006B0A16">
        <w:rPr>
          <w:rFonts w:cs="Tahoma"/>
          <w:lang w:val="el-GR"/>
        </w:rPr>
        <w:t xml:space="preserve"> Φάση και </w:t>
      </w:r>
      <w:r w:rsidRPr="006B0A16">
        <w:rPr>
          <w:rFonts w:cs="Tahoma"/>
          <w:b/>
          <w:bCs/>
          <w:lang w:val="el-GR"/>
        </w:rPr>
        <w:t>Π.ΙΙ.4.1.β</w:t>
      </w:r>
      <w:r w:rsidRPr="006B0A16">
        <w:rPr>
          <w:rFonts w:cs="Tahoma"/>
          <w:lang w:val="el-GR"/>
        </w:rPr>
        <w:t xml:space="preserve"> για τη 2</w:t>
      </w:r>
      <w:r w:rsidRPr="006B0A16">
        <w:rPr>
          <w:rFonts w:cs="Tahoma"/>
          <w:vertAlign w:val="superscript"/>
          <w:lang w:val="el-GR"/>
        </w:rPr>
        <w:t>η</w:t>
      </w:r>
      <w:r w:rsidRPr="006B0A16">
        <w:rPr>
          <w:rFonts w:cs="Tahoma"/>
          <w:lang w:val="el-GR"/>
        </w:rPr>
        <w:t xml:space="preserve"> Φάση)</w:t>
      </w:r>
    </w:p>
    <w:p w14:paraId="4D82E259" w14:textId="77777777" w:rsidR="001A7407" w:rsidRPr="006B0A16" w:rsidRDefault="001A7407" w:rsidP="006B0A16">
      <w:pPr>
        <w:pStyle w:val="aff"/>
        <w:numPr>
          <w:ilvl w:val="0"/>
          <w:numId w:val="90"/>
        </w:numPr>
        <w:spacing w:line="300" w:lineRule="atLeast"/>
        <w:rPr>
          <w:rFonts w:ascii="Calibri" w:hAnsi="Calibri"/>
          <w:szCs w:val="22"/>
          <w:lang w:val="el-GR"/>
        </w:rPr>
      </w:pPr>
      <w:r w:rsidRPr="006B0A16">
        <w:rPr>
          <w:rFonts w:cs="Tahoma"/>
          <w:b/>
          <w:bCs/>
          <w:lang w:val="el-GR"/>
        </w:rPr>
        <w:t>Π.</w:t>
      </w:r>
      <w:r w:rsidRPr="006B0A16">
        <w:rPr>
          <w:rFonts w:cs="Tahoma"/>
          <w:b/>
          <w:bCs/>
          <w:lang w:val="en-US"/>
        </w:rPr>
        <w:t>II</w:t>
      </w:r>
      <w:r w:rsidRPr="006B0A16">
        <w:rPr>
          <w:rFonts w:cs="Tahoma"/>
          <w:b/>
          <w:bCs/>
          <w:lang w:val="el-GR"/>
        </w:rPr>
        <w:t>.4.2</w:t>
      </w:r>
      <w:r w:rsidRPr="006B0A16">
        <w:rPr>
          <w:rFonts w:cs="Tahoma"/>
          <w:lang w:val="el-GR"/>
        </w:rPr>
        <w:t xml:space="preserve"> Δύο διεξαχθέντα</w:t>
      </w:r>
      <w:r w:rsidRPr="006B0A16">
        <w:rPr>
          <w:rFonts w:cs="Tahoma"/>
        </w:rPr>
        <w:t> Hackathons</w:t>
      </w:r>
      <w:r w:rsidRPr="006B0A16">
        <w:rPr>
          <w:rFonts w:cs="Tahoma"/>
          <w:lang w:val="el-GR"/>
        </w:rPr>
        <w:t xml:space="preserve"> (</w:t>
      </w:r>
      <w:r w:rsidRPr="006B0A16">
        <w:rPr>
          <w:rFonts w:cs="Tahoma"/>
          <w:b/>
          <w:bCs/>
          <w:lang w:val="el-GR"/>
        </w:rPr>
        <w:t>Π.ΙΙ.4.2.α</w:t>
      </w:r>
      <w:r w:rsidRPr="006B0A16">
        <w:rPr>
          <w:rFonts w:cs="Tahoma"/>
          <w:lang w:val="el-GR"/>
        </w:rPr>
        <w:t xml:space="preserve"> για την 1</w:t>
      </w:r>
      <w:r w:rsidRPr="006B0A16">
        <w:rPr>
          <w:rFonts w:cs="Tahoma"/>
          <w:vertAlign w:val="superscript"/>
          <w:lang w:val="el-GR"/>
        </w:rPr>
        <w:t>η</w:t>
      </w:r>
      <w:r w:rsidRPr="006B0A16">
        <w:rPr>
          <w:rFonts w:cs="Tahoma"/>
          <w:lang w:val="el-GR"/>
        </w:rPr>
        <w:t xml:space="preserve"> Φάση και </w:t>
      </w:r>
      <w:r w:rsidRPr="006B0A16">
        <w:rPr>
          <w:rFonts w:cs="Tahoma"/>
          <w:b/>
          <w:bCs/>
          <w:lang w:val="el-GR"/>
        </w:rPr>
        <w:t>Π.ΙΙ.4.2.β</w:t>
      </w:r>
      <w:r w:rsidRPr="006B0A16">
        <w:rPr>
          <w:rFonts w:cs="Tahoma"/>
          <w:lang w:val="el-GR"/>
        </w:rPr>
        <w:t xml:space="preserve"> για τη 2</w:t>
      </w:r>
      <w:r w:rsidRPr="006B0A16">
        <w:rPr>
          <w:rFonts w:cs="Tahoma"/>
          <w:vertAlign w:val="superscript"/>
          <w:lang w:val="el-GR"/>
        </w:rPr>
        <w:t>η</w:t>
      </w:r>
      <w:r w:rsidRPr="006B0A16">
        <w:rPr>
          <w:rFonts w:cs="Tahoma"/>
          <w:lang w:val="el-GR"/>
        </w:rPr>
        <w:t xml:space="preserve"> Φάση)</w:t>
      </w:r>
    </w:p>
    <w:p w14:paraId="31325FC0" w14:textId="77777777" w:rsidR="001A7407" w:rsidRPr="006B0A16" w:rsidRDefault="001A7407" w:rsidP="006B0A16">
      <w:pPr>
        <w:pStyle w:val="aff"/>
        <w:numPr>
          <w:ilvl w:val="0"/>
          <w:numId w:val="90"/>
        </w:numPr>
        <w:spacing w:line="300" w:lineRule="atLeast"/>
        <w:rPr>
          <w:rFonts w:ascii="Calibri" w:hAnsi="Calibri"/>
          <w:szCs w:val="22"/>
          <w:lang w:val="el-GR"/>
        </w:rPr>
      </w:pPr>
      <w:r w:rsidRPr="006B0A16">
        <w:rPr>
          <w:rFonts w:cs="Tahoma"/>
          <w:b/>
          <w:bCs/>
          <w:lang w:val="el-GR"/>
        </w:rPr>
        <w:t>Π.</w:t>
      </w:r>
      <w:r w:rsidRPr="006B0A16">
        <w:rPr>
          <w:rFonts w:cs="Tahoma"/>
          <w:b/>
          <w:bCs/>
          <w:lang w:val="en-US"/>
        </w:rPr>
        <w:t>II</w:t>
      </w:r>
      <w:r w:rsidRPr="006B0A16">
        <w:rPr>
          <w:rFonts w:cs="Tahoma"/>
          <w:b/>
          <w:bCs/>
          <w:lang w:val="el-GR"/>
        </w:rPr>
        <w:t>.4.3</w:t>
      </w:r>
      <w:r w:rsidRPr="006B0A16">
        <w:rPr>
          <w:rFonts w:cs="Tahoma"/>
          <w:lang w:val="el-GR"/>
        </w:rPr>
        <w:t xml:space="preserve"> Αναφορές του Παρατηρητηρίου και του ΕΠΑΔ (</w:t>
      </w:r>
      <w:r w:rsidRPr="006B0A16">
        <w:rPr>
          <w:rFonts w:cs="Tahoma"/>
          <w:b/>
          <w:bCs/>
          <w:lang w:val="el-GR"/>
        </w:rPr>
        <w:t>Π.ΙΙ.4.3.α</w:t>
      </w:r>
      <w:r w:rsidRPr="006B0A16">
        <w:rPr>
          <w:rFonts w:cs="Tahoma"/>
          <w:lang w:val="el-GR"/>
        </w:rPr>
        <w:t xml:space="preserve"> για την 1</w:t>
      </w:r>
      <w:r w:rsidRPr="006B0A16">
        <w:rPr>
          <w:rFonts w:cs="Tahoma"/>
          <w:vertAlign w:val="superscript"/>
          <w:lang w:val="el-GR"/>
        </w:rPr>
        <w:t>η</w:t>
      </w:r>
      <w:r w:rsidRPr="006B0A16">
        <w:rPr>
          <w:rFonts w:cs="Tahoma"/>
          <w:lang w:val="el-GR"/>
        </w:rPr>
        <w:t xml:space="preserve"> Φάση και </w:t>
      </w:r>
      <w:r w:rsidRPr="006B0A16">
        <w:rPr>
          <w:rFonts w:cs="Tahoma"/>
          <w:b/>
          <w:bCs/>
          <w:lang w:val="el-GR"/>
        </w:rPr>
        <w:t>Π.ΙΙ.4.3.β</w:t>
      </w:r>
      <w:r w:rsidRPr="006B0A16">
        <w:rPr>
          <w:rFonts w:cs="Tahoma"/>
          <w:lang w:val="el-GR"/>
        </w:rPr>
        <w:t xml:space="preserve"> για τη 2</w:t>
      </w:r>
      <w:r w:rsidRPr="006B0A16">
        <w:rPr>
          <w:rFonts w:cs="Tahoma"/>
          <w:vertAlign w:val="superscript"/>
          <w:lang w:val="el-GR"/>
        </w:rPr>
        <w:t>η</w:t>
      </w:r>
      <w:r w:rsidRPr="006B0A16">
        <w:rPr>
          <w:rFonts w:cs="Tahoma"/>
          <w:lang w:val="el-GR"/>
        </w:rPr>
        <w:t xml:space="preserve"> Φάση)</w:t>
      </w:r>
    </w:p>
    <w:p w14:paraId="74902668" w14:textId="77777777" w:rsidR="001A7407" w:rsidRPr="006B0A16" w:rsidRDefault="001A7407" w:rsidP="006B0A16">
      <w:pPr>
        <w:pStyle w:val="aff"/>
        <w:numPr>
          <w:ilvl w:val="0"/>
          <w:numId w:val="90"/>
        </w:numPr>
        <w:spacing w:line="300" w:lineRule="atLeast"/>
        <w:rPr>
          <w:rFonts w:ascii="Calibri" w:hAnsi="Calibri"/>
          <w:szCs w:val="22"/>
          <w:lang w:val="el-GR"/>
        </w:rPr>
      </w:pPr>
      <w:r w:rsidRPr="006B0A16">
        <w:rPr>
          <w:rFonts w:cs="Tahoma"/>
          <w:b/>
          <w:bCs/>
          <w:lang w:val="el-GR"/>
        </w:rPr>
        <w:t>Π.</w:t>
      </w:r>
      <w:r w:rsidRPr="006B0A16">
        <w:rPr>
          <w:rFonts w:cs="Tahoma"/>
          <w:b/>
          <w:bCs/>
          <w:lang w:val="en-US"/>
        </w:rPr>
        <w:t>II</w:t>
      </w:r>
      <w:r w:rsidRPr="006B0A16">
        <w:rPr>
          <w:rFonts w:cs="Tahoma"/>
          <w:b/>
          <w:bCs/>
          <w:lang w:val="el-GR"/>
        </w:rPr>
        <w:t>.4.4</w:t>
      </w:r>
      <w:r w:rsidRPr="006B0A16">
        <w:rPr>
          <w:rFonts w:cs="Tahoma"/>
          <w:lang w:val="el-GR"/>
        </w:rPr>
        <w:t xml:space="preserve"> Δράσεις διάχυσης αποτελεσμάτων, ευαισθητοποίησης &amp; περιεχόμενο (</w:t>
      </w:r>
      <w:r w:rsidRPr="006B0A16">
        <w:rPr>
          <w:rFonts w:cs="Tahoma"/>
          <w:b/>
          <w:bCs/>
          <w:lang w:val="el-GR"/>
        </w:rPr>
        <w:t>Π.ΙΙ.4.4.α</w:t>
      </w:r>
      <w:r w:rsidRPr="006B0A16">
        <w:rPr>
          <w:rFonts w:cs="Tahoma"/>
          <w:lang w:val="el-GR"/>
        </w:rPr>
        <w:t xml:space="preserve"> για την 1</w:t>
      </w:r>
      <w:r w:rsidRPr="006B0A16">
        <w:rPr>
          <w:rFonts w:cs="Tahoma"/>
          <w:vertAlign w:val="superscript"/>
          <w:lang w:val="el-GR"/>
        </w:rPr>
        <w:t>η</w:t>
      </w:r>
      <w:r w:rsidRPr="006B0A16">
        <w:rPr>
          <w:rFonts w:cs="Tahoma"/>
          <w:lang w:val="el-GR"/>
        </w:rPr>
        <w:t xml:space="preserve"> Φάση και </w:t>
      </w:r>
      <w:r w:rsidRPr="006B0A16">
        <w:rPr>
          <w:rFonts w:cs="Tahoma"/>
          <w:b/>
          <w:bCs/>
          <w:lang w:val="el-GR"/>
        </w:rPr>
        <w:t>Π.ΙΙ.4.4.β</w:t>
      </w:r>
      <w:r w:rsidRPr="006B0A16">
        <w:rPr>
          <w:rFonts w:cs="Tahoma"/>
          <w:lang w:val="el-GR"/>
        </w:rPr>
        <w:t xml:space="preserve"> για τη 2</w:t>
      </w:r>
      <w:r w:rsidRPr="006B0A16">
        <w:rPr>
          <w:rFonts w:cs="Tahoma"/>
          <w:vertAlign w:val="superscript"/>
          <w:lang w:val="el-GR"/>
        </w:rPr>
        <w:t>η</w:t>
      </w:r>
      <w:r w:rsidRPr="006B0A16">
        <w:rPr>
          <w:rFonts w:cs="Tahoma"/>
          <w:lang w:val="el-GR"/>
        </w:rPr>
        <w:t xml:space="preserve"> Φάση)</w:t>
      </w:r>
    </w:p>
    <w:p w14:paraId="591E65EE" w14:textId="77777777" w:rsidR="001A7407" w:rsidRPr="00EF2032" w:rsidRDefault="001A7407" w:rsidP="001A7407">
      <w:pPr>
        <w:spacing w:line="300" w:lineRule="atLeast"/>
        <w:rPr>
          <w:rFonts w:cs="Tahoma"/>
          <w:lang w:val="el-GR"/>
        </w:rPr>
      </w:pPr>
    </w:p>
    <w:p w14:paraId="312677B4" w14:textId="77777777" w:rsidR="00B216C1" w:rsidRDefault="00B216C1" w:rsidP="003C2BEF">
      <w:pPr>
        <w:rPr>
          <w:rFonts w:eastAsia="SimSun"/>
          <w:lang w:val="el-GR"/>
        </w:rPr>
        <w:sectPr w:rsidR="00B216C1" w:rsidSect="00DF02B0">
          <w:pgSz w:w="11906" w:h="16838"/>
          <w:pgMar w:top="1134" w:right="1134" w:bottom="1134" w:left="1134" w:header="720" w:footer="709" w:gutter="0"/>
          <w:cols w:space="720"/>
          <w:titlePg/>
          <w:docGrid w:linePitch="360"/>
        </w:sectPr>
      </w:pPr>
    </w:p>
    <w:p w14:paraId="1917B0A0" w14:textId="14992931" w:rsidR="00220C55" w:rsidRPr="002F1079" w:rsidRDefault="00220C55" w:rsidP="00EC6683">
      <w:pPr>
        <w:pStyle w:val="3"/>
        <w:numPr>
          <w:ilvl w:val="2"/>
          <w:numId w:val="80"/>
        </w:numPr>
      </w:pPr>
      <w:bookmarkStart w:id="487" w:name="_Ref78300949"/>
      <w:bookmarkStart w:id="488" w:name="_Toc80088697"/>
      <w:r w:rsidRPr="002F1079">
        <w:rPr>
          <w:rFonts w:eastAsia="SimSun"/>
        </w:rPr>
        <w:t xml:space="preserve">Χρόνος Υποβολής και Διαδικασία Οριστικοποίησης </w:t>
      </w:r>
      <w:r w:rsidRPr="002F1079">
        <w:t>Παραδοτέων</w:t>
      </w:r>
      <w:bookmarkEnd w:id="487"/>
      <w:bookmarkEnd w:id="488"/>
    </w:p>
    <w:p w14:paraId="4C19E94B" w14:textId="77777777" w:rsidR="00220C55" w:rsidRDefault="00220C55" w:rsidP="00FB2C89">
      <w:pPr>
        <w:rPr>
          <w:rFonts w:eastAsia="SimSun"/>
          <w:lang w:val="el-GR"/>
        </w:rPr>
      </w:pPr>
    </w:p>
    <w:p w14:paraId="3A9498C1" w14:textId="5D9584F1" w:rsidR="00FB2C89" w:rsidRDefault="00FB2C89" w:rsidP="00FB2C89">
      <w:pPr>
        <w:rPr>
          <w:rFonts w:eastAsia="SimSun"/>
          <w:lang w:val="el-GR"/>
        </w:rPr>
      </w:pPr>
      <w:r>
        <w:rPr>
          <w:rFonts w:eastAsia="SimSun"/>
          <w:lang w:val="el-GR"/>
        </w:rPr>
        <w:t xml:space="preserve">Ακολουθεί ο συγκεντρωτικός πίνακας των </w:t>
      </w:r>
      <w:r w:rsidR="009B0936">
        <w:rPr>
          <w:rFonts w:eastAsia="SimSun"/>
          <w:lang w:val="el-GR"/>
        </w:rPr>
        <w:t>Π</w:t>
      </w:r>
      <w:r>
        <w:rPr>
          <w:rFonts w:eastAsia="SimSun"/>
          <w:lang w:val="el-GR"/>
        </w:rPr>
        <w:t xml:space="preserve">αραδοτέων </w:t>
      </w:r>
      <w:r w:rsidR="009B0936">
        <w:rPr>
          <w:rFonts w:eastAsia="SimSun"/>
          <w:lang w:val="el-GR"/>
        </w:rPr>
        <w:t xml:space="preserve">και των Πακέτων Εργασίας </w:t>
      </w:r>
      <w:r>
        <w:rPr>
          <w:rFonts w:eastAsia="SimSun"/>
          <w:lang w:val="el-GR"/>
        </w:rPr>
        <w:t>του έργου:</w:t>
      </w:r>
    </w:p>
    <w:tbl>
      <w:tblPr>
        <w:tblW w:w="14732" w:type="dxa"/>
        <w:tblLayout w:type="fixed"/>
        <w:tblLook w:val="04A0" w:firstRow="1" w:lastRow="0" w:firstColumn="1" w:lastColumn="0" w:noHBand="0" w:noVBand="1"/>
      </w:tblPr>
      <w:tblGrid>
        <w:gridCol w:w="557"/>
        <w:gridCol w:w="576"/>
        <w:gridCol w:w="1125"/>
        <w:gridCol w:w="2552"/>
        <w:gridCol w:w="2835"/>
        <w:gridCol w:w="3544"/>
        <w:gridCol w:w="992"/>
        <w:gridCol w:w="1417"/>
        <w:gridCol w:w="1134"/>
      </w:tblGrid>
      <w:tr w:rsidR="002F1079" w:rsidRPr="002F1079" w14:paraId="356D62B5" w14:textId="77777777" w:rsidTr="002F1079">
        <w:trPr>
          <w:trHeight w:val="484"/>
          <w:tblHeader/>
        </w:trPr>
        <w:tc>
          <w:tcPr>
            <w:tcW w:w="557" w:type="dxa"/>
            <w:tcBorders>
              <w:top w:val="single" w:sz="18" w:space="0" w:color="auto"/>
              <w:left w:val="single" w:sz="18" w:space="0" w:color="auto"/>
              <w:bottom w:val="single" w:sz="18" w:space="0" w:color="auto"/>
              <w:right w:val="single" w:sz="8" w:space="0" w:color="auto"/>
            </w:tcBorders>
            <w:shd w:val="clear" w:color="000000" w:fill="E2EFDA"/>
            <w:vAlign w:val="center"/>
            <w:hideMark/>
          </w:tcPr>
          <w:p w14:paraId="62AA69B9" w14:textId="77777777" w:rsidR="009B0936" w:rsidRPr="002F1079" w:rsidRDefault="009B0936" w:rsidP="009B0936">
            <w:pPr>
              <w:suppressAutoHyphens w:val="0"/>
              <w:spacing w:after="0"/>
              <w:jc w:val="center"/>
              <w:rPr>
                <w:rFonts w:cs="Tahoma"/>
                <w:b/>
                <w:bCs/>
                <w:sz w:val="16"/>
                <w:szCs w:val="16"/>
                <w:lang w:val="el-GR" w:eastAsia="el-GR"/>
              </w:rPr>
            </w:pPr>
            <w:r w:rsidRPr="002F1079">
              <w:rPr>
                <w:rFonts w:cs="Tahoma"/>
                <w:b/>
                <w:bCs/>
                <w:sz w:val="16"/>
                <w:szCs w:val="16"/>
                <w:lang w:val="el-GR" w:eastAsia="el-GR"/>
              </w:rPr>
              <w:t>Α/Α</w:t>
            </w:r>
          </w:p>
        </w:tc>
        <w:tc>
          <w:tcPr>
            <w:tcW w:w="576" w:type="dxa"/>
            <w:tcBorders>
              <w:top w:val="single" w:sz="18" w:space="0" w:color="auto"/>
              <w:left w:val="nil"/>
              <w:bottom w:val="single" w:sz="18" w:space="0" w:color="auto"/>
              <w:right w:val="single" w:sz="8" w:space="0" w:color="auto"/>
            </w:tcBorders>
            <w:shd w:val="clear" w:color="000000" w:fill="E2EFDA"/>
            <w:vAlign w:val="center"/>
            <w:hideMark/>
          </w:tcPr>
          <w:p w14:paraId="3EA6CFCC" w14:textId="77777777" w:rsidR="009B0936" w:rsidRPr="002F1079" w:rsidRDefault="009B0936" w:rsidP="009B0936">
            <w:pPr>
              <w:suppressAutoHyphens w:val="0"/>
              <w:spacing w:after="0"/>
              <w:jc w:val="center"/>
              <w:rPr>
                <w:rFonts w:cs="Tahoma"/>
                <w:b/>
                <w:bCs/>
                <w:sz w:val="16"/>
                <w:szCs w:val="16"/>
                <w:lang w:val="el-GR" w:eastAsia="el-GR"/>
              </w:rPr>
            </w:pPr>
            <w:r w:rsidRPr="002F1079">
              <w:rPr>
                <w:rFonts w:cs="Tahoma"/>
                <w:b/>
                <w:bCs/>
                <w:sz w:val="16"/>
                <w:szCs w:val="16"/>
                <w:lang w:val="el-GR" w:eastAsia="el-GR"/>
              </w:rPr>
              <w:t>Ε.Ε.</w:t>
            </w:r>
          </w:p>
        </w:tc>
        <w:tc>
          <w:tcPr>
            <w:tcW w:w="1125" w:type="dxa"/>
            <w:tcBorders>
              <w:top w:val="single" w:sz="18" w:space="0" w:color="auto"/>
              <w:left w:val="nil"/>
              <w:bottom w:val="single" w:sz="18" w:space="0" w:color="auto"/>
              <w:right w:val="single" w:sz="8" w:space="0" w:color="auto"/>
            </w:tcBorders>
            <w:shd w:val="clear" w:color="000000" w:fill="E2EFDA"/>
            <w:vAlign w:val="center"/>
            <w:hideMark/>
          </w:tcPr>
          <w:p w14:paraId="207EAD0A" w14:textId="77777777" w:rsidR="009B0936" w:rsidRPr="002F1079" w:rsidRDefault="009B0936" w:rsidP="009B0936">
            <w:pPr>
              <w:suppressAutoHyphens w:val="0"/>
              <w:spacing w:after="0"/>
              <w:jc w:val="center"/>
              <w:rPr>
                <w:rFonts w:cs="Tahoma"/>
                <w:b/>
                <w:bCs/>
                <w:sz w:val="16"/>
                <w:szCs w:val="16"/>
                <w:lang w:val="el-GR" w:eastAsia="el-GR"/>
              </w:rPr>
            </w:pPr>
            <w:r w:rsidRPr="002F1079">
              <w:rPr>
                <w:rFonts w:cs="Tahoma"/>
                <w:b/>
                <w:bCs/>
                <w:sz w:val="16"/>
                <w:szCs w:val="16"/>
                <w:lang w:val="el-GR" w:eastAsia="el-GR"/>
              </w:rPr>
              <w:t>Φάση</w:t>
            </w:r>
          </w:p>
        </w:tc>
        <w:tc>
          <w:tcPr>
            <w:tcW w:w="2552" w:type="dxa"/>
            <w:tcBorders>
              <w:top w:val="single" w:sz="18" w:space="0" w:color="auto"/>
              <w:left w:val="nil"/>
              <w:bottom w:val="single" w:sz="18" w:space="0" w:color="auto"/>
              <w:right w:val="single" w:sz="8" w:space="0" w:color="auto"/>
            </w:tcBorders>
            <w:shd w:val="clear" w:color="000000" w:fill="E2EFDA"/>
            <w:vAlign w:val="center"/>
            <w:hideMark/>
          </w:tcPr>
          <w:p w14:paraId="36C109A3" w14:textId="77777777" w:rsidR="009B0936" w:rsidRPr="002F1079" w:rsidRDefault="009B0936" w:rsidP="009B0936">
            <w:pPr>
              <w:suppressAutoHyphens w:val="0"/>
              <w:spacing w:after="0"/>
              <w:jc w:val="center"/>
              <w:rPr>
                <w:rFonts w:cs="Tahoma"/>
                <w:b/>
                <w:bCs/>
                <w:sz w:val="16"/>
                <w:szCs w:val="16"/>
                <w:lang w:val="el-GR" w:eastAsia="el-GR"/>
              </w:rPr>
            </w:pPr>
            <w:r w:rsidRPr="002F1079">
              <w:rPr>
                <w:rFonts w:cs="Tahoma"/>
                <w:b/>
                <w:bCs/>
                <w:sz w:val="16"/>
                <w:szCs w:val="16"/>
                <w:lang w:val="el-GR" w:eastAsia="el-GR"/>
              </w:rPr>
              <w:t>Τίτλος Φάσης</w:t>
            </w:r>
          </w:p>
        </w:tc>
        <w:tc>
          <w:tcPr>
            <w:tcW w:w="2835" w:type="dxa"/>
            <w:tcBorders>
              <w:top w:val="single" w:sz="18" w:space="0" w:color="auto"/>
              <w:left w:val="nil"/>
              <w:bottom w:val="single" w:sz="18" w:space="0" w:color="auto"/>
              <w:right w:val="single" w:sz="8" w:space="0" w:color="auto"/>
            </w:tcBorders>
            <w:shd w:val="clear" w:color="000000" w:fill="E2EFDA"/>
            <w:vAlign w:val="center"/>
            <w:hideMark/>
          </w:tcPr>
          <w:p w14:paraId="37281478" w14:textId="77777777" w:rsidR="009B0936" w:rsidRPr="002F1079" w:rsidRDefault="009B0936" w:rsidP="009B0936">
            <w:pPr>
              <w:suppressAutoHyphens w:val="0"/>
              <w:spacing w:after="0"/>
              <w:jc w:val="center"/>
              <w:rPr>
                <w:rFonts w:cs="Tahoma"/>
                <w:b/>
                <w:bCs/>
                <w:sz w:val="16"/>
                <w:szCs w:val="16"/>
                <w:lang w:val="el-GR" w:eastAsia="el-GR"/>
              </w:rPr>
            </w:pPr>
            <w:r w:rsidRPr="002F1079">
              <w:rPr>
                <w:rFonts w:cs="Tahoma"/>
                <w:b/>
                <w:bCs/>
                <w:sz w:val="16"/>
                <w:szCs w:val="16"/>
                <w:lang w:val="el-GR" w:eastAsia="el-GR"/>
              </w:rPr>
              <w:t>Παραδοτέα</w:t>
            </w:r>
          </w:p>
        </w:tc>
        <w:tc>
          <w:tcPr>
            <w:tcW w:w="3544" w:type="dxa"/>
            <w:tcBorders>
              <w:top w:val="single" w:sz="18" w:space="0" w:color="auto"/>
              <w:left w:val="nil"/>
              <w:bottom w:val="single" w:sz="18" w:space="0" w:color="auto"/>
              <w:right w:val="single" w:sz="8" w:space="0" w:color="auto"/>
            </w:tcBorders>
            <w:shd w:val="clear" w:color="000000" w:fill="E2EFDA"/>
            <w:vAlign w:val="center"/>
            <w:hideMark/>
          </w:tcPr>
          <w:p w14:paraId="17A60175" w14:textId="77777777" w:rsidR="009B0936" w:rsidRPr="002F1079" w:rsidRDefault="009B0936" w:rsidP="009B0936">
            <w:pPr>
              <w:suppressAutoHyphens w:val="0"/>
              <w:spacing w:after="0"/>
              <w:jc w:val="center"/>
              <w:rPr>
                <w:rFonts w:cs="Tahoma"/>
                <w:b/>
                <w:bCs/>
                <w:sz w:val="16"/>
                <w:szCs w:val="16"/>
                <w:lang w:val="el-GR" w:eastAsia="el-GR"/>
              </w:rPr>
            </w:pPr>
            <w:r w:rsidRPr="002F1079">
              <w:rPr>
                <w:rFonts w:cs="Tahoma"/>
                <w:b/>
                <w:bCs/>
                <w:sz w:val="16"/>
                <w:szCs w:val="16"/>
                <w:lang w:val="el-GR" w:eastAsia="el-GR"/>
              </w:rPr>
              <w:t xml:space="preserve">Πακέτα Εργασίας (ΠΕ) </w:t>
            </w:r>
          </w:p>
        </w:tc>
        <w:tc>
          <w:tcPr>
            <w:tcW w:w="992" w:type="dxa"/>
            <w:tcBorders>
              <w:top w:val="single" w:sz="18" w:space="0" w:color="auto"/>
              <w:left w:val="nil"/>
              <w:bottom w:val="single" w:sz="18" w:space="0" w:color="auto"/>
              <w:right w:val="single" w:sz="8" w:space="0" w:color="auto"/>
            </w:tcBorders>
            <w:shd w:val="clear" w:color="000000" w:fill="E2EFDA"/>
            <w:vAlign w:val="center"/>
            <w:hideMark/>
          </w:tcPr>
          <w:p w14:paraId="5692B261" w14:textId="77777777" w:rsidR="009B0936" w:rsidRPr="002F1079" w:rsidRDefault="009B0936" w:rsidP="009B0936">
            <w:pPr>
              <w:suppressAutoHyphens w:val="0"/>
              <w:spacing w:after="0"/>
              <w:jc w:val="center"/>
              <w:rPr>
                <w:rFonts w:cs="Tahoma"/>
                <w:b/>
                <w:bCs/>
                <w:sz w:val="14"/>
                <w:szCs w:val="14"/>
                <w:lang w:val="el-GR" w:eastAsia="el-GR"/>
              </w:rPr>
            </w:pPr>
            <w:r w:rsidRPr="002F1079">
              <w:rPr>
                <w:rFonts w:cs="Tahoma"/>
                <w:b/>
                <w:bCs/>
                <w:sz w:val="14"/>
                <w:szCs w:val="14"/>
                <w:lang w:val="el-GR" w:eastAsia="el-GR"/>
              </w:rPr>
              <w:t>Διάρκεια υλοποίησης (ΜΗΝΕΣ)</w:t>
            </w:r>
          </w:p>
        </w:tc>
        <w:tc>
          <w:tcPr>
            <w:tcW w:w="1417" w:type="dxa"/>
            <w:tcBorders>
              <w:top w:val="single" w:sz="18" w:space="0" w:color="auto"/>
              <w:left w:val="nil"/>
              <w:bottom w:val="single" w:sz="18" w:space="0" w:color="auto"/>
              <w:right w:val="single" w:sz="8" w:space="0" w:color="auto"/>
            </w:tcBorders>
            <w:shd w:val="clear" w:color="000000" w:fill="E2EFDA"/>
            <w:vAlign w:val="center"/>
            <w:hideMark/>
          </w:tcPr>
          <w:p w14:paraId="54D21B03" w14:textId="77777777" w:rsidR="009B0936" w:rsidRPr="002F1079" w:rsidRDefault="009B0936" w:rsidP="009B0936">
            <w:pPr>
              <w:suppressAutoHyphens w:val="0"/>
              <w:spacing w:after="0"/>
              <w:jc w:val="center"/>
              <w:rPr>
                <w:rFonts w:cs="Tahoma"/>
                <w:b/>
                <w:bCs/>
                <w:sz w:val="14"/>
                <w:szCs w:val="14"/>
                <w:lang w:val="el-GR" w:eastAsia="el-GR"/>
              </w:rPr>
            </w:pPr>
            <w:r w:rsidRPr="002F1079">
              <w:rPr>
                <w:rFonts w:cs="Tahoma"/>
                <w:b/>
                <w:bCs/>
                <w:sz w:val="14"/>
                <w:szCs w:val="14"/>
                <w:lang w:val="el-GR" w:eastAsia="el-GR"/>
              </w:rPr>
              <w:t xml:space="preserve">Μήνας ΥΠΟΒΟΛΗΣ 1ης ΕΚΔΟΣΗΣ ΠΑΡΑΔΟΤΕΟΥ </w:t>
            </w:r>
          </w:p>
        </w:tc>
        <w:tc>
          <w:tcPr>
            <w:tcW w:w="1134" w:type="dxa"/>
            <w:tcBorders>
              <w:top w:val="single" w:sz="18" w:space="0" w:color="auto"/>
              <w:left w:val="nil"/>
              <w:bottom w:val="single" w:sz="18" w:space="0" w:color="auto"/>
              <w:right w:val="single" w:sz="18" w:space="0" w:color="auto"/>
            </w:tcBorders>
            <w:shd w:val="clear" w:color="000000" w:fill="E2EFDA"/>
            <w:vAlign w:val="center"/>
            <w:hideMark/>
          </w:tcPr>
          <w:p w14:paraId="1B6331E3" w14:textId="77777777" w:rsidR="009B0936" w:rsidRPr="002F1079" w:rsidRDefault="009B0936" w:rsidP="009B0936">
            <w:pPr>
              <w:suppressAutoHyphens w:val="0"/>
              <w:spacing w:after="0"/>
              <w:jc w:val="center"/>
              <w:rPr>
                <w:rFonts w:cs="Tahoma"/>
                <w:b/>
                <w:bCs/>
                <w:sz w:val="14"/>
                <w:szCs w:val="14"/>
                <w:lang w:val="el-GR" w:eastAsia="el-GR"/>
              </w:rPr>
            </w:pPr>
            <w:r w:rsidRPr="002F1079">
              <w:rPr>
                <w:rFonts w:cs="Tahoma"/>
                <w:b/>
                <w:bCs/>
                <w:sz w:val="14"/>
                <w:szCs w:val="14"/>
                <w:lang w:val="el-GR" w:eastAsia="el-GR"/>
              </w:rPr>
              <w:t>Διάρκεια Ελέγχου Παραδοτέων (ΜΗΝΕΣ)</w:t>
            </w:r>
          </w:p>
        </w:tc>
      </w:tr>
      <w:tr w:rsidR="00875B99" w:rsidRPr="009B0936" w14:paraId="5590A69E" w14:textId="77777777" w:rsidTr="00875B99">
        <w:trPr>
          <w:trHeight w:val="1905"/>
        </w:trPr>
        <w:tc>
          <w:tcPr>
            <w:tcW w:w="557" w:type="dxa"/>
            <w:tcBorders>
              <w:top w:val="single" w:sz="18" w:space="0" w:color="auto"/>
              <w:left w:val="single" w:sz="18" w:space="0" w:color="auto"/>
              <w:bottom w:val="single" w:sz="4" w:space="0" w:color="auto"/>
              <w:right w:val="nil"/>
            </w:tcBorders>
            <w:shd w:val="clear" w:color="auto" w:fill="auto"/>
            <w:noWrap/>
            <w:vAlign w:val="center"/>
            <w:hideMark/>
          </w:tcPr>
          <w:p w14:paraId="407082A9" w14:textId="77777777" w:rsidR="009B0936" w:rsidRPr="009B0936" w:rsidRDefault="009B0936" w:rsidP="009B0936">
            <w:pPr>
              <w:suppressAutoHyphens w:val="0"/>
              <w:spacing w:after="0"/>
              <w:jc w:val="center"/>
              <w:rPr>
                <w:rFonts w:cs="Tahoma"/>
                <w:b/>
                <w:bCs/>
                <w:sz w:val="16"/>
                <w:szCs w:val="16"/>
                <w:lang w:val="el-GR" w:eastAsia="el-GR"/>
              </w:rPr>
            </w:pPr>
            <w:r w:rsidRPr="009B0936">
              <w:rPr>
                <w:rFonts w:cs="Tahoma"/>
                <w:b/>
                <w:bCs/>
                <w:sz w:val="16"/>
                <w:szCs w:val="16"/>
                <w:lang w:val="el-GR" w:eastAsia="el-GR"/>
              </w:rPr>
              <w:t>1</w:t>
            </w:r>
          </w:p>
        </w:tc>
        <w:tc>
          <w:tcPr>
            <w:tcW w:w="576" w:type="dxa"/>
            <w:vMerge w:val="restart"/>
            <w:tcBorders>
              <w:top w:val="single" w:sz="18" w:space="0" w:color="auto"/>
              <w:left w:val="single" w:sz="8" w:space="0" w:color="auto"/>
              <w:bottom w:val="single" w:sz="8" w:space="0" w:color="000000"/>
              <w:right w:val="nil"/>
            </w:tcBorders>
            <w:shd w:val="clear" w:color="auto" w:fill="auto"/>
            <w:noWrap/>
            <w:vAlign w:val="center"/>
            <w:hideMark/>
          </w:tcPr>
          <w:p w14:paraId="37515D1E" w14:textId="77777777" w:rsidR="009B0936" w:rsidRPr="009B0936" w:rsidRDefault="009B0936" w:rsidP="009B0936">
            <w:pPr>
              <w:suppressAutoHyphens w:val="0"/>
              <w:spacing w:after="0"/>
              <w:jc w:val="center"/>
              <w:rPr>
                <w:rFonts w:cs="Tahoma"/>
                <w:b/>
                <w:bCs/>
                <w:sz w:val="16"/>
                <w:szCs w:val="16"/>
                <w:lang w:val="el-GR" w:eastAsia="el-GR"/>
              </w:rPr>
            </w:pPr>
            <w:r w:rsidRPr="009B0936">
              <w:rPr>
                <w:rFonts w:cs="Tahoma"/>
                <w:b/>
                <w:bCs/>
                <w:sz w:val="16"/>
                <w:szCs w:val="16"/>
                <w:lang w:val="el-GR" w:eastAsia="el-GR"/>
              </w:rPr>
              <w:t>Ε.Ε.1</w:t>
            </w:r>
          </w:p>
        </w:tc>
        <w:tc>
          <w:tcPr>
            <w:tcW w:w="1125" w:type="dxa"/>
            <w:tcBorders>
              <w:top w:val="single" w:sz="18" w:space="0" w:color="auto"/>
              <w:left w:val="single" w:sz="8" w:space="0" w:color="auto"/>
              <w:bottom w:val="single" w:sz="8" w:space="0" w:color="auto"/>
              <w:right w:val="single" w:sz="4" w:space="0" w:color="auto"/>
            </w:tcBorders>
            <w:shd w:val="clear" w:color="auto" w:fill="auto"/>
            <w:vAlign w:val="center"/>
            <w:hideMark/>
          </w:tcPr>
          <w:p w14:paraId="476E2BED" w14:textId="77777777" w:rsidR="009B0936" w:rsidRPr="009B0936" w:rsidRDefault="009B0936" w:rsidP="009B0936">
            <w:pPr>
              <w:suppressAutoHyphens w:val="0"/>
              <w:spacing w:after="0"/>
              <w:rPr>
                <w:rFonts w:cs="Tahoma"/>
                <w:b/>
                <w:bCs/>
                <w:sz w:val="16"/>
                <w:szCs w:val="16"/>
                <w:lang w:val="el-GR" w:eastAsia="el-GR"/>
              </w:rPr>
            </w:pPr>
            <w:r w:rsidRPr="009B0936">
              <w:rPr>
                <w:rFonts w:cs="Tahoma"/>
                <w:b/>
                <w:bCs/>
                <w:sz w:val="16"/>
                <w:szCs w:val="16"/>
                <w:lang w:val="el-GR" w:eastAsia="el-GR"/>
              </w:rPr>
              <w:t>Φάση 1</w:t>
            </w:r>
          </w:p>
        </w:tc>
        <w:tc>
          <w:tcPr>
            <w:tcW w:w="2552" w:type="dxa"/>
            <w:tcBorders>
              <w:top w:val="single" w:sz="18" w:space="0" w:color="auto"/>
              <w:left w:val="nil"/>
              <w:bottom w:val="single" w:sz="8" w:space="0" w:color="auto"/>
              <w:right w:val="single" w:sz="4" w:space="0" w:color="auto"/>
            </w:tcBorders>
            <w:shd w:val="clear" w:color="auto" w:fill="auto"/>
            <w:vAlign w:val="center"/>
            <w:hideMark/>
          </w:tcPr>
          <w:p w14:paraId="68980FBE" w14:textId="77777777" w:rsidR="009B0936" w:rsidRPr="009B0936" w:rsidRDefault="009B0936" w:rsidP="009B0936">
            <w:pPr>
              <w:suppressAutoHyphens w:val="0"/>
              <w:spacing w:after="0"/>
              <w:rPr>
                <w:rFonts w:cs="Tahoma"/>
                <w:b/>
                <w:bCs/>
                <w:sz w:val="16"/>
                <w:szCs w:val="16"/>
                <w:lang w:val="el-GR" w:eastAsia="el-GR"/>
              </w:rPr>
            </w:pPr>
            <w:r w:rsidRPr="009B0936">
              <w:rPr>
                <w:rFonts w:cs="Tahoma"/>
                <w:b/>
                <w:bCs/>
                <w:sz w:val="16"/>
                <w:szCs w:val="16"/>
                <w:lang w:val="el-GR" w:eastAsia="el-GR"/>
              </w:rPr>
              <w:t>Μελέτη Εφαρμογής</w:t>
            </w:r>
          </w:p>
        </w:tc>
        <w:tc>
          <w:tcPr>
            <w:tcW w:w="2835" w:type="dxa"/>
            <w:tcBorders>
              <w:top w:val="single" w:sz="18" w:space="0" w:color="auto"/>
              <w:left w:val="nil"/>
              <w:bottom w:val="single" w:sz="8" w:space="0" w:color="auto"/>
              <w:right w:val="single" w:sz="4" w:space="0" w:color="auto"/>
            </w:tcBorders>
            <w:shd w:val="clear" w:color="auto" w:fill="auto"/>
            <w:vAlign w:val="center"/>
            <w:hideMark/>
          </w:tcPr>
          <w:p w14:paraId="310127DE" w14:textId="77777777" w:rsidR="009B0936" w:rsidRPr="009B0936" w:rsidRDefault="009B0936" w:rsidP="009B0936">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ΠΙ.1.1: </w:t>
            </w:r>
            <w:r w:rsidRPr="009B0936">
              <w:rPr>
                <w:rFonts w:cs="Tahoma"/>
                <w:sz w:val="16"/>
                <w:szCs w:val="16"/>
                <w:lang w:val="el-GR" w:eastAsia="el-GR"/>
              </w:rPr>
              <w:t>Μελέτη Εφαρμογής</w:t>
            </w:r>
          </w:p>
        </w:tc>
        <w:tc>
          <w:tcPr>
            <w:tcW w:w="3544" w:type="dxa"/>
            <w:tcBorders>
              <w:top w:val="single" w:sz="18" w:space="0" w:color="auto"/>
              <w:left w:val="nil"/>
              <w:bottom w:val="single" w:sz="8" w:space="0" w:color="auto"/>
              <w:right w:val="single" w:sz="4" w:space="0" w:color="auto"/>
            </w:tcBorders>
            <w:shd w:val="clear" w:color="auto" w:fill="auto"/>
            <w:vAlign w:val="center"/>
            <w:hideMark/>
          </w:tcPr>
          <w:p w14:paraId="14634F2F" w14:textId="04F306CF" w:rsidR="009B0936" w:rsidRPr="009B0936" w:rsidRDefault="009B0936" w:rsidP="009B0936">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•ΠΕ 1.1 </w:t>
            </w:r>
            <w:r w:rsidRPr="009B0936">
              <w:rPr>
                <w:rFonts w:cs="Tahoma"/>
                <w:sz w:val="16"/>
                <w:szCs w:val="16"/>
                <w:lang w:val="el-GR" w:eastAsia="el-GR"/>
              </w:rPr>
              <w:t>Ανάλυση απαιτήσεων, Σχεδιασμός Επιχειρησιακών Διαδικασιών Μέτρησης διοικητικών Βαρών και υποστήριξης της πολιτικής του ΕΠΑΔ</w:t>
            </w:r>
            <w:r w:rsidRPr="009B0936">
              <w:rPr>
                <w:rFonts w:cs="Tahoma"/>
                <w:b/>
                <w:bCs/>
                <w:sz w:val="16"/>
                <w:szCs w:val="16"/>
                <w:lang w:val="el-GR" w:eastAsia="el-GR"/>
              </w:rPr>
              <w:br/>
              <w:t xml:space="preserve">• ΠΕ 1.2 </w:t>
            </w:r>
            <w:r w:rsidRPr="009B0936">
              <w:rPr>
                <w:rFonts w:cs="Tahoma"/>
                <w:sz w:val="16"/>
                <w:szCs w:val="16"/>
                <w:lang w:val="el-GR" w:eastAsia="el-GR"/>
              </w:rPr>
              <w:t xml:space="preserve">Προγραμματισμός υλοποίησης  </w:t>
            </w:r>
            <w:r w:rsidRPr="009B0936">
              <w:rPr>
                <w:rFonts w:cs="Tahoma"/>
                <w:b/>
                <w:bCs/>
                <w:sz w:val="16"/>
                <w:szCs w:val="16"/>
                <w:lang w:val="el-GR" w:eastAsia="el-GR"/>
              </w:rPr>
              <w:br/>
              <w:t xml:space="preserve">• ΠΕ 1.3 </w:t>
            </w:r>
            <w:r w:rsidRPr="009B0936">
              <w:rPr>
                <w:rFonts w:cs="Tahoma"/>
                <w:sz w:val="16"/>
                <w:szCs w:val="16"/>
                <w:lang w:val="el-GR" w:eastAsia="el-GR"/>
              </w:rPr>
              <w:t>Ανάλυση, σχεδιασμός και αρχιτεκτονική πλατφόρμας και υποσυστημάτων / εφαρμογών</w:t>
            </w:r>
            <w:r w:rsidRPr="009B0936">
              <w:rPr>
                <w:rFonts w:cs="Tahoma"/>
                <w:b/>
                <w:bCs/>
                <w:sz w:val="16"/>
                <w:szCs w:val="16"/>
                <w:lang w:val="el-GR" w:eastAsia="el-GR"/>
              </w:rPr>
              <w:br/>
              <w:t xml:space="preserve">• ΠΕ 1.4 </w:t>
            </w:r>
            <w:r w:rsidRPr="009B0936">
              <w:rPr>
                <w:rFonts w:cs="Tahoma"/>
                <w:sz w:val="16"/>
                <w:szCs w:val="16"/>
                <w:lang w:val="el-GR" w:eastAsia="el-GR"/>
              </w:rPr>
              <w:t>Σενάρια Ελέγχου</w:t>
            </w:r>
            <w:r w:rsidRPr="009B0936">
              <w:rPr>
                <w:rFonts w:cs="Tahoma"/>
                <w:b/>
                <w:bCs/>
                <w:sz w:val="16"/>
                <w:szCs w:val="16"/>
                <w:lang w:val="el-GR" w:eastAsia="el-GR"/>
              </w:rPr>
              <w:br/>
              <w:t xml:space="preserve">• ΠΕ 1.5 </w:t>
            </w:r>
            <w:r w:rsidRPr="009B0936">
              <w:rPr>
                <w:rFonts w:cs="Tahoma"/>
                <w:sz w:val="16"/>
                <w:szCs w:val="16"/>
                <w:lang w:val="el-GR" w:eastAsia="el-GR"/>
              </w:rPr>
              <w:t>Μελέτη Διαλειτουργικότητας</w:t>
            </w:r>
            <w:r w:rsidRPr="009B0936">
              <w:rPr>
                <w:rFonts w:cs="Tahoma"/>
                <w:b/>
                <w:bCs/>
                <w:sz w:val="16"/>
                <w:szCs w:val="16"/>
                <w:lang w:val="el-GR" w:eastAsia="el-GR"/>
              </w:rPr>
              <w:br/>
              <w:t xml:space="preserve">• ΠΕ 1.6 </w:t>
            </w:r>
            <w:r w:rsidRPr="009B0936">
              <w:rPr>
                <w:rFonts w:cs="Tahoma"/>
                <w:sz w:val="16"/>
                <w:szCs w:val="16"/>
                <w:lang w:val="el-GR" w:eastAsia="el-GR"/>
              </w:rPr>
              <w:t>Μελέτη Ασφάλειας της Πλατφόρμας και Συμμόρφωσης με το Γενικό Κανονισμό Προστασίας Προσωπικών Δεδομένων (GDPR</w:t>
            </w:r>
            <w:r w:rsidRPr="009B0936">
              <w:rPr>
                <w:rFonts w:cs="Tahoma"/>
                <w:b/>
                <w:bCs/>
                <w:sz w:val="16"/>
                <w:szCs w:val="16"/>
                <w:lang w:val="el-GR" w:eastAsia="el-GR"/>
              </w:rPr>
              <w:t>)</w:t>
            </w:r>
          </w:p>
        </w:tc>
        <w:tc>
          <w:tcPr>
            <w:tcW w:w="992" w:type="dxa"/>
            <w:tcBorders>
              <w:top w:val="single" w:sz="18" w:space="0" w:color="auto"/>
              <w:left w:val="nil"/>
              <w:bottom w:val="single" w:sz="8" w:space="0" w:color="auto"/>
              <w:right w:val="single" w:sz="4" w:space="0" w:color="auto"/>
            </w:tcBorders>
            <w:shd w:val="clear" w:color="auto" w:fill="auto"/>
            <w:vAlign w:val="center"/>
            <w:hideMark/>
          </w:tcPr>
          <w:p w14:paraId="40E18841"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2</w:t>
            </w:r>
          </w:p>
        </w:tc>
        <w:tc>
          <w:tcPr>
            <w:tcW w:w="1417" w:type="dxa"/>
            <w:tcBorders>
              <w:top w:val="single" w:sz="18" w:space="0" w:color="auto"/>
              <w:left w:val="nil"/>
              <w:bottom w:val="single" w:sz="8" w:space="0" w:color="auto"/>
              <w:right w:val="single" w:sz="4" w:space="0" w:color="auto"/>
            </w:tcBorders>
            <w:shd w:val="clear" w:color="auto" w:fill="auto"/>
            <w:vAlign w:val="center"/>
            <w:hideMark/>
          </w:tcPr>
          <w:p w14:paraId="2734F8B6"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2</w:t>
            </w:r>
          </w:p>
        </w:tc>
        <w:tc>
          <w:tcPr>
            <w:tcW w:w="1134" w:type="dxa"/>
            <w:tcBorders>
              <w:top w:val="single" w:sz="18" w:space="0" w:color="auto"/>
              <w:left w:val="nil"/>
              <w:bottom w:val="single" w:sz="8" w:space="0" w:color="auto"/>
              <w:right w:val="single" w:sz="18" w:space="0" w:color="auto"/>
            </w:tcBorders>
            <w:shd w:val="clear" w:color="auto" w:fill="auto"/>
            <w:vAlign w:val="center"/>
            <w:hideMark/>
          </w:tcPr>
          <w:p w14:paraId="36362274"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0AC4BAF8" w14:textId="77777777" w:rsidTr="00875B99">
        <w:trPr>
          <w:trHeight w:val="1290"/>
        </w:trPr>
        <w:tc>
          <w:tcPr>
            <w:tcW w:w="557" w:type="dxa"/>
            <w:tcBorders>
              <w:top w:val="nil"/>
              <w:left w:val="single" w:sz="18" w:space="0" w:color="auto"/>
              <w:bottom w:val="single" w:sz="4" w:space="0" w:color="auto"/>
              <w:right w:val="nil"/>
            </w:tcBorders>
            <w:shd w:val="clear" w:color="auto" w:fill="auto"/>
            <w:noWrap/>
            <w:vAlign w:val="center"/>
            <w:hideMark/>
          </w:tcPr>
          <w:p w14:paraId="2954D131" w14:textId="77777777" w:rsidR="009B0936" w:rsidRPr="009B0936" w:rsidRDefault="009B0936" w:rsidP="009B0936">
            <w:pPr>
              <w:suppressAutoHyphens w:val="0"/>
              <w:spacing w:after="0"/>
              <w:jc w:val="center"/>
              <w:rPr>
                <w:rFonts w:cs="Tahoma"/>
                <w:b/>
                <w:bCs/>
                <w:sz w:val="16"/>
                <w:szCs w:val="16"/>
                <w:lang w:val="el-GR" w:eastAsia="el-GR"/>
              </w:rPr>
            </w:pPr>
            <w:r w:rsidRPr="009B0936">
              <w:rPr>
                <w:rFonts w:cs="Tahoma"/>
                <w:b/>
                <w:bCs/>
                <w:sz w:val="16"/>
                <w:szCs w:val="16"/>
                <w:lang w:val="el-GR" w:eastAsia="el-GR"/>
              </w:rPr>
              <w:t>2</w:t>
            </w:r>
          </w:p>
        </w:tc>
        <w:tc>
          <w:tcPr>
            <w:tcW w:w="576" w:type="dxa"/>
            <w:vMerge/>
            <w:tcBorders>
              <w:top w:val="single" w:sz="8" w:space="0" w:color="auto"/>
              <w:left w:val="single" w:sz="8" w:space="0" w:color="auto"/>
              <w:bottom w:val="single" w:sz="8" w:space="0" w:color="000000"/>
              <w:right w:val="nil"/>
            </w:tcBorders>
            <w:vAlign w:val="center"/>
            <w:hideMark/>
          </w:tcPr>
          <w:p w14:paraId="35EA1DD1" w14:textId="77777777" w:rsidR="009B0936" w:rsidRPr="009B0936" w:rsidRDefault="009B0936" w:rsidP="009B0936">
            <w:pPr>
              <w:suppressAutoHyphens w:val="0"/>
              <w:spacing w:after="0"/>
              <w:jc w:val="left"/>
              <w:rPr>
                <w:rFonts w:cs="Tahoma"/>
                <w:b/>
                <w:bCs/>
                <w:sz w:val="16"/>
                <w:szCs w:val="16"/>
                <w:lang w:val="el-GR" w:eastAsia="el-GR"/>
              </w:rPr>
            </w:pPr>
          </w:p>
        </w:tc>
        <w:tc>
          <w:tcPr>
            <w:tcW w:w="1125" w:type="dxa"/>
            <w:tcBorders>
              <w:top w:val="nil"/>
              <w:left w:val="single" w:sz="8" w:space="0" w:color="auto"/>
              <w:bottom w:val="single" w:sz="8" w:space="0" w:color="auto"/>
              <w:right w:val="single" w:sz="4" w:space="0" w:color="auto"/>
            </w:tcBorders>
            <w:shd w:val="clear" w:color="auto" w:fill="auto"/>
            <w:vAlign w:val="center"/>
            <w:hideMark/>
          </w:tcPr>
          <w:p w14:paraId="7186ACAB" w14:textId="77777777" w:rsidR="009B0936" w:rsidRPr="009B0936" w:rsidRDefault="009B0936" w:rsidP="009B0936">
            <w:pPr>
              <w:suppressAutoHyphens w:val="0"/>
              <w:spacing w:after="0"/>
              <w:rPr>
                <w:rFonts w:cs="Tahoma"/>
                <w:b/>
                <w:bCs/>
                <w:sz w:val="16"/>
                <w:szCs w:val="16"/>
                <w:lang w:val="el-GR" w:eastAsia="el-GR"/>
              </w:rPr>
            </w:pPr>
            <w:r w:rsidRPr="009B0936">
              <w:rPr>
                <w:rFonts w:cs="Tahoma"/>
                <w:b/>
                <w:bCs/>
                <w:sz w:val="16"/>
                <w:szCs w:val="16"/>
                <w:lang w:val="el-GR" w:eastAsia="el-GR"/>
              </w:rPr>
              <w:t xml:space="preserve">Φάση 2 </w:t>
            </w:r>
          </w:p>
        </w:tc>
        <w:tc>
          <w:tcPr>
            <w:tcW w:w="2552" w:type="dxa"/>
            <w:tcBorders>
              <w:top w:val="nil"/>
              <w:left w:val="nil"/>
              <w:bottom w:val="single" w:sz="8" w:space="0" w:color="auto"/>
              <w:right w:val="single" w:sz="4" w:space="0" w:color="auto"/>
            </w:tcBorders>
            <w:shd w:val="clear" w:color="auto" w:fill="auto"/>
            <w:vAlign w:val="center"/>
            <w:hideMark/>
          </w:tcPr>
          <w:p w14:paraId="569B22D7" w14:textId="77777777" w:rsidR="009B0936" w:rsidRPr="009B0936" w:rsidRDefault="009B0936" w:rsidP="009B0936">
            <w:pPr>
              <w:suppressAutoHyphens w:val="0"/>
              <w:spacing w:after="0"/>
              <w:rPr>
                <w:rFonts w:cs="Tahoma"/>
                <w:b/>
                <w:bCs/>
                <w:sz w:val="16"/>
                <w:szCs w:val="16"/>
                <w:lang w:val="el-GR" w:eastAsia="el-GR"/>
              </w:rPr>
            </w:pPr>
            <w:r w:rsidRPr="009B0936">
              <w:rPr>
                <w:rFonts w:cs="Tahoma"/>
                <w:b/>
                <w:bCs/>
                <w:sz w:val="16"/>
                <w:szCs w:val="16"/>
                <w:lang w:val="el-GR" w:eastAsia="el-GR"/>
              </w:rPr>
              <w:t xml:space="preserve">Ανάπτυξη, Παραμετροποίηση και θέση σε λειτουργία Ψηφιακής Πλατφόρμας </w:t>
            </w:r>
          </w:p>
        </w:tc>
        <w:tc>
          <w:tcPr>
            <w:tcW w:w="2835" w:type="dxa"/>
            <w:tcBorders>
              <w:top w:val="nil"/>
              <w:left w:val="nil"/>
              <w:bottom w:val="single" w:sz="8" w:space="0" w:color="auto"/>
              <w:right w:val="single" w:sz="4" w:space="0" w:color="auto"/>
            </w:tcBorders>
            <w:shd w:val="clear" w:color="auto" w:fill="auto"/>
            <w:vAlign w:val="center"/>
            <w:hideMark/>
          </w:tcPr>
          <w:p w14:paraId="1467CD46" w14:textId="77777777" w:rsidR="009B0936" w:rsidRPr="009B0936" w:rsidRDefault="009B0936" w:rsidP="009B0936">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Π.Ι.2.1 </w:t>
            </w:r>
            <w:r w:rsidRPr="009B0936">
              <w:rPr>
                <w:rFonts w:cs="Tahoma"/>
                <w:sz w:val="16"/>
                <w:szCs w:val="16"/>
                <w:lang w:val="el-GR" w:eastAsia="el-GR"/>
              </w:rPr>
              <w:t>Εγκατεστημένο και πλήρως παραμετροποιημένο σύστημα στις υποδομές G-Cloud</w:t>
            </w:r>
            <w:r w:rsidRPr="009B0936">
              <w:rPr>
                <w:rFonts w:cs="Tahoma"/>
                <w:b/>
                <w:bCs/>
                <w:sz w:val="16"/>
                <w:szCs w:val="16"/>
                <w:lang w:val="el-GR" w:eastAsia="el-GR"/>
              </w:rPr>
              <w:br/>
              <w:t xml:space="preserve">Π.Ι.2.2 </w:t>
            </w:r>
            <w:r w:rsidRPr="009B0936">
              <w:rPr>
                <w:rFonts w:cs="Tahoma"/>
                <w:sz w:val="16"/>
                <w:szCs w:val="16"/>
                <w:lang w:val="el-GR" w:eastAsia="el-GR"/>
              </w:rPr>
              <w:t>Τεκμηρίωση συστήματος</w:t>
            </w:r>
            <w:r w:rsidRPr="009B0936">
              <w:rPr>
                <w:rFonts w:cs="Tahoma"/>
                <w:b/>
                <w:bCs/>
                <w:sz w:val="16"/>
                <w:szCs w:val="16"/>
                <w:lang w:val="el-GR" w:eastAsia="el-GR"/>
              </w:rPr>
              <w:br/>
              <w:t xml:space="preserve">Π.Ι.2.3 </w:t>
            </w:r>
            <w:r w:rsidRPr="009B0936">
              <w:rPr>
                <w:rFonts w:cs="Tahoma"/>
                <w:sz w:val="16"/>
                <w:szCs w:val="16"/>
                <w:lang w:val="el-GR" w:eastAsia="el-GR"/>
              </w:rPr>
              <w:t>Πηγαίος Κώδικας</w:t>
            </w:r>
            <w:r w:rsidRPr="009B0936">
              <w:rPr>
                <w:rFonts w:cs="Tahoma"/>
                <w:b/>
                <w:bCs/>
                <w:sz w:val="16"/>
                <w:szCs w:val="16"/>
                <w:lang w:val="el-GR" w:eastAsia="el-GR"/>
              </w:rPr>
              <w:br/>
              <w:t xml:space="preserve">Π.Ι.2.4 </w:t>
            </w:r>
            <w:r w:rsidRPr="009B0936">
              <w:rPr>
                <w:rFonts w:cs="Tahoma"/>
                <w:sz w:val="16"/>
                <w:szCs w:val="16"/>
                <w:lang w:val="el-GR" w:eastAsia="el-GR"/>
              </w:rPr>
              <w:t>Αποτελέσματα Ελέγχων αποδοχής.</w:t>
            </w:r>
          </w:p>
        </w:tc>
        <w:tc>
          <w:tcPr>
            <w:tcW w:w="3544" w:type="dxa"/>
            <w:tcBorders>
              <w:top w:val="nil"/>
              <w:left w:val="nil"/>
              <w:bottom w:val="single" w:sz="8" w:space="0" w:color="auto"/>
              <w:right w:val="single" w:sz="4" w:space="0" w:color="auto"/>
            </w:tcBorders>
            <w:shd w:val="clear" w:color="auto" w:fill="auto"/>
            <w:vAlign w:val="center"/>
            <w:hideMark/>
          </w:tcPr>
          <w:p w14:paraId="6D3AB6A4" w14:textId="77777777" w:rsidR="009B0936" w:rsidRPr="009B0936" w:rsidRDefault="009B0936" w:rsidP="009B0936">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 ΠΕ 2.1 </w:t>
            </w:r>
            <w:r w:rsidRPr="009B0936">
              <w:rPr>
                <w:rFonts w:cs="Tahoma"/>
                <w:sz w:val="16"/>
                <w:szCs w:val="16"/>
                <w:lang w:val="el-GR" w:eastAsia="el-GR"/>
              </w:rPr>
              <w:t xml:space="preserve">Ανάπτυξη Εφαρμογών </w:t>
            </w:r>
            <w:r w:rsidRPr="009B0936">
              <w:rPr>
                <w:rFonts w:cs="Tahoma"/>
                <w:b/>
                <w:bCs/>
                <w:sz w:val="16"/>
                <w:szCs w:val="16"/>
                <w:lang w:val="el-GR" w:eastAsia="el-GR"/>
              </w:rPr>
              <w:br/>
              <w:t xml:space="preserve">• ΠΕ 2.2 </w:t>
            </w:r>
            <w:r w:rsidRPr="009B0936">
              <w:rPr>
                <w:rFonts w:cs="Tahoma"/>
                <w:sz w:val="16"/>
                <w:szCs w:val="16"/>
                <w:lang w:val="el-GR" w:eastAsia="el-GR"/>
              </w:rPr>
              <w:t>Εγκατάσταση Πλατφόρμας στο GCLOUD &amp; Θέση σε λειτουργία</w:t>
            </w:r>
            <w:r w:rsidRPr="009B0936">
              <w:rPr>
                <w:rFonts w:cs="Tahoma"/>
                <w:b/>
                <w:bCs/>
                <w:sz w:val="16"/>
                <w:szCs w:val="16"/>
                <w:lang w:val="el-GR" w:eastAsia="el-GR"/>
              </w:rPr>
              <w:br/>
              <w:t xml:space="preserve">• ΠΕ 2.3 </w:t>
            </w:r>
            <w:r w:rsidRPr="009B0936">
              <w:rPr>
                <w:rFonts w:cs="Tahoma"/>
                <w:sz w:val="16"/>
                <w:szCs w:val="16"/>
                <w:lang w:val="el-GR" w:eastAsia="el-GR"/>
              </w:rPr>
              <w:t>Έλεγχος λειτουργίας εφαρμογών και συστήματος</w:t>
            </w:r>
            <w:r w:rsidRPr="009B0936">
              <w:rPr>
                <w:rFonts w:cs="Tahoma"/>
                <w:b/>
                <w:bCs/>
                <w:sz w:val="16"/>
                <w:szCs w:val="16"/>
                <w:lang w:val="el-GR" w:eastAsia="el-GR"/>
              </w:rPr>
              <w:br/>
              <w:t xml:space="preserve">• ΠΕ 2.4 </w:t>
            </w:r>
            <w:r w:rsidRPr="009B0936">
              <w:rPr>
                <w:rFonts w:cs="Tahoma"/>
                <w:sz w:val="16"/>
                <w:szCs w:val="16"/>
                <w:lang w:val="el-GR" w:eastAsia="el-GR"/>
              </w:rPr>
              <w:t>Τεκμηρίωση Εφαρμογών και Πηγαίου Κώδικα</w:t>
            </w:r>
          </w:p>
        </w:tc>
        <w:tc>
          <w:tcPr>
            <w:tcW w:w="992" w:type="dxa"/>
            <w:tcBorders>
              <w:top w:val="nil"/>
              <w:left w:val="nil"/>
              <w:bottom w:val="single" w:sz="8" w:space="0" w:color="auto"/>
              <w:right w:val="single" w:sz="4" w:space="0" w:color="auto"/>
            </w:tcBorders>
            <w:shd w:val="clear" w:color="auto" w:fill="auto"/>
            <w:vAlign w:val="center"/>
            <w:hideMark/>
          </w:tcPr>
          <w:p w14:paraId="007DA4F9"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5</w:t>
            </w:r>
          </w:p>
        </w:tc>
        <w:tc>
          <w:tcPr>
            <w:tcW w:w="1417" w:type="dxa"/>
            <w:tcBorders>
              <w:top w:val="nil"/>
              <w:left w:val="nil"/>
              <w:bottom w:val="single" w:sz="8" w:space="0" w:color="auto"/>
              <w:right w:val="single" w:sz="4" w:space="0" w:color="auto"/>
            </w:tcBorders>
            <w:shd w:val="clear" w:color="auto" w:fill="auto"/>
            <w:vAlign w:val="center"/>
            <w:hideMark/>
          </w:tcPr>
          <w:p w14:paraId="6F2E8D71"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8</w:t>
            </w:r>
          </w:p>
        </w:tc>
        <w:tc>
          <w:tcPr>
            <w:tcW w:w="1134" w:type="dxa"/>
            <w:tcBorders>
              <w:top w:val="nil"/>
              <w:left w:val="nil"/>
              <w:bottom w:val="single" w:sz="8" w:space="0" w:color="auto"/>
              <w:right w:val="single" w:sz="18" w:space="0" w:color="auto"/>
            </w:tcBorders>
            <w:shd w:val="clear" w:color="auto" w:fill="auto"/>
            <w:vAlign w:val="center"/>
            <w:hideMark/>
          </w:tcPr>
          <w:p w14:paraId="67F50F9A"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657EFBC7" w14:textId="77777777" w:rsidTr="00875B99">
        <w:trPr>
          <w:trHeight w:val="806"/>
        </w:trPr>
        <w:tc>
          <w:tcPr>
            <w:tcW w:w="557" w:type="dxa"/>
            <w:tcBorders>
              <w:top w:val="nil"/>
              <w:left w:val="single" w:sz="18" w:space="0" w:color="auto"/>
              <w:bottom w:val="single" w:sz="4" w:space="0" w:color="auto"/>
              <w:right w:val="nil"/>
            </w:tcBorders>
            <w:shd w:val="clear" w:color="auto" w:fill="auto"/>
            <w:noWrap/>
            <w:vAlign w:val="center"/>
            <w:hideMark/>
          </w:tcPr>
          <w:p w14:paraId="38456D53" w14:textId="77777777" w:rsidR="009B0936" w:rsidRPr="009B0936" w:rsidRDefault="009B0936" w:rsidP="009B0936">
            <w:pPr>
              <w:suppressAutoHyphens w:val="0"/>
              <w:spacing w:after="0"/>
              <w:jc w:val="center"/>
              <w:rPr>
                <w:rFonts w:cs="Tahoma"/>
                <w:b/>
                <w:bCs/>
                <w:sz w:val="16"/>
                <w:szCs w:val="16"/>
                <w:lang w:val="el-GR" w:eastAsia="el-GR"/>
              </w:rPr>
            </w:pPr>
            <w:r w:rsidRPr="009B0936">
              <w:rPr>
                <w:rFonts w:cs="Tahoma"/>
                <w:b/>
                <w:bCs/>
                <w:sz w:val="16"/>
                <w:szCs w:val="16"/>
                <w:lang w:val="el-GR" w:eastAsia="el-GR"/>
              </w:rPr>
              <w:t>3</w:t>
            </w:r>
          </w:p>
        </w:tc>
        <w:tc>
          <w:tcPr>
            <w:tcW w:w="576" w:type="dxa"/>
            <w:vMerge/>
            <w:tcBorders>
              <w:top w:val="single" w:sz="8" w:space="0" w:color="auto"/>
              <w:left w:val="single" w:sz="8" w:space="0" w:color="auto"/>
              <w:bottom w:val="single" w:sz="8" w:space="0" w:color="000000"/>
              <w:right w:val="nil"/>
            </w:tcBorders>
            <w:vAlign w:val="center"/>
            <w:hideMark/>
          </w:tcPr>
          <w:p w14:paraId="5A7FC997" w14:textId="77777777" w:rsidR="009B0936" w:rsidRPr="009B0936" w:rsidRDefault="009B0936" w:rsidP="009B0936">
            <w:pPr>
              <w:suppressAutoHyphens w:val="0"/>
              <w:spacing w:after="0"/>
              <w:jc w:val="left"/>
              <w:rPr>
                <w:rFonts w:cs="Tahoma"/>
                <w:b/>
                <w:bCs/>
                <w:sz w:val="16"/>
                <w:szCs w:val="16"/>
                <w:lang w:val="el-GR" w:eastAsia="el-GR"/>
              </w:rPr>
            </w:pPr>
          </w:p>
        </w:tc>
        <w:tc>
          <w:tcPr>
            <w:tcW w:w="1125" w:type="dxa"/>
            <w:tcBorders>
              <w:top w:val="nil"/>
              <w:left w:val="single" w:sz="8" w:space="0" w:color="auto"/>
              <w:bottom w:val="single" w:sz="8" w:space="0" w:color="auto"/>
              <w:right w:val="single" w:sz="4" w:space="0" w:color="auto"/>
            </w:tcBorders>
            <w:shd w:val="clear" w:color="auto" w:fill="auto"/>
            <w:vAlign w:val="center"/>
            <w:hideMark/>
          </w:tcPr>
          <w:p w14:paraId="736587C9" w14:textId="77777777" w:rsidR="009B0936" w:rsidRPr="009B0936" w:rsidRDefault="009B0936" w:rsidP="009B0936">
            <w:pPr>
              <w:suppressAutoHyphens w:val="0"/>
              <w:spacing w:after="0"/>
              <w:rPr>
                <w:rFonts w:cs="Tahoma"/>
                <w:b/>
                <w:bCs/>
                <w:sz w:val="16"/>
                <w:szCs w:val="16"/>
                <w:lang w:val="el-GR" w:eastAsia="el-GR"/>
              </w:rPr>
            </w:pPr>
            <w:r w:rsidRPr="009B0936">
              <w:rPr>
                <w:rFonts w:cs="Tahoma"/>
                <w:b/>
                <w:bCs/>
                <w:sz w:val="16"/>
                <w:szCs w:val="16"/>
                <w:lang w:val="el-GR" w:eastAsia="el-GR"/>
              </w:rPr>
              <w:t>Φάση 3</w:t>
            </w:r>
          </w:p>
        </w:tc>
        <w:tc>
          <w:tcPr>
            <w:tcW w:w="2552" w:type="dxa"/>
            <w:tcBorders>
              <w:top w:val="nil"/>
              <w:left w:val="nil"/>
              <w:bottom w:val="single" w:sz="8" w:space="0" w:color="auto"/>
              <w:right w:val="single" w:sz="4" w:space="0" w:color="auto"/>
            </w:tcBorders>
            <w:shd w:val="clear" w:color="auto" w:fill="auto"/>
            <w:vAlign w:val="center"/>
            <w:hideMark/>
          </w:tcPr>
          <w:p w14:paraId="1917135F" w14:textId="77777777" w:rsidR="009B0936" w:rsidRPr="009B0936" w:rsidRDefault="009B0936" w:rsidP="009B0936">
            <w:pPr>
              <w:suppressAutoHyphens w:val="0"/>
              <w:spacing w:after="0"/>
              <w:rPr>
                <w:rFonts w:cs="Tahoma"/>
                <w:b/>
                <w:bCs/>
                <w:sz w:val="16"/>
                <w:szCs w:val="16"/>
                <w:lang w:val="el-GR" w:eastAsia="el-GR"/>
              </w:rPr>
            </w:pPr>
            <w:r w:rsidRPr="009B0936">
              <w:rPr>
                <w:rFonts w:cs="Tahoma"/>
                <w:b/>
                <w:bCs/>
                <w:sz w:val="16"/>
                <w:szCs w:val="16"/>
                <w:lang w:val="el-GR" w:eastAsia="el-GR"/>
              </w:rPr>
              <w:t>Πιλοτική Λειτουργία</w:t>
            </w:r>
          </w:p>
        </w:tc>
        <w:tc>
          <w:tcPr>
            <w:tcW w:w="2835" w:type="dxa"/>
            <w:tcBorders>
              <w:top w:val="nil"/>
              <w:left w:val="nil"/>
              <w:bottom w:val="single" w:sz="8" w:space="0" w:color="auto"/>
              <w:right w:val="single" w:sz="4" w:space="0" w:color="auto"/>
            </w:tcBorders>
            <w:shd w:val="clear" w:color="auto" w:fill="auto"/>
            <w:vAlign w:val="center"/>
            <w:hideMark/>
          </w:tcPr>
          <w:p w14:paraId="5ED95FB7" w14:textId="77777777" w:rsidR="009B0936" w:rsidRPr="009B0936" w:rsidRDefault="009B0936" w:rsidP="009B0936">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Π.Ι.3.1 </w:t>
            </w:r>
            <w:r w:rsidRPr="009B0936">
              <w:rPr>
                <w:rFonts w:cs="Tahoma"/>
                <w:sz w:val="16"/>
                <w:szCs w:val="16"/>
                <w:lang w:val="el-GR" w:eastAsia="el-GR"/>
              </w:rPr>
              <w:t>Εκπαιδευτικό υλικό</w:t>
            </w:r>
            <w:r w:rsidRPr="009B0936">
              <w:rPr>
                <w:rFonts w:cs="Tahoma"/>
                <w:b/>
                <w:bCs/>
                <w:sz w:val="16"/>
                <w:szCs w:val="16"/>
                <w:lang w:val="el-GR" w:eastAsia="el-GR"/>
              </w:rPr>
              <w:br/>
              <w:t>Π.Ι.3.2</w:t>
            </w:r>
            <w:r w:rsidRPr="009B0936">
              <w:rPr>
                <w:rFonts w:cs="Tahoma"/>
                <w:sz w:val="16"/>
                <w:szCs w:val="16"/>
                <w:lang w:val="el-GR" w:eastAsia="el-GR"/>
              </w:rPr>
              <w:t xml:space="preserve"> Αναφορά αποτελεσμάτων υπηρεσιών OJT και Πιλοτικής Λειτουργία</w:t>
            </w:r>
            <w:r w:rsidRPr="009B0936">
              <w:rPr>
                <w:rFonts w:cs="Tahoma"/>
                <w:b/>
                <w:bCs/>
                <w:sz w:val="16"/>
                <w:szCs w:val="16"/>
                <w:lang w:val="el-GR" w:eastAsia="el-GR"/>
              </w:rPr>
              <w:t>ς</w:t>
            </w:r>
            <w:r w:rsidRPr="009B0936">
              <w:rPr>
                <w:rFonts w:cs="Tahoma"/>
                <w:b/>
                <w:bCs/>
                <w:sz w:val="16"/>
                <w:szCs w:val="16"/>
                <w:lang w:val="el-GR" w:eastAsia="el-GR"/>
              </w:rPr>
              <w:br/>
              <w:t xml:space="preserve">Π.Ι.3.3 </w:t>
            </w:r>
            <w:r w:rsidRPr="009B0936">
              <w:rPr>
                <w:rFonts w:cs="Tahoma"/>
                <w:sz w:val="16"/>
                <w:szCs w:val="16"/>
                <w:lang w:val="el-GR" w:eastAsia="el-GR"/>
              </w:rPr>
              <w:t>Επικαιροποιημένο λογισμικό και τεκμηρίωση.</w:t>
            </w:r>
          </w:p>
        </w:tc>
        <w:tc>
          <w:tcPr>
            <w:tcW w:w="3544" w:type="dxa"/>
            <w:tcBorders>
              <w:top w:val="nil"/>
              <w:left w:val="nil"/>
              <w:bottom w:val="single" w:sz="8" w:space="0" w:color="auto"/>
              <w:right w:val="single" w:sz="4" w:space="0" w:color="auto"/>
            </w:tcBorders>
            <w:shd w:val="clear" w:color="auto" w:fill="auto"/>
            <w:vAlign w:val="center"/>
            <w:hideMark/>
          </w:tcPr>
          <w:p w14:paraId="5439DCA6" w14:textId="77777777" w:rsidR="009B0936" w:rsidRPr="009B0936" w:rsidRDefault="009B0936" w:rsidP="009B0936">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 ΠΕ 3.1 </w:t>
            </w:r>
            <w:r w:rsidRPr="009B0936">
              <w:rPr>
                <w:rFonts w:cs="Tahoma"/>
                <w:sz w:val="16"/>
                <w:szCs w:val="16"/>
                <w:lang w:val="el-GR" w:eastAsia="el-GR"/>
              </w:rPr>
              <w:t>Εκπαίδευση και Παροχή υπηρεσιών on the job training (OJT)</w:t>
            </w:r>
            <w:r w:rsidRPr="009B0936">
              <w:rPr>
                <w:rFonts w:cs="Tahoma"/>
                <w:b/>
                <w:bCs/>
                <w:sz w:val="16"/>
                <w:szCs w:val="16"/>
                <w:lang w:val="el-GR" w:eastAsia="el-GR"/>
              </w:rPr>
              <w:br/>
              <w:t xml:space="preserve">• ΠΕ 3.2 </w:t>
            </w:r>
            <w:r w:rsidRPr="009B0936">
              <w:rPr>
                <w:rFonts w:cs="Tahoma"/>
                <w:sz w:val="16"/>
                <w:szCs w:val="16"/>
                <w:lang w:val="el-GR" w:eastAsia="el-GR"/>
              </w:rPr>
              <w:t>Υποστήριξη πιλοτικής  λειτουργίας</w:t>
            </w:r>
            <w:r w:rsidRPr="009B0936">
              <w:rPr>
                <w:rFonts w:cs="Tahoma"/>
                <w:b/>
                <w:bCs/>
                <w:sz w:val="16"/>
                <w:szCs w:val="16"/>
                <w:lang w:val="el-GR" w:eastAsia="el-GR"/>
              </w:rPr>
              <w:br/>
              <w:t xml:space="preserve">• ΠΕ 3.3 </w:t>
            </w:r>
            <w:r w:rsidRPr="009B0936">
              <w:rPr>
                <w:rFonts w:cs="Tahoma"/>
                <w:sz w:val="16"/>
                <w:szCs w:val="16"/>
                <w:lang w:val="el-GR" w:eastAsia="el-GR"/>
              </w:rPr>
              <w:t>Επικαιροποίηση Τεκμηρίωσης</w:t>
            </w:r>
          </w:p>
        </w:tc>
        <w:tc>
          <w:tcPr>
            <w:tcW w:w="992" w:type="dxa"/>
            <w:tcBorders>
              <w:top w:val="nil"/>
              <w:left w:val="nil"/>
              <w:bottom w:val="single" w:sz="8" w:space="0" w:color="auto"/>
              <w:right w:val="single" w:sz="4" w:space="0" w:color="auto"/>
            </w:tcBorders>
            <w:shd w:val="clear" w:color="auto" w:fill="auto"/>
            <w:vAlign w:val="center"/>
            <w:hideMark/>
          </w:tcPr>
          <w:p w14:paraId="4AD2BF18"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c>
          <w:tcPr>
            <w:tcW w:w="1417" w:type="dxa"/>
            <w:tcBorders>
              <w:top w:val="nil"/>
              <w:left w:val="nil"/>
              <w:bottom w:val="single" w:sz="8" w:space="0" w:color="auto"/>
              <w:right w:val="single" w:sz="4" w:space="0" w:color="auto"/>
            </w:tcBorders>
            <w:shd w:val="clear" w:color="auto" w:fill="auto"/>
            <w:vAlign w:val="center"/>
            <w:hideMark/>
          </w:tcPr>
          <w:p w14:paraId="11F9E00D"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10</w:t>
            </w:r>
          </w:p>
        </w:tc>
        <w:tc>
          <w:tcPr>
            <w:tcW w:w="1134" w:type="dxa"/>
            <w:tcBorders>
              <w:top w:val="nil"/>
              <w:left w:val="nil"/>
              <w:bottom w:val="single" w:sz="8" w:space="0" w:color="auto"/>
              <w:right w:val="single" w:sz="18" w:space="0" w:color="auto"/>
            </w:tcBorders>
            <w:shd w:val="clear" w:color="auto" w:fill="auto"/>
            <w:vAlign w:val="center"/>
            <w:hideMark/>
          </w:tcPr>
          <w:p w14:paraId="3A150E84"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513079FC" w14:textId="77777777" w:rsidTr="00875B99">
        <w:trPr>
          <w:trHeight w:val="840"/>
        </w:trPr>
        <w:tc>
          <w:tcPr>
            <w:tcW w:w="557" w:type="dxa"/>
            <w:tcBorders>
              <w:top w:val="nil"/>
              <w:left w:val="single" w:sz="18" w:space="0" w:color="auto"/>
              <w:bottom w:val="single" w:sz="18" w:space="0" w:color="auto"/>
              <w:right w:val="nil"/>
            </w:tcBorders>
            <w:shd w:val="clear" w:color="auto" w:fill="auto"/>
            <w:noWrap/>
            <w:vAlign w:val="center"/>
            <w:hideMark/>
          </w:tcPr>
          <w:p w14:paraId="538DF91A" w14:textId="77777777" w:rsidR="009B0936" w:rsidRPr="009B0936" w:rsidRDefault="009B0936" w:rsidP="009B0936">
            <w:pPr>
              <w:suppressAutoHyphens w:val="0"/>
              <w:spacing w:after="0"/>
              <w:jc w:val="center"/>
              <w:rPr>
                <w:rFonts w:cs="Tahoma"/>
                <w:b/>
                <w:bCs/>
                <w:sz w:val="16"/>
                <w:szCs w:val="16"/>
                <w:lang w:val="el-GR" w:eastAsia="el-GR"/>
              </w:rPr>
            </w:pPr>
            <w:r w:rsidRPr="009B0936">
              <w:rPr>
                <w:rFonts w:cs="Tahoma"/>
                <w:b/>
                <w:bCs/>
                <w:sz w:val="16"/>
                <w:szCs w:val="16"/>
                <w:lang w:val="el-GR" w:eastAsia="el-GR"/>
              </w:rPr>
              <w:t>4</w:t>
            </w:r>
          </w:p>
        </w:tc>
        <w:tc>
          <w:tcPr>
            <w:tcW w:w="576" w:type="dxa"/>
            <w:vMerge/>
            <w:tcBorders>
              <w:top w:val="single" w:sz="8" w:space="0" w:color="auto"/>
              <w:left w:val="single" w:sz="8" w:space="0" w:color="auto"/>
              <w:bottom w:val="single" w:sz="18" w:space="0" w:color="auto"/>
              <w:right w:val="nil"/>
            </w:tcBorders>
            <w:vAlign w:val="center"/>
            <w:hideMark/>
          </w:tcPr>
          <w:p w14:paraId="089A454C" w14:textId="77777777" w:rsidR="009B0936" w:rsidRPr="009B0936" w:rsidRDefault="009B0936" w:rsidP="009B0936">
            <w:pPr>
              <w:suppressAutoHyphens w:val="0"/>
              <w:spacing w:after="0"/>
              <w:jc w:val="left"/>
              <w:rPr>
                <w:rFonts w:cs="Tahoma"/>
                <w:b/>
                <w:bCs/>
                <w:sz w:val="16"/>
                <w:szCs w:val="16"/>
                <w:lang w:val="el-GR" w:eastAsia="el-GR"/>
              </w:rPr>
            </w:pPr>
          </w:p>
        </w:tc>
        <w:tc>
          <w:tcPr>
            <w:tcW w:w="1125" w:type="dxa"/>
            <w:tcBorders>
              <w:top w:val="nil"/>
              <w:left w:val="single" w:sz="8" w:space="0" w:color="auto"/>
              <w:bottom w:val="single" w:sz="18" w:space="0" w:color="auto"/>
              <w:right w:val="single" w:sz="4" w:space="0" w:color="auto"/>
            </w:tcBorders>
            <w:shd w:val="clear" w:color="auto" w:fill="auto"/>
            <w:vAlign w:val="center"/>
            <w:hideMark/>
          </w:tcPr>
          <w:p w14:paraId="216128D6" w14:textId="77777777" w:rsidR="009B0936" w:rsidRPr="009B0936" w:rsidRDefault="009B0936" w:rsidP="009B0936">
            <w:pPr>
              <w:suppressAutoHyphens w:val="0"/>
              <w:spacing w:after="0"/>
              <w:rPr>
                <w:rFonts w:cs="Tahoma"/>
                <w:b/>
                <w:bCs/>
                <w:sz w:val="16"/>
                <w:szCs w:val="16"/>
                <w:lang w:val="el-GR" w:eastAsia="el-GR"/>
              </w:rPr>
            </w:pPr>
            <w:r w:rsidRPr="009B0936">
              <w:rPr>
                <w:rFonts w:cs="Tahoma"/>
                <w:b/>
                <w:bCs/>
                <w:sz w:val="16"/>
                <w:szCs w:val="16"/>
                <w:lang w:val="el-GR" w:eastAsia="el-GR"/>
              </w:rPr>
              <w:t>Φάση 4</w:t>
            </w:r>
          </w:p>
        </w:tc>
        <w:tc>
          <w:tcPr>
            <w:tcW w:w="2552" w:type="dxa"/>
            <w:tcBorders>
              <w:top w:val="nil"/>
              <w:left w:val="nil"/>
              <w:bottom w:val="single" w:sz="18" w:space="0" w:color="auto"/>
              <w:right w:val="single" w:sz="4" w:space="0" w:color="auto"/>
            </w:tcBorders>
            <w:shd w:val="clear" w:color="auto" w:fill="auto"/>
            <w:vAlign w:val="center"/>
            <w:hideMark/>
          </w:tcPr>
          <w:p w14:paraId="2768645F" w14:textId="77777777" w:rsidR="009B0936" w:rsidRPr="009B0936" w:rsidRDefault="009B0936" w:rsidP="009B0936">
            <w:pPr>
              <w:suppressAutoHyphens w:val="0"/>
              <w:spacing w:after="0"/>
              <w:rPr>
                <w:rFonts w:cs="Tahoma"/>
                <w:b/>
                <w:bCs/>
                <w:sz w:val="16"/>
                <w:szCs w:val="16"/>
                <w:lang w:val="el-GR" w:eastAsia="el-GR"/>
              </w:rPr>
            </w:pPr>
            <w:r w:rsidRPr="009B0936">
              <w:rPr>
                <w:rFonts w:cs="Tahoma"/>
                <w:b/>
                <w:bCs/>
                <w:sz w:val="16"/>
                <w:szCs w:val="16"/>
                <w:lang w:val="el-GR" w:eastAsia="el-GR"/>
              </w:rPr>
              <w:t>Υποστήριξη της Δοκιμαστικής Λειτουργίας</w:t>
            </w:r>
          </w:p>
        </w:tc>
        <w:tc>
          <w:tcPr>
            <w:tcW w:w="2835" w:type="dxa"/>
            <w:tcBorders>
              <w:top w:val="nil"/>
              <w:left w:val="nil"/>
              <w:bottom w:val="single" w:sz="18" w:space="0" w:color="auto"/>
              <w:right w:val="single" w:sz="4" w:space="0" w:color="auto"/>
            </w:tcBorders>
            <w:shd w:val="clear" w:color="auto" w:fill="auto"/>
            <w:vAlign w:val="center"/>
            <w:hideMark/>
          </w:tcPr>
          <w:p w14:paraId="1781560F" w14:textId="77777777" w:rsidR="009B0936" w:rsidRPr="009B0936" w:rsidRDefault="009B0936" w:rsidP="009B0936">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Π.Ι.4.1 </w:t>
            </w:r>
            <w:r w:rsidRPr="009B0936">
              <w:rPr>
                <w:rFonts w:cs="Tahoma"/>
                <w:sz w:val="16"/>
                <w:szCs w:val="16"/>
                <w:lang w:val="el-GR" w:eastAsia="el-GR"/>
              </w:rPr>
              <w:t>Αναφορά αποτελεσμάτων υπηρεσιών Υποστήριξης Δοκιμαστικής Λειτουργίας</w:t>
            </w:r>
            <w:r w:rsidRPr="009B0936">
              <w:rPr>
                <w:rFonts w:cs="Tahoma"/>
                <w:b/>
                <w:bCs/>
                <w:sz w:val="16"/>
                <w:szCs w:val="16"/>
                <w:lang w:val="el-GR" w:eastAsia="el-GR"/>
              </w:rPr>
              <w:br/>
              <w:t xml:space="preserve">Π.Ι.4.2 </w:t>
            </w:r>
            <w:r w:rsidRPr="009B0936">
              <w:rPr>
                <w:rFonts w:cs="Tahoma"/>
                <w:sz w:val="16"/>
                <w:szCs w:val="16"/>
                <w:lang w:val="el-GR" w:eastAsia="el-GR"/>
              </w:rPr>
              <w:t xml:space="preserve">Τελική τεκμηρίωση, Τελικός Κώδικας </w:t>
            </w:r>
          </w:p>
        </w:tc>
        <w:tc>
          <w:tcPr>
            <w:tcW w:w="3544" w:type="dxa"/>
            <w:tcBorders>
              <w:top w:val="nil"/>
              <w:left w:val="nil"/>
              <w:bottom w:val="single" w:sz="18" w:space="0" w:color="auto"/>
              <w:right w:val="single" w:sz="4" w:space="0" w:color="auto"/>
            </w:tcBorders>
            <w:shd w:val="clear" w:color="auto" w:fill="auto"/>
            <w:vAlign w:val="center"/>
            <w:hideMark/>
          </w:tcPr>
          <w:p w14:paraId="57CF4C7F" w14:textId="77777777" w:rsidR="009B0936" w:rsidRPr="009B0936" w:rsidRDefault="009B0936" w:rsidP="009B0936">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 ΠΕ 4.1 </w:t>
            </w:r>
            <w:r w:rsidRPr="009B0936">
              <w:rPr>
                <w:rFonts w:cs="Tahoma"/>
                <w:sz w:val="16"/>
                <w:szCs w:val="16"/>
                <w:lang w:val="el-GR" w:eastAsia="el-GR"/>
              </w:rPr>
              <w:t>Υποστήριξη παραγωγικής λειτουργίας</w:t>
            </w:r>
            <w:r w:rsidRPr="009B0936">
              <w:rPr>
                <w:rFonts w:cs="Tahoma"/>
                <w:b/>
                <w:bCs/>
                <w:sz w:val="16"/>
                <w:szCs w:val="16"/>
                <w:lang w:val="el-GR" w:eastAsia="el-GR"/>
              </w:rPr>
              <w:br/>
              <w:t xml:space="preserve">• ΠΕ 4.2 </w:t>
            </w:r>
            <w:r w:rsidRPr="009B0936">
              <w:rPr>
                <w:rFonts w:cs="Tahoma"/>
                <w:sz w:val="16"/>
                <w:szCs w:val="16"/>
                <w:lang w:val="el-GR" w:eastAsia="el-GR"/>
              </w:rPr>
              <w:t>Τελική Τεκμηρίωση Εφαρμογών &amp; Κώδικα</w:t>
            </w:r>
          </w:p>
        </w:tc>
        <w:tc>
          <w:tcPr>
            <w:tcW w:w="992" w:type="dxa"/>
            <w:tcBorders>
              <w:top w:val="nil"/>
              <w:left w:val="nil"/>
              <w:bottom w:val="single" w:sz="18" w:space="0" w:color="auto"/>
              <w:right w:val="single" w:sz="4" w:space="0" w:color="auto"/>
            </w:tcBorders>
            <w:shd w:val="clear" w:color="auto" w:fill="auto"/>
            <w:vAlign w:val="center"/>
            <w:hideMark/>
          </w:tcPr>
          <w:p w14:paraId="46B6962D"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4</w:t>
            </w:r>
          </w:p>
        </w:tc>
        <w:tc>
          <w:tcPr>
            <w:tcW w:w="1417" w:type="dxa"/>
            <w:tcBorders>
              <w:top w:val="nil"/>
              <w:left w:val="nil"/>
              <w:bottom w:val="single" w:sz="18" w:space="0" w:color="auto"/>
              <w:right w:val="single" w:sz="4" w:space="0" w:color="auto"/>
            </w:tcBorders>
            <w:shd w:val="clear" w:color="auto" w:fill="auto"/>
            <w:vAlign w:val="center"/>
            <w:hideMark/>
          </w:tcPr>
          <w:p w14:paraId="65AC27B8"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15</w:t>
            </w:r>
          </w:p>
        </w:tc>
        <w:tc>
          <w:tcPr>
            <w:tcW w:w="1134" w:type="dxa"/>
            <w:tcBorders>
              <w:top w:val="nil"/>
              <w:left w:val="nil"/>
              <w:bottom w:val="single" w:sz="18" w:space="0" w:color="auto"/>
              <w:right w:val="single" w:sz="18" w:space="0" w:color="auto"/>
            </w:tcBorders>
            <w:shd w:val="clear" w:color="auto" w:fill="auto"/>
            <w:vAlign w:val="center"/>
            <w:hideMark/>
          </w:tcPr>
          <w:p w14:paraId="187CA2DA" w14:textId="77777777" w:rsidR="009B0936" w:rsidRPr="009B0936" w:rsidRDefault="009B0936" w:rsidP="009B0936">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37EFED8D" w14:textId="77777777" w:rsidTr="00875B99">
        <w:trPr>
          <w:trHeight w:val="420"/>
        </w:trPr>
        <w:tc>
          <w:tcPr>
            <w:tcW w:w="557" w:type="dxa"/>
            <w:tcBorders>
              <w:top w:val="single" w:sz="18" w:space="0" w:color="auto"/>
              <w:left w:val="single" w:sz="18" w:space="0" w:color="auto"/>
              <w:bottom w:val="single" w:sz="4" w:space="0" w:color="auto"/>
              <w:right w:val="nil"/>
            </w:tcBorders>
            <w:shd w:val="clear" w:color="auto" w:fill="auto"/>
            <w:noWrap/>
            <w:vAlign w:val="center"/>
            <w:hideMark/>
          </w:tcPr>
          <w:p w14:paraId="4BC4983B"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5</w:t>
            </w:r>
          </w:p>
        </w:tc>
        <w:tc>
          <w:tcPr>
            <w:tcW w:w="576" w:type="dxa"/>
            <w:vMerge w:val="restart"/>
            <w:tcBorders>
              <w:top w:val="single" w:sz="18" w:space="0" w:color="auto"/>
              <w:left w:val="single" w:sz="8" w:space="0" w:color="auto"/>
              <w:bottom w:val="single" w:sz="8" w:space="0" w:color="000000"/>
              <w:right w:val="nil"/>
            </w:tcBorders>
            <w:shd w:val="clear" w:color="auto" w:fill="auto"/>
            <w:noWrap/>
            <w:vAlign w:val="center"/>
            <w:hideMark/>
          </w:tcPr>
          <w:p w14:paraId="5010F303"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Ε.Ε.2</w:t>
            </w:r>
          </w:p>
        </w:tc>
        <w:tc>
          <w:tcPr>
            <w:tcW w:w="1125" w:type="dxa"/>
            <w:vMerge w:val="restart"/>
            <w:tcBorders>
              <w:top w:val="single" w:sz="18" w:space="0" w:color="auto"/>
              <w:left w:val="single" w:sz="8" w:space="0" w:color="auto"/>
              <w:bottom w:val="single" w:sz="8" w:space="0" w:color="000000"/>
              <w:right w:val="single" w:sz="4" w:space="0" w:color="auto"/>
            </w:tcBorders>
            <w:shd w:val="clear" w:color="auto" w:fill="auto"/>
            <w:vAlign w:val="center"/>
            <w:hideMark/>
          </w:tcPr>
          <w:p w14:paraId="3547A34A" w14:textId="77777777"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Φάση 1</w:t>
            </w:r>
          </w:p>
        </w:tc>
        <w:tc>
          <w:tcPr>
            <w:tcW w:w="2552" w:type="dxa"/>
            <w:tcBorders>
              <w:top w:val="single" w:sz="18" w:space="0" w:color="auto"/>
              <w:left w:val="nil"/>
              <w:bottom w:val="single" w:sz="4" w:space="0" w:color="auto"/>
              <w:right w:val="single" w:sz="4" w:space="0" w:color="auto"/>
            </w:tcBorders>
            <w:shd w:val="clear" w:color="auto" w:fill="auto"/>
            <w:vAlign w:val="center"/>
            <w:hideMark/>
          </w:tcPr>
          <w:p w14:paraId="185028A0" w14:textId="014108CC"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Μελέτη Στρατηγικής</w:t>
            </w:r>
          </w:p>
        </w:tc>
        <w:tc>
          <w:tcPr>
            <w:tcW w:w="2835" w:type="dxa"/>
            <w:tcBorders>
              <w:top w:val="single" w:sz="18" w:space="0" w:color="auto"/>
              <w:left w:val="nil"/>
              <w:bottom w:val="single" w:sz="4" w:space="0" w:color="auto"/>
              <w:right w:val="single" w:sz="4" w:space="0" w:color="auto"/>
            </w:tcBorders>
            <w:shd w:val="clear" w:color="auto" w:fill="auto"/>
            <w:vAlign w:val="center"/>
            <w:hideMark/>
          </w:tcPr>
          <w:p w14:paraId="056B48D2" w14:textId="6437260A"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Π.ΙΙ.2.1.α </w:t>
            </w:r>
            <w:r w:rsidRPr="009B0936">
              <w:rPr>
                <w:rFonts w:cs="Tahoma"/>
                <w:sz w:val="16"/>
                <w:szCs w:val="16"/>
                <w:lang w:val="el-GR" w:eastAsia="el-GR"/>
              </w:rPr>
              <w:t>Αρχική  Μελέτη ανάπτυξης πλάνου στρατηγικής για την πλατφόρμα και την πολιτική απλούστευσης διαδικασιώ</w:t>
            </w:r>
            <w:r w:rsidR="00006B87">
              <w:rPr>
                <w:rFonts w:cs="Tahoma"/>
                <w:sz w:val="16"/>
                <w:szCs w:val="16"/>
                <w:lang w:val="el-GR" w:eastAsia="el-GR"/>
              </w:rPr>
              <w:t>ν</w:t>
            </w:r>
          </w:p>
        </w:tc>
        <w:tc>
          <w:tcPr>
            <w:tcW w:w="3544" w:type="dxa"/>
            <w:tcBorders>
              <w:top w:val="single" w:sz="18" w:space="0" w:color="auto"/>
              <w:left w:val="nil"/>
              <w:bottom w:val="single" w:sz="4" w:space="0" w:color="auto"/>
              <w:right w:val="single" w:sz="4" w:space="0" w:color="auto"/>
            </w:tcBorders>
            <w:shd w:val="clear" w:color="auto" w:fill="auto"/>
            <w:vAlign w:val="center"/>
            <w:hideMark/>
          </w:tcPr>
          <w:p w14:paraId="7FD54CA5" w14:textId="6C7AE66A" w:rsidR="00875B99" w:rsidRPr="009B0936" w:rsidRDefault="00875B99" w:rsidP="00875B99">
            <w:pPr>
              <w:suppressAutoHyphens w:val="0"/>
              <w:spacing w:after="0"/>
              <w:jc w:val="left"/>
              <w:rPr>
                <w:rFonts w:cs="Tahoma"/>
                <w:b/>
                <w:bCs/>
                <w:sz w:val="16"/>
                <w:szCs w:val="16"/>
                <w:lang w:val="el-GR" w:eastAsia="el-GR"/>
              </w:rPr>
            </w:pPr>
            <w:r>
              <w:rPr>
                <w:rFonts w:cs="Tahoma"/>
                <w:b/>
                <w:bCs/>
                <w:sz w:val="16"/>
                <w:szCs w:val="16"/>
              </w:rPr>
              <w:t>Πακέτο Εργασίας 2 Μελέτη Στρατηγικής</w:t>
            </w:r>
          </w:p>
        </w:tc>
        <w:tc>
          <w:tcPr>
            <w:tcW w:w="992" w:type="dxa"/>
            <w:tcBorders>
              <w:top w:val="single" w:sz="18" w:space="0" w:color="auto"/>
              <w:left w:val="nil"/>
              <w:bottom w:val="single" w:sz="4" w:space="0" w:color="auto"/>
              <w:right w:val="single" w:sz="4" w:space="0" w:color="auto"/>
            </w:tcBorders>
            <w:shd w:val="clear" w:color="auto" w:fill="auto"/>
            <w:vAlign w:val="center"/>
            <w:hideMark/>
          </w:tcPr>
          <w:p w14:paraId="34EA4429"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2</w:t>
            </w:r>
          </w:p>
        </w:tc>
        <w:tc>
          <w:tcPr>
            <w:tcW w:w="1417" w:type="dxa"/>
            <w:tcBorders>
              <w:top w:val="single" w:sz="18" w:space="0" w:color="auto"/>
              <w:left w:val="nil"/>
              <w:bottom w:val="single" w:sz="4" w:space="0" w:color="auto"/>
              <w:right w:val="single" w:sz="4" w:space="0" w:color="auto"/>
            </w:tcBorders>
            <w:shd w:val="clear" w:color="auto" w:fill="auto"/>
            <w:vAlign w:val="center"/>
            <w:hideMark/>
          </w:tcPr>
          <w:p w14:paraId="1A45BA3B"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2</w:t>
            </w:r>
          </w:p>
        </w:tc>
        <w:tc>
          <w:tcPr>
            <w:tcW w:w="1134" w:type="dxa"/>
            <w:tcBorders>
              <w:top w:val="single" w:sz="18" w:space="0" w:color="auto"/>
              <w:left w:val="nil"/>
              <w:bottom w:val="single" w:sz="4" w:space="0" w:color="auto"/>
              <w:right w:val="single" w:sz="18" w:space="0" w:color="auto"/>
            </w:tcBorders>
            <w:shd w:val="clear" w:color="auto" w:fill="auto"/>
            <w:vAlign w:val="center"/>
            <w:hideMark/>
          </w:tcPr>
          <w:p w14:paraId="00061B0A"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253C26DA" w14:textId="77777777" w:rsidTr="00875B99">
        <w:trPr>
          <w:trHeight w:val="420"/>
        </w:trPr>
        <w:tc>
          <w:tcPr>
            <w:tcW w:w="557" w:type="dxa"/>
            <w:tcBorders>
              <w:top w:val="nil"/>
              <w:left w:val="single" w:sz="18" w:space="0" w:color="auto"/>
              <w:bottom w:val="single" w:sz="4" w:space="0" w:color="auto"/>
              <w:right w:val="nil"/>
            </w:tcBorders>
            <w:shd w:val="clear" w:color="auto" w:fill="auto"/>
            <w:noWrap/>
            <w:vAlign w:val="center"/>
            <w:hideMark/>
          </w:tcPr>
          <w:p w14:paraId="0A790CBE"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6</w:t>
            </w:r>
          </w:p>
        </w:tc>
        <w:tc>
          <w:tcPr>
            <w:tcW w:w="576" w:type="dxa"/>
            <w:vMerge/>
            <w:tcBorders>
              <w:top w:val="nil"/>
              <w:left w:val="single" w:sz="8" w:space="0" w:color="auto"/>
              <w:bottom w:val="single" w:sz="8" w:space="0" w:color="000000"/>
              <w:right w:val="nil"/>
            </w:tcBorders>
            <w:vAlign w:val="center"/>
            <w:hideMark/>
          </w:tcPr>
          <w:p w14:paraId="60EA801B"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tcBorders>
              <w:top w:val="nil"/>
              <w:left w:val="single" w:sz="8" w:space="0" w:color="auto"/>
              <w:bottom w:val="single" w:sz="8" w:space="0" w:color="000000"/>
              <w:right w:val="single" w:sz="4" w:space="0" w:color="auto"/>
            </w:tcBorders>
            <w:vAlign w:val="center"/>
            <w:hideMark/>
          </w:tcPr>
          <w:p w14:paraId="1F4176A9" w14:textId="77777777" w:rsidR="00875B99" w:rsidRPr="009B0936" w:rsidRDefault="00875B99" w:rsidP="00875B99">
            <w:pPr>
              <w:suppressAutoHyphens w:val="0"/>
              <w:spacing w:after="0"/>
              <w:jc w:val="left"/>
              <w:rPr>
                <w:rFonts w:cs="Tahoma"/>
                <w:b/>
                <w:bCs/>
                <w:sz w:val="16"/>
                <w:szCs w:val="16"/>
                <w:lang w:val="el-GR" w:eastAsia="el-GR"/>
              </w:rPr>
            </w:pPr>
          </w:p>
        </w:tc>
        <w:tc>
          <w:tcPr>
            <w:tcW w:w="2552" w:type="dxa"/>
            <w:tcBorders>
              <w:top w:val="nil"/>
              <w:left w:val="nil"/>
              <w:bottom w:val="single" w:sz="4" w:space="0" w:color="auto"/>
              <w:right w:val="single" w:sz="4" w:space="0" w:color="auto"/>
            </w:tcBorders>
            <w:shd w:val="clear" w:color="auto" w:fill="auto"/>
            <w:vAlign w:val="center"/>
            <w:hideMark/>
          </w:tcPr>
          <w:p w14:paraId="2D71E59F" w14:textId="5BA225A7"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Μελέτη Τομέων Πολιτικής</w:t>
            </w:r>
          </w:p>
        </w:tc>
        <w:tc>
          <w:tcPr>
            <w:tcW w:w="2835" w:type="dxa"/>
            <w:tcBorders>
              <w:top w:val="nil"/>
              <w:left w:val="nil"/>
              <w:bottom w:val="single" w:sz="4" w:space="0" w:color="auto"/>
              <w:right w:val="single" w:sz="4" w:space="0" w:color="auto"/>
            </w:tcBorders>
            <w:shd w:val="clear" w:color="auto" w:fill="auto"/>
            <w:vAlign w:val="center"/>
            <w:hideMark/>
          </w:tcPr>
          <w:p w14:paraId="065B05E0" w14:textId="06D29D26"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Π.II.1.1 </w:t>
            </w:r>
            <w:r w:rsidRPr="009B0936">
              <w:rPr>
                <w:rFonts w:cs="Tahoma"/>
                <w:sz w:val="16"/>
                <w:szCs w:val="16"/>
                <w:lang w:val="el-GR" w:eastAsia="el-GR"/>
              </w:rPr>
              <w:t xml:space="preserve">Μελέτη ανάλυσης τομέων πολιτικής και προσδιορισμού αντικειμένου μέτρησης Διοικητικών Βαρών. </w:t>
            </w:r>
          </w:p>
        </w:tc>
        <w:tc>
          <w:tcPr>
            <w:tcW w:w="3544" w:type="dxa"/>
            <w:tcBorders>
              <w:top w:val="nil"/>
              <w:left w:val="nil"/>
              <w:bottom w:val="single" w:sz="4" w:space="0" w:color="auto"/>
              <w:right w:val="single" w:sz="4" w:space="0" w:color="auto"/>
            </w:tcBorders>
            <w:shd w:val="clear" w:color="auto" w:fill="auto"/>
            <w:vAlign w:val="center"/>
            <w:hideMark/>
          </w:tcPr>
          <w:p w14:paraId="6CFD0DFB" w14:textId="3DB02832" w:rsidR="00875B99" w:rsidRPr="009B0936" w:rsidRDefault="00875B99" w:rsidP="00875B99">
            <w:pPr>
              <w:suppressAutoHyphens w:val="0"/>
              <w:spacing w:after="0"/>
              <w:jc w:val="left"/>
              <w:rPr>
                <w:rFonts w:cs="Tahoma"/>
                <w:b/>
                <w:bCs/>
                <w:sz w:val="16"/>
                <w:szCs w:val="16"/>
                <w:lang w:val="el-GR" w:eastAsia="el-GR"/>
              </w:rPr>
            </w:pPr>
            <w:r w:rsidRPr="00875B99">
              <w:rPr>
                <w:rFonts w:cs="Tahoma"/>
                <w:b/>
                <w:bCs/>
                <w:sz w:val="16"/>
                <w:szCs w:val="16"/>
                <w:lang w:val="el-GR"/>
              </w:rPr>
              <w:t>Πακέτο Εργασίας 1 Μελέτη Τομέων Πολιτικής</w:t>
            </w:r>
          </w:p>
        </w:tc>
        <w:tc>
          <w:tcPr>
            <w:tcW w:w="992" w:type="dxa"/>
            <w:tcBorders>
              <w:top w:val="nil"/>
              <w:left w:val="nil"/>
              <w:bottom w:val="single" w:sz="4" w:space="0" w:color="auto"/>
              <w:right w:val="single" w:sz="4" w:space="0" w:color="auto"/>
            </w:tcBorders>
            <w:shd w:val="clear" w:color="auto" w:fill="auto"/>
            <w:vAlign w:val="center"/>
            <w:hideMark/>
          </w:tcPr>
          <w:p w14:paraId="430E4B72"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c>
          <w:tcPr>
            <w:tcW w:w="1417" w:type="dxa"/>
            <w:tcBorders>
              <w:top w:val="nil"/>
              <w:left w:val="nil"/>
              <w:bottom w:val="single" w:sz="4" w:space="0" w:color="auto"/>
              <w:right w:val="single" w:sz="4" w:space="0" w:color="auto"/>
            </w:tcBorders>
            <w:shd w:val="clear" w:color="auto" w:fill="auto"/>
            <w:vAlign w:val="center"/>
            <w:hideMark/>
          </w:tcPr>
          <w:p w14:paraId="16713899"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2</w:t>
            </w:r>
          </w:p>
        </w:tc>
        <w:tc>
          <w:tcPr>
            <w:tcW w:w="1134" w:type="dxa"/>
            <w:tcBorders>
              <w:top w:val="nil"/>
              <w:left w:val="nil"/>
              <w:bottom w:val="single" w:sz="4" w:space="0" w:color="auto"/>
              <w:right w:val="single" w:sz="18" w:space="0" w:color="auto"/>
            </w:tcBorders>
            <w:shd w:val="clear" w:color="auto" w:fill="auto"/>
            <w:vAlign w:val="center"/>
            <w:hideMark/>
          </w:tcPr>
          <w:p w14:paraId="1094F371"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260410DD" w14:textId="77777777" w:rsidTr="00875B99">
        <w:trPr>
          <w:trHeight w:val="435"/>
        </w:trPr>
        <w:tc>
          <w:tcPr>
            <w:tcW w:w="557" w:type="dxa"/>
            <w:tcBorders>
              <w:top w:val="nil"/>
              <w:left w:val="single" w:sz="18" w:space="0" w:color="auto"/>
              <w:bottom w:val="single" w:sz="4" w:space="0" w:color="auto"/>
              <w:right w:val="nil"/>
            </w:tcBorders>
            <w:shd w:val="clear" w:color="auto" w:fill="auto"/>
            <w:noWrap/>
            <w:vAlign w:val="center"/>
            <w:hideMark/>
          </w:tcPr>
          <w:p w14:paraId="0FAB51B0"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7</w:t>
            </w:r>
          </w:p>
        </w:tc>
        <w:tc>
          <w:tcPr>
            <w:tcW w:w="576" w:type="dxa"/>
            <w:vMerge/>
            <w:tcBorders>
              <w:top w:val="nil"/>
              <w:left w:val="single" w:sz="8" w:space="0" w:color="auto"/>
              <w:bottom w:val="single" w:sz="8" w:space="0" w:color="000000"/>
              <w:right w:val="nil"/>
            </w:tcBorders>
            <w:vAlign w:val="center"/>
            <w:hideMark/>
          </w:tcPr>
          <w:p w14:paraId="3A699445"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tcBorders>
              <w:top w:val="nil"/>
              <w:left w:val="single" w:sz="8" w:space="0" w:color="auto"/>
              <w:bottom w:val="single" w:sz="8" w:space="0" w:color="000000"/>
              <w:right w:val="single" w:sz="4" w:space="0" w:color="auto"/>
            </w:tcBorders>
            <w:vAlign w:val="center"/>
            <w:hideMark/>
          </w:tcPr>
          <w:p w14:paraId="7F69F1E8" w14:textId="77777777" w:rsidR="00875B99" w:rsidRPr="009B0936" w:rsidRDefault="00875B99" w:rsidP="00875B99">
            <w:pPr>
              <w:suppressAutoHyphens w:val="0"/>
              <w:spacing w:after="0"/>
              <w:jc w:val="left"/>
              <w:rPr>
                <w:rFonts w:cs="Tahoma"/>
                <w:b/>
                <w:bCs/>
                <w:sz w:val="16"/>
                <w:szCs w:val="16"/>
                <w:lang w:val="el-GR" w:eastAsia="el-GR"/>
              </w:rPr>
            </w:pPr>
          </w:p>
        </w:tc>
        <w:tc>
          <w:tcPr>
            <w:tcW w:w="2552" w:type="dxa"/>
            <w:tcBorders>
              <w:top w:val="nil"/>
              <w:left w:val="nil"/>
              <w:bottom w:val="single" w:sz="4" w:space="0" w:color="auto"/>
              <w:right w:val="single" w:sz="4" w:space="0" w:color="auto"/>
            </w:tcBorders>
            <w:shd w:val="clear" w:color="auto" w:fill="auto"/>
            <w:vAlign w:val="center"/>
            <w:hideMark/>
          </w:tcPr>
          <w:p w14:paraId="1E723F21" w14:textId="5C8B99D3"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Μελέτη 1</w:t>
            </w:r>
            <w:r w:rsidRPr="00875B99">
              <w:rPr>
                <w:rFonts w:cs="Tahoma"/>
                <w:b/>
                <w:bCs/>
                <w:sz w:val="16"/>
                <w:szCs w:val="16"/>
                <w:vertAlign w:val="superscript"/>
                <w:lang w:val="el-GR"/>
              </w:rPr>
              <w:t>η</w:t>
            </w:r>
            <w:r w:rsidRPr="00875B99">
              <w:rPr>
                <w:rFonts w:cs="Tahoma"/>
                <w:b/>
                <w:bCs/>
                <w:sz w:val="16"/>
                <w:szCs w:val="16"/>
                <w:lang w:val="el-GR"/>
              </w:rPr>
              <w:t xml:space="preserve"> μέτρηση Διοικητικών Βαρών</w:t>
            </w:r>
          </w:p>
        </w:tc>
        <w:tc>
          <w:tcPr>
            <w:tcW w:w="2835" w:type="dxa"/>
            <w:tcBorders>
              <w:top w:val="nil"/>
              <w:left w:val="nil"/>
              <w:bottom w:val="single" w:sz="4" w:space="0" w:color="auto"/>
              <w:right w:val="single" w:sz="4" w:space="0" w:color="auto"/>
            </w:tcBorders>
            <w:shd w:val="clear" w:color="auto" w:fill="auto"/>
            <w:vAlign w:val="center"/>
            <w:hideMark/>
          </w:tcPr>
          <w:p w14:paraId="51E57BC3" w14:textId="2969420D"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Π.ΙΙ.1.2.α </w:t>
            </w:r>
            <w:r w:rsidRPr="009B0936">
              <w:rPr>
                <w:rFonts w:cs="Tahoma"/>
                <w:sz w:val="16"/>
                <w:szCs w:val="16"/>
                <w:lang w:val="el-GR" w:eastAsia="el-GR"/>
              </w:rPr>
              <w:t xml:space="preserve">1η ομάδα μετρήσεων  Μετρήσεις ΔΒ σε επιλεγμένους τομείς πολιτική </w:t>
            </w:r>
          </w:p>
        </w:tc>
        <w:tc>
          <w:tcPr>
            <w:tcW w:w="3544" w:type="dxa"/>
            <w:tcBorders>
              <w:top w:val="nil"/>
              <w:left w:val="nil"/>
              <w:bottom w:val="single" w:sz="4" w:space="0" w:color="auto"/>
              <w:right w:val="single" w:sz="4" w:space="0" w:color="auto"/>
            </w:tcBorders>
            <w:shd w:val="clear" w:color="auto" w:fill="auto"/>
            <w:vAlign w:val="center"/>
            <w:hideMark/>
          </w:tcPr>
          <w:p w14:paraId="6BC9C520" w14:textId="4B7DB65A" w:rsidR="00875B99" w:rsidRPr="009B0936" w:rsidRDefault="00875B99" w:rsidP="00875B99">
            <w:pPr>
              <w:suppressAutoHyphens w:val="0"/>
              <w:spacing w:after="0"/>
              <w:jc w:val="left"/>
              <w:rPr>
                <w:rFonts w:cs="Tahoma"/>
                <w:b/>
                <w:bCs/>
                <w:sz w:val="16"/>
                <w:szCs w:val="16"/>
                <w:lang w:val="el-GR" w:eastAsia="el-GR"/>
              </w:rPr>
            </w:pPr>
            <w:r w:rsidRPr="00875B99">
              <w:rPr>
                <w:rFonts w:cs="Tahoma"/>
                <w:b/>
                <w:bCs/>
                <w:sz w:val="16"/>
                <w:szCs w:val="16"/>
                <w:lang w:val="el-GR"/>
              </w:rPr>
              <w:t>Πακέτο Εργασίας 1 Μετρήσεις  Διοικητικών Βαρών</w:t>
            </w:r>
          </w:p>
        </w:tc>
        <w:tc>
          <w:tcPr>
            <w:tcW w:w="992" w:type="dxa"/>
            <w:tcBorders>
              <w:top w:val="nil"/>
              <w:left w:val="nil"/>
              <w:bottom w:val="single" w:sz="4" w:space="0" w:color="auto"/>
              <w:right w:val="single" w:sz="4" w:space="0" w:color="auto"/>
            </w:tcBorders>
            <w:shd w:val="clear" w:color="auto" w:fill="auto"/>
            <w:vAlign w:val="center"/>
            <w:hideMark/>
          </w:tcPr>
          <w:p w14:paraId="369C3BEF"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3</w:t>
            </w:r>
          </w:p>
        </w:tc>
        <w:tc>
          <w:tcPr>
            <w:tcW w:w="1417" w:type="dxa"/>
            <w:tcBorders>
              <w:top w:val="nil"/>
              <w:left w:val="nil"/>
              <w:bottom w:val="single" w:sz="4" w:space="0" w:color="auto"/>
              <w:right w:val="single" w:sz="4" w:space="0" w:color="auto"/>
            </w:tcBorders>
            <w:shd w:val="clear" w:color="auto" w:fill="auto"/>
            <w:vAlign w:val="center"/>
            <w:hideMark/>
          </w:tcPr>
          <w:p w14:paraId="22B41B77"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6</w:t>
            </w:r>
          </w:p>
        </w:tc>
        <w:tc>
          <w:tcPr>
            <w:tcW w:w="1134" w:type="dxa"/>
            <w:tcBorders>
              <w:top w:val="nil"/>
              <w:left w:val="nil"/>
              <w:bottom w:val="single" w:sz="4" w:space="0" w:color="auto"/>
              <w:right w:val="single" w:sz="18" w:space="0" w:color="auto"/>
            </w:tcBorders>
            <w:shd w:val="clear" w:color="auto" w:fill="auto"/>
            <w:vAlign w:val="center"/>
            <w:hideMark/>
          </w:tcPr>
          <w:p w14:paraId="728E5D53"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08B065FE" w14:textId="77777777" w:rsidTr="00875B99">
        <w:trPr>
          <w:trHeight w:val="420"/>
        </w:trPr>
        <w:tc>
          <w:tcPr>
            <w:tcW w:w="557" w:type="dxa"/>
            <w:tcBorders>
              <w:top w:val="nil"/>
              <w:left w:val="single" w:sz="18" w:space="0" w:color="auto"/>
              <w:bottom w:val="single" w:sz="4" w:space="0" w:color="auto"/>
              <w:right w:val="nil"/>
            </w:tcBorders>
            <w:shd w:val="clear" w:color="auto" w:fill="auto"/>
            <w:noWrap/>
            <w:vAlign w:val="center"/>
            <w:hideMark/>
          </w:tcPr>
          <w:p w14:paraId="0507B938"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8</w:t>
            </w:r>
          </w:p>
        </w:tc>
        <w:tc>
          <w:tcPr>
            <w:tcW w:w="576" w:type="dxa"/>
            <w:vMerge/>
            <w:tcBorders>
              <w:top w:val="nil"/>
              <w:left w:val="single" w:sz="8" w:space="0" w:color="auto"/>
              <w:bottom w:val="single" w:sz="8" w:space="0" w:color="000000"/>
              <w:right w:val="nil"/>
            </w:tcBorders>
            <w:vAlign w:val="center"/>
            <w:hideMark/>
          </w:tcPr>
          <w:p w14:paraId="14593F09"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tcBorders>
              <w:top w:val="nil"/>
              <w:left w:val="single" w:sz="8" w:space="0" w:color="auto"/>
              <w:bottom w:val="single" w:sz="8" w:space="0" w:color="000000"/>
              <w:right w:val="single" w:sz="4" w:space="0" w:color="auto"/>
            </w:tcBorders>
            <w:vAlign w:val="center"/>
            <w:hideMark/>
          </w:tcPr>
          <w:p w14:paraId="3ED3FDC2" w14:textId="77777777" w:rsidR="00875B99" w:rsidRPr="009B0936" w:rsidRDefault="00875B99" w:rsidP="00875B99">
            <w:pPr>
              <w:suppressAutoHyphens w:val="0"/>
              <w:spacing w:after="0"/>
              <w:jc w:val="left"/>
              <w:rPr>
                <w:rFonts w:cs="Tahoma"/>
                <w:b/>
                <w:bCs/>
                <w:sz w:val="16"/>
                <w:szCs w:val="16"/>
                <w:lang w:val="el-GR" w:eastAsia="el-GR"/>
              </w:rPr>
            </w:pPr>
          </w:p>
        </w:tc>
        <w:tc>
          <w:tcPr>
            <w:tcW w:w="2552" w:type="dxa"/>
            <w:tcBorders>
              <w:top w:val="nil"/>
              <w:left w:val="nil"/>
              <w:bottom w:val="single" w:sz="4" w:space="0" w:color="auto"/>
              <w:right w:val="single" w:sz="4" w:space="0" w:color="auto"/>
            </w:tcBorders>
            <w:shd w:val="clear" w:color="auto" w:fill="auto"/>
            <w:vAlign w:val="center"/>
            <w:hideMark/>
          </w:tcPr>
          <w:p w14:paraId="65BACBDF" w14:textId="76ACD52A"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1</w:t>
            </w:r>
            <w:r w:rsidRPr="00875B99">
              <w:rPr>
                <w:rFonts w:cs="Tahoma"/>
                <w:b/>
                <w:bCs/>
                <w:sz w:val="16"/>
                <w:szCs w:val="16"/>
                <w:vertAlign w:val="superscript"/>
                <w:lang w:val="el-GR"/>
              </w:rPr>
              <w:t>η</w:t>
            </w:r>
            <w:r w:rsidRPr="00875B99">
              <w:rPr>
                <w:rFonts w:cs="Tahoma"/>
                <w:b/>
                <w:bCs/>
                <w:sz w:val="16"/>
                <w:szCs w:val="16"/>
                <w:lang w:val="el-GR"/>
              </w:rPr>
              <w:t xml:space="preserve"> Πρωτογενής Έρευνα</w:t>
            </w:r>
          </w:p>
        </w:tc>
        <w:tc>
          <w:tcPr>
            <w:tcW w:w="2835" w:type="dxa"/>
            <w:tcBorders>
              <w:top w:val="nil"/>
              <w:left w:val="nil"/>
              <w:bottom w:val="single" w:sz="4" w:space="0" w:color="auto"/>
              <w:right w:val="single" w:sz="4" w:space="0" w:color="auto"/>
            </w:tcBorders>
            <w:shd w:val="clear" w:color="auto" w:fill="auto"/>
            <w:vAlign w:val="center"/>
            <w:hideMark/>
          </w:tcPr>
          <w:p w14:paraId="1AC9B840" w14:textId="187CDBBF"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Π.ΙΙ.2.2.α </w:t>
            </w:r>
            <w:r w:rsidRPr="009B0936">
              <w:rPr>
                <w:rFonts w:cs="Tahoma"/>
                <w:sz w:val="16"/>
                <w:szCs w:val="16"/>
                <w:lang w:val="el-GR" w:eastAsia="el-GR"/>
              </w:rPr>
              <w:t>για την 1η έρευνα  Αναφορές αποτελεσμάτων ερευνών για την τεκμηρίωση και καλύτερη στόχευση και αξιολόγηση των δράσεων</w:t>
            </w:r>
          </w:p>
        </w:tc>
        <w:tc>
          <w:tcPr>
            <w:tcW w:w="3544" w:type="dxa"/>
            <w:tcBorders>
              <w:top w:val="nil"/>
              <w:left w:val="nil"/>
              <w:bottom w:val="single" w:sz="4" w:space="0" w:color="auto"/>
              <w:right w:val="single" w:sz="4" w:space="0" w:color="auto"/>
            </w:tcBorders>
            <w:shd w:val="clear" w:color="auto" w:fill="auto"/>
            <w:vAlign w:val="center"/>
            <w:hideMark/>
          </w:tcPr>
          <w:p w14:paraId="47AE34A2" w14:textId="3EEF7642" w:rsidR="00875B99" w:rsidRPr="009B0936" w:rsidRDefault="00875B99" w:rsidP="00875B99">
            <w:pPr>
              <w:suppressAutoHyphens w:val="0"/>
              <w:spacing w:after="0"/>
              <w:jc w:val="left"/>
              <w:rPr>
                <w:rFonts w:cs="Tahoma"/>
                <w:b/>
                <w:bCs/>
                <w:sz w:val="16"/>
                <w:szCs w:val="16"/>
                <w:lang w:val="el-GR" w:eastAsia="el-GR"/>
              </w:rPr>
            </w:pPr>
            <w:r w:rsidRPr="00875B99">
              <w:rPr>
                <w:rFonts w:cs="Tahoma"/>
                <w:b/>
                <w:bCs/>
                <w:sz w:val="16"/>
                <w:szCs w:val="16"/>
                <w:lang w:val="el-GR"/>
              </w:rPr>
              <w:t>Πακέτο Εργασίας 2 1η Πρωτογενής Έρευνα</w:t>
            </w:r>
          </w:p>
        </w:tc>
        <w:tc>
          <w:tcPr>
            <w:tcW w:w="992" w:type="dxa"/>
            <w:tcBorders>
              <w:top w:val="nil"/>
              <w:left w:val="nil"/>
              <w:bottom w:val="single" w:sz="4" w:space="0" w:color="auto"/>
              <w:right w:val="single" w:sz="4" w:space="0" w:color="auto"/>
            </w:tcBorders>
            <w:shd w:val="clear" w:color="auto" w:fill="auto"/>
            <w:vAlign w:val="center"/>
            <w:hideMark/>
          </w:tcPr>
          <w:p w14:paraId="01260C56"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2</w:t>
            </w:r>
          </w:p>
        </w:tc>
        <w:tc>
          <w:tcPr>
            <w:tcW w:w="1417" w:type="dxa"/>
            <w:tcBorders>
              <w:top w:val="nil"/>
              <w:left w:val="nil"/>
              <w:bottom w:val="single" w:sz="4" w:space="0" w:color="auto"/>
              <w:right w:val="single" w:sz="4" w:space="0" w:color="auto"/>
            </w:tcBorders>
            <w:shd w:val="clear" w:color="auto" w:fill="auto"/>
            <w:vAlign w:val="center"/>
            <w:hideMark/>
          </w:tcPr>
          <w:p w14:paraId="2BB3FEC8"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5</w:t>
            </w:r>
          </w:p>
        </w:tc>
        <w:tc>
          <w:tcPr>
            <w:tcW w:w="1134" w:type="dxa"/>
            <w:tcBorders>
              <w:top w:val="nil"/>
              <w:left w:val="nil"/>
              <w:bottom w:val="single" w:sz="4" w:space="0" w:color="auto"/>
              <w:right w:val="single" w:sz="18" w:space="0" w:color="auto"/>
            </w:tcBorders>
            <w:shd w:val="clear" w:color="auto" w:fill="auto"/>
            <w:vAlign w:val="center"/>
            <w:hideMark/>
          </w:tcPr>
          <w:p w14:paraId="334219B2"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19629810" w14:textId="77777777" w:rsidTr="00875B99">
        <w:trPr>
          <w:trHeight w:val="420"/>
        </w:trPr>
        <w:tc>
          <w:tcPr>
            <w:tcW w:w="557" w:type="dxa"/>
            <w:tcBorders>
              <w:top w:val="nil"/>
              <w:left w:val="single" w:sz="18" w:space="0" w:color="auto"/>
              <w:bottom w:val="single" w:sz="4" w:space="0" w:color="auto"/>
              <w:right w:val="nil"/>
            </w:tcBorders>
            <w:shd w:val="clear" w:color="auto" w:fill="auto"/>
            <w:noWrap/>
            <w:vAlign w:val="center"/>
            <w:hideMark/>
          </w:tcPr>
          <w:p w14:paraId="72456F8A"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9</w:t>
            </w:r>
          </w:p>
        </w:tc>
        <w:tc>
          <w:tcPr>
            <w:tcW w:w="576" w:type="dxa"/>
            <w:vMerge/>
            <w:tcBorders>
              <w:top w:val="nil"/>
              <w:left w:val="single" w:sz="8" w:space="0" w:color="auto"/>
              <w:bottom w:val="single" w:sz="8" w:space="0" w:color="000000"/>
              <w:right w:val="nil"/>
            </w:tcBorders>
            <w:vAlign w:val="center"/>
            <w:hideMark/>
          </w:tcPr>
          <w:p w14:paraId="6CD4F468"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tcBorders>
              <w:top w:val="nil"/>
              <w:left w:val="single" w:sz="8" w:space="0" w:color="auto"/>
              <w:bottom w:val="single" w:sz="8" w:space="0" w:color="000000"/>
              <w:right w:val="single" w:sz="4" w:space="0" w:color="auto"/>
            </w:tcBorders>
            <w:vAlign w:val="center"/>
            <w:hideMark/>
          </w:tcPr>
          <w:p w14:paraId="40B13856" w14:textId="77777777" w:rsidR="00875B99" w:rsidRPr="009B0936" w:rsidRDefault="00875B99" w:rsidP="00875B99">
            <w:pPr>
              <w:suppressAutoHyphens w:val="0"/>
              <w:spacing w:after="0"/>
              <w:jc w:val="left"/>
              <w:rPr>
                <w:rFonts w:cs="Tahoma"/>
                <w:b/>
                <w:bCs/>
                <w:sz w:val="16"/>
                <w:szCs w:val="16"/>
                <w:lang w:val="el-GR" w:eastAsia="el-GR"/>
              </w:rPr>
            </w:pPr>
          </w:p>
        </w:tc>
        <w:tc>
          <w:tcPr>
            <w:tcW w:w="2552" w:type="dxa"/>
            <w:tcBorders>
              <w:top w:val="nil"/>
              <w:left w:val="nil"/>
              <w:bottom w:val="single" w:sz="4" w:space="0" w:color="auto"/>
              <w:right w:val="single" w:sz="4" w:space="0" w:color="auto"/>
            </w:tcBorders>
            <w:shd w:val="clear" w:color="auto" w:fill="auto"/>
            <w:vAlign w:val="center"/>
            <w:hideMark/>
          </w:tcPr>
          <w:p w14:paraId="69CB0D23" w14:textId="7E3D135F"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Εργαλειοθήκη Πλατφόρμας  </w:t>
            </w:r>
          </w:p>
        </w:tc>
        <w:tc>
          <w:tcPr>
            <w:tcW w:w="2835" w:type="dxa"/>
            <w:tcBorders>
              <w:top w:val="nil"/>
              <w:left w:val="nil"/>
              <w:bottom w:val="single" w:sz="4" w:space="0" w:color="auto"/>
              <w:right w:val="single" w:sz="4" w:space="0" w:color="auto"/>
            </w:tcBorders>
            <w:shd w:val="clear" w:color="auto" w:fill="auto"/>
            <w:vAlign w:val="center"/>
            <w:hideMark/>
          </w:tcPr>
          <w:p w14:paraId="4F5BC2F4" w14:textId="6A91D03F"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Π.ΙΙ.3.1.α </w:t>
            </w:r>
            <w:r w:rsidRPr="009B0936">
              <w:rPr>
                <w:rFonts w:cs="Tahoma"/>
                <w:sz w:val="16"/>
                <w:szCs w:val="16"/>
                <w:lang w:val="el-GR" w:eastAsia="el-GR"/>
              </w:rPr>
              <w:t xml:space="preserve">Αρχική έκδοση Εργαλειοθήκη Πλατφόρμας  </w:t>
            </w:r>
            <w:r w:rsidRPr="009B0936">
              <w:rPr>
                <w:rFonts w:cs="Tahoma"/>
                <w:b/>
                <w:bCs/>
                <w:sz w:val="16"/>
                <w:szCs w:val="16"/>
                <w:lang w:val="el-GR" w:eastAsia="el-GR"/>
              </w:rPr>
              <w:br/>
              <w:t xml:space="preserve">Π.II.3.2 </w:t>
            </w:r>
            <w:r w:rsidRPr="009B0936">
              <w:rPr>
                <w:rFonts w:cs="Tahoma"/>
                <w:sz w:val="16"/>
                <w:szCs w:val="16"/>
                <w:lang w:val="el-GR" w:eastAsia="el-GR"/>
              </w:rPr>
              <w:t>Αποτελέσματα υπηρεσιών εκπαίδευσης και εκπαιδευτικό υλικό</w:t>
            </w:r>
          </w:p>
        </w:tc>
        <w:tc>
          <w:tcPr>
            <w:tcW w:w="3544" w:type="dxa"/>
            <w:tcBorders>
              <w:top w:val="nil"/>
              <w:left w:val="nil"/>
              <w:bottom w:val="single" w:sz="4" w:space="0" w:color="auto"/>
              <w:right w:val="single" w:sz="4" w:space="0" w:color="auto"/>
            </w:tcBorders>
            <w:shd w:val="clear" w:color="auto" w:fill="auto"/>
            <w:vAlign w:val="center"/>
            <w:hideMark/>
          </w:tcPr>
          <w:p w14:paraId="0E52D785" w14:textId="7A6EEF9E" w:rsidR="00875B99" w:rsidRPr="009B0936" w:rsidRDefault="00875B99" w:rsidP="00875B99">
            <w:pPr>
              <w:suppressAutoHyphens w:val="0"/>
              <w:spacing w:after="0"/>
              <w:jc w:val="left"/>
              <w:rPr>
                <w:rFonts w:cs="Tahoma"/>
                <w:b/>
                <w:bCs/>
                <w:sz w:val="16"/>
                <w:szCs w:val="16"/>
                <w:lang w:val="el-GR" w:eastAsia="el-GR"/>
              </w:rPr>
            </w:pPr>
            <w:r>
              <w:rPr>
                <w:rFonts w:cs="Tahoma"/>
                <w:b/>
                <w:bCs/>
                <w:sz w:val="16"/>
                <w:szCs w:val="16"/>
              </w:rPr>
              <w:t xml:space="preserve">Πακέτο Εργασίας 3 Εργαλειοθήκη Πλατφόρμας  </w:t>
            </w:r>
          </w:p>
        </w:tc>
        <w:tc>
          <w:tcPr>
            <w:tcW w:w="992" w:type="dxa"/>
            <w:tcBorders>
              <w:top w:val="nil"/>
              <w:left w:val="nil"/>
              <w:bottom w:val="single" w:sz="4" w:space="0" w:color="auto"/>
              <w:right w:val="single" w:sz="4" w:space="0" w:color="auto"/>
            </w:tcBorders>
            <w:shd w:val="clear" w:color="auto" w:fill="auto"/>
            <w:vAlign w:val="center"/>
            <w:hideMark/>
          </w:tcPr>
          <w:p w14:paraId="1B22CABB"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3</w:t>
            </w:r>
          </w:p>
        </w:tc>
        <w:tc>
          <w:tcPr>
            <w:tcW w:w="1417" w:type="dxa"/>
            <w:tcBorders>
              <w:top w:val="nil"/>
              <w:left w:val="nil"/>
              <w:bottom w:val="single" w:sz="4" w:space="0" w:color="auto"/>
              <w:right w:val="single" w:sz="4" w:space="0" w:color="auto"/>
            </w:tcBorders>
            <w:shd w:val="clear" w:color="auto" w:fill="auto"/>
            <w:vAlign w:val="center"/>
            <w:hideMark/>
          </w:tcPr>
          <w:p w14:paraId="20C8315E"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6</w:t>
            </w:r>
          </w:p>
        </w:tc>
        <w:tc>
          <w:tcPr>
            <w:tcW w:w="1134" w:type="dxa"/>
            <w:tcBorders>
              <w:top w:val="nil"/>
              <w:left w:val="nil"/>
              <w:bottom w:val="single" w:sz="4" w:space="0" w:color="auto"/>
              <w:right w:val="single" w:sz="18" w:space="0" w:color="auto"/>
            </w:tcBorders>
            <w:shd w:val="clear" w:color="auto" w:fill="auto"/>
            <w:vAlign w:val="center"/>
            <w:hideMark/>
          </w:tcPr>
          <w:p w14:paraId="3B1A96ED"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5CDDDE89" w14:textId="77777777" w:rsidTr="00875B99">
        <w:trPr>
          <w:trHeight w:val="1275"/>
        </w:trPr>
        <w:tc>
          <w:tcPr>
            <w:tcW w:w="557" w:type="dxa"/>
            <w:tcBorders>
              <w:top w:val="nil"/>
              <w:left w:val="single" w:sz="18" w:space="0" w:color="auto"/>
              <w:bottom w:val="single" w:sz="4" w:space="0" w:color="auto"/>
              <w:right w:val="nil"/>
            </w:tcBorders>
            <w:shd w:val="clear" w:color="auto" w:fill="auto"/>
            <w:noWrap/>
            <w:vAlign w:val="center"/>
            <w:hideMark/>
          </w:tcPr>
          <w:p w14:paraId="76706D89"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10</w:t>
            </w:r>
          </w:p>
        </w:tc>
        <w:tc>
          <w:tcPr>
            <w:tcW w:w="576" w:type="dxa"/>
            <w:vMerge/>
            <w:tcBorders>
              <w:top w:val="nil"/>
              <w:left w:val="single" w:sz="8" w:space="0" w:color="auto"/>
              <w:bottom w:val="single" w:sz="8" w:space="0" w:color="000000"/>
              <w:right w:val="nil"/>
            </w:tcBorders>
            <w:vAlign w:val="center"/>
            <w:hideMark/>
          </w:tcPr>
          <w:p w14:paraId="522704CC"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tcBorders>
              <w:top w:val="nil"/>
              <w:left w:val="single" w:sz="8" w:space="0" w:color="auto"/>
              <w:bottom w:val="single" w:sz="8" w:space="0" w:color="000000"/>
              <w:right w:val="single" w:sz="4" w:space="0" w:color="auto"/>
            </w:tcBorders>
            <w:vAlign w:val="center"/>
            <w:hideMark/>
          </w:tcPr>
          <w:p w14:paraId="3DEFF2D5" w14:textId="77777777" w:rsidR="00875B99" w:rsidRPr="009B0936" w:rsidRDefault="00875B99" w:rsidP="00875B99">
            <w:pPr>
              <w:suppressAutoHyphens w:val="0"/>
              <w:spacing w:after="0"/>
              <w:jc w:val="left"/>
              <w:rPr>
                <w:rFonts w:cs="Tahoma"/>
                <w:b/>
                <w:bCs/>
                <w:sz w:val="16"/>
                <w:szCs w:val="16"/>
                <w:lang w:val="el-GR" w:eastAsia="el-GR"/>
              </w:rPr>
            </w:pPr>
          </w:p>
        </w:tc>
        <w:tc>
          <w:tcPr>
            <w:tcW w:w="2552" w:type="dxa"/>
            <w:tcBorders>
              <w:top w:val="nil"/>
              <w:left w:val="nil"/>
              <w:bottom w:val="single" w:sz="8" w:space="0" w:color="auto"/>
              <w:right w:val="single" w:sz="4" w:space="0" w:color="auto"/>
            </w:tcBorders>
            <w:shd w:val="clear" w:color="auto" w:fill="auto"/>
            <w:vAlign w:val="center"/>
            <w:hideMark/>
          </w:tcPr>
          <w:p w14:paraId="39439E5C" w14:textId="61601042"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1</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Δράσεις διάχυσης αποτελεσμάτων, ευαισθητοποίησης, συμμετοχής και ενημέρωσης</w:t>
            </w:r>
          </w:p>
        </w:tc>
        <w:tc>
          <w:tcPr>
            <w:tcW w:w="2835" w:type="dxa"/>
            <w:tcBorders>
              <w:top w:val="nil"/>
              <w:left w:val="nil"/>
              <w:bottom w:val="single" w:sz="8" w:space="0" w:color="auto"/>
              <w:right w:val="single" w:sz="4" w:space="0" w:color="auto"/>
            </w:tcBorders>
            <w:shd w:val="clear" w:color="auto" w:fill="auto"/>
            <w:vAlign w:val="center"/>
            <w:hideMark/>
          </w:tcPr>
          <w:p w14:paraId="2B3A6672" w14:textId="4518D9EE"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Π.ΙΙ.4.1.α </w:t>
            </w:r>
            <w:r w:rsidRPr="009B0936">
              <w:rPr>
                <w:rFonts w:cs="Tahoma"/>
                <w:sz w:val="16"/>
                <w:szCs w:val="16"/>
                <w:lang w:val="el-GR" w:eastAsia="el-GR"/>
              </w:rPr>
              <w:t xml:space="preserve">για την 1η Φάση Δημιουργικό υλικό διάχυσης και ευαισθητοποίησης για την Πλατφόρμα  </w:t>
            </w:r>
            <w:r w:rsidRPr="009B0936">
              <w:rPr>
                <w:rFonts w:cs="Tahoma"/>
                <w:b/>
                <w:bCs/>
                <w:sz w:val="16"/>
                <w:szCs w:val="16"/>
                <w:lang w:val="el-GR" w:eastAsia="el-GR"/>
              </w:rPr>
              <w:br/>
              <w:t xml:space="preserve">Π.ΙΙ.4.2.α </w:t>
            </w:r>
            <w:r w:rsidRPr="009B0936">
              <w:rPr>
                <w:rFonts w:cs="Tahoma"/>
                <w:sz w:val="16"/>
                <w:szCs w:val="16"/>
                <w:lang w:val="el-GR" w:eastAsia="el-GR"/>
              </w:rPr>
              <w:t xml:space="preserve">για την 1η Φάση  1/2 Δύο διεξαχθέντα Hackathons  </w:t>
            </w:r>
            <w:r w:rsidRPr="009B0936">
              <w:rPr>
                <w:rFonts w:cs="Tahoma"/>
                <w:b/>
                <w:bCs/>
                <w:sz w:val="16"/>
                <w:szCs w:val="16"/>
                <w:lang w:val="el-GR" w:eastAsia="el-GR"/>
              </w:rPr>
              <w:br/>
              <w:t xml:space="preserve">Π.ΙΙ.4.3.α </w:t>
            </w:r>
            <w:r w:rsidRPr="009B0936">
              <w:rPr>
                <w:rFonts w:cs="Tahoma"/>
                <w:sz w:val="16"/>
                <w:szCs w:val="16"/>
                <w:lang w:val="el-GR" w:eastAsia="el-GR"/>
              </w:rPr>
              <w:t xml:space="preserve">για την 1η Φάση Αναφορές του Παρατηρητηρίου και του ΕΠΑΔ  </w:t>
            </w:r>
            <w:r w:rsidRPr="009B0936">
              <w:rPr>
                <w:rFonts w:cs="Tahoma"/>
                <w:b/>
                <w:bCs/>
                <w:sz w:val="16"/>
                <w:szCs w:val="16"/>
                <w:lang w:val="el-GR" w:eastAsia="el-GR"/>
              </w:rPr>
              <w:br/>
              <w:t xml:space="preserve">Π.ΙΙ.4.4.α </w:t>
            </w:r>
            <w:r w:rsidRPr="009B0936">
              <w:rPr>
                <w:rFonts w:cs="Tahoma"/>
                <w:sz w:val="16"/>
                <w:szCs w:val="16"/>
                <w:lang w:val="el-GR" w:eastAsia="el-GR"/>
              </w:rPr>
              <w:t xml:space="preserve">για την 1η Φάση  Δράσεις διάχυσης αποτελεσμάτων, ευαισθητοποίησης &amp; περιεχόμενο </w:t>
            </w:r>
          </w:p>
        </w:tc>
        <w:tc>
          <w:tcPr>
            <w:tcW w:w="3544" w:type="dxa"/>
            <w:tcBorders>
              <w:top w:val="nil"/>
              <w:left w:val="nil"/>
              <w:bottom w:val="single" w:sz="8" w:space="0" w:color="auto"/>
              <w:right w:val="single" w:sz="4" w:space="0" w:color="auto"/>
            </w:tcBorders>
            <w:shd w:val="clear" w:color="auto" w:fill="auto"/>
            <w:vAlign w:val="center"/>
            <w:hideMark/>
          </w:tcPr>
          <w:p w14:paraId="7A78EA11" w14:textId="2898A47D" w:rsidR="00875B99" w:rsidRPr="009B0936" w:rsidRDefault="00875B99" w:rsidP="00875B99">
            <w:pPr>
              <w:suppressAutoHyphens w:val="0"/>
              <w:spacing w:after="0"/>
              <w:jc w:val="left"/>
              <w:rPr>
                <w:rFonts w:cs="Tahoma"/>
                <w:b/>
                <w:bCs/>
                <w:sz w:val="16"/>
                <w:szCs w:val="16"/>
                <w:lang w:val="el-GR" w:eastAsia="el-GR"/>
              </w:rPr>
            </w:pPr>
            <w:r w:rsidRPr="00875B99">
              <w:rPr>
                <w:rFonts w:cs="Tahoma"/>
                <w:b/>
                <w:bCs/>
                <w:sz w:val="16"/>
                <w:szCs w:val="16"/>
                <w:lang w:val="el-GR"/>
              </w:rPr>
              <w:t>Πακέτο Εργασίας 4 Δράσεις διάχυσης αποτελεσμάτων, ευαισθητοποίησης, συμμετοχής και ενημέρωσης</w:t>
            </w:r>
          </w:p>
        </w:tc>
        <w:tc>
          <w:tcPr>
            <w:tcW w:w="992" w:type="dxa"/>
            <w:tcBorders>
              <w:top w:val="nil"/>
              <w:left w:val="nil"/>
              <w:bottom w:val="single" w:sz="8" w:space="0" w:color="auto"/>
              <w:right w:val="single" w:sz="4" w:space="0" w:color="auto"/>
            </w:tcBorders>
            <w:shd w:val="clear" w:color="auto" w:fill="auto"/>
            <w:vAlign w:val="center"/>
            <w:hideMark/>
          </w:tcPr>
          <w:p w14:paraId="0BB89965"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3</w:t>
            </w:r>
          </w:p>
        </w:tc>
        <w:tc>
          <w:tcPr>
            <w:tcW w:w="1417" w:type="dxa"/>
            <w:tcBorders>
              <w:top w:val="nil"/>
              <w:left w:val="nil"/>
              <w:bottom w:val="single" w:sz="8" w:space="0" w:color="auto"/>
              <w:right w:val="single" w:sz="4" w:space="0" w:color="auto"/>
            </w:tcBorders>
            <w:shd w:val="clear" w:color="auto" w:fill="auto"/>
            <w:vAlign w:val="center"/>
            <w:hideMark/>
          </w:tcPr>
          <w:p w14:paraId="43E17E0D"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6</w:t>
            </w:r>
          </w:p>
        </w:tc>
        <w:tc>
          <w:tcPr>
            <w:tcW w:w="1134" w:type="dxa"/>
            <w:tcBorders>
              <w:top w:val="nil"/>
              <w:left w:val="nil"/>
              <w:bottom w:val="single" w:sz="8" w:space="0" w:color="auto"/>
              <w:right w:val="single" w:sz="18" w:space="0" w:color="auto"/>
            </w:tcBorders>
            <w:shd w:val="clear" w:color="auto" w:fill="auto"/>
            <w:vAlign w:val="center"/>
            <w:hideMark/>
          </w:tcPr>
          <w:p w14:paraId="3CAD81B4"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175C6A4A" w14:textId="77777777" w:rsidTr="00875B99">
        <w:trPr>
          <w:trHeight w:val="435"/>
        </w:trPr>
        <w:tc>
          <w:tcPr>
            <w:tcW w:w="557" w:type="dxa"/>
            <w:tcBorders>
              <w:top w:val="nil"/>
              <w:left w:val="single" w:sz="18" w:space="0" w:color="auto"/>
              <w:bottom w:val="single" w:sz="4" w:space="0" w:color="auto"/>
              <w:right w:val="nil"/>
            </w:tcBorders>
            <w:shd w:val="clear" w:color="auto" w:fill="auto"/>
            <w:noWrap/>
            <w:vAlign w:val="center"/>
            <w:hideMark/>
          </w:tcPr>
          <w:p w14:paraId="46AF1ACA"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11</w:t>
            </w:r>
          </w:p>
        </w:tc>
        <w:tc>
          <w:tcPr>
            <w:tcW w:w="576" w:type="dxa"/>
            <w:vMerge/>
            <w:tcBorders>
              <w:top w:val="nil"/>
              <w:left w:val="single" w:sz="8" w:space="0" w:color="auto"/>
              <w:bottom w:val="single" w:sz="8" w:space="0" w:color="000000"/>
              <w:right w:val="nil"/>
            </w:tcBorders>
            <w:vAlign w:val="center"/>
            <w:hideMark/>
          </w:tcPr>
          <w:p w14:paraId="46A39C3C"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val="restart"/>
            <w:tcBorders>
              <w:top w:val="nil"/>
              <w:left w:val="single" w:sz="8" w:space="0" w:color="auto"/>
              <w:bottom w:val="single" w:sz="8" w:space="0" w:color="000000"/>
              <w:right w:val="single" w:sz="4" w:space="0" w:color="auto"/>
            </w:tcBorders>
            <w:shd w:val="clear" w:color="auto" w:fill="auto"/>
            <w:vAlign w:val="center"/>
            <w:hideMark/>
          </w:tcPr>
          <w:p w14:paraId="0DAD965F" w14:textId="77777777"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Φάση 2 </w:t>
            </w:r>
          </w:p>
        </w:tc>
        <w:tc>
          <w:tcPr>
            <w:tcW w:w="2552" w:type="dxa"/>
            <w:tcBorders>
              <w:top w:val="nil"/>
              <w:left w:val="nil"/>
              <w:bottom w:val="single" w:sz="4" w:space="0" w:color="auto"/>
              <w:right w:val="single" w:sz="4" w:space="0" w:color="auto"/>
            </w:tcBorders>
            <w:shd w:val="clear" w:color="auto" w:fill="auto"/>
            <w:vAlign w:val="center"/>
            <w:hideMark/>
          </w:tcPr>
          <w:p w14:paraId="576E758E" w14:textId="23A7F1DE" w:rsidR="00875B99" w:rsidRPr="009B0936" w:rsidRDefault="00875B99" w:rsidP="00875B99">
            <w:pPr>
              <w:suppressAutoHyphens w:val="0"/>
              <w:spacing w:after="0"/>
              <w:rPr>
                <w:rFonts w:cs="Tahoma"/>
                <w:b/>
                <w:bCs/>
                <w:sz w:val="16"/>
                <w:szCs w:val="16"/>
                <w:lang w:val="el-GR" w:eastAsia="el-GR"/>
              </w:rPr>
            </w:pPr>
            <w:r w:rsidRPr="00DC2238">
              <w:rPr>
                <w:rFonts w:cs="Tahoma"/>
                <w:b/>
                <w:bCs/>
                <w:sz w:val="16"/>
                <w:szCs w:val="16"/>
                <w:lang w:val="el-GR"/>
              </w:rPr>
              <w:t>2</w:t>
            </w:r>
            <w:r w:rsidRPr="00DC2238">
              <w:rPr>
                <w:rFonts w:cs="Tahoma"/>
                <w:b/>
                <w:bCs/>
                <w:sz w:val="16"/>
                <w:szCs w:val="16"/>
                <w:vertAlign w:val="superscript"/>
                <w:lang w:val="el-GR"/>
              </w:rPr>
              <w:t>η</w:t>
            </w:r>
            <w:r w:rsidRPr="00DC2238">
              <w:rPr>
                <w:rFonts w:cs="Tahoma"/>
                <w:b/>
                <w:bCs/>
                <w:sz w:val="16"/>
                <w:szCs w:val="16"/>
                <w:lang w:val="el-GR"/>
              </w:rPr>
              <w:t xml:space="preserve"> Φάση Υλοποίησης Ενεργειών – Επικαιροποίηση της Μελέτης Στρατηγικής</w:t>
            </w:r>
          </w:p>
        </w:tc>
        <w:tc>
          <w:tcPr>
            <w:tcW w:w="2835" w:type="dxa"/>
            <w:tcBorders>
              <w:top w:val="nil"/>
              <w:left w:val="nil"/>
              <w:bottom w:val="single" w:sz="4" w:space="0" w:color="auto"/>
              <w:right w:val="single" w:sz="4" w:space="0" w:color="auto"/>
            </w:tcBorders>
            <w:shd w:val="clear" w:color="auto" w:fill="auto"/>
            <w:vAlign w:val="center"/>
            <w:hideMark/>
          </w:tcPr>
          <w:p w14:paraId="0547787B" w14:textId="30831F93"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Π.ΙΙ.2.1.β </w:t>
            </w:r>
            <w:r w:rsidRPr="009B0936">
              <w:rPr>
                <w:rFonts w:cs="Tahoma"/>
                <w:sz w:val="16"/>
                <w:szCs w:val="16"/>
                <w:lang w:val="el-GR" w:eastAsia="el-GR"/>
              </w:rPr>
              <w:t>επικαιροποίηση  Μελέτη ανάπτυξης πλάνου στρατηγικής για την πλατφόρμα και την πολιτική απλούστευσης διαδικασιών</w:t>
            </w:r>
          </w:p>
        </w:tc>
        <w:tc>
          <w:tcPr>
            <w:tcW w:w="3544" w:type="dxa"/>
            <w:tcBorders>
              <w:top w:val="nil"/>
              <w:left w:val="nil"/>
              <w:bottom w:val="single" w:sz="4" w:space="0" w:color="auto"/>
              <w:right w:val="single" w:sz="4" w:space="0" w:color="auto"/>
            </w:tcBorders>
            <w:shd w:val="clear" w:color="auto" w:fill="auto"/>
            <w:vAlign w:val="center"/>
            <w:hideMark/>
          </w:tcPr>
          <w:p w14:paraId="21E5AE06" w14:textId="127AAF59" w:rsidR="00875B99" w:rsidRPr="009B0936" w:rsidRDefault="00875B99" w:rsidP="00875B99">
            <w:pPr>
              <w:suppressAutoHyphens w:val="0"/>
              <w:spacing w:after="0"/>
              <w:jc w:val="left"/>
              <w:rPr>
                <w:rFonts w:cs="Tahoma"/>
                <w:b/>
                <w:bCs/>
                <w:sz w:val="16"/>
                <w:szCs w:val="16"/>
                <w:lang w:val="el-GR" w:eastAsia="el-GR"/>
              </w:rPr>
            </w:pPr>
            <w:r w:rsidRPr="00875B99">
              <w:rPr>
                <w:rFonts w:cs="Tahoma"/>
                <w:b/>
                <w:bCs/>
                <w:sz w:val="16"/>
                <w:szCs w:val="16"/>
                <w:lang w:val="el-GR"/>
              </w:rPr>
              <w:t>Πακέτο Εργασίας 2 Μελέτης Στρατηγικής Επικαιροποίηση</w:t>
            </w:r>
          </w:p>
        </w:tc>
        <w:tc>
          <w:tcPr>
            <w:tcW w:w="992" w:type="dxa"/>
            <w:tcBorders>
              <w:top w:val="nil"/>
              <w:left w:val="nil"/>
              <w:bottom w:val="single" w:sz="4" w:space="0" w:color="auto"/>
              <w:right w:val="single" w:sz="4" w:space="0" w:color="auto"/>
            </w:tcBorders>
            <w:shd w:val="clear" w:color="auto" w:fill="auto"/>
            <w:vAlign w:val="center"/>
            <w:hideMark/>
          </w:tcPr>
          <w:p w14:paraId="0351DD85"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c>
          <w:tcPr>
            <w:tcW w:w="1417" w:type="dxa"/>
            <w:tcBorders>
              <w:top w:val="nil"/>
              <w:left w:val="nil"/>
              <w:bottom w:val="single" w:sz="4" w:space="0" w:color="auto"/>
              <w:right w:val="single" w:sz="4" w:space="0" w:color="auto"/>
            </w:tcBorders>
            <w:shd w:val="clear" w:color="auto" w:fill="auto"/>
            <w:vAlign w:val="center"/>
            <w:hideMark/>
          </w:tcPr>
          <w:p w14:paraId="76ABF9C6"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8</w:t>
            </w:r>
          </w:p>
        </w:tc>
        <w:tc>
          <w:tcPr>
            <w:tcW w:w="1134" w:type="dxa"/>
            <w:tcBorders>
              <w:top w:val="nil"/>
              <w:left w:val="nil"/>
              <w:bottom w:val="single" w:sz="4" w:space="0" w:color="auto"/>
              <w:right w:val="single" w:sz="18" w:space="0" w:color="auto"/>
            </w:tcBorders>
            <w:shd w:val="clear" w:color="auto" w:fill="auto"/>
            <w:vAlign w:val="center"/>
            <w:hideMark/>
          </w:tcPr>
          <w:p w14:paraId="3E9A258E"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3E4A5ECF" w14:textId="77777777" w:rsidTr="00875B99">
        <w:trPr>
          <w:trHeight w:val="420"/>
        </w:trPr>
        <w:tc>
          <w:tcPr>
            <w:tcW w:w="557" w:type="dxa"/>
            <w:tcBorders>
              <w:top w:val="nil"/>
              <w:left w:val="single" w:sz="18" w:space="0" w:color="auto"/>
              <w:bottom w:val="single" w:sz="4" w:space="0" w:color="auto"/>
              <w:right w:val="nil"/>
            </w:tcBorders>
            <w:shd w:val="clear" w:color="auto" w:fill="auto"/>
            <w:noWrap/>
            <w:vAlign w:val="center"/>
            <w:hideMark/>
          </w:tcPr>
          <w:p w14:paraId="4F66538D"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12</w:t>
            </w:r>
          </w:p>
        </w:tc>
        <w:tc>
          <w:tcPr>
            <w:tcW w:w="576" w:type="dxa"/>
            <w:vMerge/>
            <w:tcBorders>
              <w:top w:val="nil"/>
              <w:left w:val="single" w:sz="8" w:space="0" w:color="auto"/>
              <w:bottom w:val="single" w:sz="8" w:space="0" w:color="000000"/>
              <w:right w:val="nil"/>
            </w:tcBorders>
            <w:vAlign w:val="center"/>
            <w:hideMark/>
          </w:tcPr>
          <w:p w14:paraId="23A02AAE"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tcBorders>
              <w:top w:val="nil"/>
              <w:left w:val="single" w:sz="8" w:space="0" w:color="auto"/>
              <w:bottom w:val="single" w:sz="8" w:space="0" w:color="000000"/>
              <w:right w:val="single" w:sz="4" w:space="0" w:color="auto"/>
            </w:tcBorders>
            <w:vAlign w:val="center"/>
            <w:hideMark/>
          </w:tcPr>
          <w:p w14:paraId="5292229C" w14:textId="77777777" w:rsidR="00875B99" w:rsidRPr="009B0936" w:rsidRDefault="00875B99" w:rsidP="00875B99">
            <w:pPr>
              <w:suppressAutoHyphens w:val="0"/>
              <w:spacing w:after="0"/>
              <w:jc w:val="left"/>
              <w:rPr>
                <w:rFonts w:cs="Tahoma"/>
                <w:b/>
                <w:bCs/>
                <w:sz w:val="16"/>
                <w:szCs w:val="16"/>
                <w:lang w:val="el-GR" w:eastAsia="el-GR"/>
              </w:rPr>
            </w:pPr>
          </w:p>
        </w:tc>
        <w:tc>
          <w:tcPr>
            <w:tcW w:w="2552" w:type="dxa"/>
            <w:tcBorders>
              <w:top w:val="nil"/>
              <w:left w:val="nil"/>
              <w:bottom w:val="single" w:sz="4" w:space="0" w:color="auto"/>
              <w:right w:val="single" w:sz="4" w:space="0" w:color="auto"/>
            </w:tcBorders>
            <w:shd w:val="clear" w:color="auto" w:fill="auto"/>
            <w:vAlign w:val="center"/>
            <w:hideMark/>
          </w:tcPr>
          <w:p w14:paraId="4B46ACDD" w14:textId="18C84984"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2</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2</w:t>
            </w:r>
            <w:r w:rsidRPr="00875B99">
              <w:rPr>
                <w:rFonts w:cs="Tahoma"/>
                <w:b/>
                <w:bCs/>
                <w:sz w:val="16"/>
                <w:szCs w:val="16"/>
                <w:vertAlign w:val="superscript"/>
                <w:lang w:val="el-GR"/>
              </w:rPr>
              <w:t>η</w:t>
            </w:r>
            <w:r w:rsidRPr="00875B99">
              <w:rPr>
                <w:rFonts w:cs="Tahoma"/>
                <w:b/>
                <w:bCs/>
                <w:sz w:val="16"/>
                <w:szCs w:val="16"/>
                <w:lang w:val="el-GR"/>
              </w:rPr>
              <w:t xml:space="preserve"> μέτρηση Διοικητικών Βαρών</w:t>
            </w:r>
          </w:p>
        </w:tc>
        <w:tc>
          <w:tcPr>
            <w:tcW w:w="2835" w:type="dxa"/>
            <w:tcBorders>
              <w:top w:val="nil"/>
              <w:left w:val="nil"/>
              <w:bottom w:val="single" w:sz="4" w:space="0" w:color="auto"/>
              <w:right w:val="single" w:sz="4" w:space="0" w:color="auto"/>
            </w:tcBorders>
            <w:shd w:val="clear" w:color="auto" w:fill="auto"/>
            <w:vAlign w:val="center"/>
            <w:hideMark/>
          </w:tcPr>
          <w:p w14:paraId="68054D31" w14:textId="28E47CDF"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Π.ΙΙ.1.2.β </w:t>
            </w:r>
            <w:r w:rsidRPr="009B0936">
              <w:rPr>
                <w:rFonts w:cs="Tahoma"/>
                <w:sz w:val="16"/>
                <w:szCs w:val="16"/>
                <w:lang w:val="el-GR" w:eastAsia="el-GR"/>
              </w:rPr>
              <w:t xml:space="preserve">2η ομάδα μετρήσεων Μετρήσεις ΔΒ σε επιλεγμένους τομείς πολιτική </w:t>
            </w:r>
          </w:p>
        </w:tc>
        <w:tc>
          <w:tcPr>
            <w:tcW w:w="3544" w:type="dxa"/>
            <w:tcBorders>
              <w:top w:val="nil"/>
              <w:left w:val="nil"/>
              <w:bottom w:val="single" w:sz="4" w:space="0" w:color="auto"/>
              <w:right w:val="single" w:sz="4" w:space="0" w:color="auto"/>
            </w:tcBorders>
            <w:shd w:val="clear" w:color="auto" w:fill="auto"/>
            <w:vAlign w:val="center"/>
            <w:hideMark/>
          </w:tcPr>
          <w:p w14:paraId="2E6F4C36" w14:textId="7877AE9F" w:rsidR="00875B99" w:rsidRPr="009B0936" w:rsidRDefault="00875B99" w:rsidP="00875B99">
            <w:pPr>
              <w:suppressAutoHyphens w:val="0"/>
              <w:spacing w:after="0"/>
              <w:jc w:val="left"/>
              <w:rPr>
                <w:rFonts w:cs="Tahoma"/>
                <w:b/>
                <w:bCs/>
                <w:sz w:val="16"/>
                <w:szCs w:val="16"/>
                <w:lang w:val="el-GR" w:eastAsia="el-GR"/>
              </w:rPr>
            </w:pPr>
            <w:r w:rsidRPr="00875B99">
              <w:rPr>
                <w:rFonts w:cs="Tahoma"/>
                <w:b/>
                <w:bCs/>
                <w:sz w:val="16"/>
                <w:szCs w:val="16"/>
                <w:lang w:val="el-GR"/>
              </w:rPr>
              <w:t>Πακέτο Εργασίας 1 Μετρήσεις  Διοικητικών Βαρών</w:t>
            </w:r>
          </w:p>
        </w:tc>
        <w:tc>
          <w:tcPr>
            <w:tcW w:w="992" w:type="dxa"/>
            <w:tcBorders>
              <w:top w:val="nil"/>
              <w:left w:val="nil"/>
              <w:bottom w:val="single" w:sz="4" w:space="0" w:color="auto"/>
              <w:right w:val="single" w:sz="4" w:space="0" w:color="auto"/>
            </w:tcBorders>
            <w:shd w:val="clear" w:color="auto" w:fill="auto"/>
            <w:vAlign w:val="center"/>
            <w:hideMark/>
          </w:tcPr>
          <w:p w14:paraId="7ECB6D4F"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3</w:t>
            </w:r>
          </w:p>
        </w:tc>
        <w:tc>
          <w:tcPr>
            <w:tcW w:w="1417" w:type="dxa"/>
            <w:tcBorders>
              <w:top w:val="nil"/>
              <w:left w:val="nil"/>
              <w:bottom w:val="single" w:sz="4" w:space="0" w:color="auto"/>
              <w:right w:val="single" w:sz="4" w:space="0" w:color="auto"/>
            </w:tcBorders>
            <w:shd w:val="clear" w:color="auto" w:fill="auto"/>
            <w:vAlign w:val="center"/>
            <w:hideMark/>
          </w:tcPr>
          <w:p w14:paraId="5D2D6AA8"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12</w:t>
            </w:r>
          </w:p>
        </w:tc>
        <w:tc>
          <w:tcPr>
            <w:tcW w:w="1134" w:type="dxa"/>
            <w:tcBorders>
              <w:top w:val="nil"/>
              <w:left w:val="nil"/>
              <w:bottom w:val="single" w:sz="4" w:space="0" w:color="auto"/>
              <w:right w:val="single" w:sz="18" w:space="0" w:color="auto"/>
            </w:tcBorders>
            <w:shd w:val="clear" w:color="auto" w:fill="auto"/>
            <w:vAlign w:val="center"/>
            <w:hideMark/>
          </w:tcPr>
          <w:p w14:paraId="32618BB8"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34270A5C" w14:textId="77777777" w:rsidTr="00875B99">
        <w:trPr>
          <w:trHeight w:val="420"/>
        </w:trPr>
        <w:tc>
          <w:tcPr>
            <w:tcW w:w="557" w:type="dxa"/>
            <w:tcBorders>
              <w:top w:val="nil"/>
              <w:left w:val="single" w:sz="18" w:space="0" w:color="auto"/>
              <w:bottom w:val="single" w:sz="4" w:space="0" w:color="auto"/>
              <w:right w:val="nil"/>
            </w:tcBorders>
            <w:shd w:val="clear" w:color="auto" w:fill="auto"/>
            <w:noWrap/>
            <w:vAlign w:val="center"/>
            <w:hideMark/>
          </w:tcPr>
          <w:p w14:paraId="462407A9"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13</w:t>
            </w:r>
          </w:p>
        </w:tc>
        <w:tc>
          <w:tcPr>
            <w:tcW w:w="576" w:type="dxa"/>
            <w:vMerge/>
            <w:tcBorders>
              <w:top w:val="nil"/>
              <w:left w:val="single" w:sz="8" w:space="0" w:color="auto"/>
              <w:bottom w:val="single" w:sz="8" w:space="0" w:color="000000"/>
              <w:right w:val="nil"/>
            </w:tcBorders>
            <w:vAlign w:val="center"/>
            <w:hideMark/>
          </w:tcPr>
          <w:p w14:paraId="6F46BDC7"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tcBorders>
              <w:top w:val="nil"/>
              <w:left w:val="single" w:sz="8" w:space="0" w:color="auto"/>
              <w:bottom w:val="single" w:sz="8" w:space="0" w:color="000000"/>
              <w:right w:val="single" w:sz="4" w:space="0" w:color="auto"/>
            </w:tcBorders>
            <w:vAlign w:val="center"/>
            <w:hideMark/>
          </w:tcPr>
          <w:p w14:paraId="07EB5DE7" w14:textId="77777777" w:rsidR="00875B99" w:rsidRPr="009B0936" w:rsidRDefault="00875B99" w:rsidP="00875B99">
            <w:pPr>
              <w:suppressAutoHyphens w:val="0"/>
              <w:spacing w:after="0"/>
              <w:jc w:val="left"/>
              <w:rPr>
                <w:rFonts w:cs="Tahoma"/>
                <w:b/>
                <w:bCs/>
                <w:sz w:val="16"/>
                <w:szCs w:val="16"/>
                <w:lang w:val="el-GR" w:eastAsia="el-GR"/>
              </w:rPr>
            </w:pPr>
          </w:p>
        </w:tc>
        <w:tc>
          <w:tcPr>
            <w:tcW w:w="2552" w:type="dxa"/>
            <w:tcBorders>
              <w:top w:val="nil"/>
              <w:left w:val="nil"/>
              <w:bottom w:val="single" w:sz="4" w:space="0" w:color="auto"/>
              <w:right w:val="single" w:sz="4" w:space="0" w:color="auto"/>
            </w:tcBorders>
            <w:shd w:val="clear" w:color="auto" w:fill="auto"/>
            <w:vAlign w:val="center"/>
            <w:hideMark/>
          </w:tcPr>
          <w:p w14:paraId="6B7E1BE4" w14:textId="12694C9A"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2</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2</w:t>
            </w:r>
            <w:r w:rsidRPr="00875B99">
              <w:rPr>
                <w:rFonts w:cs="Tahoma"/>
                <w:b/>
                <w:bCs/>
                <w:sz w:val="16"/>
                <w:szCs w:val="16"/>
                <w:vertAlign w:val="superscript"/>
                <w:lang w:val="el-GR"/>
              </w:rPr>
              <w:t>η</w:t>
            </w:r>
            <w:r w:rsidRPr="00875B99">
              <w:rPr>
                <w:rFonts w:cs="Tahoma"/>
                <w:b/>
                <w:bCs/>
                <w:sz w:val="16"/>
                <w:szCs w:val="16"/>
                <w:lang w:val="el-GR"/>
              </w:rPr>
              <w:t xml:space="preserve"> Πρωτογενής Έρευνα</w:t>
            </w:r>
          </w:p>
        </w:tc>
        <w:tc>
          <w:tcPr>
            <w:tcW w:w="2835" w:type="dxa"/>
            <w:tcBorders>
              <w:top w:val="nil"/>
              <w:left w:val="nil"/>
              <w:bottom w:val="single" w:sz="4" w:space="0" w:color="auto"/>
              <w:right w:val="single" w:sz="4" w:space="0" w:color="auto"/>
            </w:tcBorders>
            <w:shd w:val="clear" w:color="auto" w:fill="auto"/>
            <w:vAlign w:val="center"/>
            <w:hideMark/>
          </w:tcPr>
          <w:p w14:paraId="1D2F1D24" w14:textId="253CACF1"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Π.ΙΙ.2.2.β </w:t>
            </w:r>
            <w:r w:rsidRPr="009B0936">
              <w:rPr>
                <w:rFonts w:cs="Tahoma"/>
                <w:sz w:val="16"/>
                <w:szCs w:val="16"/>
                <w:lang w:val="el-GR" w:eastAsia="el-GR"/>
              </w:rPr>
              <w:t>για τη 2η έρευνα Αναφορές αποτελεσμάτων ερευνών για την τεκμηρίωση και καλύτερη στόχευση και αξιολόγηση των δράσεων</w:t>
            </w:r>
          </w:p>
        </w:tc>
        <w:tc>
          <w:tcPr>
            <w:tcW w:w="3544" w:type="dxa"/>
            <w:tcBorders>
              <w:top w:val="nil"/>
              <w:left w:val="nil"/>
              <w:bottom w:val="single" w:sz="4" w:space="0" w:color="auto"/>
              <w:right w:val="single" w:sz="4" w:space="0" w:color="auto"/>
            </w:tcBorders>
            <w:shd w:val="clear" w:color="auto" w:fill="auto"/>
            <w:vAlign w:val="center"/>
            <w:hideMark/>
          </w:tcPr>
          <w:p w14:paraId="337DAB5F" w14:textId="2EE841CB" w:rsidR="00875B99" w:rsidRPr="009B0936" w:rsidRDefault="00875B99" w:rsidP="00875B99">
            <w:pPr>
              <w:suppressAutoHyphens w:val="0"/>
              <w:spacing w:after="0"/>
              <w:jc w:val="left"/>
              <w:rPr>
                <w:rFonts w:cs="Tahoma"/>
                <w:b/>
                <w:bCs/>
                <w:sz w:val="16"/>
                <w:szCs w:val="16"/>
                <w:lang w:val="el-GR" w:eastAsia="el-GR"/>
              </w:rPr>
            </w:pPr>
            <w:r w:rsidRPr="00875B99">
              <w:rPr>
                <w:rFonts w:cs="Tahoma"/>
                <w:b/>
                <w:bCs/>
                <w:sz w:val="16"/>
                <w:szCs w:val="16"/>
                <w:lang w:val="el-GR"/>
              </w:rPr>
              <w:t>Πακέτο Εργασίας 2 2η Πρωτογενής Έρευνα</w:t>
            </w:r>
          </w:p>
        </w:tc>
        <w:tc>
          <w:tcPr>
            <w:tcW w:w="992" w:type="dxa"/>
            <w:tcBorders>
              <w:top w:val="nil"/>
              <w:left w:val="nil"/>
              <w:bottom w:val="single" w:sz="4" w:space="0" w:color="auto"/>
              <w:right w:val="single" w:sz="4" w:space="0" w:color="auto"/>
            </w:tcBorders>
            <w:shd w:val="clear" w:color="auto" w:fill="auto"/>
            <w:vAlign w:val="center"/>
            <w:hideMark/>
          </w:tcPr>
          <w:p w14:paraId="77242550"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2</w:t>
            </w:r>
          </w:p>
        </w:tc>
        <w:tc>
          <w:tcPr>
            <w:tcW w:w="1417" w:type="dxa"/>
            <w:tcBorders>
              <w:top w:val="nil"/>
              <w:left w:val="nil"/>
              <w:bottom w:val="single" w:sz="4" w:space="0" w:color="auto"/>
              <w:right w:val="single" w:sz="4" w:space="0" w:color="auto"/>
            </w:tcBorders>
            <w:shd w:val="clear" w:color="auto" w:fill="auto"/>
            <w:vAlign w:val="center"/>
            <w:hideMark/>
          </w:tcPr>
          <w:p w14:paraId="40B86B0B"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11</w:t>
            </w:r>
          </w:p>
        </w:tc>
        <w:tc>
          <w:tcPr>
            <w:tcW w:w="1134" w:type="dxa"/>
            <w:tcBorders>
              <w:top w:val="nil"/>
              <w:left w:val="nil"/>
              <w:bottom w:val="single" w:sz="4" w:space="0" w:color="auto"/>
              <w:right w:val="single" w:sz="18" w:space="0" w:color="auto"/>
            </w:tcBorders>
            <w:shd w:val="clear" w:color="auto" w:fill="auto"/>
            <w:vAlign w:val="center"/>
            <w:hideMark/>
          </w:tcPr>
          <w:p w14:paraId="7DEF5DEF"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794A28D5" w14:textId="77777777" w:rsidTr="00875B99">
        <w:trPr>
          <w:trHeight w:val="435"/>
        </w:trPr>
        <w:tc>
          <w:tcPr>
            <w:tcW w:w="557" w:type="dxa"/>
            <w:tcBorders>
              <w:top w:val="nil"/>
              <w:left w:val="single" w:sz="18" w:space="0" w:color="auto"/>
              <w:bottom w:val="single" w:sz="4" w:space="0" w:color="auto"/>
              <w:right w:val="nil"/>
            </w:tcBorders>
            <w:shd w:val="clear" w:color="auto" w:fill="auto"/>
            <w:noWrap/>
            <w:vAlign w:val="center"/>
            <w:hideMark/>
          </w:tcPr>
          <w:p w14:paraId="58C54316"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14</w:t>
            </w:r>
          </w:p>
        </w:tc>
        <w:tc>
          <w:tcPr>
            <w:tcW w:w="576" w:type="dxa"/>
            <w:vMerge/>
            <w:tcBorders>
              <w:top w:val="nil"/>
              <w:left w:val="single" w:sz="8" w:space="0" w:color="auto"/>
              <w:bottom w:val="single" w:sz="8" w:space="0" w:color="000000"/>
              <w:right w:val="nil"/>
            </w:tcBorders>
            <w:vAlign w:val="center"/>
            <w:hideMark/>
          </w:tcPr>
          <w:p w14:paraId="22AB90C4"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tcBorders>
              <w:top w:val="nil"/>
              <w:left w:val="single" w:sz="8" w:space="0" w:color="auto"/>
              <w:bottom w:val="single" w:sz="8" w:space="0" w:color="000000"/>
              <w:right w:val="single" w:sz="4" w:space="0" w:color="auto"/>
            </w:tcBorders>
            <w:vAlign w:val="center"/>
            <w:hideMark/>
          </w:tcPr>
          <w:p w14:paraId="2ADD66A7" w14:textId="77777777" w:rsidR="00875B99" w:rsidRPr="009B0936" w:rsidRDefault="00875B99" w:rsidP="00875B99">
            <w:pPr>
              <w:suppressAutoHyphens w:val="0"/>
              <w:spacing w:after="0"/>
              <w:jc w:val="left"/>
              <w:rPr>
                <w:rFonts w:cs="Tahoma"/>
                <w:b/>
                <w:bCs/>
                <w:sz w:val="16"/>
                <w:szCs w:val="16"/>
                <w:lang w:val="el-GR" w:eastAsia="el-GR"/>
              </w:rPr>
            </w:pPr>
          </w:p>
        </w:tc>
        <w:tc>
          <w:tcPr>
            <w:tcW w:w="2552" w:type="dxa"/>
            <w:tcBorders>
              <w:top w:val="nil"/>
              <w:left w:val="nil"/>
              <w:bottom w:val="single" w:sz="4" w:space="0" w:color="auto"/>
              <w:right w:val="single" w:sz="4" w:space="0" w:color="auto"/>
            </w:tcBorders>
            <w:shd w:val="clear" w:color="auto" w:fill="auto"/>
            <w:vAlign w:val="center"/>
            <w:hideMark/>
          </w:tcPr>
          <w:p w14:paraId="0AB7D808" w14:textId="2D2CAF5F"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2</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Συμπλήρωση Επικαιροποίηση  Εργαλειοθήκη Πλατφόρμας  </w:t>
            </w:r>
          </w:p>
        </w:tc>
        <w:tc>
          <w:tcPr>
            <w:tcW w:w="2835" w:type="dxa"/>
            <w:tcBorders>
              <w:top w:val="nil"/>
              <w:left w:val="nil"/>
              <w:bottom w:val="single" w:sz="4" w:space="0" w:color="auto"/>
              <w:right w:val="single" w:sz="4" w:space="0" w:color="auto"/>
            </w:tcBorders>
            <w:shd w:val="clear" w:color="auto" w:fill="auto"/>
            <w:vAlign w:val="center"/>
            <w:hideMark/>
          </w:tcPr>
          <w:p w14:paraId="4DCEB3BF" w14:textId="1A0C6D93"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Π.ΙΙ.3.1.β </w:t>
            </w:r>
            <w:r w:rsidRPr="009B0936">
              <w:rPr>
                <w:rFonts w:cs="Tahoma"/>
                <w:sz w:val="16"/>
                <w:szCs w:val="16"/>
                <w:lang w:val="el-GR" w:eastAsia="el-GR"/>
              </w:rPr>
              <w:t xml:space="preserve">επικαιροποίηση αυτής Εργαλειοθήκη Πλατφόρμας  </w:t>
            </w:r>
          </w:p>
        </w:tc>
        <w:tc>
          <w:tcPr>
            <w:tcW w:w="3544" w:type="dxa"/>
            <w:tcBorders>
              <w:top w:val="nil"/>
              <w:left w:val="nil"/>
              <w:bottom w:val="single" w:sz="4" w:space="0" w:color="auto"/>
              <w:right w:val="single" w:sz="4" w:space="0" w:color="auto"/>
            </w:tcBorders>
            <w:shd w:val="clear" w:color="auto" w:fill="auto"/>
            <w:vAlign w:val="center"/>
            <w:hideMark/>
          </w:tcPr>
          <w:p w14:paraId="0DD27750" w14:textId="307191AD" w:rsidR="00875B99" w:rsidRPr="009B0936" w:rsidRDefault="00875B99" w:rsidP="00875B99">
            <w:pPr>
              <w:suppressAutoHyphens w:val="0"/>
              <w:spacing w:after="0"/>
              <w:jc w:val="left"/>
              <w:rPr>
                <w:rFonts w:cs="Tahoma"/>
                <w:b/>
                <w:bCs/>
                <w:sz w:val="16"/>
                <w:szCs w:val="16"/>
                <w:lang w:val="el-GR" w:eastAsia="el-GR"/>
              </w:rPr>
            </w:pPr>
            <w:r w:rsidRPr="00875B99">
              <w:rPr>
                <w:rFonts w:cs="Tahoma"/>
                <w:b/>
                <w:bCs/>
                <w:sz w:val="16"/>
                <w:szCs w:val="16"/>
                <w:lang w:val="el-GR"/>
              </w:rPr>
              <w:t xml:space="preserve">Πακέτου Εργασίας 3 Συμπλήρωση Επικαιροποίηση  Εργαλειοθήκη Πλατφόρμας  </w:t>
            </w:r>
          </w:p>
        </w:tc>
        <w:tc>
          <w:tcPr>
            <w:tcW w:w="992" w:type="dxa"/>
            <w:tcBorders>
              <w:top w:val="nil"/>
              <w:left w:val="nil"/>
              <w:bottom w:val="single" w:sz="4" w:space="0" w:color="auto"/>
              <w:right w:val="single" w:sz="4" w:space="0" w:color="auto"/>
            </w:tcBorders>
            <w:shd w:val="clear" w:color="auto" w:fill="auto"/>
            <w:vAlign w:val="center"/>
            <w:hideMark/>
          </w:tcPr>
          <w:p w14:paraId="5E37F221"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3</w:t>
            </w:r>
          </w:p>
        </w:tc>
        <w:tc>
          <w:tcPr>
            <w:tcW w:w="1417" w:type="dxa"/>
            <w:tcBorders>
              <w:top w:val="nil"/>
              <w:left w:val="nil"/>
              <w:bottom w:val="single" w:sz="4" w:space="0" w:color="auto"/>
              <w:right w:val="single" w:sz="4" w:space="0" w:color="auto"/>
            </w:tcBorders>
            <w:shd w:val="clear" w:color="auto" w:fill="auto"/>
            <w:vAlign w:val="center"/>
            <w:hideMark/>
          </w:tcPr>
          <w:p w14:paraId="2350D36D"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12</w:t>
            </w:r>
          </w:p>
        </w:tc>
        <w:tc>
          <w:tcPr>
            <w:tcW w:w="1134" w:type="dxa"/>
            <w:tcBorders>
              <w:top w:val="nil"/>
              <w:left w:val="nil"/>
              <w:bottom w:val="single" w:sz="4" w:space="0" w:color="auto"/>
              <w:right w:val="single" w:sz="18" w:space="0" w:color="auto"/>
            </w:tcBorders>
            <w:shd w:val="clear" w:color="auto" w:fill="auto"/>
            <w:vAlign w:val="center"/>
            <w:hideMark/>
          </w:tcPr>
          <w:p w14:paraId="6ECBC49A"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70BEA837" w14:textId="77777777" w:rsidTr="00875B99">
        <w:trPr>
          <w:trHeight w:val="367"/>
        </w:trPr>
        <w:tc>
          <w:tcPr>
            <w:tcW w:w="557" w:type="dxa"/>
            <w:tcBorders>
              <w:top w:val="nil"/>
              <w:left w:val="single" w:sz="18" w:space="0" w:color="auto"/>
              <w:bottom w:val="single" w:sz="18" w:space="0" w:color="auto"/>
              <w:right w:val="nil"/>
            </w:tcBorders>
            <w:shd w:val="clear" w:color="auto" w:fill="auto"/>
            <w:noWrap/>
            <w:vAlign w:val="center"/>
            <w:hideMark/>
          </w:tcPr>
          <w:p w14:paraId="2D0D5B88"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15</w:t>
            </w:r>
          </w:p>
        </w:tc>
        <w:tc>
          <w:tcPr>
            <w:tcW w:w="576" w:type="dxa"/>
            <w:vMerge/>
            <w:tcBorders>
              <w:top w:val="nil"/>
              <w:left w:val="single" w:sz="8" w:space="0" w:color="auto"/>
              <w:bottom w:val="single" w:sz="18" w:space="0" w:color="auto"/>
              <w:right w:val="nil"/>
            </w:tcBorders>
            <w:vAlign w:val="center"/>
            <w:hideMark/>
          </w:tcPr>
          <w:p w14:paraId="747D3676" w14:textId="77777777" w:rsidR="00875B99" w:rsidRPr="009B0936" w:rsidRDefault="00875B99" w:rsidP="00875B99">
            <w:pPr>
              <w:suppressAutoHyphens w:val="0"/>
              <w:spacing w:after="0"/>
              <w:jc w:val="left"/>
              <w:rPr>
                <w:rFonts w:cs="Tahoma"/>
                <w:b/>
                <w:bCs/>
                <w:sz w:val="16"/>
                <w:szCs w:val="16"/>
                <w:lang w:val="el-GR" w:eastAsia="el-GR"/>
              </w:rPr>
            </w:pPr>
          </w:p>
        </w:tc>
        <w:tc>
          <w:tcPr>
            <w:tcW w:w="1125" w:type="dxa"/>
            <w:vMerge/>
            <w:tcBorders>
              <w:top w:val="nil"/>
              <w:left w:val="single" w:sz="8" w:space="0" w:color="auto"/>
              <w:bottom w:val="single" w:sz="18" w:space="0" w:color="auto"/>
              <w:right w:val="single" w:sz="4" w:space="0" w:color="auto"/>
            </w:tcBorders>
            <w:vAlign w:val="center"/>
            <w:hideMark/>
          </w:tcPr>
          <w:p w14:paraId="029F46B4" w14:textId="77777777" w:rsidR="00875B99" w:rsidRPr="009B0936" w:rsidRDefault="00875B99" w:rsidP="00875B99">
            <w:pPr>
              <w:suppressAutoHyphens w:val="0"/>
              <w:spacing w:after="0"/>
              <w:jc w:val="left"/>
              <w:rPr>
                <w:rFonts w:cs="Tahoma"/>
                <w:b/>
                <w:bCs/>
                <w:sz w:val="16"/>
                <w:szCs w:val="16"/>
                <w:lang w:val="el-GR" w:eastAsia="el-GR"/>
              </w:rPr>
            </w:pPr>
          </w:p>
        </w:tc>
        <w:tc>
          <w:tcPr>
            <w:tcW w:w="2552" w:type="dxa"/>
            <w:tcBorders>
              <w:top w:val="nil"/>
              <w:left w:val="nil"/>
              <w:bottom w:val="single" w:sz="18" w:space="0" w:color="auto"/>
              <w:right w:val="single" w:sz="4" w:space="0" w:color="auto"/>
            </w:tcBorders>
            <w:shd w:val="clear" w:color="auto" w:fill="auto"/>
            <w:vAlign w:val="center"/>
            <w:hideMark/>
          </w:tcPr>
          <w:p w14:paraId="3368285B" w14:textId="7EE83A17" w:rsidR="00875B99" w:rsidRPr="009B0936" w:rsidRDefault="00875B99" w:rsidP="00875B99">
            <w:pPr>
              <w:suppressAutoHyphens w:val="0"/>
              <w:spacing w:after="0"/>
              <w:rPr>
                <w:rFonts w:cs="Tahoma"/>
                <w:b/>
                <w:bCs/>
                <w:sz w:val="16"/>
                <w:szCs w:val="16"/>
                <w:lang w:val="el-GR" w:eastAsia="el-GR"/>
              </w:rPr>
            </w:pPr>
            <w:r w:rsidRPr="00875B99">
              <w:rPr>
                <w:rFonts w:cs="Tahoma"/>
                <w:b/>
                <w:bCs/>
                <w:sz w:val="16"/>
                <w:szCs w:val="16"/>
                <w:lang w:val="el-GR"/>
              </w:rPr>
              <w:t>2</w:t>
            </w:r>
            <w:r w:rsidRPr="00875B99">
              <w:rPr>
                <w:rFonts w:cs="Tahoma"/>
                <w:b/>
                <w:bCs/>
                <w:sz w:val="16"/>
                <w:szCs w:val="16"/>
                <w:vertAlign w:val="superscript"/>
                <w:lang w:val="el-GR"/>
              </w:rPr>
              <w:t>η</w:t>
            </w:r>
            <w:r w:rsidRPr="00875B99">
              <w:rPr>
                <w:rFonts w:cs="Tahoma"/>
                <w:b/>
                <w:bCs/>
                <w:sz w:val="16"/>
                <w:szCs w:val="16"/>
                <w:lang w:val="el-GR"/>
              </w:rPr>
              <w:t xml:space="preserve"> Φάση Υλοποίησης Ενεργειών – Συμπλήρωση Επικαιροποίηση  Δράσεις διάχυσης αποτελεσμάτων, ευαισθητοποίησης, συμμετοχής και ενημέρωσης</w:t>
            </w:r>
          </w:p>
        </w:tc>
        <w:tc>
          <w:tcPr>
            <w:tcW w:w="2835" w:type="dxa"/>
            <w:tcBorders>
              <w:top w:val="nil"/>
              <w:left w:val="nil"/>
              <w:bottom w:val="single" w:sz="18" w:space="0" w:color="auto"/>
              <w:right w:val="single" w:sz="4" w:space="0" w:color="auto"/>
            </w:tcBorders>
            <w:shd w:val="clear" w:color="auto" w:fill="auto"/>
            <w:vAlign w:val="center"/>
            <w:hideMark/>
          </w:tcPr>
          <w:p w14:paraId="798C167F" w14:textId="13ED1608"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Π.ΙΙ.4.1.β </w:t>
            </w:r>
            <w:r w:rsidRPr="009B0936">
              <w:rPr>
                <w:rFonts w:cs="Tahoma"/>
                <w:sz w:val="16"/>
                <w:szCs w:val="16"/>
                <w:lang w:val="el-GR" w:eastAsia="el-GR"/>
              </w:rPr>
              <w:t>για τη 2η Φάση Δημιουργικό υλικό διάχυσης και ευαισθητοποίησης για την Πλατφόρμα)</w:t>
            </w:r>
            <w:r w:rsidRPr="009B0936">
              <w:rPr>
                <w:rFonts w:cs="Tahoma"/>
                <w:b/>
                <w:bCs/>
                <w:sz w:val="16"/>
                <w:szCs w:val="16"/>
                <w:lang w:val="el-GR" w:eastAsia="el-GR"/>
              </w:rPr>
              <w:br/>
              <w:t xml:space="preserve">Π.ΙΙ.4.2.β </w:t>
            </w:r>
            <w:r w:rsidRPr="009B0936">
              <w:rPr>
                <w:rFonts w:cs="Tahoma"/>
                <w:sz w:val="16"/>
                <w:szCs w:val="16"/>
                <w:lang w:val="el-GR" w:eastAsia="el-GR"/>
              </w:rPr>
              <w:t xml:space="preserve">για τη 2η Φάση  2/2 Δύο διεξαχθέντα Hackathons </w:t>
            </w:r>
            <w:r w:rsidRPr="009B0936">
              <w:rPr>
                <w:rFonts w:cs="Tahoma"/>
                <w:b/>
                <w:bCs/>
                <w:sz w:val="16"/>
                <w:szCs w:val="16"/>
                <w:lang w:val="el-GR" w:eastAsia="el-GR"/>
              </w:rPr>
              <w:br/>
              <w:t xml:space="preserve">Π.ΙΙ.4.3.β </w:t>
            </w:r>
            <w:r w:rsidRPr="009B0936">
              <w:rPr>
                <w:rFonts w:cs="Tahoma"/>
                <w:sz w:val="16"/>
                <w:szCs w:val="16"/>
                <w:lang w:val="el-GR" w:eastAsia="el-GR"/>
              </w:rPr>
              <w:t xml:space="preserve">για τη 2η Φάση Αναφορές του Παρατηρητηρίου και του ΕΠΑΔ  </w:t>
            </w:r>
            <w:r w:rsidRPr="009B0936">
              <w:rPr>
                <w:rFonts w:cs="Tahoma"/>
                <w:b/>
                <w:bCs/>
                <w:sz w:val="16"/>
                <w:szCs w:val="16"/>
                <w:lang w:val="el-GR" w:eastAsia="el-GR"/>
              </w:rPr>
              <w:br/>
              <w:t xml:space="preserve">Π.ΙΙ.4.4.β </w:t>
            </w:r>
            <w:r w:rsidRPr="009B0936">
              <w:rPr>
                <w:rFonts w:cs="Tahoma"/>
                <w:sz w:val="16"/>
                <w:szCs w:val="16"/>
                <w:lang w:val="el-GR" w:eastAsia="el-GR"/>
              </w:rPr>
              <w:t xml:space="preserve">για τη 2η Φάση  Δράσεις διάχυσης αποτελεσμάτων, ευαισθητοποίησης &amp; περιεχόμενο </w:t>
            </w:r>
          </w:p>
        </w:tc>
        <w:tc>
          <w:tcPr>
            <w:tcW w:w="3544" w:type="dxa"/>
            <w:tcBorders>
              <w:top w:val="nil"/>
              <w:left w:val="nil"/>
              <w:bottom w:val="single" w:sz="18" w:space="0" w:color="auto"/>
              <w:right w:val="single" w:sz="4" w:space="0" w:color="auto"/>
            </w:tcBorders>
            <w:shd w:val="clear" w:color="auto" w:fill="auto"/>
            <w:vAlign w:val="center"/>
            <w:hideMark/>
          </w:tcPr>
          <w:p w14:paraId="0E480EBC" w14:textId="4740F67C" w:rsidR="00875B99" w:rsidRPr="009B0936" w:rsidRDefault="00875B99" w:rsidP="00875B99">
            <w:pPr>
              <w:suppressAutoHyphens w:val="0"/>
              <w:spacing w:after="0"/>
              <w:jc w:val="left"/>
              <w:rPr>
                <w:rFonts w:cs="Tahoma"/>
                <w:b/>
                <w:bCs/>
                <w:sz w:val="16"/>
                <w:szCs w:val="16"/>
                <w:lang w:val="el-GR" w:eastAsia="el-GR"/>
              </w:rPr>
            </w:pPr>
            <w:r w:rsidRPr="00875B99">
              <w:rPr>
                <w:rFonts w:cs="Tahoma"/>
                <w:b/>
                <w:bCs/>
                <w:sz w:val="16"/>
                <w:szCs w:val="16"/>
                <w:lang w:val="el-GR"/>
              </w:rPr>
              <w:t>Πακέτο Εργασίας 4 Συμπλήρωση Επικαιροποίηση  Δράσεις διάχυσης αποτελεσμάτων, ευαισθητοποίησης, συμμετοχής και ενημέρωσης</w:t>
            </w:r>
          </w:p>
        </w:tc>
        <w:tc>
          <w:tcPr>
            <w:tcW w:w="992" w:type="dxa"/>
            <w:tcBorders>
              <w:top w:val="nil"/>
              <w:left w:val="nil"/>
              <w:bottom w:val="single" w:sz="18" w:space="0" w:color="auto"/>
              <w:right w:val="single" w:sz="4" w:space="0" w:color="auto"/>
            </w:tcBorders>
            <w:shd w:val="clear" w:color="auto" w:fill="auto"/>
            <w:vAlign w:val="center"/>
            <w:hideMark/>
          </w:tcPr>
          <w:p w14:paraId="7D69FADD"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3</w:t>
            </w:r>
          </w:p>
        </w:tc>
        <w:tc>
          <w:tcPr>
            <w:tcW w:w="1417" w:type="dxa"/>
            <w:tcBorders>
              <w:top w:val="nil"/>
              <w:left w:val="nil"/>
              <w:bottom w:val="single" w:sz="18" w:space="0" w:color="auto"/>
              <w:right w:val="single" w:sz="4" w:space="0" w:color="auto"/>
            </w:tcBorders>
            <w:shd w:val="clear" w:color="auto" w:fill="auto"/>
            <w:vAlign w:val="center"/>
            <w:hideMark/>
          </w:tcPr>
          <w:p w14:paraId="65C9F5CE"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12</w:t>
            </w:r>
          </w:p>
        </w:tc>
        <w:tc>
          <w:tcPr>
            <w:tcW w:w="1134" w:type="dxa"/>
            <w:tcBorders>
              <w:top w:val="nil"/>
              <w:left w:val="nil"/>
              <w:bottom w:val="single" w:sz="18" w:space="0" w:color="auto"/>
              <w:right w:val="single" w:sz="18" w:space="0" w:color="auto"/>
            </w:tcBorders>
            <w:shd w:val="clear" w:color="auto" w:fill="auto"/>
            <w:vAlign w:val="center"/>
            <w:hideMark/>
          </w:tcPr>
          <w:p w14:paraId="0FE7D40E"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w:t>
            </w:r>
          </w:p>
        </w:tc>
      </w:tr>
      <w:tr w:rsidR="00875B99" w:rsidRPr="009B0936" w14:paraId="33D63454" w14:textId="77777777" w:rsidTr="00875B99">
        <w:trPr>
          <w:trHeight w:val="450"/>
        </w:trPr>
        <w:tc>
          <w:tcPr>
            <w:tcW w:w="557" w:type="dxa"/>
            <w:tcBorders>
              <w:top w:val="single" w:sz="18" w:space="0" w:color="auto"/>
              <w:left w:val="single" w:sz="18" w:space="0" w:color="auto"/>
              <w:bottom w:val="single" w:sz="18" w:space="0" w:color="auto"/>
              <w:right w:val="single" w:sz="4" w:space="0" w:color="auto"/>
            </w:tcBorders>
            <w:shd w:val="clear" w:color="auto" w:fill="auto"/>
            <w:noWrap/>
            <w:vAlign w:val="center"/>
            <w:hideMark/>
          </w:tcPr>
          <w:p w14:paraId="5D484B5A" w14:textId="77777777" w:rsidR="00875B99" w:rsidRPr="009B0936" w:rsidRDefault="00875B99" w:rsidP="00875B99">
            <w:pPr>
              <w:suppressAutoHyphens w:val="0"/>
              <w:spacing w:after="0"/>
              <w:jc w:val="center"/>
              <w:rPr>
                <w:rFonts w:cs="Tahoma"/>
                <w:b/>
                <w:bCs/>
                <w:sz w:val="16"/>
                <w:szCs w:val="16"/>
                <w:lang w:val="el-GR" w:eastAsia="el-GR"/>
              </w:rPr>
            </w:pPr>
            <w:r w:rsidRPr="009B0936">
              <w:rPr>
                <w:rFonts w:cs="Tahoma"/>
                <w:b/>
                <w:bCs/>
                <w:sz w:val="16"/>
                <w:szCs w:val="16"/>
                <w:lang w:val="el-GR" w:eastAsia="el-GR"/>
              </w:rPr>
              <w:t>16</w:t>
            </w:r>
          </w:p>
        </w:tc>
        <w:tc>
          <w:tcPr>
            <w:tcW w:w="576" w:type="dxa"/>
            <w:tcBorders>
              <w:top w:val="single" w:sz="18" w:space="0" w:color="auto"/>
              <w:left w:val="nil"/>
              <w:bottom w:val="single" w:sz="18" w:space="0" w:color="auto"/>
              <w:right w:val="single" w:sz="4" w:space="0" w:color="auto"/>
            </w:tcBorders>
            <w:shd w:val="clear" w:color="auto" w:fill="auto"/>
            <w:noWrap/>
            <w:vAlign w:val="bottom"/>
            <w:hideMark/>
          </w:tcPr>
          <w:p w14:paraId="397FA1D3" w14:textId="77777777"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w:t>
            </w:r>
          </w:p>
        </w:tc>
        <w:tc>
          <w:tcPr>
            <w:tcW w:w="1125" w:type="dxa"/>
            <w:tcBorders>
              <w:top w:val="single" w:sz="18" w:space="0" w:color="auto"/>
              <w:left w:val="nil"/>
              <w:bottom w:val="single" w:sz="18" w:space="0" w:color="auto"/>
              <w:right w:val="single" w:sz="4" w:space="0" w:color="auto"/>
            </w:tcBorders>
            <w:shd w:val="clear" w:color="auto" w:fill="auto"/>
            <w:vAlign w:val="bottom"/>
            <w:hideMark/>
          </w:tcPr>
          <w:p w14:paraId="706FE53B" w14:textId="77777777"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Διαχείρηση Έργου</w:t>
            </w:r>
          </w:p>
        </w:tc>
        <w:tc>
          <w:tcPr>
            <w:tcW w:w="2552" w:type="dxa"/>
            <w:tcBorders>
              <w:top w:val="single" w:sz="18" w:space="0" w:color="auto"/>
              <w:left w:val="nil"/>
              <w:bottom w:val="single" w:sz="18" w:space="0" w:color="auto"/>
              <w:right w:val="single" w:sz="4" w:space="0" w:color="auto"/>
            </w:tcBorders>
            <w:shd w:val="clear" w:color="auto" w:fill="auto"/>
            <w:noWrap/>
            <w:vAlign w:val="bottom"/>
            <w:hideMark/>
          </w:tcPr>
          <w:p w14:paraId="0FB9F083" w14:textId="77777777"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w:t>
            </w:r>
          </w:p>
        </w:tc>
        <w:tc>
          <w:tcPr>
            <w:tcW w:w="2835" w:type="dxa"/>
            <w:tcBorders>
              <w:top w:val="single" w:sz="18" w:space="0" w:color="auto"/>
              <w:left w:val="nil"/>
              <w:bottom w:val="single" w:sz="18" w:space="0" w:color="auto"/>
              <w:right w:val="single" w:sz="4" w:space="0" w:color="auto"/>
            </w:tcBorders>
            <w:shd w:val="clear" w:color="auto" w:fill="auto"/>
            <w:noWrap/>
            <w:vAlign w:val="bottom"/>
            <w:hideMark/>
          </w:tcPr>
          <w:p w14:paraId="73545AEE" w14:textId="181D905D"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Π.ΙΙΙ. </w:t>
            </w:r>
            <w:r w:rsidRPr="009B0936">
              <w:rPr>
                <w:rFonts w:cs="Tahoma"/>
                <w:sz w:val="16"/>
                <w:szCs w:val="16"/>
                <w:lang w:val="el-GR" w:eastAsia="el-GR"/>
              </w:rPr>
              <w:t>Μηνιαίες Αναφορές Διαχείρισης Έργου</w:t>
            </w:r>
          </w:p>
        </w:tc>
        <w:tc>
          <w:tcPr>
            <w:tcW w:w="3544" w:type="dxa"/>
            <w:tcBorders>
              <w:top w:val="single" w:sz="18" w:space="0" w:color="auto"/>
              <w:left w:val="nil"/>
              <w:bottom w:val="single" w:sz="18" w:space="0" w:color="auto"/>
              <w:right w:val="single" w:sz="4" w:space="0" w:color="auto"/>
            </w:tcBorders>
            <w:shd w:val="clear" w:color="auto" w:fill="auto"/>
            <w:noWrap/>
            <w:vAlign w:val="bottom"/>
            <w:hideMark/>
          </w:tcPr>
          <w:p w14:paraId="06314763" w14:textId="77777777" w:rsidR="00875B99" w:rsidRPr="009B0936" w:rsidRDefault="00875B99" w:rsidP="00875B99">
            <w:pPr>
              <w:suppressAutoHyphens w:val="0"/>
              <w:spacing w:after="0"/>
              <w:jc w:val="left"/>
              <w:rPr>
                <w:rFonts w:cs="Tahoma"/>
                <w:b/>
                <w:bCs/>
                <w:sz w:val="16"/>
                <w:szCs w:val="16"/>
                <w:lang w:val="el-GR" w:eastAsia="el-GR"/>
              </w:rPr>
            </w:pPr>
            <w:r w:rsidRPr="009B0936">
              <w:rPr>
                <w:rFonts w:cs="Tahoma"/>
                <w:b/>
                <w:bCs/>
                <w:sz w:val="16"/>
                <w:szCs w:val="16"/>
                <w:lang w:val="el-GR" w:eastAsia="el-GR"/>
              </w:rPr>
              <w:t xml:space="preserve">Π.ΙΙΙ. </w:t>
            </w:r>
            <w:r w:rsidRPr="009B0936">
              <w:rPr>
                <w:rFonts w:cs="Tahoma"/>
                <w:sz w:val="16"/>
                <w:szCs w:val="16"/>
                <w:lang w:val="el-GR" w:eastAsia="el-GR"/>
              </w:rPr>
              <w:t>Μηνιαίες Αναφορές Διαχείρισης Έργου</w:t>
            </w:r>
          </w:p>
        </w:tc>
        <w:tc>
          <w:tcPr>
            <w:tcW w:w="992" w:type="dxa"/>
            <w:tcBorders>
              <w:top w:val="single" w:sz="18" w:space="0" w:color="auto"/>
              <w:left w:val="nil"/>
              <w:bottom w:val="single" w:sz="18" w:space="0" w:color="auto"/>
              <w:right w:val="single" w:sz="4" w:space="0" w:color="auto"/>
            </w:tcBorders>
            <w:shd w:val="clear" w:color="auto" w:fill="auto"/>
            <w:vAlign w:val="center"/>
            <w:hideMark/>
          </w:tcPr>
          <w:p w14:paraId="2B8C5C3C" w14:textId="77777777" w:rsidR="00875B99" w:rsidRPr="009B0936" w:rsidRDefault="00875B99" w:rsidP="00875B99">
            <w:pPr>
              <w:suppressAutoHyphens w:val="0"/>
              <w:spacing w:after="0"/>
              <w:jc w:val="center"/>
              <w:rPr>
                <w:rFonts w:cs="Tahoma"/>
                <w:color w:val="000000"/>
                <w:sz w:val="16"/>
                <w:szCs w:val="16"/>
                <w:lang w:val="el-GR" w:eastAsia="el-GR"/>
              </w:rPr>
            </w:pPr>
            <w:r w:rsidRPr="009B0936">
              <w:rPr>
                <w:rFonts w:cs="Tahoma"/>
                <w:color w:val="000000"/>
                <w:sz w:val="16"/>
                <w:szCs w:val="16"/>
                <w:lang w:val="el-GR" w:eastAsia="el-GR"/>
              </w:rPr>
              <w:t>16</w:t>
            </w:r>
          </w:p>
        </w:tc>
        <w:tc>
          <w:tcPr>
            <w:tcW w:w="1417" w:type="dxa"/>
            <w:tcBorders>
              <w:top w:val="single" w:sz="18" w:space="0" w:color="auto"/>
              <w:left w:val="nil"/>
              <w:bottom w:val="single" w:sz="18" w:space="0" w:color="auto"/>
              <w:right w:val="single" w:sz="4" w:space="0" w:color="auto"/>
            </w:tcBorders>
            <w:shd w:val="clear" w:color="auto" w:fill="auto"/>
            <w:noWrap/>
            <w:vAlign w:val="bottom"/>
            <w:hideMark/>
          </w:tcPr>
          <w:p w14:paraId="42BB3746" w14:textId="77777777" w:rsidR="00875B99" w:rsidRPr="009B0936" w:rsidRDefault="00875B99" w:rsidP="00875B99">
            <w:pPr>
              <w:suppressAutoHyphens w:val="0"/>
              <w:spacing w:after="0"/>
              <w:jc w:val="left"/>
              <w:rPr>
                <w:rFonts w:cs="Tahoma"/>
                <w:color w:val="000000"/>
                <w:sz w:val="16"/>
                <w:szCs w:val="16"/>
                <w:lang w:val="el-GR" w:eastAsia="el-GR"/>
              </w:rPr>
            </w:pPr>
            <w:r w:rsidRPr="009B0936">
              <w:rPr>
                <w:rFonts w:cs="Tahoma"/>
                <w:color w:val="000000"/>
                <w:sz w:val="16"/>
                <w:szCs w:val="16"/>
                <w:lang w:val="el-GR" w:eastAsia="el-GR"/>
              </w:rPr>
              <w:t> </w:t>
            </w:r>
          </w:p>
        </w:tc>
        <w:tc>
          <w:tcPr>
            <w:tcW w:w="1134" w:type="dxa"/>
            <w:tcBorders>
              <w:top w:val="single" w:sz="18" w:space="0" w:color="auto"/>
              <w:left w:val="nil"/>
              <w:bottom w:val="single" w:sz="18" w:space="0" w:color="auto"/>
              <w:right w:val="single" w:sz="18" w:space="0" w:color="auto"/>
            </w:tcBorders>
            <w:shd w:val="clear" w:color="auto" w:fill="auto"/>
            <w:noWrap/>
            <w:vAlign w:val="bottom"/>
            <w:hideMark/>
          </w:tcPr>
          <w:p w14:paraId="23444B3A" w14:textId="77777777" w:rsidR="00875B99" w:rsidRPr="009B0936" w:rsidRDefault="00875B99" w:rsidP="00875B99">
            <w:pPr>
              <w:suppressAutoHyphens w:val="0"/>
              <w:spacing w:after="0"/>
              <w:jc w:val="left"/>
              <w:rPr>
                <w:rFonts w:cs="Tahoma"/>
                <w:color w:val="000000"/>
                <w:sz w:val="16"/>
                <w:szCs w:val="16"/>
                <w:lang w:val="el-GR" w:eastAsia="el-GR"/>
              </w:rPr>
            </w:pPr>
            <w:r w:rsidRPr="009B0936">
              <w:rPr>
                <w:rFonts w:cs="Tahoma"/>
                <w:color w:val="000000"/>
                <w:sz w:val="16"/>
                <w:szCs w:val="16"/>
                <w:lang w:val="el-GR" w:eastAsia="el-GR"/>
              </w:rPr>
              <w:t> </w:t>
            </w:r>
          </w:p>
        </w:tc>
      </w:tr>
    </w:tbl>
    <w:p w14:paraId="5CA6D054" w14:textId="77777777" w:rsidR="002123D0" w:rsidRDefault="002123D0" w:rsidP="00FB2C89">
      <w:pPr>
        <w:rPr>
          <w:rFonts w:eastAsia="SimSun"/>
          <w:lang w:val="el-GR"/>
        </w:rPr>
      </w:pPr>
    </w:p>
    <w:p w14:paraId="25475DA1" w14:textId="77777777" w:rsidR="00B216C1" w:rsidRDefault="00B216C1" w:rsidP="00FB2C89">
      <w:pPr>
        <w:rPr>
          <w:rFonts w:eastAsia="SimSun"/>
          <w:lang w:val="el-GR"/>
        </w:rPr>
        <w:sectPr w:rsidR="00B216C1" w:rsidSect="009B0936">
          <w:footerReference w:type="default" r:id="rId45"/>
          <w:pgSz w:w="16838" w:h="11906" w:orient="landscape"/>
          <w:pgMar w:top="1134" w:right="1134" w:bottom="851" w:left="1134" w:header="720" w:footer="709" w:gutter="0"/>
          <w:cols w:space="720"/>
          <w:titlePg/>
          <w:docGrid w:linePitch="360"/>
        </w:sectPr>
      </w:pPr>
    </w:p>
    <w:p w14:paraId="0EB7C570" w14:textId="2BCAFC8C" w:rsidR="00FB2C89" w:rsidRDefault="00FB2C89" w:rsidP="00FB2C89">
      <w:pPr>
        <w:rPr>
          <w:rFonts w:eastAsia="SimSun"/>
          <w:lang w:val="el-GR"/>
        </w:rPr>
      </w:pPr>
    </w:p>
    <w:p w14:paraId="3B1E17F4" w14:textId="7CE3AEA9" w:rsidR="00FB2C89" w:rsidRDefault="00FB2C89" w:rsidP="00FB2C89">
      <w:pPr>
        <w:rPr>
          <w:rFonts w:eastAsia="SimSun"/>
          <w:lang w:val="el-GR"/>
        </w:rPr>
      </w:pPr>
      <w:r>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2F1079">
        <w:rPr>
          <w:rFonts w:eastAsia="SimSun"/>
          <w:cs/>
          <w:lang w:val="el-GR"/>
        </w:rPr>
        <w:t>‎‎</w:t>
      </w:r>
      <w:r w:rsidRPr="002F1079">
        <w:rPr>
          <w:rFonts w:cs="Tahoma"/>
          <w:b/>
          <w:bCs/>
          <w:color w:val="0000FF"/>
          <w:szCs w:val="22"/>
          <w:lang w:val="el-GR"/>
        </w:rPr>
        <w:fldChar w:fldCharType="begin"/>
      </w:r>
      <w:r w:rsidRPr="002F1079">
        <w:rPr>
          <w:rFonts w:cs="Tahoma"/>
          <w:b/>
          <w:bCs/>
          <w:color w:val="0000FF"/>
          <w:szCs w:val="22"/>
          <w:lang w:val="el-GR"/>
        </w:rPr>
        <w:instrText xml:space="preserve"> REF _Ref55381059 \r \h  \* MERGEFORMAT </w:instrText>
      </w:r>
      <w:r w:rsidRPr="002F1079">
        <w:rPr>
          <w:rFonts w:cs="Tahoma"/>
          <w:b/>
          <w:bCs/>
          <w:color w:val="0000FF"/>
          <w:szCs w:val="22"/>
          <w:lang w:val="el-GR"/>
        </w:rPr>
      </w:r>
      <w:r w:rsidRPr="002F1079">
        <w:rPr>
          <w:rFonts w:cs="Tahoma"/>
          <w:b/>
          <w:bCs/>
          <w:color w:val="0000FF"/>
          <w:szCs w:val="22"/>
          <w:lang w:val="el-GR"/>
        </w:rPr>
        <w:fldChar w:fldCharType="separate"/>
      </w:r>
      <w:r w:rsidR="003C5152">
        <w:rPr>
          <w:rFonts w:cs="Tahoma"/>
          <w:b/>
          <w:bCs/>
          <w:color w:val="0000FF"/>
          <w:szCs w:val="22"/>
          <w:lang w:val="el-GR"/>
        </w:rPr>
        <w:t>6.3</w:t>
      </w:r>
      <w:r w:rsidRPr="002F1079">
        <w:rPr>
          <w:rFonts w:cs="Tahoma"/>
          <w:b/>
          <w:bCs/>
          <w:color w:val="0000FF"/>
          <w:szCs w:val="22"/>
          <w:lang w:val="el-GR"/>
        </w:rPr>
        <w:fldChar w:fldCharType="end"/>
      </w:r>
      <w:r w:rsidRPr="002F1079">
        <w:rPr>
          <w:rFonts w:cs="Tahoma"/>
          <w:b/>
          <w:bCs/>
          <w:color w:val="0000FF"/>
          <w:szCs w:val="22"/>
          <w:lang w:val="el-GR"/>
        </w:rPr>
        <w:t xml:space="preserve"> </w:t>
      </w:r>
      <w:r w:rsidR="00C233BD" w:rsidRPr="002F1079">
        <w:rPr>
          <w:rFonts w:cs="Tahoma"/>
          <w:b/>
          <w:bCs/>
          <w:color w:val="0000FF"/>
          <w:szCs w:val="22"/>
          <w:lang w:val="el-GR"/>
        </w:rPr>
        <w:fldChar w:fldCharType="begin"/>
      </w:r>
      <w:r w:rsidR="00C233BD" w:rsidRPr="002F1079">
        <w:rPr>
          <w:rFonts w:cs="Tahoma"/>
          <w:b/>
          <w:bCs/>
          <w:color w:val="0000FF"/>
          <w:szCs w:val="22"/>
          <w:lang w:val="el-GR"/>
        </w:rPr>
        <w:instrText xml:space="preserve"> REF _Ref40954198 \h  \* MERGEFORMAT </w:instrText>
      </w:r>
      <w:r w:rsidR="00C233BD" w:rsidRPr="002F1079">
        <w:rPr>
          <w:rFonts w:cs="Tahoma"/>
          <w:b/>
          <w:bCs/>
          <w:color w:val="0000FF"/>
          <w:szCs w:val="22"/>
          <w:lang w:val="el-GR"/>
        </w:rPr>
      </w:r>
      <w:r w:rsidR="00C233BD" w:rsidRPr="002F1079">
        <w:rPr>
          <w:rFonts w:cs="Tahoma"/>
          <w:b/>
          <w:bCs/>
          <w:color w:val="0000FF"/>
          <w:szCs w:val="22"/>
          <w:lang w:val="el-GR"/>
        </w:rPr>
        <w:fldChar w:fldCharType="separate"/>
      </w:r>
      <w:r w:rsidR="003C5152" w:rsidRPr="003C5152">
        <w:rPr>
          <w:rFonts w:cs="Tahoma"/>
          <w:b/>
          <w:bCs/>
          <w:color w:val="0000FF"/>
          <w:szCs w:val="22"/>
          <w:lang w:val="el-GR"/>
        </w:rPr>
        <w:t>Παραλαβή του αντικειμένου της σύμβασης</w:t>
      </w:r>
      <w:r w:rsidR="00C233BD" w:rsidRPr="002F1079">
        <w:rPr>
          <w:rFonts w:cs="Tahoma"/>
          <w:b/>
          <w:bCs/>
          <w:color w:val="0000FF"/>
          <w:szCs w:val="22"/>
          <w:lang w:val="el-GR"/>
        </w:rPr>
        <w:fldChar w:fldCharType="end"/>
      </w:r>
      <w:r w:rsidR="00CD08B8">
        <w:rPr>
          <w:rFonts w:eastAsia="SimSun"/>
          <w:lang w:val="el-GR"/>
        </w:rPr>
        <w:t xml:space="preserve"> </w:t>
      </w:r>
      <w:r>
        <w:rPr>
          <w:rFonts w:eastAsia="SimSun"/>
          <w:lang w:val="el-GR"/>
        </w:rPr>
        <w:t>της παρούσας.</w:t>
      </w:r>
    </w:p>
    <w:p w14:paraId="0C89C34F" w14:textId="386CD678" w:rsidR="00FB2C89" w:rsidRDefault="00FB2C89" w:rsidP="00FB2C89">
      <w:pPr>
        <w:rPr>
          <w:rFonts w:eastAsia="SimSun"/>
          <w:lang w:val="el-GR"/>
        </w:rPr>
      </w:pPr>
      <w:r>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00C233BD" w:rsidRPr="002F1079">
        <w:rPr>
          <w:rFonts w:cs="Tahoma"/>
          <w:b/>
          <w:bCs/>
          <w:color w:val="0000FF"/>
          <w:szCs w:val="22"/>
          <w:lang w:val="el-GR"/>
        </w:rPr>
        <w:fldChar w:fldCharType="begin"/>
      </w:r>
      <w:r w:rsidR="00C233BD" w:rsidRPr="002F1079">
        <w:rPr>
          <w:rFonts w:cs="Tahoma"/>
          <w:b/>
          <w:bCs/>
          <w:color w:val="0000FF"/>
          <w:szCs w:val="22"/>
          <w:lang w:val="el-GR"/>
        </w:rPr>
        <w:instrText xml:space="preserve"> REF _Ref55381059 \r \h  \* MERGEFORMAT </w:instrText>
      </w:r>
      <w:r w:rsidR="00C233BD" w:rsidRPr="002F1079">
        <w:rPr>
          <w:rFonts w:cs="Tahoma"/>
          <w:b/>
          <w:bCs/>
          <w:color w:val="0000FF"/>
          <w:szCs w:val="22"/>
          <w:lang w:val="el-GR"/>
        </w:rPr>
      </w:r>
      <w:r w:rsidR="00C233BD" w:rsidRPr="002F1079">
        <w:rPr>
          <w:rFonts w:cs="Tahoma"/>
          <w:b/>
          <w:bCs/>
          <w:color w:val="0000FF"/>
          <w:szCs w:val="22"/>
          <w:lang w:val="el-GR"/>
        </w:rPr>
        <w:fldChar w:fldCharType="separate"/>
      </w:r>
      <w:r w:rsidR="003C5152">
        <w:rPr>
          <w:rFonts w:cs="Tahoma"/>
          <w:b/>
          <w:bCs/>
          <w:color w:val="0000FF"/>
          <w:szCs w:val="22"/>
          <w:lang w:val="el-GR"/>
        </w:rPr>
        <w:t>6.3</w:t>
      </w:r>
      <w:r w:rsidR="00C233BD" w:rsidRPr="002F1079">
        <w:rPr>
          <w:rFonts w:cs="Tahoma"/>
          <w:b/>
          <w:bCs/>
          <w:color w:val="0000FF"/>
          <w:szCs w:val="22"/>
          <w:lang w:val="el-GR"/>
        </w:rPr>
        <w:fldChar w:fldCharType="end"/>
      </w:r>
      <w:r w:rsidR="00C233BD" w:rsidRPr="002F1079">
        <w:rPr>
          <w:rFonts w:cs="Tahoma"/>
          <w:b/>
          <w:bCs/>
          <w:color w:val="0000FF"/>
          <w:szCs w:val="22"/>
          <w:lang w:val="el-GR"/>
        </w:rPr>
        <w:t xml:space="preserve"> </w:t>
      </w:r>
      <w:r w:rsidR="00C233BD" w:rsidRPr="002F1079">
        <w:rPr>
          <w:rFonts w:cs="Tahoma"/>
          <w:b/>
          <w:bCs/>
          <w:color w:val="0000FF"/>
          <w:szCs w:val="22"/>
          <w:lang w:val="el-GR"/>
        </w:rPr>
        <w:fldChar w:fldCharType="begin"/>
      </w:r>
      <w:r w:rsidR="00C233BD" w:rsidRPr="002F1079">
        <w:rPr>
          <w:rFonts w:cs="Tahoma"/>
          <w:b/>
          <w:bCs/>
          <w:color w:val="0000FF"/>
          <w:szCs w:val="22"/>
          <w:lang w:val="el-GR"/>
        </w:rPr>
        <w:instrText xml:space="preserve"> REF _Ref40954198 \h  \* MERGEFORMAT </w:instrText>
      </w:r>
      <w:r w:rsidR="00C233BD" w:rsidRPr="002F1079">
        <w:rPr>
          <w:rFonts w:cs="Tahoma"/>
          <w:b/>
          <w:bCs/>
          <w:color w:val="0000FF"/>
          <w:szCs w:val="22"/>
          <w:lang w:val="el-GR"/>
        </w:rPr>
      </w:r>
      <w:r w:rsidR="00C233BD" w:rsidRPr="002F1079">
        <w:rPr>
          <w:rFonts w:cs="Tahoma"/>
          <w:b/>
          <w:bCs/>
          <w:color w:val="0000FF"/>
          <w:szCs w:val="22"/>
          <w:lang w:val="el-GR"/>
        </w:rPr>
        <w:fldChar w:fldCharType="separate"/>
      </w:r>
      <w:r w:rsidR="003C5152" w:rsidRPr="003C5152">
        <w:rPr>
          <w:rFonts w:cs="Tahoma"/>
          <w:b/>
          <w:bCs/>
          <w:color w:val="0000FF"/>
          <w:szCs w:val="22"/>
          <w:lang w:val="el-GR"/>
        </w:rPr>
        <w:t>Παραλαβή του αντικειμένου της σύμβασης</w:t>
      </w:r>
      <w:r w:rsidR="00C233BD" w:rsidRPr="002F1079">
        <w:rPr>
          <w:rFonts w:cs="Tahoma"/>
          <w:b/>
          <w:bCs/>
          <w:color w:val="0000FF"/>
          <w:szCs w:val="22"/>
          <w:lang w:val="el-GR"/>
        </w:rPr>
        <w:fldChar w:fldCharType="end"/>
      </w:r>
      <w:r w:rsidR="00C233BD">
        <w:rPr>
          <w:rFonts w:cs="Tahoma"/>
          <w:b/>
          <w:bCs/>
          <w:color w:val="0000FF"/>
          <w:szCs w:val="22"/>
          <w:lang w:val="el-GR"/>
        </w:rPr>
        <w:t xml:space="preserve"> </w:t>
      </w:r>
      <w:r w:rsidRPr="00C233BD">
        <w:rPr>
          <w:rFonts w:eastAsia="SimSun"/>
          <w:lang w:val="el-GR"/>
        </w:rPr>
        <w:t>της</w:t>
      </w:r>
      <w:r>
        <w:rPr>
          <w:rFonts w:eastAsia="SimSun"/>
          <w:lang w:val="el-GR"/>
        </w:rPr>
        <w:t xml:space="preserve"> παρούσας.</w:t>
      </w:r>
    </w:p>
    <w:p w14:paraId="42CADA7D" w14:textId="77777777" w:rsidR="00BF6444" w:rsidRPr="00EF2032" w:rsidRDefault="00BF6444" w:rsidP="003C2BEF">
      <w:pPr>
        <w:rPr>
          <w:rFonts w:eastAsia="SimSun"/>
          <w:lang w:val="el-GR"/>
        </w:rPr>
      </w:pPr>
    </w:p>
    <w:p w14:paraId="52B8F71B" w14:textId="703307D6" w:rsidR="00025B9C" w:rsidRPr="00EF2032" w:rsidRDefault="00025B9C" w:rsidP="00671CDE">
      <w:pPr>
        <w:pStyle w:val="2"/>
        <w:numPr>
          <w:ilvl w:val="1"/>
          <w:numId w:val="80"/>
        </w:numPr>
      </w:pPr>
      <w:bookmarkStart w:id="489" w:name="_Toc75439478"/>
      <w:bookmarkStart w:id="490" w:name="_Ref75526143"/>
      <w:bookmarkStart w:id="491" w:name="_Ref75528168"/>
      <w:bookmarkStart w:id="492" w:name="_Ref75528174"/>
      <w:bookmarkStart w:id="493" w:name="_Toc80088698"/>
      <w:r w:rsidRPr="00EF2032">
        <w:t>Περίοδος Εγγύησης και Συντήρησης (ΠΕΣ)</w:t>
      </w:r>
      <w:bookmarkEnd w:id="489"/>
      <w:bookmarkEnd w:id="490"/>
      <w:bookmarkEnd w:id="491"/>
      <w:bookmarkEnd w:id="492"/>
      <w:bookmarkEnd w:id="493"/>
    </w:p>
    <w:p w14:paraId="075257ED" w14:textId="77777777" w:rsidR="0088655F" w:rsidRPr="00EF2032" w:rsidRDefault="0088655F" w:rsidP="00893E05">
      <w:pPr>
        <w:spacing w:before="120"/>
        <w:rPr>
          <w:rFonts w:cs="Tahoma"/>
          <w:lang w:val="el-GR"/>
        </w:rPr>
      </w:pPr>
      <w:r w:rsidRPr="00EF2032">
        <w:rPr>
          <w:rFonts w:cs="Tahoma"/>
          <w:lang w:val="el-GR"/>
        </w:rPr>
        <w:t xml:space="preserve">Ως </w:t>
      </w:r>
      <w:r w:rsidRPr="00EF2032">
        <w:rPr>
          <w:rFonts w:cs="Tahoma"/>
          <w:b/>
          <w:lang w:val="el-GR"/>
        </w:rPr>
        <w:t>ΠΕΣ</w:t>
      </w:r>
      <w:r w:rsidRPr="00EF2032">
        <w:rPr>
          <w:rFonts w:cs="Tahoma"/>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EF2032">
        <w:rPr>
          <w:rFonts w:cs="Tahoma"/>
          <w:b/>
          <w:lang w:val="el-GR"/>
        </w:rPr>
        <w:t>πέντε (5) έτη</w:t>
      </w:r>
      <w:r w:rsidRPr="00EF2032">
        <w:rPr>
          <w:rFonts w:cs="Tahoma"/>
          <w:lang w:val="el-GR"/>
        </w:rPr>
        <w:t>.</w:t>
      </w:r>
    </w:p>
    <w:p w14:paraId="7D03DA36" w14:textId="074EE244" w:rsidR="0088655F" w:rsidRPr="00EF2032" w:rsidRDefault="0088655F" w:rsidP="00893E05">
      <w:pPr>
        <w:spacing w:before="120"/>
        <w:rPr>
          <w:rFonts w:cs="Tahoma"/>
          <w:lang w:val="el-GR"/>
        </w:rPr>
      </w:pPr>
      <w:r w:rsidRPr="00EF2032">
        <w:rPr>
          <w:rFonts w:cs="Tahoma"/>
          <w:lang w:val="el-GR"/>
        </w:rPr>
        <w:t xml:space="preserve">Η </w:t>
      </w:r>
      <w:r w:rsidRPr="00EF2032">
        <w:rPr>
          <w:rFonts w:cs="Tahoma"/>
          <w:b/>
          <w:lang w:val="el-GR"/>
        </w:rPr>
        <w:t>ελάχιστη ζητούμενη</w:t>
      </w:r>
      <w:r w:rsidRPr="00EF2032">
        <w:rPr>
          <w:rFonts w:cs="Tahoma"/>
          <w:lang w:val="el-GR"/>
        </w:rPr>
        <w:t xml:space="preserve"> Περίοδος Εγγύησης είναι </w:t>
      </w:r>
      <w:r w:rsidR="00553FDC">
        <w:rPr>
          <w:rFonts w:cs="Tahoma"/>
          <w:b/>
          <w:lang w:val="el-GR"/>
        </w:rPr>
        <w:t xml:space="preserve"> ένα (1) έτος</w:t>
      </w:r>
      <w:r w:rsidRPr="00EF2032">
        <w:rPr>
          <w:rFonts w:cs="Tahoma"/>
          <w:lang w:val="el-GR"/>
        </w:rPr>
        <w:t xml:space="preserve"> από την </w:t>
      </w:r>
      <w:r w:rsidRPr="00EF2032">
        <w:rPr>
          <w:rFonts w:cs="Tahoma"/>
          <w:b/>
          <w:lang w:val="el-GR"/>
        </w:rPr>
        <w:t xml:space="preserve">Οριστική Παραλαβή </w:t>
      </w:r>
      <w:r w:rsidRPr="00EF2032">
        <w:rPr>
          <w:rFonts w:cs="Tahoma"/>
          <w:lang w:val="el-GR"/>
        </w:rPr>
        <w:t>του Έργου.</w:t>
      </w:r>
    </w:p>
    <w:p w14:paraId="17D755E3" w14:textId="77777777" w:rsidR="0088655F" w:rsidRPr="00EF2032" w:rsidRDefault="0088655F" w:rsidP="00893E05">
      <w:pPr>
        <w:spacing w:before="120"/>
        <w:rPr>
          <w:rFonts w:cs="Tahoma"/>
          <w:lang w:val="el-GR"/>
        </w:rPr>
      </w:pPr>
      <w:r w:rsidRPr="00EF2032">
        <w:rPr>
          <w:rFonts w:cs="Tahoma"/>
          <w:lang w:val="el-GR"/>
        </w:rPr>
        <w:t xml:space="preserve">Ο Ανάδοχος, μετά την </w:t>
      </w:r>
      <w:r w:rsidRPr="00EF2032">
        <w:rPr>
          <w:rFonts w:cs="Tahoma"/>
          <w:b/>
          <w:lang w:val="el-GR"/>
        </w:rPr>
        <w:t xml:space="preserve">Οριστική Παραλαβή </w:t>
      </w:r>
      <w:r w:rsidRPr="00EF2032">
        <w:rPr>
          <w:rFonts w:cs="Tahoma"/>
          <w:lang w:val="el-GR"/>
        </w:rPr>
        <w:t xml:space="preserve">του Έργου, είναι υποχρεωμένος να υπογράψει με τον Φορέα για τον οποίο προορίζεται το Έργο </w:t>
      </w:r>
      <w:r w:rsidRPr="00EF2032">
        <w:rPr>
          <w:rFonts w:cs="Tahoma"/>
          <w:b/>
          <w:lang w:val="el-GR"/>
        </w:rPr>
        <w:t>Σύμβαση Εγγύησης</w:t>
      </w:r>
      <w:r w:rsidRPr="00EF2032">
        <w:rPr>
          <w:rFonts w:cs="Tahoma"/>
          <w:lang w:val="el-GR"/>
        </w:rPr>
        <w:t xml:space="preserve"> για την προσφερόμενη από αυτόν Περίοδο Εγγύησης. </w:t>
      </w:r>
    </w:p>
    <w:p w14:paraId="3B069A24" w14:textId="77777777" w:rsidR="0088655F" w:rsidRPr="00EF2032" w:rsidRDefault="0088655F" w:rsidP="00893E05">
      <w:pPr>
        <w:spacing w:before="120"/>
        <w:rPr>
          <w:rFonts w:cs="Tahoma"/>
          <w:lang w:val="el-GR"/>
        </w:rPr>
      </w:pPr>
      <w:r w:rsidRPr="00EF2032">
        <w:rPr>
          <w:rFonts w:cs="Tahoma"/>
          <w:lang w:val="el-GR"/>
        </w:rPr>
        <w:t xml:space="preserve">Η Περίοδος Συντήρησης ξεκινά με τη λήξη της </w:t>
      </w:r>
      <w:r w:rsidRPr="00EF2032">
        <w:rPr>
          <w:rFonts w:cs="Tahoma"/>
          <w:b/>
          <w:lang w:val="el-GR"/>
        </w:rPr>
        <w:t>προσφερόμενης</w:t>
      </w:r>
      <w:r w:rsidRPr="00EF2032">
        <w:rPr>
          <w:rFonts w:cs="Tahoma"/>
          <w:lang w:val="el-GR"/>
        </w:rPr>
        <w:t xml:space="preserve"> Περιόδου Εγγύησης και λήγει με τη λήξη της </w:t>
      </w:r>
      <w:r w:rsidRPr="00EF2032">
        <w:rPr>
          <w:rFonts w:cs="Tahoma"/>
          <w:b/>
          <w:lang w:val="el-GR"/>
        </w:rPr>
        <w:t>ΠΕΣ</w:t>
      </w:r>
      <w:r w:rsidRPr="00EF2032">
        <w:rPr>
          <w:rFonts w:cs="Tahoma"/>
          <w:lang w:val="el-GR"/>
        </w:rPr>
        <w:t>.</w:t>
      </w:r>
    </w:p>
    <w:p w14:paraId="07542528" w14:textId="77777777" w:rsidR="0088655F" w:rsidRPr="00EF2032" w:rsidRDefault="0088655F" w:rsidP="00893E05">
      <w:pPr>
        <w:spacing w:before="120"/>
        <w:rPr>
          <w:rFonts w:cs="Tahoma"/>
          <w:lang w:val="el-GR"/>
        </w:rPr>
      </w:pPr>
      <w:r w:rsidRPr="00EF2032">
        <w:rPr>
          <w:rFonts w:cs="Tahoma"/>
          <w:lang w:val="el-GR"/>
        </w:rPr>
        <w:t xml:space="preserve">Ο Ανάδοχος είναι υποχρεωμένος, εφόσον το επιθυμεί ο Φορέας για τον οποίο προορίζεται το Έργο, να υπογράψει </w:t>
      </w:r>
      <w:r w:rsidRPr="00EF2032">
        <w:rPr>
          <w:rFonts w:cs="Tahoma"/>
          <w:b/>
          <w:lang w:val="el-GR"/>
        </w:rPr>
        <w:t>Σύμβαση Συντήρησης</w:t>
      </w:r>
      <w:r w:rsidRPr="00EF2032">
        <w:rPr>
          <w:rFonts w:cs="Tahoma"/>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2222D59" w14:textId="77777777" w:rsidR="0088655F" w:rsidRPr="00EF2032" w:rsidRDefault="0088655F" w:rsidP="00893E05">
      <w:pPr>
        <w:spacing w:before="120"/>
        <w:rPr>
          <w:rFonts w:cs="Tahoma"/>
          <w:u w:val="single"/>
          <w:lang w:val="el-GR"/>
        </w:rPr>
      </w:pPr>
    </w:p>
    <w:p w14:paraId="3432838D" w14:textId="77777777" w:rsidR="0088655F" w:rsidRPr="00EF2032" w:rsidRDefault="0088655F" w:rsidP="00893E05">
      <w:pPr>
        <w:spacing w:before="120"/>
        <w:rPr>
          <w:rFonts w:cs="Tahoma"/>
          <w:lang w:val="el-GR"/>
        </w:rPr>
      </w:pPr>
      <w:r w:rsidRPr="00EF2032">
        <w:rPr>
          <w:rFonts w:cs="Tahoma"/>
          <w:lang w:val="el-GR"/>
        </w:rPr>
        <w:t xml:space="preserve">Για την αξιολόγηση των προσφορών των υποψηφίων Αναδόχων </w:t>
      </w:r>
      <w:r w:rsidRPr="00EF2032">
        <w:rPr>
          <w:rFonts w:cs="Tahoma"/>
          <w:b/>
          <w:lang w:val="el-GR"/>
        </w:rPr>
        <w:t>δεν λαμβάνονται υπόψη τα έτη πέραν της ΠΕΣ</w:t>
      </w:r>
      <w:r w:rsidRPr="00EF2032">
        <w:rPr>
          <w:rFonts w:cs="Tahoma"/>
          <w:lang w:val="el-GR"/>
        </w:rPr>
        <w:t>.</w:t>
      </w:r>
    </w:p>
    <w:p w14:paraId="60080F71" w14:textId="77777777" w:rsidR="00BF6444" w:rsidRPr="00EF2032" w:rsidRDefault="00BF6444" w:rsidP="00EF2204">
      <w:pPr>
        <w:rPr>
          <w:lang w:val="el-GR"/>
        </w:rPr>
      </w:pPr>
    </w:p>
    <w:p w14:paraId="465C73DC" w14:textId="7FF27454" w:rsidR="003C2BEF" w:rsidRPr="00FF5F55" w:rsidRDefault="003C2BEF" w:rsidP="00EC6683">
      <w:pPr>
        <w:pStyle w:val="3"/>
        <w:numPr>
          <w:ilvl w:val="2"/>
          <w:numId w:val="80"/>
        </w:numPr>
      </w:pPr>
      <w:bookmarkStart w:id="494" w:name="_Toc75439479"/>
      <w:bookmarkStart w:id="495" w:name="_Ref75525671"/>
      <w:bookmarkStart w:id="496" w:name="_Ref75525678"/>
      <w:bookmarkStart w:id="497" w:name="_Toc80088699"/>
      <w:r w:rsidRPr="00FF5F55">
        <w:t>Υπηρεσίες Περιόδου Εγγύησης</w:t>
      </w:r>
      <w:bookmarkEnd w:id="494"/>
      <w:bookmarkEnd w:id="495"/>
      <w:bookmarkEnd w:id="496"/>
      <w:bookmarkEnd w:id="497"/>
    </w:p>
    <w:p w14:paraId="23E68F45" w14:textId="4B50D7A9" w:rsidR="00D06FAB" w:rsidRPr="00EF2032" w:rsidRDefault="00D06FAB" w:rsidP="00D06FAB">
      <w:pPr>
        <w:spacing w:before="120" w:after="60"/>
        <w:rPr>
          <w:rFonts w:cs="Tahoma"/>
          <w:szCs w:val="22"/>
          <w:lang w:val="el-GR"/>
        </w:rPr>
      </w:pPr>
      <w:r w:rsidRPr="00EF2032">
        <w:rPr>
          <w:rFonts w:cs="Tahoma"/>
          <w:szCs w:val="22"/>
          <w:lang w:val="el-GR"/>
        </w:rPr>
        <w:t xml:space="preserve">Οι υπηρεσίες της Περιόδου Εγγύησης αφορούν στο σύνολο του Έργου, παρέχονται σε περιβάλλον </w:t>
      </w:r>
      <w:r w:rsidRPr="00EF2032">
        <w:rPr>
          <w:rFonts w:cs="Tahoma"/>
          <w:b/>
          <w:szCs w:val="22"/>
          <w:lang w:val="el-GR"/>
        </w:rPr>
        <w:t xml:space="preserve">Εγγυημένου Επιπέδου Υπηρεσιών </w:t>
      </w:r>
      <w:r w:rsidRPr="00EF2032">
        <w:rPr>
          <w:rFonts w:cs="Tahoma"/>
          <w:szCs w:val="22"/>
          <w:lang w:val="el-GR"/>
        </w:rPr>
        <w:t>(βλ. παρ.</w:t>
      </w:r>
      <w:r w:rsidR="00CA6876" w:rsidRPr="00EF2032">
        <w:rPr>
          <w:rFonts w:cs="Tahoma"/>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_Ref75511257 \r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Pr>
          <w:rFonts w:cs="Tahoma"/>
          <w:b/>
          <w:bCs/>
          <w:color w:val="0000FF"/>
          <w:szCs w:val="22"/>
          <w:lang w:val="el-GR"/>
        </w:rPr>
        <w:t>6.3.3</w:t>
      </w:r>
      <w:r w:rsidR="007130F6" w:rsidRPr="00EF2032">
        <w:rPr>
          <w:rFonts w:cs="Tahoma"/>
          <w:b/>
          <w:bCs/>
          <w:color w:val="0000FF"/>
          <w:szCs w:val="22"/>
          <w:lang w:val="el-GR"/>
        </w:rPr>
        <w:fldChar w:fldCharType="end"/>
      </w:r>
      <w:r w:rsidR="007130F6" w:rsidRPr="00EF2032">
        <w:rPr>
          <w:rFonts w:cs="Tahoma"/>
          <w:b/>
          <w:bCs/>
          <w:color w:val="0000FF"/>
          <w:szCs w:val="22"/>
          <w:lang w:val="el-GR"/>
        </w:rPr>
        <w:t xml:space="preserve">  </w:t>
      </w:r>
      <w:r w:rsidR="00CA6876" w:rsidRPr="00EF2032">
        <w:rPr>
          <w:rFonts w:cs="Tahoma"/>
          <w:b/>
          <w:bCs/>
          <w:color w:val="0000FF"/>
          <w:szCs w:val="22"/>
          <w:lang w:val="el-GR"/>
        </w:rPr>
        <w:fldChar w:fldCharType="begin"/>
      </w:r>
      <w:r w:rsidR="00CA6876" w:rsidRPr="00EF2032">
        <w:rPr>
          <w:rFonts w:cs="Tahoma"/>
          <w:b/>
          <w:bCs/>
          <w:color w:val="0000FF"/>
          <w:szCs w:val="22"/>
          <w:lang w:val="el-GR"/>
        </w:rPr>
        <w:instrText xml:space="preserve"> REF _Ref75511173 \h </w:instrText>
      </w:r>
      <w:r w:rsidR="00E75D62" w:rsidRPr="00EF2032">
        <w:rPr>
          <w:rFonts w:cs="Tahoma"/>
          <w:b/>
          <w:bCs/>
          <w:color w:val="0000FF"/>
          <w:szCs w:val="22"/>
          <w:lang w:val="el-GR"/>
        </w:rPr>
        <w:instrText xml:space="preserve"> \* MERGEFORMAT </w:instrText>
      </w:r>
      <w:r w:rsidR="00CA6876" w:rsidRPr="00EF2032">
        <w:rPr>
          <w:rFonts w:cs="Tahoma"/>
          <w:b/>
          <w:bCs/>
          <w:color w:val="0000FF"/>
          <w:szCs w:val="22"/>
          <w:lang w:val="el-GR"/>
        </w:rPr>
      </w:r>
      <w:r w:rsidR="00CA6876" w:rsidRPr="00EF2032">
        <w:rPr>
          <w:rFonts w:cs="Tahoma"/>
          <w:b/>
          <w:bCs/>
          <w:color w:val="0000FF"/>
          <w:szCs w:val="22"/>
          <w:lang w:val="el-GR"/>
        </w:rPr>
        <w:fldChar w:fldCharType="separate"/>
      </w:r>
      <w:r w:rsidR="003C5152" w:rsidRPr="003C5152">
        <w:rPr>
          <w:b/>
          <w:bCs/>
          <w:color w:val="0000FF"/>
          <w:lang w:val="el-GR"/>
        </w:rPr>
        <w:t>Τήρηση Εγγυημένου Επιπέδου Υπηρεσιών – Ρήτρες</w:t>
      </w:r>
      <w:r w:rsidR="00CA6876" w:rsidRPr="00EF2032">
        <w:rPr>
          <w:rFonts w:cs="Tahoma"/>
          <w:b/>
          <w:bCs/>
          <w:color w:val="0000FF"/>
          <w:szCs w:val="22"/>
          <w:lang w:val="el-GR"/>
        </w:rPr>
        <w:fldChar w:fldCharType="end"/>
      </w:r>
      <w:r w:rsidR="003301E5">
        <w:rPr>
          <w:rFonts w:cs="Tahoma"/>
          <w:b/>
          <w:bCs/>
          <w:color w:val="0000FF"/>
          <w:szCs w:val="22"/>
          <w:lang w:val="el-GR"/>
        </w:rPr>
        <w:t>)</w:t>
      </w:r>
      <w:r w:rsidR="00CA6876" w:rsidRPr="00EF2032">
        <w:rPr>
          <w:rFonts w:cs="Tahoma"/>
          <w:szCs w:val="22"/>
          <w:lang w:val="el-GR"/>
        </w:rPr>
        <w:t xml:space="preserve"> </w:t>
      </w:r>
      <w:r w:rsidRPr="00EF2032">
        <w:rPr>
          <w:rFonts w:cs="Tahoma"/>
          <w:szCs w:val="22"/>
          <w:lang w:val="el-GR"/>
        </w:rPr>
        <w:t xml:space="preserve"> και είναι αυτές που περιγράφονται στην παρ.</w:t>
      </w:r>
      <w:r w:rsidR="007130F6" w:rsidRPr="00EF2032">
        <w:rPr>
          <w:rFonts w:cs="Tahoma"/>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_Ref75511302 \r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Pr>
          <w:rFonts w:cs="Tahoma"/>
          <w:b/>
          <w:bCs/>
          <w:color w:val="0000FF"/>
          <w:szCs w:val="22"/>
          <w:lang w:val="el-GR"/>
        </w:rPr>
        <w:t>6.3.2</w:t>
      </w:r>
      <w:r w:rsidR="007130F6" w:rsidRPr="00EF2032">
        <w:rPr>
          <w:rFonts w:cs="Tahoma"/>
          <w:b/>
          <w:bCs/>
          <w:color w:val="0000FF"/>
          <w:szCs w:val="22"/>
          <w:lang w:val="el-GR"/>
        </w:rPr>
        <w:fldChar w:fldCharType="end"/>
      </w:r>
      <w:r w:rsidR="007130F6" w:rsidRPr="00EF2032">
        <w:rPr>
          <w:rFonts w:cs="Tahoma"/>
          <w:b/>
          <w:bCs/>
          <w:color w:val="0000FF"/>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_Ref75511310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sidRPr="003C5152">
        <w:rPr>
          <w:b/>
          <w:bCs/>
          <w:color w:val="0000FF"/>
          <w:lang w:val="el-GR"/>
        </w:rPr>
        <w:t>Υπηρεσίες Περιόδου Συντήρησης</w:t>
      </w:r>
      <w:r w:rsidR="007130F6" w:rsidRPr="00EF2032">
        <w:rPr>
          <w:rFonts w:cs="Tahoma"/>
          <w:b/>
          <w:bCs/>
          <w:color w:val="0000FF"/>
          <w:szCs w:val="22"/>
          <w:lang w:val="el-GR"/>
        </w:rPr>
        <w:fldChar w:fldCharType="end"/>
      </w:r>
      <w:r w:rsidR="007130F6" w:rsidRPr="00EF2032">
        <w:rPr>
          <w:rFonts w:cs="Tahoma"/>
          <w:szCs w:val="22"/>
          <w:lang w:val="el-GR"/>
        </w:rPr>
        <w:t xml:space="preserve"> </w:t>
      </w:r>
      <w:r w:rsidRPr="00EF2032">
        <w:rPr>
          <w:rFonts w:cs="Tahoma"/>
          <w:szCs w:val="22"/>
          <w:lang w:val="el-GR"/>
        </w:rPr>
        <w:t xml:space="preserve"> , αλλά παρέχονται </w:t>
      </w:r>
      <w:r w:rsidRPr="00EF2032">
        <w:rPr>
          <w:rFonts w:cs="Tahoma"/>
          <w:b/>
          <w:szCs w:val="22"/>
          <w:lang w:val="el-GR"/>
        </w:rPr>
        <w:t>δωρεάν</w:t>
      </w:r>
      <w:r w:rsidRPr="00EF2032">
        <w:rPr>
          <w:rFonts w:cs="Tahoma"/>
          <w:szCs w:val="22"/>
          <w:lang w:val="el-GR"/>
        </w:rPr>
        <w:t>.</w:t>
      </w:r>
    </w:p>
    <w:p w14:paraId="54103646" w14:textId="77777777" w:rsidR="0088655F" w:rsidRPr="00EF2032" w:rsidRDefault="0088655F" w:rsidP="0088655F">
      <w:pPr>
        <w:spacing w:before="120"/>
        <w:rPr>
          <w:rFonts w:cs="Tahoma"/>
          <w:b/>
          <w:u w:val="single"/>
          <w:lang w:val="el-GR"/>
        </w:rPr>
      </w:pPr>
      <w:r w:rsidRPr="00EF2032">
        <w:rPr>
          <w:rFonts w:cs="Tahoma"/>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EF2032" w14:paraId="2D7899B4" w14:textId="77777777" w:rsidTr="000E0B6C">
        <w:trPr>
          <w:trHeight w:val="113"/>
        </w:trPr>
        <w:tc>
          <w:tcPr>
            <w:tcW w:w="9535" w:type="dxa"/>
            <w:gridSpan w:val="2"/>
            <w:shd w:val="clear" w:color="auto" w:fill="E6E6E6"/>
          </w:tcPr>
          <w:p w14:paraId="0CFEFE90" w14:textId="77777777" w:rsidR="0088655F" w:rsidRPr="00EF2032" w:rsidRDefault="0088655F" w:rsidP="000E0B6C">
            <w:pPr>
              <w:spacing w:before="120"/>
              <w:rPr>
                <w:rFonts w:cs="Tahoma"/>
                <w:szCs w:val="22"/>
              </w:rPr>
            </w:pPr>
            <w:r w:rsidRPr="00EF2032">
              <w:rPr>
                <w:rFonts w:cs="Tahoma"/>
                <w:b/>
                <w:szCs w:val="22"/>
              </w:rPr>
              <w:t xml:space="preserve">Περίοδος Εγγύησης </w:t>
            </w:r>
            <w:r w:rsidRPr="00EF2032">
              <w:rPr>
                <w:rFonts w:cs="Tahoma"/>
                <w:szCs w:val="22"/>
              </w:rPr>
              <w:t>– Παραδοτέα (ελάχιστα):</w:t>
            </w:r>
          </w:p>
        </w:tc>
      </w:tr>
      <w:tr w:rsidR="0088655F" w:rsidRPr="00EF2032" w14:paraId="4A31A0C9" w14:textId="77777777" w:rsidTr="000E0B6C">
        <w:trPr>
          <w:trHeight w:val="390"/>
        </w:trPr>
        <w:tc>
          <w:tcPr>
            <w:tcW w:w="3528" w:type="dxa"/>
            <w:shd w:val="clear" w:color="auto" w:fill="E6E6E6"/>
            <w:vAlign w:val="center"/>
          </w:tcPr>
          <w:p w14:paraId="06AD5B7F" w14:textId="77777777" w:rsidR="0088655F" w:rsidRPr="00EF2032" w:rsidRDefault="0088655F" w:rsidP="000E0B6C">
            <w:pPr>
              <w:widowControl w:val="0"/>
              <w:suppressAutoHyphens w:val="0"/>
              <w:spacing w:before="120"/>
              <w:jc w:val="left"/>
              <w:rPr>
                <w:rFonts w:cs="Tahoma"/>
                <w:szCs w:val="22"/>
                <w:lang w:val="el-GR" w:eastAsia="en-US"/>
              </w:rPr>
            </w:pPr>
            <w:r w:rsidRPr="00EF2032">
              <w:rPr>
                <w:rFonts w:cs="Tahoma"/>
                <w:szCs w:val="22"/>
                <w:lang w:val="el-GR" w:eastAsia="en-US"/>
              </w:rPr>
              <w:t>Τίτλος Παραδοτέου</w:t>
            </w:r>
          </w:p>
        </w:tc>
        <w:tc>
          <w:tcPr>
            <w:tcW w:w="6007" w:type="dxa"/>
            <w:shd w:val="clear" w:color="auto" w:fill="E6E6E6"/>
            <w:vAlign w:val="center"/>
          </w:tcPr>
          <w:p w14:paraId="439BC717" w14:textId="77777777" w:rsidR="0088655F" w:rsidRPr="00EF2032" w:rsidRDefault="0088655F" w:rsidP="000E0B6C">
            <w:pPr>
              <w:widowControl w:val="0"/>
              <w:suppressAutoHyphens w:val="0"/>
              <w:spacing w:before="120"/>
              <w:jc w:val="left"/>
              <w:rPr>
                <w:rFonts w:cs="Tahoma"/>
                <w:szCs w:val="22"/>
                <w:lang w:val="el-GR" w:eastAsia="en-US"/>
              </w:rPr>
            </w:pPr>
            <w:r w:rsidRPr="00EF2032">
              <w:rPr>
                <w:rFonts w:cs="Tahoma"/>
                <w:szCs w:val="22"/>
                <w:lang w:val="el-GR" w:eastAsia="en-US"/>
              </w:rPr>
              <w:t xml:space="preserve">Περιγραφή Παραδοτέου </w:t>
            </w:r>
          </w:p>
        </w:tc>
      </w:tr>
      <w:tr w:rsidR="0088655F" w:rsidRPr="00EF2032" w14:paraId="49BBD519" w14:textId="77777777" w:rsidTr="000E0B6C">
        <w:trPr>
          <w:trHeight w:val="390"/>
        </w:trPr>
        <w:tc>
          <w:tcPr>
            <w:tcW w:w="3528" w:type="dxa"/>
          </w:tcPr>
          <w:p w14:paraId="6CF21A48" w14:textId="77777777" w:rsidR="0088655F" w:rsidRPr="00EF2032" w:rsidRDefault="0088655F" w:rsidP="00671CDE">
            <w:pPr>
              <w:widowControl w:val="0"/>
              <w:numPr>
                <w:ilvl w:val="0"/>
                <w:numId w:val="23"/>
              </w:numPr>
              <w:suppressAutoHyphens w:val="0"/>
              <w:spacing w:before="120" w:after="0"/>
              <w:jc w:val="left"/>
              <w:rPr>
                <w:rFonts w:cs="Tahoma"/>
                <w:szCs w:val="22"/>
                <w:lang w:val="el-GR" w:eastAsia="en-US"/>
              </w:rPr>
            </w:pPr>
            <w:r w:rsidRPr="00EF2032">
              <w:rPr>
                <w:rFonts w:cs="Tahoma"/>
                <w:szCs w:val="22"/>
                <w:lang w:val="el-GR" w:eastAsia="en-US"/>
              </w:rPr>
              <w:t>Υπηρεσίες υποστήριξης και αποκατάστασης βλαβών</w:t>
            </w:r>
          </w:p>
        </w:tc>
        <w:tc>
          <w:tcPr>
            <w:tcW w:w="6007" w:type="dxa"/>
          </w:tcPr>
          <w:p w14:paraId="1EE71F24" w14:textId="77777777" w:rsidR="0088655F" w:rsidRPr="00EF2032" w:rsidRDefault="0088655F" w:rsidP="000E0B6C">
            <w:pPr>
              <w:spacing w:before="120"/>
              <w:rPr>
                <w:rFonts w:cs="Tahoma"/>
                <w:szCs w:val="22"/>
                <w:lang w:val="el-GR"/>
              </w:rPr>
            </w:pPr>
            <w:r w:rsidRPr="00EF2032">
              <w:rPr>
                <w:rFonts w:cs="Tahoma"/>
                <w:szCs w:val="22"/>
                <w:lang w:val="el-GR"/>
              </w:rPr>
              <w:t>Τεύχος αποτύπωσης υπηρεσιών που θα περιλαμβάνει:</w:t>
            </w:r>
          </w:p>
          <w:p w14:paraId="23A2599C" w14:textId="77777777" w:rsidR="0088655F" w:rsidRPr="00EF2032" w:rsidRDefault="0088655F" w:rsidP="00671CDE">
            <w:pPr>
              <w:pStyle w:val="aff"/>
              <w:numPr>
                <w:ilvl w:val="0"/>
                <w:numId w:val="21"/>
              </w:numPr>
              <w:rPr>
                <w:rFonts w:cs="Tahoma"/>
                <w:szCs w:val="22"/>
                <w:lang w:val="el-GR"/>
              </w:rPr>
            </w:pPr>
            <w:r w:rsidRPr="00EF2032">
              <w:rPr>
                <w:rFonts w:cs="Tahoma"/>
                <w:szCs w:val="22"/>
                <w:lang w:val="el-GR"/>
              </w:rPr>
              <w:t>Καταγραφή των συμβάντων ενεργειών υποστήριξης στο Σύστημα Διαχείρισης Αιτημάτων Έργων (</w:t>
            </w:r>
            <w:r w:rsidRPr="00EF2032">
              <w:rPr>
                <w:rFonts w:cs="Tahoma"/>
                <w:szCs w:val="22"/>
              </w:rPr>
              <w:t>Ticket</w:t>
            </w:r>
            <w:r w:rsidRPr="00EF2032">
              <w:rPr>
                <w:rFonts w:cs="Tahoma"/>
                <w:szCs w:val="22"/>
                <w:lang w:val="el-GR"/>
              </w:rPr>
              <w:t xml:space="preserve"> </w:t>
            </w:r>
            <w:r w:rsidRPr="00EF2032">
              <w:rPr>
                <w:rFonts w:cs="Tahoma"/>
                <w:szCs w:val="22"/>
              </w:rPr>
              <w:t>Management</w:t>
            </w:r>
            <w:r w:rsidRPr="00EF2032">
              <w:rPr>
                <w:rFonts w:cs="Tahoma"/>
                <w:szCs w:val="22"/>
                <w:lang w:val="el-GR"/>
              </w:rPr>
              <w:t xml:space="preserve"> </w:t>
            </w:r>
            <w:r w:rsidRPr="00EF2032">
              <w:rPr>
                <w:rFonts w:cs="Tahoma"/>
                <w:szCs w:val="22"/>
              </w:rPr>
              <w:t>System</w:t>
            </w:r>
            <w:r w:rsidRPr="00EF2032">
              <w:rPr>
                <w:rFonts w:cs="Tahoma"/>
                <w:szCs w:val="22"/>
                <w:lang w:val="el-GR"/>
              </w:rPr>
              <w:t>) που θα διατεθεί στον ανάδοχο.</w:t>
            </w:r>
          </w:p>
          <w:p w14:paraId="26546B9F" w14:textId="77777777" w:rsidR="0088655F" w:rsidRPr="00EF2032" w:rsidRDefault="0088655F" w:rsidP="00671CDE">
            <w:pPr>
              <w:numPr>
                <w:ilvl w:val="0"/>
                <w:numId w:val="21"/>
              </w:numPr>
              <w:suppressAutoHyphens w:val="0"/>
              <w:spacing w:before="120" w:after="0"/>
              <w:ind w:left="357" w:hanging="357"/>
              <w:rPr>
                <w:rFonts w:cs="Tahoma"/>
                <w:szCs w:val="22"/>
                <w:lang w:val="el-GR"/>
              </w:rPr>
            </w:pPr>
            <w:r w:rsidRPr="00EF2032">
              <w:rPr>
                <w:rFonts w:cs="Tahoma"/>
                <w:szCs w:val="22"/>
                <w:lang w:val="el-GR"/>
              </w:rPr>
              <w:t>Τεκμηρίωση πρόσθετων προσαρμογών και παραμετροποιήσεων σε λογισμικό και εφαρμογές</w:t>
            </w:r>
          </w:p>
          <w:p w14:paraId="0FB18436" w14:textId="77777777" w:rsidR="0088655F" w:rsidRPr="00EF2032" w:rsidRDefault="0088655F" w:rsidP="00671CDE">
            <w:pPr>
              <w:numPr>
                <w:ilvl w:val="0"/>
                <w:numId w:val="21"/>
              </w:numPr>
              <w:suppressAutoHyphens w:val="0"/>
              <w:spacing w:before="120" w:after="0"/>
              <w:ind w:left="357" w:hanging="357"/>
              <w:rPr>
                <w:rFonts w:cs="Tahoma"/>
                <w:szCs w:val="22"/>
              </w:rPr>
            </w:pPr>
            <w:r w:rsidRPr="00EF2032">
              <w:rPr>
                <w:rFonts w:cs="Tahoma"/>
                <w:szCs w:val="22"/>
              </w:rPr>
              <w:t>Τεκμηρίωση σφαλμάτων</w:t>
            </w:r>
          </w:p>
          <w:p w14:paraId="2829D01A" w14:textId="77777777" w:rsidR="0088655F" w:rsidRPr="00EF2032" w:rsidRDefault="0088655F" w:rsidP="00671CDE">
            <w:pPr>
              <w:numPr>
                <w:ilvl w:val="0"/>
                <w:numId w:val="21"/>
              </w:numPr>
              <w:suppressAutoHyphens w:val="0"/>
              <w:spacing w:before="120" w:after="0"/>
              <w:ind w:left="357" w:hanging="357"/>
              <w:rPr>
                <w:rFonts w:cs="Tahoma"/>
                <w:szCs w:val="22"/>
                <w:lang w:val="el-GR"/>
              </w:rPr>
            </w:pPr>
            <w:r w:rsidRPr="00EF2032">
              <w:rPr>
                <w:rFonts w:cs="Tahoma"/>
                <w:szCs w:val="22"/>
                <w:lang w:val="el-GR"/>
              </w:rPr>
              <w:t>Παράδοση αντιτύπων όλων των μεταβολών ή επανεκδόσεων ή τροποποιήσεων των εγχειριδίων έτοιμου λογισμικού και εφαρμογής/ών</w:t>
            </w:r>
          </w:p>
          <w:p w14:paraId="67215008" w14:textId="77777777" w:rsidR="0088655F" w:rsidRPr="00EF2032" w:rsidRDefault="0088655F" w:rsidP="00671CDE">
            <w:pPr>
              <w:numPr>
                <w:ilvl w:val="0"/>
                <w:numId w:val="21"/>
              </w:numPr>
              <w:suppressAutoHyphens w:val="0"/>
              <w:spacing w:before="120" w:after="0"/>
              <w:ind w:left="357" w:hanging="357"/>
              <w:rPr>
                <w:rFonts w:cs="Tahoma"/>
                <w:szCs w:val="22"/>
                <w:lang w:val="el-GR"/>
              </w:rPr>
            </w:pPr>
            <w:r w:rsidRPr="00EF2032">
              <w:rPr>
                <w:rFonts w:cs="Tahoma"/>
                <w:szCs w:val="22"/>
                <w:lang w:val="el-GR"/>
              </w:rPr>
              <w:t>Τεκμηρίωση εγκαταστάσεων νέων εκδόσεων έτοιμου λογισμικού και εφαρμογής/ών</w:t>
            </w:r>
          </w:p>
          <w:p w14:paraId="040833E7" w14:textId="77777777" w:rsidR="0088655F" w:rsidRPr="00EF2032" w:rsidRDefault="0088655F" w:rsidP="00671CDE">
            <w:pPr>
              <w:numPr>
                <w:ilvl w:val="0"/>
                <w:numId w:val="21"/>
              </w:numPr>
              <w:suppressAutoHyphens w:val="0"/>
              <w:spacing w:before="120" w:after="0"/>
              <w:ind w:left="357" w:hanging="357"/>
              <w:rPr>
                <w:rFonts w:cs="Tahoma"/>
                <w:szCs w:val="22"/>
              </w:rPr>
            </w:pPr>
            <w:r w:rsidRPr="00EF2032">
              <w:rPr>
                <w:rFonts w:cs="Tahoma"/>
                <w:szCs w:val="22"/>
              </w:rPr>
              <w:t xml:space="preserve">Έκθεση αξιολόγησης Περιόδου </w:t>
            </w:r>
          </w:p>
        </w:tc>
      </w:tr>
    </w:tbl>
    <w:p w14:paraId="45EAF20E" w14:textId="77777777" w:rsidR="0088655F" w:rsidRPr="00EF2032" w:rsidRDefault="0088655F" w:rsidP="0088655F">
      <w:pPr>
        <w:spacing w:before="120"/>
        <w:rPr>
          <w:rFonts w:cs="Tahoma"/>
        </w:rPr>
      </w:pPr>
    </w:p>
    <w:p w14:paraId="6154D1FC" w14:textId="41313CE3" w:rsidR="0088655F" w:rsidRPr="00FF5F55" w:rsidRDefault="0088655F" w:rsidP="00EC6683">
      <w:pPr>
        <w:pStyle w:val="3"/>
        <w:numPr>
          <w:ilvl w:val="2"/>
          <w:numId w:val="80"/>
        </w:numPr>
      </w:pPr>
      <w:bookmarkStart w:id="498" w:name="_Toc104101556"/>
      <w:bookmarkStart w:id="499" w:name="_Toc104101731"/>
      <w:bookmarkStart w:id="500" w:name="_Toc104101906"/>
      <w:bookmarkStart w:id="501" w:name="_Toc104102081"/>
      <w:bookmarkStart w:id="502" w:name="_Toc104100343"/>
      <w:bookmarkStart w:id="503" w:name="_Toc104100516"/>
      <w:bookmarkStart w:id="504" w:name="_Toc104100689"/>
      <w:bookmarkStart w:id="505" w:name="_Toc104100862"/>
      <w:bookmarkStart w:id="506" w:name="_Toc104101035"/>
      <w:bookmarkStart w:id="507" w:name="_Toc104101210"/>
      <w:bookmarkStart w:id="508" w:name="_Toc104101384"/>
      <w:bookmarkStart w:id="509" w:name="_Toc104101558"/>
      <w:bookmarkStart w:id="510" w:name="_Toc104101733"/>
      <w:bookmarkStart w:id="511" w:name="_Toc104101908"/>
      <w:bookmarkStart w:id="512" w:name="_Toc104102083"/>
      <w:bookmarkStart w:id="513" w:name="_Toc104101560"/>
      <w:bookmarkStart w:id="514" w:name="_Toc104101735"/>
      <w:bookmarkStart w:id="515" w:name="_Toc104101910"/>
      <w:bookmarkStart w:id="516" w:name="_Toc104102085"/>
      <w:bookmarkStart w:id="517" w:name="_Ref236033114"/>
      <w:bookmarkStart w:id="518" w:name="_Ref236033117"/>
      <w:bookmarkStart w:id="519" w:name="_Toc326758130"/>
      <w:bookmarkStart w:id="520" w:name="_Toc336003295"/>
      <w:bookmarkStart w:id="521" w:name="_Toc373144221"/>
      <w:bookmarkStart w:id="522" w:name="_Toc45706995"/>
      <w:bookmarkStart w:id="523" w:name="_Toc46478280"/>
      <w:bookmarkStart w:id="524" w:name="_Toc75439480"/>
      <w:bookmarkStart w:id="525" w:name="_Ref75508512"/>
      <w:bookmarkStart w:id="526" w:name="_Ref75508606"/>
      <w:bookmarkStart w:id="527" w:name="_Ref75508614"/>
      <w:bookmarkStart w:id="528" w:name="_Ref75508620"/>
      <w:bookmarkStart w:id="529" w:name="_Ref75508647"/>
      <w:bookmarkStart w:id="530" w:name="_Ref75511302"/>
      <w:bookmarkStart w:id="531" w:name="_Ref75511310"/>
      <w:bookmarkStart w:id="532" w:name="_Ref75525702"/>
      <w:bookmarkStart w:id="533" w:name="_Ref75525708"/>
      <w:bookmarkStart w:id="534" w:name="_Toc80088700"/>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FF5F55">
        <w:t>Υπηρεσίες Περιόδου Συντήρησης</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0E0894A8" w14:textId="77777777" w:rsidR="0088655F" w:rsidRPr="00EF2032" w:rsidRDefault="0088655F" w:rsidP="0088655F">
      <w:pPr>
        <w:spacing w:before="120"/>
        <w:rPr>
          <w:rFonts w:cs="Tahoma"/>
          <w:szCs w:val="22"/>
          <w:lang w:val="el-GR"/>
        </w:rPr>
      </w:pPr>
      <w:r w:rsidRPr="00EF2032">
        <w:rPr>
          <w:rFonts w:cs="Tahoma"/>
          <w:szCs w:val="22"/>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8655F" w:rsidRPr="00EF2032" w14:paraId="4DFEF398" w14:textId="77777777" w:rsidTr="000E0B6C">
        <w:tc>
          <w:tcPr>
            <w:tcW w:w="9828" w:type="dxa"/>
            <w:shd w:val="clear" w:color="auto" w:fill="auto"/>
          </w:tcPr>
          <w:p w14:paraId="7A3B97EA" w14:textId="77777777" w:rsidR="0088655F" w:rsidRPr="00EF2032" w:rsidRDefault="0088655F" w:rsidP="000E0B6C">
            <w:pPr>
              <w:spacing w:before="120" w:after="60"/>
              <w:rPr>
                <w:rFonts w:cs="Tahoma"/>
                <w:b/>
                <w:szCs w:val="22"/>
                <w:u w:val="single"/>
                <w:lang w:val="el-GR"/>
              </w:rPr>
            </w:pPr>
            <w:r w:rsidRPr="00EF2032">
              <w:rPr>
                <w:rFonts w:cs="Tahoma"/>
                <w:b/>
                <w:szCs w:val="22"/>
                <w:u w:val="single"/>
                <w:lang w:val="el-GR"/>
              </w:rPr>
              <w:t>ΑΝΤΙΚΕΙΜΕΝΟ / ΠΕΡΙΕΧΟΜΕΝΟ ΠΕΡΙΟΔΟΥ:</w:t>
            </w:r>
          </w:p>
          <w:p w14:paraId="5B3FF6A0" w14:textId="77777777" w:rsidR="0088655F" w:rsidRPr="00EF2032" w:rsidRDefault="0088655F" w:rsidP="000E0B6C">
            <w:pPr>
              <w:shd w:val="clear" w:color="auto" w:fill="FFFFFF"/>
              <w:spacing w:before="120" w:after="60"/>
              <w:rPr>
                <w:rFonts w:cs="Tahoma"/>
                <w:b/>
                <w:szCs w:val="22"/>
                <w:u w:val="single"/>
                <w:lang w:val="el-GR"/>
              </w:rPr>
            </w:pPr>
            <w:r w:rsidRPr="00EF2032">
              <w:rPr>
                <w:rFonts w:cs="Tahoma"/>
                <w:b/>
                <w:szCs w:val="22"/>
                <w:lang w:val="el-GR"/>
              </w:rPr>
              <w:t xml:space="preserve">ΣΥΝΤΗΡΗΣΗ ΕΤΟΙΜΟΥ ΛΟΓΙΣΜΙΚΟΥ ή ΑΛΛΟΥ ΛΟΓΙΣΜΙΚΟΥ εφόσον έχει παραδοθεί στο πλαίσιο της παρούσας </w:t>
            </w:r>
          </w:p>
          <w:p w14:paraId="3FE53377" w14:textId="77777777" w:rsidR="0088655F" w:rsidRPr="00EF2032" w:rsidRDefault="0088655F" w:rsidP="00671CDE">
            <w:pPr>
              <w:numPr>
                <w:ilvl w:val="0"/>
                <w:numId w:val="20"/>
              </w:numPr>
              <w:suppressAutoHyphens w:val="0"/>
              <w:spacing w:before="120"/>
              <w:rPr>
                <w:rFonts w:cs="Tahoma"/>
                <w:szCs w:val="22"/>
                <w:lang w:val="el-GR"/>
              </w:rPr>
            </w:pPr>
            <w:r w:rsidRPr="00EF2032">
              <w:rPr>
                <w:rFonts w:cs="Tahoma"/>
                <w:szCs w:val="22"/>
                <w:lang w:val="el-GR"/>
              </w:rPr>
              <w:t xml:space="preserve">Διασφάλιση καλής λειτουργίας έτοιμου λογισμικού. </w:t>
            </w:r>
          </w:p>
          <w:p w14:paraId="56F41FD1" w14:textId="53CAB1A2" w:rsidR="0088655F" w:rsidRPr="00EF2032" w:rsidRDefault="0088655F" w:rsidP="00671CDE">
            <w:pPr>
              <w:numPr>
                <w:ilvl w:val="0"/>
                <w:numId w:val="20"/>
              </w:numPr>
              <w:suppressAutoHyphens w:val="0"/>
              <w:spacing w:beforeLines="60" w:before="144" w:after="0"/>
              <w:rPr>
                <w:rFonts w:cs="Tahoma"/>
                <w:szCs w:val="22"/>
                <w:lang w:val="el-GR"/>
              </w:rPr>
            </w:pPr>
            <w:r w:rsidRPr="00EF2032">
              <w:rPr>
                <w:rFonts w:cs="Tahoma"/>
                <w:szCs w:val="22"/>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007130F6" w:rsidRPr="00EF2032">
              <w:rPr>
                <w:rFonts w:cs="Tahoma"/>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_Ref75511257 \r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Pr>
                <w:rFonts w:cs="Tahoma"/>
                <w:b/>
                <w:bCs/>
                <w:color w:val="0000FF"/>
                <w:szCs w:val="22"/>
                <w:lang w:val="el-GR"/>
              </w:rPr>
              <w:t>6.3.3</w:t>
            </w:r>
            <w:r w:rsidR="007130F6" w:rsidRPr="00EF2032">
              <w:rPr>
                <w:rFonts w:cs="Tahoma"/>
                <w:b/>
                <w:bCs/>
                <w:color w:val="0000FF"/>
                <w:szCs w:val="22"/>
                <w:lang w:val="el-GR"/>
              </w:rPr>
              <w:fldChar w:fldCharType="end"/>
            </w:r>
            <w:r w:rsidR="007130F6" w:rsidRPr="00EF2032">
              <w:rPr>
                <w:rFonts w:cs="Tahoma"/>
                <w:b/>
                <w:bCs/>
                <w:color w:val="0000FF"/>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_Ref75511173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sidRPr="003C5152">
              <w:rPr>
                <w:b/>
                <w:bCs/>
                <w:color w:val="0000FF"/>
                <w:lang w:val="el-GR"/>
              </w:rPr>
              <w:t>Τήρηση Εγγυημένου Επιπέδου Υπηρεσιών – Ρήτρες</w:t>
            </w:r>
            <w:r w:rsidR="007130F6" w:rsidRPr="00EF2032">
              <w:rPr>
                <w:rFonts w:cs="Tahoma"/>
                <w:b/>
                <w:bCs/>
                <w:color w:val="0000FF"/>
                <w:szCs w:val="22"/>
                <w:lang w:val="el-GR"/>
              </w:rPr>
              <w:fldChar w:fldCharType="end"/>
            </w:r>
            <w:r w:rsidRPr="00EF2032">
              <w:rPr>
                <w:rFonts w:cs="Tahoma"/>
                <w:szCs w:val="22"/>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_Ref75511257 \r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Pr>
                <w:rFonts w:cs="Tahoma"/>
                <w:b/>
                <w:bCs/>
                <w:color w:val="0000FF"/>
                <w:szCs w:val="22"/>
                <w:lang w:val="el-GR"/>
              </w:rPr>
              <w:t>6.3.3</w:t>
            </w:r>
            <w:r w:rsidR="007130F6" w:rsidRPr="00EF2032">
              <w:rPr>
                <w:rFonts w:cs="Tahoma"/>
                <w:b/>
                <w:bCs/>
                <w:color w:val="0000FF"/>
                <w:szCs w:val="22"/>
                <w:lang w:val="el-GR"/>
              </w:rPr>
              <w:fldChar w:fldCharType="end"/>
            </w:r>
            <w:r w:rsidR="007130F6" w:rsidRPr="00EF2032">
              <w:rPr>
                <w:rFonts w:cs="Tahoma"/>
                <w:b/>
                <w:bCs/>
                <w:color w:val="0000FF"/>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_Ref75511173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sidRPr="003C5152">
              <w:rPr>
                <w:b/>
                <w:bCs/>
                <w:color w:val="0000FF"/>
                <w:lang w:val="el-GR"/>
              </w:rPr>
              <w:t>Τήρηση Εγγυημένου Επιπέδου Υπηρεσιών – Ρήτρες</w:t>
            </w:r>
            <w:r w:rsidR="007130F6" w:rsidRPr="00EF2032">
              <w:rPr>
                <w:rFonts w:cs="Tahoma"/>
                <w:b/>
                <w:bCs/>
                <w:color w:val="0000FF"/>
                <w:szCs w:val="22"/>
                <w:lang w:val="el-GR"/>
              </w:rPr>
              <w:fldChar w:fldCharType="end"/>
            </w:r>
            <w:r w:rsidR="007130F6" w:rsidRPr="00EF2032">
              <w:rPr>
                <w:rFonts w:cs="Tahoma"/>
                <w:szCs w:val="22"/>
                <w:lang w:val="el-GR"/>
              </w:rPr>
              <w:t xml:space="preserve">  </w:t>
            </w:r>
            <w:r w:rsidRPr="00EF2032">
              <w:rPr>
                <w:rFonts w:cs="Tahoma"/>
                <w:szCs w:val="22"/>
                <w:lang w:val="el-GR"/>
              </w:rPr>
              <w:t>επιβάλλονται οι προβλεπόμενες ρήτρες.</w:t>
            </w:r>
          </w:p>
          <w:p w14:paraId="6E75689E" w14:textId="77777777" w:rsidR="0088655F" w:rsidRPr="00EF2032" w:rsidRDefault="0088655F" w:rsidP="00671CDE">
            <w:pPr>
              <w:numPr>
                <w:ilvl w:val="0"/>
                <w:numId w:val="20"/>
              </w:numPr>
              <w:suppressAutoHyphens w:val="0"/>
              <w:spacing w:beforeLines="60" w:before="144" w:after="0"/>
              <w:rPr>
                <w:rFonts w:cs="Tahoma"/>
                <w:szCs w:val="22"/>
                <w:lang w:val="el-GR"/>
              </w:rPr>
            </w:pPr>
            <w:r w:rsidRPr="00EF2032">
              <w:rPr>
                <w:rFonts w:cs="Tahoma"/>
                <w:szCs w:val="22"/>
                <w:lang w:val="el-GR"/>
              </w:rPr>
              <w:t xml:space="preserve">Βελτιστοποιήσεις στη δομή της βάσης, έτσι ώστε να εξασφαλίζεται η βέλτιστη απόδοση του συστήματος. </w:t>
            </w:r>
          </w:p>
          <w:p w14:paraId="293B717B" w14:textId="77777777" w:rsidR="0088655F" w:rsidRPr="00EF2032" w:rsidRDefault="0088655F" w:rsidP="00671CDE">
            <w:pPr>
              <w:numPr>
                <w:ilvl w:val="0"/>
                <w:numId w:val="20"/>
              </w:numPr>
              <w:suppressAutoHyphens w:val="0"/>
              <w:spacing w:beforeLines="60" w:before="144" w:after="0"/>
              <w:rPr>
                <w:rFonts w:cs="Tahoma"/>
                <w:szCs w:val="22"/>
                <w:lang w:val="el-GR"/>
              </w:rPr>
            </w:pPr>
            <w:r w:rsidRPr="00EF2032">
              <w:rPr>
                <w:rFonts w:cs="Tahoma"/>
                <w:szCs w:val="22"/>
                <w:lang w:val="el-GR"/>
              </w:rPr>
              <w:t xml:space="preserve">Παράδοση – εγκατάσταση τυχόν βελτιωτικών εκδόσεων λογισμικού, μετά από έγκριση της ΕΠΕ. </w:t>
            </w:r>
          </w:p>
          <w:p w14:paraId="687D4DBA" w14:textId="77777777" w:rsidR="0088655F" w:rsidRPr="00EF2032" w:rsidRDefault="0088655F" w:rsidP="00671CDE">
            <w:pPr>
              <w:numPr>
                <w:ilvl w:val="0"/>
                <w:numId w:val="20"/>
              </w:numPr>
              <w:suppressAutoHyphens w:val="0"/>
              <w:spacing w:beforeLines="60" w:before="144" w:after="0"/>
              <w:rPr>
                <w:rFonts w:cs="Tahoma"/>
                <w:szCs w:val="22"/>
                <w:lang w:val="el-GR"/>
              </w:rPr>
            </w:pPr>
            <w:r w:rsidRPr="00EF2032">
              <w:rPr>
                <w:rFonts w:cs="Tahoma"/>
                <w:szCs w:val="22"/>
                <w:lang w:val="el-GR"/>
              </w:rPr>
              <w:t xml:space="preserve">Εξασφάλιση ορθής λειτουργίας όλων των </w:t>
            </w:r>
            <w:r w:rsidRPr="00EF2032">
              <w:rPr>
                <w:rFonts w:cs="Tahoma"/>
                <w:szCs w:val="22"/>
              </w:rPr>
              <w:t>customizations</w:t>
            </w:r>
            <w:r w:rsidRPr="00EF2032">
              <w:rPr>
                <w:rFonts w:cs="Tahoma"/>
                <w:szCs w:val="22"/>
                <w:lang w:val="el-GR"/>
              </w:rPr>
              <w:t>, διεπαφών με άλλα συστήματα, κ.λπ., με τις βελτιωτικές εκδόσεις.</w:t>
            </w:r>
          </w:p>
          <w:p w14:paraId="2A1BD4CE" w14:textId="77777777" w:rsidR="0088655F" w:rsidRPr="00EF2032" w:rsidRDefault="0088655F" w:rsidP="00671CDE">
            <w:pPr>
              <w:numPr>
                <w:ilvl w:val="0"/>
                <w:numId w:val="20"/>
              </w:numPr>
              <w:suppressAutoHyphens w:val="0"/>
              <w:spacing w:beforeLines="60" w:before="144" w:after="0"/>
              <w:rPr>
                <w:rFonts w:cs="Tahoma"/>
                <w:szCs w:val="22"/>
                <w:lang w:val="el-GR"/>
              </w:rPr>
            </w:pPr>
            <w:r w:rsidRPr="00EF2032">
              <w:rPr>
                <w:rFonts w:cs="Tahoma"/>
                <w:szCs w:val="22"/>
                <w:lang w:val="el-GR"/>
              </w:rPr>
              <w:t>Παράδοση αντιτύπων όλων των μεταβολών ή των επανεκδόσεων ή τροποποιήσεων των εγχειριδίων λογισμικού.</w:t>
            </w:r>
          </w:p>
          <w:p w14:paraId="08BF9C76" w14:textId="77777777" w:rsidR="0088655F" w:rsidRPr="00EF2032" w:rsidRDefault="0088655F" w:rsidP="00671CDE">
            <w:pPr>
              <w:numPr>
                <w:ilvl w:val="0"/>
                <w:numId w:val="20"/>
              </w:numPr>
              <w:suppressAutoHyphens w:val="0"/>
              <w:spacing w:beforeLines="60" w:before="144" w:after="0"/>
              <w:rPr>
                <w:rFonts w:cs="Tahoma"/>
                <w:szCs w:val="22"/>
                <w:lang w:val="el-GR"/>
              </w:rPr>
            </w:pPr>
            <w:r w:rsidRPr="00EF2032">
              <w:rPr>
                <w:rFonts w:cs="Tahoma"/>
                <w:szCs w:val="22"/>
                <w:lang w:val="el-GR"/>
              </w:rPr>
              <w:t>Χρήση του Συστήματος Διαχείρισης Αιτημάτων Έργων (</w:t>
            </w:r>
            <w:r w:rsidRPr="00EF2032">
              <w:rPr>
                <w:rFonts w:cs="Tahoma"/>
                <w:szCs w:val="22"/>
              </w:rPr>
              <w:t>Ticket</w:t>
            </w:r>
            <w:r w:rsidRPr="00EF2032">
              <w:rPr>
                <w:rFonts w:cs="Tahoma"/>
                <w:szCs w:val="22"/>
                <w:lang w:val="el-GR"/>
              </w:rPr>
              <w:t xml:space="preserve"> </w:t>
            </w:r>
            <w:r w:rsidRPr="00EF2032">
              <w:rPr>
                <w:rFonts w:cs="Tahoma"/>
                <w:szCs w:val="22"/>
              </w:rPr>
              <w:t>Management</w:t>
            </w:r>
            <w:r w:rsidRPr="00EF2032">
              <w:rPr>
                <w:rFonts w:cs="Tahoma"/>
                <w:szCs w:val="22"/>
                <w:lang w:val="el-GR"/>
              </w:rPr>
              <w:t xml:space="preserve"> </w:t>
            </w:r>
            <w:r w:rsidRPr="00EF2032">
              <w:rPr>
                <w:rFonts w:cs="Tahoma"/>
                <w:szCs w:val="22"/>
              </w:rPr>
              <w:t>System</w:t>
            </w:r>
            <w:r w:rsidRPr="00EF2032">
              <w:rPr>
                <w:rFonts w:cs="Tahoma"/>
                <w:szCs w:val="22"/>
                <w:lang w:val="el-GR"/>
              </w:rPr>
              <w:t>) της Αναθέτουσας Αρχής από τον Ανάδοχο.</w:t>
            </w:r>
          </w:p>
          <w:p w14:paraId="39E20221" w14:textId="247A36BC" w:rsidR="0088655F" w:rsidRDefault="0088655F" w:rsidP="000E0B6C">
            <w:pPr>
              <w:spacing w:before="120" w:after="0"/>
              <w:rPr>
                <w:rFonts w:cs="Tahoma"/>
                <w:szCs w:val="22"/>
                <w:lang w:val="el-GR"/>
              </w:rPr>
            </w:pPr>
          </w:p>
          <w:p w14:paraId="7F92875C" w14:textId="77777777" w:rsidR="00CD08B8" w:rsidRPr="00EF2032" w:rsidRDefault="00CD08B8" w:rsidP="000E0B6C">
            <w:pPr>
              <w:spacing w:before="120" w:after="0"/>
              <w:rPr>
                <w:rFonts w:cs="Tahoma"/>
                <w:szCs w:val="22"/>
                <w:lang w:val="el-GR"/>
              </w:rPr>
            </w:pPr>
          </w:p>
          <w:p w14:paraId="2E788CB9" w14:textId="77777777" w:rsidR="0088655F" w:rsidRPr="00EF2032" w:rsidRDefault="0088655F" w:rsidP="000E0B6C">
            <w:pPr>
              <w:spacing w:before="120" w:after="60"/>
              <w:rPr>
                <w:rFonts w:cs="Tahoma"/>
                <w:b/>
                <w:szCs w:val="22"/>
                <w:u w:val="single"/>
              </w:rPr>
            </w:pPr>
            <w:r w:rsidRPr="00EF2032">
              <w:rPr>
                <w:rFonts w:cs="Tahoma"/>
                <w:b/>
                <w:szCs w:val="22"/>
              </w:rPr>
              <w:t>ΣΥΝΤΗΡΗΣΗ ΕΦΑΡΜΟΓΗΣ/ΩΝ</w:t>
            </w:r>
          </w:p>
          <w:p w14:paraId="61BB5BCA" w14:textId="77777777" w:rsidR="0088655F" w:rsidRPr="00EF2032" w:rsidRDefault="0088655F" w:rsidP="00671CDE">
            <w:pPr>
              <w:numPr>
                <w:ilvl w:val="0"/>
                <w:numId w:val="25"/>
              </w:numPr>
              <w:suppressAutoHyphens w:val="0"/>
              <w:spacing w:before="120"/>
              <w:rPr>
                <w:rFonts w:cs="Tahoma"/>
                <w:szCs w:val="22"/>
                <w:lang w:val="el-GR"/>
              </w:rPr>
            </w:pPr>
            <w:r w:rsidRPr="00EF2032">
              <w:rPr>
                <w:rFonts w:cs="Tahoma"/>
                <w:szCs w:val="22"/>
                <w:lang w:val="el-GR"/>
              </w:rPr>
              <w:t xml:space="preserve">Διασφάλιση καλής λειτουργίας εφαρμογής/ών. </w:t>
            </w:r>
          </w:p>
          <w:p w14:paraId="6BBD3244" w14:textId="4905C011" w:rsidR="0088655F" w:rsidRPr="00EF2032" w:rsidRDefault="0088655F" w:rsidP="00671CDE">
            <w:pPr>
              <w:numPr>
                <w:ilvl w:val="0"/>
                <w:numId w:val="25"/>
              </w:numPr>
              <w:suppressAutoHyphens w:val="0"/>
              <w:spacing w:beforeLines="60" w:before="144" w:after="0"/>
              <w:rPr>
                <w:rFonts w:cs="Tahoma"/>
                <w:szCs w:val="22"/>
                <w:lang w:val="el-GR"/>
              </w:rPr>
            </w:pPr>
            <w:r w:rsidRPr="00EF2032">
              <w:rPr>
                <w:rFonts w:cs="Tahoma"/>
                <w:szCs w:val="22"/>
                <w:lang w:val="el-GR"/>
              </w:rPr>
              <w:t>Αποκατάσταση ανωμαλιών λειτουργίας (</w:t>
            </w:r>
            <w:r w:rsidRPr="00EF2032">
              <w:rPr>
                <w:rFonts w:cs="Tahoma"/>
                <w:szCs w:val="22"/>
              </w:rPr>
              <w:t>bugs</w:t>
            </w:r>
            <w:r w:rsidRPr="00EF2032">
              <w:rPr>
                <w:rFonts w:cs="Tahoma"/>
                <w:szCs w:val="22"/>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EF2032">
              <w:rPr>
                <w:rFonts w:cs="Tahoma"/>
                <w:b/>
                <w:bCs/>
                <w:color w:val="0000FF"/>
                <w:szCs w:val="22"/>
                <w:lang w:val="el-GR"/>
              </w:rPr>
              <w:t>.</w:t>
            </w:r>
            <w:r w:rsidR="007130F6" w:rsidRPr="00EF2032">
              <w:rPr>
                <w:rFonts w:cs="Tahoma"/>
                <w:b/>
                <w:bCs/>
                <w:color w:val="0000FF"/>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_Ref75511257 \r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Pr>
                <w:rFonts w:cs="Tahoma"/>
                <w:b/>
                <w:bCs/>
                <w:color w:val="0000FF"/>
                <w:szCs w:val="22"/>
                <w:lang w:val="el-GR"/>
              </w:rPr>
              <w:t>6.3.3</w:t>
            </w:r>
            <w:r w:rsidR="007130F6" w:rsidRPr="00EF2032">
              <w:rPr>
                <w:rFonts w:cs="Tahoma"/>
                <w:b/>
                <w:bCs/>
                <w:color w:val="0000FF"/>
                <w:szCs w:val="22"/>
                <w:lang w:val="el-GR"/>
              </w:rPr>
              <w:fldChar w:fldCharType="end"/>
            </w:r>
            <w:r w:rsidR="007130F6" w:rsidRPr="00EF2032">
              <w:rPr>
                <w:rFonts w:cs="Tahoma"/>
                <w:b/>
                <w:bCs/>
                <w:color w:val="0000FF"/>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_Ref75511173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sidRPr="003C5152">
              <w:rPr>
                <w:b/>
                <w:bCs/>
                <w:color w:val="0000FF"/>
                <w:lang w:val="el-GR"/>
              </w:rPr>
              <w:t>Τήρηση Εγγυημένου Επιπέδου Υπηρεσιών – Ρήτρες</w:t>
            </w:r>
            <w:r w:rsidR="007130F6" w:rsidRPr="00EF2032">
              <w:rPr>
                <w:rFonts w:cs="Tahoma"/>
                <w:b/>
                <w:bCs/>
                <w:color w:val="0000FF"/>
                <w:szCs w:val="22"/>
                <w:lang w:val="el-GR"/>
              </w:rPr>
              <w:fldChar w:fldCharType="end"/>
            </w:r>
            <w:r w:rsidRPr="00EF2032">
              <w:rPr>
                <w:rFonts w:cs="Tahoma"/>
                <w:b/>
                <w:szCs w:val="22"/>
                <w:lang w:val="el-GR"/>
              </w:rPr>
              <w:t xml:space="preserve"> </w:t>
            </w:r>
            <w:r w:rsidRPr="00EF2032">
              <w:rPr>
                <w:rFonts w:cs="Tahoma"/>
                <w:szCs w:val="22"/>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007130F6" w:rsidRPr="00EF2032">
              <w:rPr>
                <w:rFonts w:cs="Tahoma"/>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_Ref75511257 \r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Pr>
                <w:rFonts w:cs="Tahoma"/>
                <w:b/>
                <w:bCs/>
                <w:color w:val="0000FF"/>
                <w:szCs w:val="22"/>
                <w:lang w:val="el-GR"/>
              </w:rPr>
              <w:t>6.3.3</w:t>
            </w:r>
            <w:r w:rsidR="007130F6" w:rsidRPr="00EF2032">
              <w:rPr>
                <w:rFonts w:cs="Tahoma"/>
                <w:b/>
                <w:bCs/>
                <w:color w:val="0000FF"/>
                <w:szCs w:val="22"/>
                <w:lang w:val="el-GR"/>
              </w:rPr>
              <w:fldChar w:fldCharType="end"/>
            </w:r>
            <w:r w:rsidR="007130F6" w:rsidRPr="00EF2032">
              <w:rPr>
                <w:rFonts w:cs="Tahoma"/>
                <w:b/>
                <w:bCs/>
                <w:color w:val="0000FF"/>
                <w:szCs w:val="22"/>
                <w:lang w:val="el-GR"/>
              </w:rPr>
              <w:t xml:space="preserve">  </w:t>
            </w:r>
            <w:r w:rsidR="007130F6" w:rsidRPr="00EF2032">
              <w:rPr>
                <w:rFonts w:cs="Tahoma"/>
                <w:b/>
                <w:bCs/>
                <w:color w:val="0000FF"/>
                <w:szCs w:val="22"/>
                <w:lang w:val="el-GR"/>
              </w:rPr>
              <w:fldChar w:fldCharType="begin"/>
            </w:r>
            <w:r w:rsidR="007130F6" w:rsidRPr="00EF2032">
              <w:rPr>
                <w:rFonts w:cs="Tahoma"/>
                <w:b/>
                <w:bCs/>
                <w:color w:val="0000FF"/>
                <w:szCs w:val="22"/>
                <w:lang w:val="el-GR"/>
              </w:rPr>
              <w:instrText xml:space="preserve"> REF _Ref75511173 \h </w:instrText>
            </w:r>
            <w:r w:rsidR="00E75D62" w:rsidRPr="00EF2032">
              <w:rPr>
                <w:rFonts w:cs="Tahoma"/>
                <w:b/>
                <w:bCs/>
                <w:color w:val="0000FF"/>
                <w:szCs w:val="22"/>
                <w:lang w:val="el-GR"/>
              </w:rPr>
              <w:instrText xml:space="preserve"> \* MERGEFORMAT </w:instrText>
            </w:r>
            <w:r w:rsidR="007130F6" w:rsidRPr="00EF2032">
              <w:rPr>
                <w:rFonts w:cs="Tahoma"/>
                <w:b/>
                <w:bCs/>
                <w:color w:val="0000FF"/>
                <w:szCs w:val="22"/>
                <w:lang w:val="el-GR"/>
              </w:rPr>
            </w:r>
            <w:r w:rsidR="007130F6" w:rsidRPr="00EF2032">
              <w:rPr>
                <w:rFonts w:cs="Tahoma"/>
                <w:b/>
                <w:bCs/>
                <w:color w:val="0000FF"/>
                <w:szCs w:val="22"/>
                <w:lang w:val="el-GR"/>
              </w:rPr>
              <w:fldChar w:fldCharType="separate"/>
            </w:r>
            <w:r w:rsidR="003C5152" w:rsidRPr="003C5152">
              <w:rPr>
                <w:b/>
                <w:bCs/>
                <w:color w:val="0000FF"/>
                <w:lang w:val="el-GR"/>
              </w:rPr>
              <w:t>Τήρηση Εγγυημένου Επιπέδου Υπηρεσιών – Ρήτρες</w:t>
            </w:r>
            <w:r w:rsidR="007130F6" w:rsidRPr="00EF2032">
              <w:rPr>
                <w:rFonts w:cs="Tahoma"/>
                <w:b/>
                <w:bCs/>
                <w:color w:val="0000FF"/>
                <w:szCs w:val="22"/>
                <w:lang w:val="el-GR"/>
              </w:rPr>
              <w:fldChar w:fldCharType="end"/>
            </w:r>
            <w:r w:rsidRPr="00EF2032">
              <w:rPr>
                <w:rFonts w:cs="Tahoma"/>
                <w:b/>
                <w:szCs w:val="22"/>
                <w:lang w:val="el-GR"/>
              </w:rPr>
              <w:t xml:space="preserve"> </w:t>
            </w:r>
            <w:r w:rsidRPr="00EF2032">
              <w:rPr>
                <w:rFonts w:cs="Tahoma"/>
                <w:szCs w:val="22"/>
                <w:lang w:val="el-GR"/>
              </w:rPr>
              <w:t>επιβάλλονται οι προβλεπόμενες ρήτρες.</w:t>
            </w:r>
          </w:p>
          <w:p w14:paraId="543E4B65" w14:textId="77777777" w:rsidR="0088655F" w:rsidRPr="00EF2032" w:rsidRDefault="0088655F" w:rsidP="00671CDE">
            <w:pPr>
              <w:numPr>
                <w:ilvl w:val="0"/>
                <w:numId w:val="25"/>
              </w:numPr>
              <w:suppressAutoHyphens w:val="0"/>
              <w:spacing w:beforeLines="60" w:before="144" w:after="0"/>
              <w:rPr>
                <w:rFonts w:cs="Tahoma"/>
                <w:szCs w:val="22"/>
                <w:lang w:val="el-GR"/>
              </w:rPr>
            </w:pPr>
            <w:r w:rsidRPr="00EF2032">
              <w:rPr>
                <w:rFonts w:cs="Tahoma"/>
                <w:szCs w:val="22"/>
                <w:lang w:val="el-GR"/>
              </w:rPr>
              <w:t>Εντοπισμός αιτιών βλαβών/ δυσλειτουργιών και αποκατάσταση.</w:t>
            </w:r>
          </w:p>
          <w:p w14:paraId="74DF42B8" w14:textId="77777777" w:rsidR="0088655F" w:rsidRPr="00EF2032" w:rsidRDefault="0088655F" w:rsidP="00671CDE">
            <w:pPr>
              <w:numPr>
                <w:ilvl w:val="0"/>
                <w:numId w:val="25"/>
              </w:numPr>
              <w:suppressAutoHyphens w:val="0"/>
              <w:spacing w:beforeLines="60" w:before="144" w:after="0"/>
              <w:rPr>
                <w:rFonts w:cs="Tahoma"/>
                <w:szCs w:val="22"/>
                <w:lang w:val="el-GR"/>
              </w:rPr>
            </w:pPr>
            <w:r w:rsidRPr="00EF2032">
              <w:rPr>
                <w:rFonts w:cs="Tahoma"/>
                <w:szCs w:val="22"/>
                <w:lang w:val="el-GR"/>
              </w:rPr>
              <w:t>Παράδοση – εγκατάσταση τυχόν νέων εκδόσεων των εφαρμογών, μετά από έγκριση της ΕΠΕ.</w:t>
            </w:r>
          </w:p>
          <w:p w14:paraId="340F95AA" w14:textId="77777777" w:rsidR="0088655F" w:rsidRPr="00EF2032" w:rsidRDefault="0088655F" w:rsidP="00671CDE">
            <w:pPr>
              <w:numPr>
                <w:ilvl w:val="0"/>
                <w:numId w:val="25"/>
              </w:numPr>
              <w:suppressAutoHyphens w:val="0"/>
              <w:spacing w:beforeLines="60" w:before="144" w:after="0"/>
              <w:rPr>
                <w:rFonts w:cs="Tahoma"/>
                <w:szCs w:val="22"/>
                <w:lang w:val="el-GR"/>
              </w:rPr>
            </w:pPr>
            <w:r w:rsidRPr="00EF2032">
              <w:rPr>
                <w:rFonts w:cs="Tahoma"/>
                <w:szCs w:val="22"/>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54ED684F" w14:textId="77777777" w:rsidR="0088655F" w:rsidRPr="00EF2032" w:rsidRDefault="0088655F" w:rsidP="00671CDE">
            <w:pPr>
              <w:numPr>
                <w:ilvl w:val="0"/>
                <w:numId w:val="25"/>
              </w:numPr>
              <w:suppressAutoHyphens w:val="0"/>
              <w:spacing w:beforeLines="60" w:before="144" w:after="0"/>
              <w:rPr>
                <w:rFonts w:cs="Tahoma"/>
                <w:szCs w:val="22"/>
                <w:lang w:val="el-GR"/>
              </w:rPr>
            </w:pPr>
            <w:r w:rsidRPr="00EF2032">
              <w:rPr>
                <w:rFonts w:cs="Tahoma"/>
                <w:szCs w:val="22"/>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32C77877" w14:textId="77777777" w:rsidR="0088655F" w:rsidRPr="00EF2032" w:rsidRDefault="0088655F" w:rsidP="00671CDE">
            <w:pPr>
              <w:numPr>
                <w:ilvl w:val="0"/>
                <w:numId w:val="25"/>
              </w:numPr>
              <w:suppressAutoHyphens w:val="0"/>
              <w:spacing w:beforeLines="60" w:before="144" w:after="0"/>
              <w:rPr>
                <w:rFonts w:cs="Tahoma"/>
                <w:szCs w:val="22"/>
                <w:lang w:val="el-GR"/>
              </w:rPr>
            </w:pPr>
            <w:r w:rsidRPr="00EF2032">
              <w:rPr>
                <w:rFonts w:cs="Tahoma"/>
                <w:szCs w:val="22"/>
                <w:lang w:val="el-GR"/>
              </w:rPr>
              <w:t xml:space="preserve">Εξασφάλιση ορθής λειτουργίας όλων των </w:t>
            </w:r>
            <w:r w:rsidRPr="00EF2032">
              <w:rPr>
                <w:rFonts w:cs="Tahoma"/>
                <w:szCs w:val="22"/>
              </w:rPr>
              <w:t>customizations</w:t>
            </w:r>
            <w:r w:rsidRPr="00EF2032">
              <w:rPr>
                <w:rFonts w:cs="Tahoma"/>
                <w:szCs w:val="22"/>
                <w:lang w:val="el-GR"/>
              </w:rPr>
              <w:t>, διεπαφών με άλλα συστήματα, κ.λπ., με τις νεότερες εκδόσεις.</w:t>
            </w:r>
          </w:p>
          <w:p w14:paraId="296537F0" w14:textId="77777777" w:rsidR="0088655F" w:rsidRPr="00EF2032" w:rsidRDefault="0088655F" w:rsidP="00671CDE">
            <w:pPr>
              <w:numPr>
                <w:ilvl w:val="0"/>
                <w:numId w:val="25"/>
              </w:numPr>
              <w:suppressAutoHyphens w:val="0"/>
              <w:spacing w:beforeLines="60" w:before="144" w:after="0"/>
              <w:rPr>
                <w:rFonts w:cs="Tahoma"/>
                <w:szCs w:val="22"/>
                <w:lang w:val="el-GR"/>
              </w:rPr>
            </w:pPr>
            <w:r w:rsidRPr="00EF2032">
              <w:rPr>
                <w:rFonts w:cs="Tahoma"/>
                <w:szCs w:val="22"/>
                <w:lang w:val="el-GR"/>
              </w:rPr>
              <w:t>Παράδοση αντιτύπων όλων των μεταβολών ή των επανεκδόσεων ή τροποποιήσεων των εγχειριδίων εφαρμογής/ών.</w:t>
            </w:r>
          </w:p>
          <w:p w14:paraId="2B1FA956" w14:textId="77777777" w:rsidR="0088655F" w:rsidRPr="00EF2032" w:rsidRDefault="0088655F" w:rsidP="00671CDE">
            <w:pPr>
              <w:numPr>
                <w:ilvl w:val="0"/>
                <w:numId w:val="25"/>
              </w:numPr>
              <w:suppressAutoHyphens w:val="0"/>
              <w:spacing w:beforeLines="60" w:before="144" w:after="0"/>
              <w:rPr>
                <w:rFonts w:cs="Tahoma"/>
                <w:szCs w:val="22"/>
                <w:lang w:val="el-GR"/>
              </w:rPr>
            </w:pPr>
            <w:r w:rsidRPr="00EF2032">
              <w:rPr>
                <w:rFonts w:cs="Tahoma"/>
                <w:szCs w:val="22"/>
                <w:lang w:val="el-GR"/>
              </w:rPr>
              <w:t>Χρήση του Συστήματος Διαχείρισης Αιτημάτων Έργων (</w:t>
            </w:r>
            <w:r w:rsidRPr="00EF2032">
              <w:rPr>
                <w:rFonts w:cs="Tahoma"/>
                <w:szCs w:val="22"/>
              </w:rPr>
              <w:t>Ticket</w:t>
            </w:r>
            <w:r w:rsidRPr="00EF2032">
              <w:rPr>
                <w:rFonts w:cs="Tahoma"/>
                <w:szCs w:val="22"/>
                <w:lang w:val="el-GR"/>
              </w:rPr>
              <w:t xml:space="preserve"> </w:t>
            </w:r>
            <w:r w:rsidRPr="00EF2032">
              <w:rPr>
                <w:rFonts w:cs="Tahoma"/>
                <w:szCs w:val="22"/>
              </w:rPr>
              <w:t>Management</w:t>
            </w:r>
            <w:r w:rsidRPr="00EF2032">
              <w:rPr>
                <w:rFonts w:cs="Tahoma"/>
                <w:szCs w:val="22"/>
                <w:lang w:val="el-GR"/>
              </w:rPr>
              <w:t xml:space="preserve"> </w:t>
            </w:r>
            <w:r w:rsidRPr="00EF2032">
              <w:rPr>
                <w:rFonts w:cs="Tahoma"/>
                <w:szCs w:val="22"/>
              </w:rPr>
              <w:t>System</w:t>
            </w:r>
            <w:r w:rsidRPr="00EF2032">
              <w:rPr>
                <w:rFonts w:cs="Tahoma"/>
                <w:szCs w:val="22"/>
                <w:lang w:val="el-GR"/>
              </w:rPr>
              <w:t>) της Αναθέτουσας Αρχής από τον Ανάδοχο.</w:t>
            </w:r>
          </w:p>
          <w:p w14:paraId="78B01617" w14:textId="77777777" w:rsidR="0088655F" w:rsidRPr="00EF2032" w:rsidRDefault="0088655F" w:rsidP="000E0B6C">
            <w:pPr>
              <w:shd w:val="clear" w:color="auto" w:fill="FFFFFF"/>
              <w:spacing w:before="120" w:after="0"/>
              <w:rPr>
                <w:rFonts w:cs="Tahoma"/>
                <w:szCs w:val="22"/>
                <w:lang w:val="el-GR"/>
              </w:rPr>
            </w:pPr>
          </w:p>
          <w:p w14:paraId="164C65FF" w14:textId="77777777" w:rsidR="0088655F" w:rsidRPr="00EF2032" w:rsidRDefault="0088655F" w:rsidP="000E0B6C">
            <w:pPr>
              <w:spacing w:before="120" w:after="60"/>
              <w:rPr>
                <w:rFonts w:cs="Tahoma"/>
                <w:b/>
                <w:szCs w:val="22"/>
                <w:u w:val="single"/>
              </w:rPr>
            </w:pPr>
            <w:r w:rsidRPr="00EF2032">
              <w:rPr>
                <w:rFonts w:cs="Tahoma"/>
                <w:b/>
                <w:szCs w:val="22"/>
              </w:rPr>
              <w:t xml:space="preserve">ΥΠΗΡΕΣΙΕΣ/ΤΕΧΝΙΚΗ ΥΠΟΣΤΗΡΙΞΗ </w:t>
            </w:r>
          </w:p>
          <w:p w14:paraId="0BF1A202" w14:textId="77777777" w:rsidR="0088655F" w:rsidRPr="00EF2032" w:rsidRDefault="0088655F" w:rsidP="00671CDE">
            <w:pPr>
              <w:numPr>
                <w:ilvl w:val="0"/>
                <w:numId w:val="24"/>
              </w:numPr>
              <w:suppressAutoHyphens w:val="0"/>
              <w:spacing w:before="120"/>
              <w:rPr>
                <w:rFonts w:cs="Tahoma"/>
                <w:szCs w:val="22"/>
                <w:lang w:val="el-GR"/>
              </w:rPr>
            </w:pPr>
            <w:r w:rsidRPr="00EF2032">
              <w:rPr>
                <w:rFonts w:cs="Tahoma"/>
                <w:szCs w:val="22"/>
                <w:lang w:val="el-GR"/>
              </w:rPr>
              <w:t>Υπηρεσίες</w:t>
            </w:r>
            <w:r w:rsidRPr="00EF2032">
              <w:rPr>
                <w:rFonts w:cs="Tahoma"/>
                <w:szCs w:val="22"/>
                <w:lang w:val="en-US"/>
              </w:rPr>
              <w:t xml:space="preserve"> </w:t>
            </w:r>
            <w:r w:rsidRPr="00EF2032">
              <w:rPr>
                <w:rFonts w:cs="Tahoma"/>
                <w:szCs w:val="22"/>
                <w:lang w:val="el-GR"/>
              </w:rPr>
              <w:t xml:space="preserve">απομακρυσμένης Τεχνικής Υποστήριξης </w:t>
            </w:r>
          </w:p>
          <w:p w14:paraId="4FE0ED4F" w14:textId="77777777" w:rsidR="0088655F" w:rsidRPr="00EF2032" w:rsidRDefault="0088655F" w:rsidP="00671CDE">
            <w:pPr>
              <w:numPr>
                <w:ilvl w:val="0"/>
                <w:numId w:val="24"/>
              </w:numPr>
              <w:suppressAutoHyphens w:val="0"/>
              <w:spacing w:before="120"/>
              <w:rPr>
                <w:rFonts w:cs="Tahoma"/>
                <w:szCs w:val="22"/>
                <w:lang w:val="el-GR"/>
              </w:rPr>
            </w:pPr>
            <w:r w:rsidRPr="00EF2032">
              <w:rPr>
                <w:rFonts w:cs="Tahoma"/>
                <w:szCs w:val="22"/>
              </w:rPr>
              <w:t>On</w:t>
            </w:r>
            <w:r w:rsidRPr="00EF2032">
              <w:rPr>
                <w:rFonts w:cs="Tahoma"/>
                <w:szCs w:val="22"/>
                <w:lang w:val="el-GR"/>
              </w:rPr>
              <w:t xml:space="preserve"> </w:t>
            </w:r>
            <w:r w:rsidRPr="00EF2032">
              <w:rPr>
                <w:rFonts w:cs="Tahoma"/>
                <w:szCs w:val="22"/>
              </w:rPr>
              <w:t>site</w:t>
            </w:r>
            <w:r w:rsidRPr="00EF2032">
              <w:rPr>
                <w:rFonts w:cs="Tahoma"/>
                <w:szCs w:val="22"/>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02FCCD97" w14:textId="77777777" w:rsidR="0088655F" w:rsidRPr="00EF2032" w:rsidRDefault="0088655F" w:rsidP="00671CDE">
            <w:pPr>
              <w:numPr>
                <w:ilvl w:val="0"/>
                <w:numId w:val="24"/>
              </w:numPr>
              <w:suppressAutoHyphens w:val="0"/>
              <w:spacing w:before="120"/>
              <w:rPr>
                <w:rFonts w:cs="Tahoma"/>
                <w:szCs w:val="22"/>
                <w:lang w:val="el-GR"/>
              </w:rPr>
            </w:pPr>
            <w:r w:rsidRPr="00EF2032">
              <w:rPr>
                <w:rFonts w:cs="Tahoma"/>
                <w:szCs w:val="22"/>
                <w:lang w:val="el-GR"/>
              </w:rPr>
              <w:t>Αντιμετώπιση λαθών και σφαλμάτων στη λειτουργία του συστήματος.</w:t>
            </w:r>
          </w:p>
          <w:p w14:paraId="3767BDD2" w14:textId="77777777" w:rsidR="0088655F" w:rsidRPr="00EF2032" w:rsidRDefault="0088655F" w:rsidP="00671CDE">
            <w:pPr>
              <w:numPr>
                <w:ilvl w:val="0"/>
                <w:numId w:val="24"/>
              </w:numPr>
              <w:suppressAutoHyphens w:val="0"/>
              <w:spacing w:before="120"/>
              <w:rPr>
                <w:rFonts w:cs="Tahoma"/>
                <w:szCs w:val="22"/>
                <w:lang w:val="el-GR"/>
              </w:rPr>
            </w:pPr>
            <w:r w:rsidRPr="00EF2032">
              <w:rPr>
                <w:rFonts w:cs="Tahoma"/>
                <w:szCs w:val="22"/>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1EA0253" w14:textId="77777777" w:rsidR="0088655F" w:rsidRPr="00EF2032" w:rsidRDefault="0088655F" w:rsidP="00671CDE">
            <w:pPr>
              <w:numPr>
                <w:ilvl w:val="0"/>
                <w:numId w:val="24"/>
              </w:numPr>
              <w:suppressAutoHyphens w:val="0"/>
              <w:spacing w:before="120"/>
              <w:rPr>
                <w:rFonts w:cs="Tahoma"/>
                <w:szCs w:val="22"/>
                <w:lang w:val="el-GR"/>
              </w:rPr>
            </w:pPr>
            <w:r w:rsidRPr="00EF2032">
              <w:rPr>
                <w:rFonts w:cs="Tahoma"/>
                <w:szCs w:val="22"/>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2967FD40" w14:textId="77777777" w:rsidR="0088655F" w:rsidRPr="00EF2032" w:rsidRDefault="0088655F" w:rsidP="00671CDE">
            <w:pPr>
              <w:numPr>
                <w:ilvl w:val="0"/>
                <w:numId w:val="24"/>
              </w:numPr>
              <w:suppressAutoHyphens w:val="0"/>
              <w:spacing w:before="120"/>
              <w:rPr>
                <w:rFonts w:cs="Tahoma"/>
                <w:szCs w:val="22"/>
                <w:lang w:val="el-GR"/>
              </w:rPr>
            </w:pPr>
            <w:r w:rsidRPr="00EF2032">
              <w:rPr>
                <w:rFonts w:cs="Tahoma"/>
                <w:szCs w:val="22"/>
                <w:lang w:val="el-GR"/>
              </w:rPr>
              <w:t>Ενημέρωση των χειριστών του για τυχόν αλλαγές στη λειτουργικότητα του συστήματος.</w:t>
            </w:r>
          </w:p>
          <w:p w14:paraId="156B4496" w14:textId="77777777" w:rsidR="0088655F" w:rsidRPr="00EF2032" w:rsidRDefault="0088655F" w:rsidP="000E0B6C">
            <w:pPr>
              <w:spacing w:before="120" w:after="0"/>
              <w:rPr>
                <w:rFonts w:cs="Tahoma"/>
                <w:szCs w:val="22"/>
                <w:u w:val="single"/>
                <w:lang w:val="el-GR"/>
              </w:rPr>
            </w:pPr>
          </w:p>
          <w:p w14:paraId="420F0BDB" w14:textId="77777777" w:rsidR="0088655F" w:rsidRPr="00EF2032" w:rsidRDefault="0088655F" w:rsidP="000E0B6C">
            <w:pPr>
              <w:spacing w:before="120" w:after="0"/>
              <w:rPr>
                <w:rFonts w:cs="Tahoma"/>
                <w:szCs w:val="22"/>
                <w:u w:val="single"/>
                <w:lang w:val="el-GR"/>
              </w:rPr>
            </w:pPr>
            <w:r w:rsidRPr="00EF2032">
              <w:rPr>
                <w:rFonts w:cs="Tahoma"/>
                <w:szCs w:val="22"/>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5646A9A6" w14:textId="77777777" w:rsidR="0088655F" w:rsidRPr="00EF2032" w:rsidRDefault="0088655F" w:rsidP="000E0B6C">
            <w:pPr>
              <w:spacing w:before="120"/>
              <w:rPr>
                <w:rFonts w:cs="Tahoma"/>
                <w:szCs w:val="22"/>
                <w:lang w:val="el-GR"/>
              </w:rPr>
            </w:pPr>
            <w:r w:rsidRPr="00EF2032">
              <w:rPr>
                <w:rFonts w:cs="Tahoma"/>
                <w:szCs w:val="22"/>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6FE71E04" w14:textId="77777777" w:rsidR="0088655F" w:rsidRPr="00EF2032" w:rsidRDefault="0088655F" w:rsidP="000E0B6C">
            <w:pPr>
              <w:spacing w:before="120"/>
              <w:rPr>
                <w:rFonts w:cs="Tahoma"/>
                <w:szCs w:val="22"/>
                <w:lang w:val="el-GR"/>
              </w:rPr>
            </w:pPr>
          </w:p>
          <w:p w14:paraId="1077820E" w14:textId="77777777" w:rsidR="0088655F" w:rsidRPr="00EF2032" w:rsidRDefault="0088655F" w:rsidP="000E0B6C">
            <w:pPr>
              <w:spacing w:before="120" w:after="60"/>
              <w:rPr>
                <w:rFonts w:cs="Tahoma"/>
                <w:b/>
                <w:szCs w:val="22"/>
                <w:u w:val="single"/>
                <w:lang w:val="el-GR"/>
              </w:rPr>
            </w:pPr>
            <w:r w:rsidRPr="00EF2032">
              <w:rPr>
                <w:rFonts w:cs="Tahoma"/>
                <w:b/>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8655F" w:rsidRPr="00EF2032" w14:paraId="4C0EEC27" w14:textId="77777777" w:rsidTr="000E0B6C">
              <w:trPr>
                <w:trHeight w:val="113"/>
              </w:trPr>
              <w:tc>
                <w:tcPr>
                  <w:tcW w:w="9535" w:type="dxa"/>
                  <w:gridSpan w:val="2"/>
                  <w:shd w:val="clear" w:color="auto" w:fill="E6E6E6"/>
                </w:tcPr>
                <w:p w14:paraId="53C51DA4" w14:textId="77777777" w:rsidR="0088655F" w:rsidRPr="00EF2032" w:rsidRDefault="0088655F" w:rsidP="000E0B6C">
                  <w:pPr>
                    <w:spacing w:after="0"/>
                    <w:rPr>
                      <w:rFonts w:cs="Tahoma"/>
                      <w:szCs w:val="22"/>
                      <w:lang w:val="el-GR"/>
                    </w:rPr>
                  </w:pPr>
                  <w:r w:rsidRPr="00EF2032">
                    <w:rPr>
                      <w:rFonts w:cs="Tahoma"/>
                      <w:b/>
                      <w:szCs w:val="22"/>
                      <w:lang w:val="el-GR"/>
                    </w:rPr>
                    <w:t xml:space="preserve">Περίοδος Συντήρησης </w:t>
                  </w:r>
                  <w:r w:rsidRPr="00EF2032">
                    <w:rPr>
                      <w:rFonts w:cs="Tahoma"/>
                      <w:szCs w:val="22"/>
                      <w:lang w:val="el-GR"/>
                    </w:rPr>
                    <w:t>– Παραδοτέα (ελάχιστα):</w:t>
                  </w:r>
                </w:p>
              </w:tc>
            </w:tr>
            <w:tr w:rsidR="0088655F" w:rsidRPr="00EF2032" w14:paraId="5D55B7E9" w14:textId="77777777" w:rsidTr="000E0B6C">
              <w:trPr>
                <w:trHeight w:val="390"/>
              </w:trPr>
              <w:tc>
                <w:tcPr>
                  <w:tcW w:w="3595" w:type="dxa"/>
                  <w:shd w:val="clear" w:color="auto" w:fill="E6E6E6"/>
                  <w:vAlign w:val="center"/>
                </w:tcPr>
                <w:p w14:paraId="73866A42" w14:textId="77777777" w:rsidR="0088655F" w:rsidRPr="00EF2032" w:rsidRDefault="0088655F" w:rsidP="000E0B6C">
                  <w:pPr>
                    <w:widowControl w:val="0"/>
                    <w:suppressAutoHyphens w:val="0"/>
                    <w:spacing w:after="0"/>
                    <w:jc w:val="left"/>
                    <w:rPr>
                      <w:rFonts w:cs="Tahoma"/>
                      <w:szCs w:val="22"/>
                      <w:lang w:val="el-GR" w:eastAsia="en-US"/>
                    </w:rPr>
                  </w:pPr>
                  <w:r w:rsidRPr="00EF2032">
                    <w:rPr>
                      <w:rFonts w:cs="Tahoma"/>
                      <w:szCs w:val="22"/>
                      <w:lang w:val="el-GR" w:eastAsia="en-US"/>
                    </w:rPr>
                    <w:t>Τίτλος Παραδοτέου</w:t>
                  </w:r>
                </w:p>
              </w:tc>
              <w:tc>
                <w:tcPr>
                  <w:tcW w:w="5940" w:type="dxa"/>
                  <w:shd w:val="clear" w:color="auto" w:fill="E6E6E6"/>
                  <w:vAlign w:val="center"/>
                </w:tcPr>
                <w:p w14:paraId="06A75ADE" w14:textId="77777777" w:rsidR="0088655F" w:rsidRPr="00EF2032" w:rsidRDefault="0088655F" w:rsidP="000E0B6C">
                  <w:pPr>
                    <w:widowControl w:val="0"/>
                    <w:suppressAutoHyphens w:val="0"/>
                    <w:spacing w:after="0"/>
                    <w:jc w:val="left"/>
                    <w:rPr>
                      <w:rFonts w:cs="Tahoma"/>
                      <w:szCs w:val="22"/>
                      <w:lang w:val="el-GR" w:eastAsia="en-US"/>
                    </w:rPr>
                  </w:pPr>
                  <w:r w:rsidRPr="00EF2032">
                    <w:rPr>
                      <w:rFonts w:cs="Tahoma"/>
                      <w:szCs w:val="22"/>
                      <w:lang w:val="el-GR" w:eastAsia="en-US"/>
                    </w:rPr>
                    <w:t xml:space="preserve">Περιγραφή Παραδοτέου </w:t>
                  </w:r>
                </w:p>
              </w:tc>
            </w:tr>
            <w:tr w:rsidR="0088655F" w:rsidRPr="00EF2032" w14:paraId="5996C7AA" w14:textId="77777777" w:rsidTr="000E0B6C">
              <w:trPr>
                <w:trHeight w:val="390"/>
              </w:trPr>
              <w:tc>
                <w:tcPr>
                  <w:tcW w:w="3595" w:type="dxa"/>
                </w:tcPr>
                <w:p w14:paraId="3C7D4780" w14:textId="77777777" w:rsidR="0088655F" w:rsidRPr="00EF2032" w:rsidRDefault="0088655F" w:rsidP="00671CDE">
                  <w:pPr>
                    <w:widowControl w:val="0"/>
                    <w:numPr>
                      <w:ilvl w:val="0"/>
                      <w:numId w:val="26"/>
                    </w:numPr>
                    <w:suppressAutoHyphens w:val="0"/>
                    <w:spacing w:before="120" w:after="0"/>
                    <w:jc w:val="left"/>
                    <w:rPr>
                      <w:rFonts w:cs="Tahoma"/>
                      <w:szCs w:val="22"/>
                      <w:lang w:val="el-GR" w:eastAsia="en-US"/>
                    </w:rPr>
                  </w:pPr>
                  <w:r w:rsidRPr="00EF2032">
                    <w:rPr>
                      <w:rFonts w:cs="Tahoma"/>
                      <w:szCs w:val="22"/>
                      <w:lang w:val="el-GR" w:eastAsia="en-US"/>
                    </w:rPr>
                    <w:t>Υπηρεσίες υποστήριξης και αποκατάστασης βλαβών</w:t>
                  </w:r>
                </w:p>
              </w:tc>
              <w:tc>
                <w:tcPr>
                  <w:tcW w:w="5940" w:type="dxa"/>
                </w:tcPr>
                <w:p w14:paraId="2D2CDBE2" w14:textId="77777777" w:rsidR="0088655F" w:rsidRPr="00EF2032" w:rsidRDefault="0088655F" w:rsidP="000E0B6C">
                  <w:pPr>
                    <w:spacing w:after="0"/>
                    <w:rPr>
                      <w:rFonts w:cs="Tahoma"/>
                      <w:szCs w:val="22"/>
                      <w:lang w:val="el-GR"/>
                    </w:rPr>
                  </w:pPr>
                  <w:r w:rsidRPr="00EF2032">
                    <w:rPr>
                      <w:rFonts w:cs="Tahoma"/>
                      <w:szCs w:val="22"/>
                      <w:lang w:val="el-GR"/>
                    </w:rPr>
                    <w:t>Τεύχος αποτύπωσης υπηρεσιών που θα περιλαμβάνει:</w:t>
                  </w:r>
                </w:p>
                <w:p w14:paraId="2CFC3389" w14:textId="77777777" w:rsidR="0088655F" w:rsidRPr="00EF2032" w:rsidRDefault="0088655F" w:rsidP="00671CDE">
                  <w:pPr>
                    <w:numPr>
                      <w:ilvl w:val="0"/>
                      <w:numId w:val="22"/>
                    </w:numPr>
                    <w:suppressAutoHyphens w:val="0"/>
                    <w:spacing w:before="120" w:after="0"/>
                    <w:rPr>
                      <w:rFonts w:cs="Tahoma"/>
                      <w:szCs w:val="22"/>
                      <w:lang w:val="el-GR"/>
                    </w:rPr>
                  </w:pPr>
                  <w:r w:rsidRPr="00EF2032">
                    <w:rPr>
                      <w:rFonts w:cs="Tahoma"/>
                      <w:szCs w:val="22"/>
                      <w:lang w:val="el-GR"/>
                    </w:rPr>
                    <w:t>Αναλυτικό Πρόγραμμα ενεργειών προληπτικής συντήρησης, που υποβάλλεται με την έναρξη της σχετικής περιόδου</w:t>
                  </w:r>
                </w:p>
                <w:p w14:paraId="6251DEB7" w14:textId="77777777" w:rsidR="0088655F" w:rsidRPr="00EF2032" w:rsidRDefault="0088655F" w:rsidP="00671CDE">
                  <w:pPr>
                    <w:numPr>
                      <w:ilvl w:val="0"/>
                      <w:numId w:val="22"/>
                    </w:numPr>
                    <w:suppressAutoHyphens w:val="0"/>
                    <w:spacing w:before="120" w:after="0"/>
                    <w:rPr>
                      <w:rFonts w:cs="Tahoma"/>
                      <w:szCs w:val="22"/>
                      <w:lang w:val="el-GR"/>
                    </w:rPr>
                  </w:pPr>
                  <w:r w:rsidRPr="00EF2032">
                    <w:rPr>
                      <w:rFonts w:cs="Tahoma"/>
                      <w:szCs w:val="22"/>
                      <w:lang w:val="el-GR"/>
                    </w:rPr>
                    <w:t>Αναλυτική Καταγραφή Πεπραγμένων Συντήρησης (Τακτικών – Έκτακτων Ενεργειών)</w:t>
                  </w:r>
                </w:p>
                <w:p w14:paraId="79DA0B69" w14:textId="77777777" w:rsidR="0088655F" w:rsidRPr="00EF2032" w:rsidRDefault="0088655F" w:rsidP="00671CDE">
                  <w:pPr>
                    <w:numPr>
                      <w:ilvl w:val="0"/>
                      <w:numId w:val="22"/>
                    </w:numPr>
                    <w:suppressAutoHyphens w:val="0"/>
                    <w:spacing w:before="120" w:after="0"/>
                    <w:rPr>
                      <w:rFonts w:cs="Tahoma"/>
                      <w:szCs w:val="22"/>
                      <w:lang w:val="el-GR"/>
                    </w:rPr>
                  </w:pPr>
                  <w:r w:rsidRPr="00EF2032">
                    <w:rPr>
                      <w:rFonts w:cs="Tahoma"/>
                      <w:szCs w:val="22"/>
                      <w:lang w:val="el-GR"/>
                    </w:rPr>
                    <w:t xml:space="preserve">Τεκμηρίωση πρόσθετων προσαρμογών και παραμετροποιήσεων σε έτοιμο λογισμικό και εφαρμογών </w:t>
                  </w:r>
                </w:p>
                <w:p w14:paraId="3CF4C1CB" w14:textId="77777777" w:rsidR="0088655F" w:rsidRPr="00EF2032" w:rsidRDefault="0088655F" w:rsidP="00671CDE">
                  <w:pPr>
                    <w:numPr>
                      <w:ilvl w:val="0"/>
                      <w:numId w:val="22"/>
                    </w:numPr>
                    <w:suppressAutoHyphens w:val="0"/>
                    <w:spacing w:before="120" w:after="0"/>
                    <w:rPr>
                      <w:rFonts w:cs="Tahoma"/>
                      <w:szCs w:val="22"/>
                      <w:lang w:val="el-GR"/>
                    </w:rPr>
                  </w:pPr>
                  <w:r w:rsidRPr="00EF2032">
                    <w:rPr>
                      <w:rFonts w:cs="Tahoma"/>
                      <w:szCs w:val="22"/>
                      <w:lang w:val="el-GR"/>
                    </w:rPr>
                    <w:t>Παράδοση αντιτύπων όλων των μεταβολών ή επανεκδόσεων ή τροποποιήσεων των εγχειριδίων του έτοιμου λογισμικού και εφαρμογής/ών</w:t>
                  </w:r>
                </w:p>
                <w:p w14:paraId="14BB4BF6" w14:textId="77777777" w:rsidR="0088655F" w:rsidRPr="00EF2032" w:rsidRDefault="0088655F" w:rsidP="00671CDE">
                  <w:pPr>
                    <w:numPr>
                      <w:ilvl w:val="0"/>
                      <w:numId w:val="22"/>
                    </w:numPr>
                    <w:suppressAutoHyphens w:val="0"/>
                    <w:spacing w:before="120" w:after="0"/>
                    <w:rPr>
                      <w:rFonts w:cs="Tahoma"/>
                      <w:szCs w:val="22"/>
                      <w:lang w:val="el-GR"/>
                    </w:rPr>
                  </w:pPr>
                  <w:r w:rsidRPr="00EF2032">
                    <w:rPr>
                      <w:rFonts w:cs="Tahoma"/>
                      <w:szCs w:val="22"/>
                      <w:lang w:val="el-GR"/>
                    </w:rPr>
                    <w:t>Τεκμηρίωση εγκαταστάσεων νέων εκδόσεων έτοιμου λογισμικού και εφαρμογής/ών</w:t>
                  </w:r>
                </w:p>
                <w:p w14:paraId="705DCD38" w14:textId="77777777" w:rsidR="0088655F" w:rsidRPr="00EF2032" w:rsidRDefault="0088655F" w:rsidP="00671CDE">
                  <w:pPr>
                    <w:numPr>
                      <w:ilvl w:val="0"/>
                      <w:numId w:val="22"/>
                    </w:numPr>
                    <w:suppressAutoHyphens w:val="0"/>
                    <w:spacing w:before="120" w:after="0"/>
                    <w:rPr>
                      <w:rFonts w:cs="Tahoma"/>
                      <w:szCs w:val="22"/>
                    </w:rPr>
                  </w:pPr>
                  <w:r w:rsidRPr="00EF2032">
                    <w:rPr>
                      <w:rFonts w:cs="Tahoma"/>
                      <w:szCs w:val="22"/>
                    </w:rPr>
                    <w:t xml:space="preserve">Έκθεση αξιολόγησης Περιόδου </w:t>
                  </w:r>
                </w:p>
              </w:tc>
            </w:tr>
          </w:tbl>
          <w:p w14:paraId="0876BB5F" w14:textId="77777777" w:rsidR="0088655F" w:rsidRPr="00EF2032" w:rsidRDefault="0088655F" w:rsidP="000E0B6C">
            <w:pPr>
              <w:suppressAutoHyphens w:val="0"/>
              <w:rPr>
                <w:rFonts w:cs="Tahoma"/>
                <w:szCs w:val="22"/>
                <w:lang w:val="el-GR" w:eastAsia="en-US"/>
              </w:rPr>
            </w:pPr>
            <w:r w:rsidRPr="00EF2032">
              <w:rPr>
                <w:rFonts w:cs="Tahoma"/>
                <w:szCs w:val="22"/>
                <w:lang w:val="el-GR" w:eastAsia="en-US"/>
              </w:rPr>
              <w:t xml:space="preserve"> </w:t>
            </w:r>
          </w:p>
        </w:tc>
      </w:tr>
    </w:tbl>
    <w:p w14:paraId="47C74E43" w14:textId="77777777" w:rsidR="0088655F" w:rsidRPr="00EF2032" w:rsidRDefault="0088655F" w:rsidP="0088655F">
      <w:pPr>
        <w:rPr>
          <w:rFonts w:eastAsia="SimSun"/>
          <w:lang w:val="el-GR"/>
        </w:rPr>
      </w:pPr>
    </w:p>
    <w:p w14:paraId="66ADED70" w14:textId="2697105C" w:rsidR="003C2BEF" w:rsidRPr="00FF5F55" w:rsidRDefault="003C2BEF" w:rsidP="00EC6683">
      <w:pPr>
        <w:pStyle w:val="3"/>
        <w:numPr>
          <w:ilvl w:val="2"/>
          <w:numId w:val="80"/>
        </w:numPr>
      </w:pPr>
      <w:bookmarkStart w:id="535" w:name="_Ref55388072"/>
      <w:bookmarkStart w:id="536" w:name="_Toc75439481"/>
      <w:bookmarkStart w:id="537" w:name="_Ref75511173"/>
      <w:bookmarkStart w:id="538" w:name="_Ref75511257"/>
      <w:bookmarkStart w:id="539" w:name="_Toc80088701"/>
      <w:r w:rsidRPr="00FF5F55">
        <w:t>Τήρηση Εγγυημένου Επιπέδου Υπηρεσιών – Ρήτρες</w:t>
      </w:r>
      <w:bookmarkEnd w:id="535"/>
      <w:bookmarkEnd w:id="536"/>
      <w:bookmarkEnd w:id="537"/>
      <w:bookmarkEnd w:id="538"/>
      <w:bookmarkEnd w:id="539"/>
    </w:p>
    <w:p w14:paraId="70A95115" w14:textId="77777777" w:rsidR="007D69F3" w:rsidRPr="00EF2032" w:rsidRDefault="007D69F3" w:rsidP="00A03EAC">
      <w:pPr>
        <w:spacing w:before="60" w:after="60"/>
        <w:rPr>
          <w:rFonts w:cs="Tahoma"/>
          <w:lang w:val="el-GR"/>
        </w:rPr>
      </w:pPr>
      <w:r w:rsidRPr="00EF2032">
        <w:rPr>
          <w:rFonts w:cs="Tahoma"/>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2A988E69" w14:textId="77777777" w:rsidR="007D69F3" w:rsidRPr="00EF2032" w:rsidRDefault="007D69F3" w:rsidP="00A03EAC">
      <w:pPr>
        <w:spacing w:before="120"/>
        <w:rPr>
          <w:rFonts w:cs="Tahoma"/>
          <w:b/>
          <w:szCs w:val="22"/>
          <w:u w:val="single"/>
        </w:rPr>
      </w:pPr>
      <w:r w:rsidRPr="00EF2032">
        <w:rPr>
          <w:rFonts w:cs="Tahoma"/>
          <w:b/>
          <w:szCs w:val="22"/>
          <w:u w:val="single"/>
        </w:rPr>
        <w:t>Ορισμοί:</w:t>
      </w:r>
    </w:p>
    <w:p w14:paraId="399C2EAF" w14:textId="77777777" w:rsidR="007D69F3" w:rsidRPr="00EF2032" w:rsidRDefault="007D69F3" w:rsidP="00A03EAC">
      <w:pPr>
        <w:numPr>
          <w:ilvl w:val="0"/>
          <w:numId w:val="29"/>
        </w:numPr>
        <w:suppressAutoHyphens w:val="0"/>
        <w:spacing w:before="120"/>
        <w:ind w:left="357" w:hanging="357"/>
        <w:rPr>
          <w:rFonts w:cs="Tahoma"/>
          <w:lang w:val="el-GR"/>
        </w:rPr>
      </w:pPr>
      <w:r w:rsidRPr="00EF2032">
        <w:rPr>
          <w:rFonts w:cs="Tahoma"/>
          <w:b/>
          <w:lang w:val="el-GR"/>
        </w:rPr>
        <w:t>Λογισμικό/Εφαρμογές:</w:t>
      </w:r>
      <w:r w:rsidRPr="00EF2032">
        <w:rPr>
          <w:rFonts w:cs="Tahoma"/>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37B7AF90" w14:textId="77777777" w:rsidR="007D69F3" w:rsidRPr="00EF2032" w:rsidRDefault="007D69F3" w:rsidP="00A03EAC">
      <w:pPr>
        <w:numPr>
          <w:ilvl w:val="0"/>
          <w:numId w:val="29"/>
        </w:numPr>
        <w:suppressAutoHyphens w:val="0"/>
        <w:spacing w:before="120"/>
        <w:ind w:left="357" w:hanging="357"/>
        <w:rPr>
          <w:rFonts w:cs="Tahoma"/>
          <w:lang w:val="el-GR"/>
        </w:rPr>
      </w:pPr>
      <w:r w:rsidRPr="00EF2032">
        <w:rPr>
          <w:rFonts w:cs="Tahoma"/>
          <w:b/>
          <w:lang w:val="el-GR"/>
        </w:rPr>
        <w:t>Βλάβη:</w:t>
      </w:r>
      <w:r w:rsidRPr="00EF2032">
        <w:rPr>
          <w:rFonts w:cs="Tahoma"/>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CD705CD" w14:textId="77777777" w:rsidR="007D69F3" w:rsidRPr="00EF2032" w:rsidRDefault="007D69F3" w:rsidP="00A03EAC">
      <w:pPr>
        <w:numPr>
          <w:ilvl w:val="0"/>
          <w:numId w:val="29"/>
        </w:numPr>
        <w:suppressAutoHyphens w:val="0"/>
        <w:spacing w:before="120"/>
        <w:ind w:left="357" w:hanging="357"/>
        <w:rPr>
          <w:rFonts w:cs="Tahoma"/>
          <w:lang w:val="el-GR"/>
        </w:rPr>
      </w:pPr>
      <w:r w:rsidRPr="00EF2032">
        <w:rPr>
          <w:rFonts w:cs="Tahoma"/>
          <w:b/>
          <w:lang w:val="el-GR"/>
        </w:rPr>
        <w:t>Δυσλειτουργία:</w:t>
      </w:r>
      <w:r w:rsidRPr="00EF2032">
        <w:rPr>
          <w:rFonts w:cs="Tahoma"/>
          <w:lang w:val="el-GR"/>
        </w:rPr>
        <w:t xml:space="preserve"> ζημιά μέρους ή όλης της διακριτής μονάδας λογισμικού/εφαρμογών, η οποία </w:t>
      </w:r>
      <w:r w:rsidRPr="00EF2032">
        <w:rPr>
          <w:rFonts w:cs="Tahoma"/>
          <w:u w:val="single"/>
          <w:lang w:val="el-GR"/>
        </w:rPr>
        <w:t>δεν</w:t>
      </w:r>
      <w:r w:rsidRPr="00EF2032">
        <w:rPr>
          <w:rFonts w:cs="Tahoma"/>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00063ED3" w14:textId="77777777" w:rsidR="007D69F3" w:rsidRPr="00EF2032" w:rsidRDefault="007D69F3" w:rsidP="00A03EAC">
      <w:pPr>
        <w:numPr>
          <w:ilvl w:val="0"/>
          <w:numId w:val="29"/>
        </w:numPr>
        <w:suppressAutoHyphens w:val="0"/>
        <w:spacing w:before="120"/>
        <w:ind w:left="357" w:hanging="357"/>
        <w:rPr>
          <w:rFonts w:cs="Tahoma"/>
          <w:lang w:val="el-GR"/>
        </w:rPr>
      </w:pPr>
      <w:r w:rsidRPr="00EF2032">
        <w:rPr>
          <w:rFonts w:cs="Tahoma"/>
          <w:b/>
          <w:lang w:val="el-GR"/>
        </w:rPr>
        <w:t>ΚΩΚ</w:t>
      </w:r>
      <w:r w:rsidRPr="00EF2032">
        <w:rPr>
          <w:rFonts w:cs="Tahoma"/>
          <w:lang w:val="el-GR"/>
        </w:rPr>
        <w:t xml:space="preserve"> (κανονικές ώρες κάλυψης): Το χρονικό διάστημα 07:30 – 17:00 για τις εργάσιμες ημέρες.</w:t>
      </w:r>
    </w:p>
    <w:p w14:paraId="0AA4E4B8" w14:textId="77777777" w:rsidR="007D69F3" w:rsidRPr="00EF2032" w:rsidRDefault="007D69F3" w:rsidP="00A03EAC">
      <w:pPr>
        <w:numPr>
          <w:ilvl w:val="0"/>
          <w:numId w:val="29"/>
        </w:numPr>
        <w:suppressAutoHyphens w:val="0"/>
        <w:spacing w:before="120"/>
        <w:ind w:left="357" w:hanging="357"/>
        <w:rPr>
          <w:rFonts w:cs="Tahoma"/>
          <w:lang w:val="el-GR"/>
        </w:rPr>
      </w:pPr>
      <w:r w:rsidRPr="00EF2032">
        <w:rPr>
          <w:rFonts w:cs="Tahoma"/>
          <w:b/>
          <w:lang w:val="el-GR"/>
        </w:rPr>
        <w:t>ΕΩΚ</w:t>
      </w:r>
      <w:r w:rsidRPr="00EF2032">
        <w:rPr>
          <w:rFonts w:cs="Tahoma"/>
          <w:lang w:val="el-GR"/>
        </w:rPr>
        <w:t xml:space="preserve"> (επιπλέον ώρες κάλυψης): Το υπόλοιπο χρονικό διάστημα.</w:t>
      </w:r>
    </w:p>
    <w:p w14:paraId="72E725EF" w14:textId="77777777" w:rsidR="007D69F3" w:rsidRPr="00EF2032" w:rsidRDefault="007D69F3" w:rsidP="00A03EAC">
      <w:pPr>
        <w:numPr>
          <w:ilvl w:val="0"/>
          <w:numId w:val="29"/>
        </w:numPr>
        <w:suppressAutoHyphens w:val="0"/>
        <w:spacing w:before="120"/>
        <w:rPr>
          <w:rFonts w:cs="Tahoma"/>
          <w:b/>
          <w:u w:val="single"/>
        </w:rPr>
      </w:pPr>
      <w:r w:rsidRPr="00EF2032">
        <w:rPr>
          <w:rFonts w:cs="Tahoma"/>
          <w:b/>
          <w:lang w:val="el-GR"/>
        </w:rPr>
        <w:t xml:space="preserve">Χρόνος αποκατάστασης βλάβης </w:t>
      </w:r>
      <w:r w:rsidRPr="00EF2032">
        <w:rPr>
          <w:rFonts w:cs="Tahoma"/>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EF2032">
        <w:rPr>
          <w:rFonts w:cs="Tahoma"/>
          <w:b/>
          <w:lang w:val="el-GR"/>
        </w:rPr>
        <w:t>αθροιστικά σε μηνιαία βάση.</w:t>
      </w:r>
      <w:r w:rsidRPr="00EF2032">
        <w:rPr>
          <w:rFonts w:cs="Tahoma"/>
          <w:szCs w:val="22"/>
          <w:lang w:val="el-GR"/>
        </w:rPr>
        <w:t xml:space="preserve"> </w:t>
      </w:r>
      <w:r w:rsidRPr="00EF2032">
        <w:rPr>
          <w:rFonts w:cs="Tahoma"/>
          <w:szCs w:val="22"/>
        </w:rPr>
        <w:t xml:space="preserve">Ο </w:t>
      </w:r>
      <w:r w:rsidRPr="00EF2032">
        <w:rPr>
          <w:rFonts w:cs="Tahoma"/>
          <w:szCs w:val="22"/>
          <w:lang w:val="el-GR"/>
        </w:rPr>
        <w:t>χρόνος</w:t>
      </w:r>
      <w:r w:rsidRPr="00EF2032">
        <w:rPr>
          <w:rFonts w:cs="Tahoma"/>
          <w:szCs w:val="22"/>
        </w:rPr>
        <w:t xml:space="preserve"> </w:t>
      </w:r>
      <w:r w:rsidRPr="00EF2032">
        <w:rPr>
          <w:rFonts w:cs="Tahoma"/>
          <w:szCs w:val="22"/>
          <w:lang w:val="el-GR"/>
        </w:rPr>
        <w:t>αυτός είναι</w:t>
      </w:r>
      <w:r w:rsidRPr="00EF2032">
        <w:rPr>
          <w:rFonts w:cs="Tahoma"/>
          <w:szCs w:val="22"/>
        </w:rPr>
        <w:t>:</w:t>
      </w:r>
    </w:p>
    <w:p w14:paraId="28A72713" w14:textId="77777777" w:rsidR="007D69F3" w:rsidRPr="00EF2032" w:rsidRDefault="007D69F3" w:rsidP="00A03EAC">
      <w:pPr>
        <w:numPr>
          <w:ilvl w:val="0"/>
          <w:numId w:val="27"/>
        </w:numPr>
        <w:suppressAutoHyphens w:val="0"/>
        <w:spacing w:before="120"/>
        <w:rPr>
          <w:rFonts w:cs="Tahoma"/>
          <w:szCs w:val="22"/>
          <w:lang w:val="el-GR"/>
        </w:rPr>
      </w:pPr>
      <w:r w:rsidRPr="00EF2032">
        <w:rPr>
          <w:rFonts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2F92BEDF" w14:textId="77777777" w:rsidR="007D69F3" w:rsidRPr="00EF2032" w:rsidRDefault="007D69F3" w:rsidP="00A03EAC">
      <w:pPr>
        <w:numPr>
          <w:ilvl w:val="0"/>
          <w:numId w:val="27"/>
        </w:numPr>
        <w:suppressAutoHyphens w:val="0"/>
        <w:spacing w:before="120"/>
        <w:rPr>
          <w:rFonts w:cs="Tahoma"/>
          <w:szCs w:val="22"/>
          <w:lang w:val="el-GR"/>
        </w:rPr>
      </w:pPr>
      <w:r w:rsidRPr="00EF2032">
        <w:rPr>
          <w:rFonts w:cs="Tahoma"/>
          <w:szCs w:val="22"/>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2BB148FB" w14:textId="77777777" w:rsidR="007D69F3" w:rsidRPr="00EF2032" w:rsidRDefault="007D69F3" w:rsidP="00A03EAC">
      <w:pPr>
        <w:numPr>
          <w:ilvl w:val="0"/>
          <w:numId w:val="29"/>
        </w:numPr>
        <w:suppressAutoHyphens w:val="0"/>
        <w:spacing w:before="120"/>
        <w:rPr>
          <w:rFonts w:cs="Tahoma"/>
          <w:b/>
          <w:bCs/>
          <w:u w:val="single"/>
          <w:lang w:val="el-GR"/>
        </w:rPr>
      </w:pPr>
      <w:r w:rsidRPr="00EF2032">
        <w:rPr>
          <w:rFonts w:cs="Tahoma"/>
          <w:b/>
          <w:bCs/>
          <w:lang w:val="el-GR"/>
        </w:rPr>
        <w:t xml:space="preserve">Χρόνος αποκατάστασης δυσλειτουργίας </w:t>
      </w:r>
      <w:r w:rsidRPr="00EF2032">
        <w:rPr>
          <w:rFonts w:cs="Tahoma"/>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EF2032">
        <w:rPr>
          <w:rFonts w:cs="Tahoma"/>
          <w:b/>
          <w:bCs/>
          <w:lang w:val="el-GR"/>
        </w:rPr>
        <w:t>αθροιστικά σε μηνιαία βάση.</w:t>
      </w:r>
      <w:r w:rsidRPr="00EF2032">
        <w:rPr>
          <w:rFonts w:cs="Tahoma"/>
          <w:lang w:val="el-GR"/>
        </w:rPr>
        <w:t xml:space="preserve"> Ο χρόνος αυτός είναι:</w:t>
      </w:r>
    </w:p>
    <w:p w14:paraId="4B49821A" w14:textId="77777777" w:rsidR="007D69F3" w:rsidRPr="00EF2032" w:rsidRDefault="007D69F3" w:rsidP="00A03EAC">
      <w:pPr>
        <w:numPr>
          <w:ilvl w:val="0"/>
          <w:numId w:val="27"/>
        </w:numPr>
        <w:suppressAutoHyphens w:val="0"/>
        <w:spacing w:before="120"/>
        <w:rPr>
          <w:rFonts w:cs="Tahoma"/>
          <w:szCs w:val="22"/>
          <w:lang w:val="el-GR"/>
        </w:rPr>
      </w:pPr>
      <w:r w:rsidRPr="00EF2032">
        <w:rPr>
          <w:rFonts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5E10ECC5" w14:textId="77777777" w:rsidR="007D69F3" w:rsidRPr="00EF2032" w:rsidRDefault="007D69F3" w:rsidP="00A03EAC">
      <w:pPr>
        <w:numPr>
          <w:ilvl w:val="0"/>
          <w:numId w:val="27"/>
        </w:numPr>
        <w:suppressAutoHyphens w:val="0"/>
        <w:spacing w:before="120"/>
        <w:rPr>
          <w:rFonts w:cs="Tahoma"/>
          <w:szCs w:val="22"/>
          <w:lang w:val="el-GR"/>
        </w:rPr>
      </w:pPr>
      <w:r w:rsidRPr="00EF2032">
        <w:rPr>
          <w:rFonts w:cs="Tahoma"/>
          <w:szCs w:val="22"/>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4A582CCA" w14:textId="77777777" w:rsidR="007D69F3" w:rsidRPr="00EF2032" w:rsidRDefault="007D69F3" w:rsidP="007D69F3">
      <w:pPr>
        <w:spacing w:before="120"/>
        <w:rPr>
          <w:rFonts w:cs="Tahoma"/>
          <w:b/>
          <w:u w:val="single"/>
          <w:lang w:val="el-GR"/>
        </w:rPr>
      </w:pPr>
    </w:p>
    <w:p w14:paraId="33BB1873" w14:textId="77777777" w:rsidR="007D69F3" w:rsidRPr="00EF2032" w:rsidRDefault="007D69F3" w:rsidP="007D69F3">
      <w:pPr>
        <w:spacing w:before="120"/>
        <w:rPr>
          <w:rFonts w:cs="Tahoma"/>
          <w:b/>
          <w:u w:val="single"/>
          <w:lang w:val="el-GR"/>
        </w:rPr>
      </w:pPr>
      <w:r w:rsidRPr="00EF2032">
        <w:rPr>
          <w:rFonts w:cs="Tahoma"/>
          <w:b/>
          <w:u w:val="single"/>
          <w:lang w:val="el-GR"/>
        </w:rPr>
        <w:t xml:space="preserve">Μη διαθεσιμότητα – Ρήτρες: </w:t>
      </w:r>
    </w:p>
    <w:p w14:paraId="2BA5D02A" w14:textId="77777777" w:rsidR="007D69F3" w:rsidRPr="00EF2032" w:rsidRDefault="007D69F3" w:rsidP="007D69F3">
      <w:pPr>
        <w:spacing w:before="120"/>
        <w:rPr>
          <w:rFonts w:cs="Tahoma"/>
          <w:szCs w:val="22"/>
          <w:lang w:val="el-GR"/>
        </w:rPr>
      </w:pPr>
      <w:bookmarkStart w:id="540" w:name="OLE_LINK5"/>
      <w:bookmarkStart w:id="541" w:name="OLE_LINK6"/>
      <w:r w:rsidRPr="00EF2032">
        <w:rPr>
          <w:rFonts w:cs="Tahoma"/>
          <w:szCs w:val="22"/>
          <w:lang w:val="el-GR"/>
        </w:rPr>
        <w:t xml:space="preserve">Σε περίπτωση υπέρβασης του </w:t>
      </w:r>
      <w:r w:rsidRPr="00EF2032">
        <w:rPr>
          <w:rFonts w:cs="Tahoma"/>
          <w:b/>
          <w:szCs w:val="22"/>
          <w:lang w:val="el-GR"/>
        </w:rPr>
        <w:t xml:space="preserve">μηνιαίου </w:t>
      </w:r>
      <w:r w:rsidRPr="00EF2032">
        <w:rPr>
          <w:rFonts w:cs="Tahoma"/>
          <w:b/>
          <w:bCs/>
          <w:lang w:val="el-GR"/>
        </w:rPr>
        <w:t xml:space="preserve">χρόνου </w:t>
      </w:r>
      <w:r w:rsidRPr="00EF2032">
        <w:rPr>
          <w:rFonts w:cs="Tahoma"/>
          <w:b/>
          <w:bCs/>
          <w:szCs w:val="22"/>
          <w:lang w:val="el-GR"/>
        </w:rPr>
        <w:t>αποκατάστασης βλάβης</w:t>
      </w:r>
      <w:r w:rsidRPr="00EF2032">
        <w:rPr>
          <w:rFonts w:cs="Tahoma"/>
          <w:szCs w:val="22"/>
          <w:lang w:val="el-GR"/>
        </w:rPr>
        <w:t>, επιβάλλεται στον Ανάδοχο ρήτρα ίση με το μεγαλύτερο εκ των δύο ακόλουθων τιμών:</w:t>
      </w:r>
    </w:p>
    <w:p w14:paraId="132FB3AD" w14:textId="77777777" w:rsidR="007D69F3" w:rsidRPr="00EF2032" w:rsidRDefault="007D69F3" w:rsidP="00671CDE">
      <w:pPr>
        <w:numPr>
          <w:ilvl w:val="0"/>
          <w:numId w:val="28"/>
        </w:numPr>
        <w:suppressAutoHyphens w:val="0"/>
        <w:spacing w:before="120"/>
        <w:rPr>
          <w:rFonts w:cs="Tahoma"/>
          <w:szCs w:val="22"/>
          <w:lang w:val="el-GR"/>
        </w:rPr>
      </w:pPr>
      <w:r w:rsidRPr="00EF2032">
        <w:rPr>
          <w:rFonts w:cs="Tahoma"/>
          <w:b/>
          <w:szCs w:val="22"/>
          <w:lang w:val="el-GR"/>
        </w:rPr>
        <w:t>0,05%</w:t>
      </w:r>
      <w:r w:rsidRPr="00EF2032">
        <w:rPr>
          <w:rFonts w:cs="Tahoma"/>
          <w:szCs w:val="22"/>
          <w:lang w:val="el-GR"/>
        </w:rPr>
        <w:t xml:space="preserve"> επί του συμβατικού τιμήματος της μονάδας/τμήματος που είναι εκτός λειτουργίας</w:t>
      </w:r>
    </w:p>
    <w:p w14:paraId="280CB436" w14:textId="77777777" w:rsidR="007D69F3" w:rsidRPr="00EF2032" w:rsidRDefault="007D69F3" w:rsidP="00671CDE">
      <w:pPr>
        <w:numPr>
          <w:ilvl w:val="0"/>
          <w:numId w:val="28"/>
        </w:numPr>
        <w:suppressAutoHyphens w:val="0"/>
        <w:spacing w:before="120"/>
        <w:rPr>
          <w:rFonts w:eastAsia="SimSun" w:cs="Tahoma"/>
          <w:sz w:val="24"/>
          <w:lang w:val="el-GR"/>
        </w:rPr>
      </w:pPr>
      <w:r w:rsidRPr="00EF2032">
        <w:rPr>
          <w:rFonts w:cs="Tahoma"/>
          <w:b/>
          <w:szCs w:val="22"/>
          <w:lang w:val="el-GR"/>
        </w:rPr>
        <w:t>0,2%</w:t>
      </w:r>
      <w:r w:rsidRPr="00EF2032">
        <w:rPr>
          <w:rFonts w:cs="Tahoma"/>
          <w:szCs w:val="22"/>
          <w:lang w:val="el-GR"/>
        </w:rPr>
        <w:t xml:space="preserve"> επί του τρέχοντος ετήσιου κόστους συντήρησης του συνόλου του συστήματος.</w:t>
      </w:r>
    </w:p>
    <w:p w14:paraId="0A6A5695" w14:textId="77777777" w:rsidR="007D69F3" w:rsidRPr="00EF2032" w:rsidRDefault="007D69F3" w:rsidP="007D69F3">
      <w:pPr>
        <w:spacing w:before="120"/>
        <w:rPr>
          <w:rFonts w:cs="Tahoma"/>
          <w:szCs w:val="22"/>
          <w:lang w:val="el-GR"/>
        </w:rPr>
      </w:pPr>
      <w:r w:rsidRPr="00EF2032">
        <w:rPr>
          <w:rFonts w:cs="Tahoma"/>
          <w:b/>
          <w:szCs w:val="22"/>
          <w:lang w:val="el-GR"/>
        </w:rPr>
        <w:t>για κάθε επιπλέον ώρα βλάβης</w:t>
      </w:r>
      <w:r w:rsidRPr="00EF2032">
        <w:rPr>
          <w:rFonts w:cs="Tahoma"/>
          <w:szCs w:val="22"/>
          <w:lang w:val="el-GR"/>
        </w:rPr>
        <w:t xml:space="preserve"> </w:t>
      </w:r>
      <w:r w:rsidRPr="00EF2032">
        <w:rPr>
          <w:rFonts w:cs="Tahoma"/>
          <w:b/>
          <w:szCs w:val="22"/>
          <w:lang w:val="el-GR"/>
        </w:rPr>
        <w:t>(μη διαθεσιμότητας)/δυσλειτουργίας</w:t>
      </w:r>
      <w:r w:rsidRPr="00EF2032">
        <w:rPr>
          <w:rFonts w:cs="Tahoma"/>
          <w:szCs w:val="22"/>
          <w:lang w:val="el-GR"/>
        </w:rPr>
        <w:t>, εφόσον αυτή είναι εντός ΚΩΚ, ή το ήμισυ του ως άνω υπολογιζόμενου ποσού, εφόσον η ώρα είναι εκτός ΚΩΚ.</w:t>
      </w:r>
    </w:p>
    <w:bookmarkEnd w:id="540"/>
    <w:bookmarkEnd w:id="541"/>
    <w:p w14:paraId="2C88593D" w14:textId="77777777" w:rsidR="007D69F3" w:rsidRPr="00EF2032" w:rsidRDefault="007D69F3" w:rsidP="007D69F3">
      <w:pPr>
        <w:spacing w:before="120"/>
        <w:rPr>
          <w:rFonts w:cs="Tahoma"/>
          <w:i/>
          <w:u w:val="single"/>
          <w:lang w:val="el-GR"/>
        </w:rPr>
      </w:pPr>
    </w:p>
    <w:p w14:paraId="05D43B1A" w14:textId="77777777" w:rsidR="007D69F3" w:rsidRPr="00EF2032" w:rsidRDefault="007D69F3" w:rsidP="007D69F3">
      <w:pPr>
        <w:spacing w:before="120"/>
        <w:rPr>
          <w:rFonts w:cs="Tahoma"/>
          <w:szCs w:val="22"/>
          <w:lang w:val="el-GR"/>
        </w:rPr>
      </w:pPr>
      <w:r w:rsidRPr="00EF2032">
        <w:rPr>
          <w:rFonts w:cs="Tahoma"/>
          <w:szCs w:val="22"/>
          <w:lang w:val="el-GR"/>
        </w:rPr>
        <w:t xml:space="preserve">Σε περίπτωση υπέρβασης του </w:t>
      </w:r>
      <w:r w:rsidRPr="00EF2032">
        <w:rPr>
          <w:rFonts w:cs="Tahoma"/>
          <w:b/>
          <w:szCs w:val="22"/>
          <w:lang w:val="el-GR"/>
        </w:rPr>
        <w:t xml:space="preserve">μηνιαίου </w:t>
      </w:r>
      <w:r w:rsidRPr="00EF2032">
        <w:rPr>
          <w:rFonts w:cs="Tahoma"/>
          <w:b/>
          <w:bCs/>
          <w:lang w:val="el-GR"/>
        </w:rPr>
        <w:t xml:space="preserve">χρόνου </w:t>
      </w:r>
      <w:r w:rsidRPr="00EF2032">
        <w:rPr>
          <w:rFonts w:cs="Tahoma"/>
          <w:b/>
          <w:bCs/>
          <w:szCs w:val="22"/>
          <w:lang w:val="el-GR"/>
        </w:rPr>
        <w:t>αποκατάστασης δυσλειτουργίας</w:t>
      </w:r>
      <w:r w:rsidRPr="00EF2032">
        <w:rPr>
          <w:rFonts w:cs="Tahoma"/>
          <w:szCs w:val="22"/>
          <w:lang w:val="el-GR"/>
        </w:rPr>
        <w:t>, επιβάλλεται στον Ανάδοχο ρήτρα ίση με το μεγαλύτερο εκ των δύο ακόλουθων τιμών:</w:t>
      </w:r>
    </w:p>
    <w:p w14:paraId="39EC01ED" w14:textId="77777777" w:rsidR="007D69F3" w:rsidRPr="00EF2032" w:rsidRDefault="007D69F3" w:rsidP="00671CDE">
      <w:pPr>
        <w:numPr>
          <w:ilvl w:val="0"/>
          <w:numId w:val="28"/>
        </w:numPr>
        <w:suppressAutoHyphens w:val="0"/>
        <w:spacing w:before="120"/>
        <w:rPr>
          <w:rFonts w:cs="Tahoma"/>
          <w:szCs w:val="22"/>
          <w:lang w:val="el-GR"/>
        </w:rPr>
      </w:pPr>
      <w:r w:rsidRPr="00EF2032">
        <w:rPr>
          <w:rFonts w:cs="Tahoma"/>
          <w:b/>
          <w:szCs w:val="22"/>
          <w:lang w:val="el-GR"/>
        </w:rPr>
        <w:t>0,02%</w:t>
      </w:r>
      <w:r w:rsidRPr="00EF2032">
        <w:rPr>
          <w:rFonts w:cs="Tahoma"/>
          <w:szCs w:val="22"/>
          <w:lang w:val="el-GR"/>
        </w:rPr>
        <w:t xml:space="preserve"> επί του συμβατικού τιμήματος της μονάδας/τμήματος που είναι εκτός λειτουργίας</w:t>
      </w:r>
    </w:p>
    <w:p w14:paraId="2E12C4C1" w14:textId="77777777" w:rsidR="007D69F3" w:rsidRPr="00EF2032" w:rsidRDefault="007D69F3" w:rsidP="00671CDE">
      <w:pPr>
        <w:numPr>
          <w:ilvl w:val="0"/>
          <w:numId w:val="28"/>
        </w:numPr>
        <w:suppressAutoHyphens w:val="0"/>
        <w:spacing w:before="120"/>
        <w:rPr>
          <w:rFonts w:eastAsia="SimSun" w:cs="Tahoma"/>
          <w:sz w:val="24"/>
          <w:lang w:val="el-GR"/>
        </w:rPr>
      </w:pPr>
      <w:r w:rsidRPr="00EF2032">
        <w:rPr>
          <w:rFonts w:cs="Tahoma"/>
          <w:b/>
          <w:szCs w:val="22"/>
          <w:lang w:val="el-GR"/>
        </w:rPr>
        <w:t>0,1%</w:t>
      </w:r>
      <w:r w:rsidRPr="00EF2032">
        <w:rPr>
          <w:rFonts w:cs="Tahoma"/>
          <w:szCs w:val="22"/>
          <w:lang w:val="el-GR"/>
        </w:rPr>
        <w:t xml:space="preserve"> επί του τρέχοντος ετήσιου κόστους συντήρησης του συνόλου του συστήματος.</w:t>
      </w:r>
    </w:p>
    <w:p w14:paraId="2112E9EB" w14:textId="77777777" w:rsidR="007D69F3" w:rsidRPr="00EF2032" w:rsidRDefault="007D69F3" w:rsidP="007D69F3">
      <w:pPr>
        <w:spacing w:before="120"/>
        <w:rPr>
          <w:rFonts w:cs="Tahoma"/>
          <w:szCs w:val="22"/>
          <w:lang w:val="el-GR"/>
        </w:rPr>
      </w:pPr>
      <w:r w:rsidRPr="00EF2032">
        <w:rPr>
          <w:rFonts w:cs="Tahoma"/>
          <w:b/>
          <w:szCs w:val="22"/>
          <w:lang w:val="el-GR"/>
        </w:rPr>
        <w:t>για κάθε επιπλέον ώρα βλάβης</w:t>
      </w:r>
      <w:r w:rsidRPr="00EF2032">
        <w:rPr>
          <w:rFonts w:cs="Tahoma"/>
          <w:szCs w:val="22"/>
          <w:lang w:val="el-GR"/>
        </w:rPr>
        <w:t xml:space="preserve"> </w:t>
      </w:r>
      <w:r w:rsidRPr="00EF2032">
        <w:rPr>
          <w:rFonts w:cs="Tahoma"/>
          <w:b/>
          <w:szCs w:val="22"/>
          <w:lang w:val="el-GR"/>
        </w:rPr>
        <w:t>(μη διαθεσιμότητας)/δυσλειτουργίας</w:t>
      </w:r>
      <w:r w:rsidRPr="00EF2032">
        <w:rPr>
          <w:rFonts w:cs="Tahoma"/>
          <w:szCs w:val="22"/>
          <w:lang w:val="el-GR"/>
        </w:rPr>
        <w:t>, εφόσον αυτή είναι εντός ΚΩΚ, ή το ήμισυ του ως άνω υπολογιζόμενου ποσού, εφόσον η ώρα είναι εκτός ΚΩΚ.</w:t>
      </w:r>
    </w:p>
    <w:p w14:paraId="6DA4B2FC" w14:textId="77777777" w:rsidR="007D69F3" w:rsidRPr="00EF2032" w:rsidRDefault="007D69F3" w:rsidP="007D69F3">
      <w:pPr>
        <w:spacing w:before="120"/>
        <w:rPr>
          <w:rFonts w:cs="Tahoma"/>
          <w:i/>
          <w:u w:val="single"/>
          <w:lang w:val="el-GR"/>
        </w:rPr>
      </w:pPr>
    </w:p>
    <w:p w14:paraId="62736CD9" w14:textId="77777777" w:rsidR="007D69F3" w:rsidRPr="00EF2032" w:rsidRDefault="007D69F3" w:rsidP="007D69F3">
      <w:pPr>
        <w:spacing w:before="120"/>
        <w:rPr>
          <w:rFonts w:cs="Tahoma"/>
          <w:i/>
          <w:u w:val="single"/>
        </w:rPr>
      </w:pPr>
      <w:r w:rsidRPr="00EF2032">
        <w:rPr>
          <w:rFonts w:cs="Tahoma"/>
          <w:i/>
          <w:u w:val="single"/>
        </w:rPr>
        <w:t>Διευκρινίζεται ότι:</w:t>
      </w:r>
    </w:p>
    <w:p w14:paraId="0123B20E" w14:textId="77777777" w:rsidR="007D69F3" w:rsidRPr="00EF2032" w:rsidRDefault="007D69F3" w:rsidP="00671CDE">
      <w:pPr>
        <w:numPr>
          <w:ilvl w:val="0"/>
          <w:numId w:val="30"/>
        </w:numPr>
        <w:suppressAutoHyphens w:val="0"/>
        <w:spacing w:before="120"/>
        <w:rPr>
          <w:rFonts w:cs="Tahoma"/>
          <w:i/>
          <w:lang w:val="el-GR"/>
        </w:rPr>
      </w:pPr>
      <w:r w:rsidRPr="00EF2032">
        <w:rPr>
          <w:rFonts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517261CE" w14:textId="77777777" w:rsidR="007D69F3" w:rsidRPr="00EF2032" w:rsidRDefault="007D69F3" w:rsidP="00671CDE">
      <w:pPr>
        <w:numPr>
          <w:ilvl w:val="0"/>
          <w:numId w:val="30"/>
        </w:numPr>
        <w:suppressAutoHyphens w:val="0"/>
        <w:spacing w:before="120"/>
        <w:rPr>
          <w:rFonts w:cs="Tahoma"/>
          <w:i/>
          <w:lang w:val="el-GR"/>
        </w:rPr>
      </w:pPr>
      <w:r w:rsidRPr="00EF2032">
        <w:rPr>
          <w:rFonts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2C1F07CF" w14:textId="77777777" w:rsidR="007D69F3" w:rsidRPr="00EF2032" w:rsidRDefault="007D69F3" w:rsidP="007D69F3">
      <w:pPr>
        <w:spacing w:before="120"/>
        <w:rPr>
          <w:rFonts w:cs="Tahoma"/>
          <w:b/>
          <w:u w:val="single"/>
          <w:lang w:val="el-GR"/>
        </w:rPr>
      </w:pPr>
    </w:p>
    <w:p w14:paraId="3D7B6BB0" w14:textId="77777777" w:rsidR="007D69F3" w:rsidRPr="00EF2032" w:rsidRDefault="007D69F3" w:rsidP="007D69F3">
      <w:pPr>
        <w:spacing w:before="120"/>
        <w:rPr>
          <w:rFonts w:cs="Tahoma"/>
          <w:b/>
          <w:u w:val="single"/>
        </w:rPr>
      </w:pPr>
      <w:r w:rsidRPr="00EF2032">
        <w:rPr>
          <w:rFonts w:cs="Tahoma"/>
          <w:b/>
          <w:u w:val="single"/>
        </w:rPr>
        <w:t xml:space="preserve">Επιπρόσθετες ρήτρες </w:t>
      </w:r>
    </w:p>
    <w:p w14:paraId="42DF1076" w14:textId="77777777" w:rsidR="007D69F3" w:rsidRPr="00EF2032" w:rsidRDefault="007D69F3" w:rsidP="00671CDE">
      <w:pPr>
        <w:numPr>
          <w:ilvl w:val="0"/>
          <w:numId w:val="31"/>
        </w:numPr>
        <w:tabs>
          <w:tab w:val="num" w:pos="284"/>
        </w:tabs>
        <w:suppressAutoHyphens w:val="0"/>
        <w:spacing w:before="120"/>
        <w:ind w:left="284" w:hanging="291"/>
        <w:rPr>
          <w:rFonts w:cs="Tahoma"/>
          <w:lang w:val="el-GR"/>
        </w:rPr>
      </w:pPr>
      <w:r w:rsidRPr="00EF2032">
        <w:rPr>
          <w:rFonts w:cs="Tahoma"/>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02874A53" w14:textId="77777777" w:rsidR="007D69F3" w:rsidRPr="00EF2032" w:rsidRDefault="007D69F3" w:rsidP="00671CDE">
      <w:pPr>
        <w:numPr>
          <w:ilvl w:val="0"/>
          <w:numId w:val="28"/>
        </w:numPr>
        <w:suppressAutoHyphens w:val="0"/>
        <w:spacing w:before="120"/>
        <w:rPr>
          <w:rFonts w:cs="Tahoma"/>
          <w:b/>
          <w:szCs w:val="22"/>
          <w:lang w:val="el-GR"/>
        </w:rPr>
      </w:pPr>
      <w:r w:rsidRPr="00EF2032">
        <w:rPr>
          <w:rFonts w:cs="Tahoma"/>
          <w:szCs w:val="22"/>
          <w:lang w:val="el-GR"/>
        </w:rPr>
        <w:t xml:space="preserve">επιβάλλεται στον Ανάδοχο ρήτρα ίση με </w:t>
      </w:r>
      <w:r w:rsidRPr="00EF2032">
        <w:rPr>
          <w:rFonts w:cs="Tahoma"/>
          <w:b/>
          <w:szCs w:val="22"/>
          <w:lang w:val="el-GR"/>
        </w:rPr>
        <w:t>0,02%</w:t>
      </w:r>
      <w:r w:rsidRPr="00EF2032">
        <w:rPr>
          <w:rFonts w:cs="Tahoma"/>
          <w:szCs w:val="22"/>
          <w:lang w:val="el-GR"/>
        </w:rPr>
        <w:t xml:space="preserve"> επί του συμβατικού τιμήματος της μονάδας/τμήματος που είναι εκτός λειτουργίας,</w:t>
      </w:r>
      <w:r w:rsidRPr="00EF2032">
        <w:rPr>
          <w:rFonts w:cs="Tahoma"/>
          <w:lang w:val="el-GR"/>
        </w:rPr>
        <w:t xml:space="preserve"> κατά τη διάρκεια της περιόδου εγγύησης</w:t>
      </w:r>
    </w:p>
    <w:p w14:paraId="1B3B0242" w14:textId="77777777" w:rsidR="007D69F3" w:rsidRPr="00EF2032" w:rsidRDefault="007D69F3" w:rsidP="00671CDE">
      <w:pPr>
        <w:numPr>
          <w:ilvl w:val="0"/>
          <w:numId w:val="28"/>
        </w:numPr>
        <w:suppressAutoHyphens w:val="0"/>
        <w:spacing w:before="120"/>
        <w:rPr>
          <w:rFonts w:cs="Tahoma"/>
          <w:szCs w:val="22"/>
          <w:lang w:val="el-GR"/>
        </w:rPr>
      </w:pPr>
      <w:r w:rsidRPr="00EF2032">
        <w:rPr>
          <w:rFonts w:cs="Tahoma"/>
          <w:szCs w:val="22"/>
          <w:lang w:val="el-GR"/>
        </w:rPr>
        <w:t>δεν καταβάλλεται (για τον τρέχοντα μήνα) τίμημα συντήρησης για την μονάδα αυτή κατά τη διάρκεια της περιόδου συντήρησης (</w:t>
      </w:r>
      <w:r w:rsidRPr="00EF2032">
        <w:rPr>
          <w:rFonts w:cs="Tahoma"/>
          <w:lang w:val="el-GR"/>
        </w:rPr>
        <w:t>εφόσον υπογραφεί Σύμβαση Συντήρησης).</w:t>
      </w:r>
    </w:p>
    <w:p w14:paraId="41D268FB" w14:textId="77777777" w:rsidR="007D69F3" w:rsidRPr="00EF2032" w:rsidRDefault="007D69F3" w:rsidP="007D69F3">
      <w:pPr>
        <w:tabs>
          <w:tab w:val="center" w:pos="4153"/>
          <w:tab w:val="right" w:pos="8306"/>
        </w:tabs>
        <w:spacing w:before="120"/>
        <w:rPr>
          <w:rFonts w:cs="Tahoma"/>
          <w:lang w:val="el-GR"/>
        </w:rPr>
      </w:pPr>
    </w:p>
    <w:p w14:paraId="40124F35" w14:textId="77777777" w:rsidR="007D69F3" w:rsidRPr="00EF2032" w:rsidRDefault="007D69F3" w:rsidP="007D69F3">
      <w:pPr>
        <w:tabs>
          <w:tab w:val="center" w:pos="4153"/>
          <w:tab w:val="right" w:pos="8306"/>
        </w:tabs>
        <w:spacing w:before="120"/>
        <w:rPr>
          <w:rFonts w:cs="Tahoma"/>
          <w:szCs w:val="22"/>
          <w:lang w:val="el-GR"/>
        </w:rPr>
      </w:pPr>
      <w:r w:rsidRPr="00EF2032">
        <w:rPr>
          <w:rFonts w:cs="Tahoma"/>
          <w:szCs w:val="22"/>
          <w:lang w:val="el-GR"/>
        </w:rPr>
        <w:t xml:space="preserve">Οι ρήτρες της παρούσας παραγράφου </w:t>
      </w:r>
      <w:r w:rsidRPr="00EF2032">
        <w:rPr>
          <w:rFonts w:cs="Tahoma"/>
          <w:szCs w:val="22"/>
          <w:u w:val="single"/>
          <w:lang w:val="el-GR"/>
        </w:rPr>
        <w:t>δεν ισχύουν</w:t>
      </w:r>
      <w:r w:rsidRPr="00EF2032" w:rsidDel="00DB5A86">
        <w:rPr>
          <w:rFonts w:cs="Tahoma"/>
          <w:lang w:val="el-GR"/>
        </w:rPr>
        <w:t xml:space="preserve"> </w:t>
      </w:r>
      <w:r w:rsidRPr="00EF2032">
        <w:rPr>
          <w:rFonts w:cs="Tahoma"/>
          <w:szCs w:val="22"/>
          <w:lang w:val="el-GR"/>
        </w:rPr>
        <w:t xml:space="preserve">στην περίπτωση που εξοπλισμός ή λογισμικό του Κυβερνητικού </w:t>
      </w:r>
      <w:r w:rsidRPr="00EF2032">
        <w:rPr>
          <w:rFonts w:eastAsia="SimSun" w:cs="Tahoma"/>
          <w:lang w:val="el-GR"/>
        </w:rPr>
        <w:t xml:space="preserve">Υπολογιστικού Νέφους G-Cloud </w:t>
      </w:r>
      <w:r w:rsidRPr="00EF2032">
        <w:rPr>
          <w:rFonts w:cs="Tahoma"/>
          <w:szCs w:val="22"/>
          <w:lang w:val="el-GR"/>
        </w:rPr>
        <w:t>(</w:t>
      </w:r>
      <w:r w:rsidRPr="00EF2032">
        <w:rPr>
          <w:rFonts w:cs="Tahoma"/>
          <w:szCs w:val="22"/>
        </w:rPr>
        <w:t>Government</w:t>
      </w:r>
      <w:r w:rsidRPr="00EF2032">
        <w:rPr>
          <w:rFonts w:cs="Tahoma"/>
          <w:szCs w:val="22"/>
          <w:lang w:val="el-GR"/>
        </w:rPr>
        <w:t xml:space="preserve"> </w:t>
      </w:r>
      <w:r w:rsidRPr="00EF2032">
        <w:rPr>
          <w:rFonts w:cs="Tahoma"/>
          <w:szCs w:val="22"/>
        </w:rPr>
        <w:t>Cloud</w:t>
      </w:r>
      <w:r w:rsidRPr="00EF2032">
        <w:rPr>
          <w:rFonts w:cs="Tahoma"/>
          <w:szCs w:val="22"/>
          <w:lang w:val="el-GR"/>
        </w:rPr>
        <w:t xml:space="preserve">) ή/και του ΣΥΖΕΥΞΙΣ προκαλέσει </w:t>
      </w:r>
      <w:r w:rsidRPr="00EF2032">
        <w:rPr>
          <w:rFonts w:cs="Tahoma"/>
          <w:szCs w:val="22"/>
          <w:u w:val="single"/>
          <w:lang w:val="el-GR"/>
        </w:rPr>
        <w:t>αποδεδειγμένα</w:t>
      </w:r>
      <w:r w:rsidRPr="00EF2032">
        <w:rPr>
          <w:rFonts w:cs="Tahoma"/>
          <w:szCs w:val="22"/>
          <w:lang w:val="el-GR"/>
        </w:rPr>
        <w:t xml:space="preserve"> δυσλειτουργία (τεκμαιρόμενη από τα εργαλεία και τις αναφορές διαθεσιμότητας των σχετικών πόρων / υπηρεσιών του </w:t>
      </w:r>
      <w:r w:rsidRPr="00EF2032">
        <w:rPr>
          <w:rFonts w:cs="Tahoma"/>
          <w:szCs w:val="22"/>
          <w:lang w:val="en-US"/>
        </w:rPr>
        <w:t>G</w:t>
      </w:r>
      <w:r w:rsidRPr="00EF2032">
        <w:rPr>
          <w:rFonts w:cs="Tahoma"/>
          <w:szCs w:val="22"/>
          <w:lang w:val="el-GR"/>
        </w:rPr>
        <w:t>-</w:t>
      </w:r>
      <w:r w:rsidRPr="00EF2032">
        <w:rPr>
          <w:rFonts w:cs="Tahoma"/>
          <w:szCs w:val="22"/>
          <w:lang w:val="en-US"/>
        </w:rPr>
        <w:t>Cloud</w:t>
      </w:r>
      <w:r w:rsidRPr="00EF2032">
        <w:rPr>
          <w:rFonts w:cs="Tahoma"/>
          <w:szCs w:val="22"/>
          <w:lang w:val="el-GR"/>
        </w:rPr>
        <w:t>) σε παραδοτέο του Έργου.</w:t>
      </w:r>
    </w:p>
    <w:p w14:paraId="545D218B" w14:textId="77777777" w:rsidR="007D69F3" w:rsidRPr="00EF2032" w:rsidRDefault="007D69F3" w:rsidP="00EF2204">
      <w:pPr>
        <w:rPr>
          <w:rFonts w:eastAsia="SimSun"/>
          <w:lang w:val="el-GR"/>
        </w:rPr>
      </w:pPr>
    </w:p>
    <w:p w14:paraId="0409F5F5" w14:textId="2C3827CD" w:rsidR="003C2BEF" w:rsidRPr="00FF5F55" w:rsidRDefault="003C2BEF" w:rsidP="00EC6683">
      <w:pPr>
        <w:pStyle w:val="3"/>
        <w:numPr>
          <w:ilvl w:val="2"/>
          <w:numId w:val="80"/>
        </w:numPr>
      </w:pPr>
      <w:bookmarkStart w:id="542" w:name="_Toc75439482"/>
      <w:bookmarkStart w:id="543" w:name="_Toc80088702"/>
      <w:r w:rsidRPr="00FF5F55">
        <w:t>Προγραμματισμένες Διακοπές Υπηρεσίας</w:t>
      </w:r>
      <w:bookmarkEnd w:id="542"/>
      <w:bookmarkEnd w:id="543"/>
    </w:p>
    <w:p w14:paraId="1E788D4D" w14:textId="77777777" w:rsidR="007D69F3" w:rsidRPr="00EF2032" w:rsidRDefault="007D69F3" w:rsidP="007D69F3">
      <w:pPr>
        <w:spacing w:before="120"/>
        <w:rPr>
          <w:rFonts w:cs="Tahoma"/>
          <w:lang w:val="el-GR"/>
        </w:rPr>
      </w:pPr>
      <w:r w:rsidRPr="00EF2032">
        <w:rPr>
          <w:rFonts w:cs="Tahoma"/>
          <w:lang w:val="el-GR"/>
        </w:rPr>
        <w:t>Επιτρέπεται η διενέργεια προγραμματισμένων διακοπών της Υπηρεσίας (</w:t>
      </w:r>
      <w:r w:rsidRPr="00EF2032">
        <w:rPr>
          <w:rFonts w:cs="Tahoma"/>
          <w:lang w:val="en-US"/>
        </w:rPr>
        <w:t>Planned</w:t>
      </w:r>
      <w:r w:rsidRPr="00EF2032">
        <w:rPr>
          <w:rFonts w:cs="Tahoma"/>
          <w:lang w:val="el-GR"/>
        </w:rPr>
        <w:t xml:space="preserve"> </w:t>
      </w:r>
      <w:r w:rsidRPr="00EF2032">
        <w:rPr>
          <w:rFonts w:cs="Tahoma"/>
          <w:lang w:val="en-US"/>
        </w:rPr>
        <w:t>Outages</w:t>
      </w:r>
      <w:r w:rsidRPr="00EF2032">
        <w:rPr>
          <w:rFonts w:cs="Tahoma"/>
          <w:lang w:val="el-GR"/>
        </w:rPr>
        <w:t>), τόσο κατά την υλοποίηση του Έργου, όσο και κατά τη διάρκεια της ΠΕΣ, σύμφωνα με τις παρακάτω συνθήκες:</w:t>
      </w:r>
    </w:p>
    <w:p w14:paraId="11D17A6C" w14:textId="77777777" w:rsidR="007D69F3" w:rsidRPr="00EF2032" w:rsidRDefault="007D69F3" w:rsidP="00671CDE">
      <w:pPr>
        <w:widowControl w:val="0"/>
        <w:numPr>
          <w:ilvl w:val="0"/>
          <w:numId w:val="32"/>
        </w:numPr>
        <w:suppressAutoHyphens w:val="0"/>
        <w:adjustRightInd w:val="0"/>
        <w:spacing w:before="120"/>
        <w:textAlignment w:val="baseline"/>
        <w:rPr>
          <w:rFonts w:cs="Tahoma"/>
          <w:lang w:val="el-GR"/>
        </w:rPr>
      </w:pPr>
      <w:r w:rsidRPr="00EF2032">
        <w:rPr>
          <w:rFonts w:cs="Tahoma"/>
          <w:lang w:val="el-GR"/>
        </w:rPr>
        <w:t xml:space="preserve">Κάθε προγραμματισμένη διακοπή της υπηρεσίας από τον Ανάδοχο θα ανακοινώνεται τουλάχιστον </w:t>
      </w:r>
      <w:r w:rsidRPr="00EF2032">
        <w:rPr>
          <w:rFonts w:cs="Tahoma"/>
          <w:b/>
          <w:lang w:val="el-GR"/>
        </w:rPr>
        <w:t>15 ημερολογιακές ημέρες</w:t>
      </w:r>
      <w:r w:rsidRPr="00EF2032">
        <w:rPr>
          <w:rFonts w:cs="Tahoma"/>
          <w:lang w:val="el-GR"/>
        </w:rPr>
        <w:t xml:space="preserve"> νωρίτερα στο Φορέα, και θα πρέπει να τεκμηριώνεται κατάλληλα.</w:t>
      </w:r>
    </w:p>
    <w:p w14:paraId="2C524499" w14:textId="77777777" w:rsidR="007D69F3" w:rsidRPr="00EF2032" w:rsidRDefault="007D69F3" w:rsidP="00671CDE">
      <w:pPr>
        <w:widowControl w:val="0"/>
        <w:numPr>
          <w:ilvl w:val="0"/>
          <w:numId w:val="32"/>
        </w:numPr>
        <w:suppressAutoHyphens w:val="0"/>
        <w:adjustRightInd w:val="0"/>
        <w:spacing w:before="120"/>
        <w:textAlignment w:val="baseline"/>
        <w:rPr>
          <w:rFonts w:cs="Tahoma"/>
          <w:lang w:val="el-GR"/>
        </w:rPr>
      </w:pPr>
      <w:r w:rsidRPr="00EF2032">
        <w:rPr>
          <w:rFonts w:cs="Tahoma"/>
          <w:lang w:val="el-GR"/>
        </w:rPr>
        <w:t>Κάθε προγραμματισμένη διακοπή της υπηρεσίας θα πραγματοποιείται μόνο εφόσον ρητά συμφωνηθεί μεταξύ των δύο μερών.</w:t>
      </w:r>
    </w:p>
    <w:p w14:paraId="6B1E605F" w14:textId="77777777" w:rsidR="007D69F3" w:rsidRPr="00EF2032" w:rsidRDefault="007D69F3" w:rsidP="00671CDE">
      <w:pPr>
        <w:widowControl w:val="0"/>
        <w:numPr>
          <w:ilvl w:val="0"/>
          <w:numId w:val="32"/>
        </w:numPr>
        <w:suppressAutoHyphens w:val="0"/>
        <w:adjustRightInd w:val="0"/>
        <w:spacing w:before="120"/>
        <w:textAlignment w:val="baseline"/>
        <w:rPr>
          <w:rFonts w:cs="Tahoma"/>
          <w:lang w:val="el-GR"/>
        </w:rPr>
      </w:pPr>
      <w:r w:rsidRPr="00EF2032">
        <w:rPr>
          <w:rFonts w:cs="Tahoma"/>
          <w:lang w:val="el-GR"/>
        </w:rPr>
        <w:t>Η μέγιστη διάρκεια μίας προγραμματισμένης διακοπής υπηρεσιών θα συμφωνείται ρητά μεταξύ των δύο μερών.</w:t>
      </w:r>
    </w:p>
    <w:p w14:paraId="0763FE99" w14:textId="77777777" w:rsidR="007D69F3" w:rsidRPr="00EF2032" w:rsidRDefault="007D69F3" w:rsidP="00671CDE">
      <w:pPr>
        <w:widowControl w:val="0"/>
        <w:numPr>
          <w:ilvl w:val="0"/>
          <w:numId w:val="32"/>
        </w:numPr>
        <w:suppressAutoHyphens w:val="0"/>
        <w:adjustRightInd w:val="0"/>
        <w:spacing w:before="120"/>
        <w:textAlignment w:val="baseline"/>
        <w:rPr>
          <w:rFonts w:cs="Tahoma"/>
          <w:lang w:val="el-GR"/>
        </w:rPr>
      </w:pPr>
      <w:r w:rsidRPr="00EF2032">
        <w:rPr>
          <w:rFonts w:cs="Tahoma"/>
          <w:lang w:val="el-GR"/>
        </w:rPr>
        <w:t xml:space="preserve">Θα πραγματοποιείται μόνο </w:t>
      </w:r>
      <w:r w:rsidRPr="00EF2032">
        <w:rPr>
          <w:rFonts w:cs="Tahoma"/>
          <w:b/>
          <w:lang w:val="el-GR"/>
        </w:rPr>
        <w:t>σε ώρες ΕΩΚ</w:t>
      </w:r>
      <w:r w:rsidRPr="00EF2032">
        <w:rPr>
          <w:rFonts w:cs="Tahoma"/>
          <w:lang w:val="el-GR"/>
        </w:rPr>
        <w:t xml:space="preserve"> (όπως αυτές ορίζονται στην προηγούμενη ενότητα).</w:t>
      </w:r>
    </w:p>
    <w:p w14:paraId="222ADE38" w14:textId="77777777" w:rsidR="007D69F3" w:rsidRPr="00EF2032" w:rsidRDefault="007D69F3" w:rsidP="00671CDE">
      <w:pPr>
        <w:widowControl w:val="0"/>
        <w:numPr>
          <w:ilvl w:val="0"/>
          <w:numId w:val="32"/>
        </w:numPr>
        <w:suppressAutoHyphens w:val="0"/>
        <w:adjustRightInd w:val="0"/>
        <w:spacing w:before="120"/>
        <w:textAlignment w:val="baseline"/>
        <w:rPr>
          <w:rFonts w:cs="Tahoma"/>
          <w:lang w:val="el-GR"/>
        </w:rPr>
      </w:pPr>
      <w:r w:rsidRPr="00EF2032">
        <w:rPr>
          <w:rFonts w:cs="Tahoma"/>
          <w:lang w:val="el-GR"/>
        </w:rPr>
        <w:t xml:space="preserve">Η χρονική περίοδος απώλειας της υπηρεσίας που οφείλεται σε προγραμματισμένη διακοπή </w:t>
      </w:r>
      <w:r w:rsidRPr="00EF2032">
        <w:rPr>
          <w:rFonts w:cs="Tahoma"/>
          <w:b/>
          <w:lang w:val="el-GR"/>
        </w:rPr>
        <w:t>δε</w:t>
      </w:r>
      <w:r w:rsidRPr="00EF2032">
        <w:rPr>
          <w:rFonts w:cs="Tahoma"/>
          <w:lang w:val="el-GR"/>
        </w:rPr>
        <w:t xml:space="preserve"> θα υπολογίζεται στη μέτρηση των Ποιοτικών Κριτηρίων.</w:t>
      </w:r>
    </w:p>
    <w:p w14:paraId="619BCB61" w14:textId="77777777" w:rsidR="007D69F3" w:rsidRPr="00EF2032" w:rsidRDefault="007D69F3" w:rsidP="007D69F3">
      <w:pPr>
        <w:spacing w:before="120"/>
        <w:rPr>
          <w:rFonts w:cs="Tahoma"/>
          <w:lang w:val="el-GR"/>
        </w:rPr>
      </w:pPr>
      <w:r w:rsidRPr="00EF2032">
        <w:rPr>
          <w:rFonts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5A86EE3C" w14:textId="77777777" w:rsidR="003C2BEF" w:rsidRPr="00EF2032" w:rsidRDefault="003C2BEF" w:rsidP="003C2BEF">
      <w:pPr>
        <w:rPr>
          <w:lang w:val="el-GR"/>
        </w:rPr>
      </w:pPr>
    </w:p>
    <w:p w14:paraId="1CEC9E41" w14:textId="2C27222B" w:rsidR="00025B9C" w:rsidRPr="00EF2032" w:rsidRDefault="00025B9C" w:rsidP="00671CDE">
      <w:pPr>
        <w:pStyle w:val="2"/>
        <w:numPr>
          <w:ilvl w:val="1"/>
          <w:numId w:val="80"/>
        </w:numPr>
      </w:pPr>
      <w:bookmarkStart w:id="544" w:name="_Toc75439483"/>
      <w:bookmarkStart w:id="545" w:name="_Ref75526090"/>
      <w:bookmarkStart w:id="546" w:name="_Ref75527918"/>
      <w:bookmarkStart w:id="547" w:name="_Ref75527927"/>
      <w:bookmarkStart w:id="548" w:name="_Toc80088703"/>
      <w:r w:rsidRPr="00EF2032">
        <w:t>Ομάδα Έργου/Σχήμα Διοίκησης Έργου</w:t>
      </w:r>
      <w:bookmarkEnd w:id="544"/>
      <w:bookmarkEnd w:id="545"/>
      <w:bookmarkEnd w:id="546"/>
      <w:bookmarkEnd w:id="547"/>
      <w:bookmarkEnd w:id="548"/>
    </w:p>
    <w:p w14:paraId="502260CB" w14:textId="77777777" w:rsidR="003C2BEF" w:rsidRPr="00EF2032" w:rsidRDefault="003C2BEF" w:rsidP="00EF2204">
      <w:pPr>
        <w:rPr>
          <w:lang w:val="el-GR"/>
        </w:rPr>
      </w:pPr>
      <w:r w:rsidRPr="00EF2032">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51E81A45" w14:textId="77777777" w:rsidR="003C2BEF" w:rsidRPr="00EF2032" w:rsidRDefault="003C2BEF" w:rsidP="00EF2204">
      <w:pPr>
        <w:rPr>
          <w:lang w:val="el-GR"/>
        </w:rPr>
      </w:pPr>
      <w:r w:rsidRPr="00EF2032">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63B5827" w14:textId="4221C5EF" w:rsidR="003C2BEF" w:rsidRPr="00EF2032" w:rsidRDefault="003C2BEF" w:rsidP="00EF2204">
      <w:pPr>
        <w:rPr>
          <w:lang w:val="el-GR"/>
        </w:rPr>
      </w:pPr>
      <w:r w:rsidRPr="00EF2032">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73308EB0" w14:textId="77777777" w:rsidR="003C2BEF" w:rsidRPr="00EF2032" w:rsidRDefault="003C2BEF" w:rsidP="003C2BEF">
      <w:pPr>
        <w:rPr>
          <w:lang w:val="el-GR"/>
        </w:rPr>
      </w:pPr>
    </w:p>
    <w:p w14:paraId="3C7FD61E" w14:textId="7B7566E6" w:rsidR="00025B9C" w:rsidRPr="00EF2032" w:rsidRDefault="00025B9C" w:rsidP="00671CDE">
      <w:pPr>
        <w:pStyle w:val="2"/>
        <w:numPr>
          <w:ilvl w:val="1"/>
          <w:numId w:val="80"/>
        </w:numPr>
      </w:pPr>
      <w:bookmarkStart w:id="549" w:name="_Toc75439484"/>
      <w:bookmarkStart w:id="550" w:name="_Ref75526109"/>
      <w:bookmarkStart w:id="551" w:name="_Ref75528101"/>
      <w:bookmarkStart w:id="552" w:name="_Ref75528107"/>
      <w:bookmarkStart w:id="553" w:name="_Toc80088704"/>
      <w:r w:rsidRPr="00EF2032">
        <w:t>Μεθοδολογία διοίκησης και διασφάλισης ποιότητας</w:t>
      </w:r>
      <w:bookmarkEnd w:id="549"/>
      <w:bookmarkEnd w:id="550"/>
      <w:bookmarkEnd w:id="551"/>
      <w:bookmarkEnd w:id="552"/>
      <w:bookmarkEnd w:id="553"/>
    </w:p>
    <w:p w14:paraId="4A0D13C4" w14:textId="77777777" w:rsidR="0058613B" w:rsidRPr="00EF2032" w:rsidRDefault="0058613B" w:rsidP="0058613B">
      <w:pPr>
        <w:spacing w:before="120"/>
        <w:rPr>
          <w:lang w:val="el-GR"/>
        </w:rPr>
      </w:pPr>
      <w:r w:rsidRPr="00EF2032">
        <w:rPr>
          <w:lang w:val="el-GR"/>
        </w:rPr>
        <w:t xml:space="preserve">Ο υποψήφιος Ανάδοχος είναι υποχρεωμένος να συμπεριλάβει στην προσφορά του τη μεθοδολογία διοίκησης και διαχείρισης του έργου, καθώς και λεπτομερές χρονοδιάγραμμα υλοποίησης με τις περιγραφές εργασιών και παραδοτέων, αναλυτικές χρονικές περιόδους υλοποίησης (Φάσεις, διάρκειες εργασιών), ανθρώπινους πόρους, καθώς και τα κύρια ορόσημα του Έργου. </w:t>
      </w:r>
    </w:p>
    <w:p w14:paraId="72BC171F" w14:textId="77777777" w:rsidR="0058613B" w:rsidRPr="00EF2032" w:rsidRDefault="0058613B" w:rsidP="0058613B">
      <w:pPr>
        <w:spacing w:before="120"/>
        <w:rPr>
          <w:lang w:val="el-GR"/>
        </w:rPr>
      </w:pPr>
      <w:r w:rsidRPr="00EF2032">
        <w:rPr>
          <w:lang w:val="el-GR"/>
        </w:rPr>
        <w:t>Κατά τη διάρκεια υλοποίησης του Έργου, ο Ανάδοχος θα υποβάλλει Μηνιαίες Αναφορές Προόδου (</w:t>
      </w:r>
      <w:r w:rsidRPr="00EF2032">
        <w:t>progress</w:t>
      </w:r>
      <w:r w:rsidRPr="00EF2032">
        <w:rPr>
          <w:lang w:val="el-GR"/>
        </w:rPr>
        <w:t xml:space="preserve"> </w:t>
      </w:r>
      <w:r w:rsidRPr="00EF2032">
        <w:t>reports</w:t>
      </w:r>
      <w:r w:rsidRPr="00EF2032">
        <w:rPr>
          <w:lang w:val="el-GR"/>
        </w:rPr>
        <w:t>) σχετικά με τις δράσεις του και τις διαδικασίες εκτέλεσης του Έργου, έτσι ώστε να διασφαλίζεται:</w:t>
      </w:r>
    </w:p>
    <w:p w14:paraId="34D0070F" w14:textId="77777777" w:rsidR="0058613B" w:rsidRPr="00EF2032" w:rsidRDefault="0058613B" w:rsidP="00671CDE">
      <w:pPr>
        <w:numPr>
          <w:ilvl w:val="0"/>
          <w:numId w:val="50"/>
        </w:numPr>
        <w:spacing w:before="120"/>
        <w:ind w:left="714" w:hanging="357"/>
        <w:rPr>
          <w:lang w:val="el-GR"/>
        </w:rPr>
      </w:pPr>
      <w:r w:rsidRPr="00EF2032">
        <w:rPr>
          <w:lang w:val="el-GR"/>
        </w:rPr>
        <w:t>η τήρηση του χρονοδιαγράμματος του Έργου</w:t>
      </w:r>
    </w:p>
    <w:p w14:paraId="2BAB9B99" w14:textId="77777777" w:rsidR="0058613B" w:rsidRPr="00EF2032" w:rsidRDefault="0058613B" w:rsidP="00671CDE">
      <w:pPr>
        <w:numPr>
          <w:ilvl w:val="0"/>
          <w:numId w:val="50"/>
        </w:numPr>
        <w:spacing w:before="120"/>
        <w:ind w:left="714" w:hanging="357"/>
        <w:rPr>
          <w:lang w:val="el-GR"/>
        </w:rPr>
      </w:pPr>
      <w:r w:rsidRPr="00EF2032">
        <w:rPr>
          <w:lang w:val="el-GR"/>
        </w:rPr>
        <w:t>η ορθή, και συμβατή με τις προδιαγραφές, εκτέλεση των υποχρεώσεων του Αναδόχου.</w:t>
      </w:r>
    </w:p>
    <w:p w14:paraId="717D0B8E" w14:textId="77777777" w:rsidR="0058613B" w:rsidRPr="00EF2032" w:rsidRDefault="0058613B" w:rsidP="0058613B">
      <w:pPr>
        <w:spacing w:before="120"/>
        <w:rPr>
          <w:lang w:val="el-GR"/>
        </w:rPr>
      </w:pPr>
      <w:r w:rsidRPr="00EF2032">
        <w:rPr>
          <w:lang w:val="el-GR"/>
        </w:rPr>
        <w:t xml:space="preserve">Οι τακτικές συναντήσεις του Αναδόχου με την ΕΠΠΕ για την πρόοδο του Έργου θα διεξάγονται σε μηνιαία βάση. </w:t>
      </w:r>
    </w:p>
    <w:p w14:paraId="653131A8" w14:textId="77777777" w:rsidR="0058613B" w:rsidRPr="00EF2032" w:rsidRDefault="0058613B" w:rsidP="0058613B">
      <w:pPr>
        <w:spacing w:before="120"/>
        <w:rPr>
          <w:lang w:val="el-GR"/>
        </w:rPr>
      </w:pPr>
      <w:r w:rsidRPr="00EF2032">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B4AE99A" w14:textId="77777777" w:rsidR="0058613B" w:rsidRPr="00EF2032" w:rsidRDefault="0058613B" w:rsidP="0058613B">
      <w:pPr>
        <w:spacing w:before="120"/>
        <w:rPr>
          <w:lang w:val="el-GR"/>
        </w:rPr>
      </w:pPr>
      <w:r w:rsidRPr="00EF2032">
        <w:rPr>
          <w:lang w:val="el-GR"/>
        </w:rPr>
        <w:t>Εκτός από τις τακτικές συναντήσεις, ο Πρόεδρος της ΕΠΠΕ μπορεί να συγκαλέσει έκτακτες συναντήσεις εάν κριθεί απαραίτητο.</w:t>
      </w:r>
    </w:p>
    <w:p w14:paraId="73F07E2D" w14:textId="77777777" w:rsidR="0058613B" w:rsidRPr="00EF2032" w:rsidRDefault="0058613B" w:rsidP="0058613B">
      <w:pPr>
        <w:spacing w:before="120"/>
        <w:rPr>
          <w:lang w:val="el-GR"/>
        </w:rPr>
      </w:pPr>
      <w:r w:rsidRPr="00EF2032">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C257E41" w14:textId="77777777" w:rsidR="0058613B" w:rsidRPr="00EF2032" w:rsidRDefault="0058613B" w:rsidP="0058613B">
      <w:pPr>
        <w:spacing w:before="120"/>
        <w:rPr>
          <w:lang w:val="el-GR"/>
        </w:rPr>
      </w:pPr>
      <w:r w:rsidRPr="00EF2032">
        <w:rPr>
          <w:lang w:val="el-GR"/>
        </w:rPr>
        <w:t xml:space="preserve">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 </w:t>
      </w:r>
    </w:p>
    <w:p w14:paraId="756971D4" w14:textId="77777777" w:rsidR="0058613B" w:rsidRPr="00EF2032" w:rsidRDefault="0058613B" w:rsidP="0058613B">
      <w:pPr>
        <w:spacing w:before="120"/>
        <w:rPr>
          <w:lang w:val="el-GR"/>
        </w:rPr>
      </w:pPr>
      <w:r w:rsidRPr="00EF2032">
        <w:rPr>
          <w:b/>
          <w:bCs/>
          <w:lang w:val="el-GR"/>
        </w:rPr>
        <w:t xml:space="preserve">ΠΑΡΑΔΟΤΕΑ: ΠΙΙΙ. </w:t>
      </w:r>
      <w:r w:rsidRPr="00EF2032">
        <w:rPr>
          <w:lang w:val="el-GR"/>
        </w:rPr>
        <w:t>Αναφορές Διαχείρισης &amp; Διοίκησης Έργου (16 Μηνιαίες).</w:t>
      </w:r>
    </w:p>
    <w:p w14:paraId="21A5BB7C" w14:textId="77777777" w:rsidR="003C2BEF" w:rsidRPr="00EF2032" w:rsidRDefault="003C2BEF" w:rsidP="003C2BEF">
      <w:pPr>
        <w:rPr>
          <w:lang w:val="el-GR"/>
        </w:rPr>
      </w:pPr>
    </w:p>
    <w:p w14:paraId="0540218A" w14:textId="607173D4" w:rsidR="00025B9C" w:rsidRPr="00EF2032" w:rsidRDefault="00025B9C" w:rsidP="00671CDE">
      <w:pPr>
        <w:pStyle w:val="2"/>
        <w:numPr>
          <w:ilvl w:val="1"/>
          <w:numId w:val="80"/>
        </w:numPr>
      </w:pPr>
      <w:bookmarkStart w:id="554" w:name="_Toc75439485"/>
      <w:bookmarkStart w:id="555" w:name="_Toc80088705"/>
      <w:r w:rsidRPr="00EF2032">
        <w:t>Τόπος υλοποίησης/ παροχής των υπηρεσιών</w:t>
      </w:r>
      <w:bookmarkEnd w:id="554"/>
      <w:bookmarkEnd w:id="555"/>
    </w:p>
    <w:p w14:paraId="1F1ABE6C" w14:textId="0D0CC419" w:rsidR="003C2BEF" w:rsidRPr="00EF2032" w:rsidRDefault="003C2BEF" w:rsidP="00EF2204">
      <w:pPr>
        <w:rPr>
          <w:lang w:val="el-GR"/>
        </w:rPr>
      </w:pPr>
      <w:r w:rsidRPr="00EF2032">
        <w:rPr>
          <w:lang w:val="el-GR"/>
        </w:rPr>
        <w:t xml:space="preserve">Ο Ανάδοχος θα πρέπει να εγκαταστήσει το Σύστημα στον κόμβο </w:t>
      </w:r>
      <w:r w:rsidRPr="00EF2032">
        <w:t>Government</w:t>
      </w:r>
      <w:r w:rsidRPr="00EF2032">
        <w:rPr>
          <w:lang w:val="el-GR"/>
        </w:rPr>
        <w:t xml:space="preserve"> </w:t>
      </w:r>
      <w:r w:rsidRPr="00EF2032">
        <w:t>Cloud</w:t>
      </w:r>
      <w:r w:rsidRPr="00EF2032">
        <w:rPr>
          <w:lang w:val="el-GR"/>
        </w:rPr>
        <w:t xml:space="preserve"> (</w:t>
      </w:r>
      <w:r w:rsidRPr="00EF2032">
        <w:t>G</w:t>
      </w:r>
      <w:r w:rsidRPr="00EF2032">
        <w:rPr>
          <w:lang w:val="el-GR"/>
        </w:rPr>
        <w:t>-</w:t>
      </w:r>
      <w:r w:rsidRPr="00EF2032">
        <w:t>Cloud</w:t>
      </w:r>
      <w:r w:rsidRPr="00EF2032">
        <w:rPr>
          <w:lang w:val="el-GR"/>
        </w:rPr>
        <w:t xml:space="preserve">) και να παραδώσει σε πλήρη λειτουργία το σύνολο του ζητούμενου λογισμικού στον </w:t>
      </w:r>
      <w:r w:rsidRPr="00EF2032">
        <w:rPr>
          <w:color w:val="0070C0"/>
          <w:lang w:val="el-GR"/>
        </w:rPr>
        <w:t>Φορέα Λειτουργίας</w:t>
      </w:r>
      <w:r w:rsidRPr="00EF2032">
        <w:rPr>
          <w:lang w:val="el-GR"/>
        </w:rPr>
        <w:t>.</w:t>
      </w:r>
    </w:p>
    <w:p w14:paraId="60080628" w14:textId="4483D164" w:rsidR="003C2BEF" w:rsidRPr="00EF2032" w:rsidRDefault="003C2BEF" w:rsidP="00EF2204">
      <w:pPr>
        <w:rPr>
          <w:lang w:val="el-GR"/>
        </w:rPr>
      </w:pPr>
      <w:r w:rsidRPr="00EF2032">
        <w:rPr>
          <w:lang w:val="el-GR"/>
        </w:rPr>
        <w:t xml:space="preserve">Ο Ανάδοχος θα προσφέρει τις υπηρεσίες του κατά κύριο λόγο στις εγκαταστάσεις του </w:t>
      </w:r>
      <w:r w:rsidRPr="00EF2032">
        <w:rPr>
          <w:color w:val="0070C0"/>
          <w:lang w:val="el-GR"/>
        </w:rPr>
        <w:t>Φορέα Λειτουργίας</w:t>
      </w:r>
      <w:r w:rsidRPr="00EF2032">
        <w:rPr>
          <w:lang w:val="el-GR"/>
        </w:rPr>
        <w:t xml:space="preserve"> αλλά και σε όποια άλλα σημεία προκύψουν από τις απαιτήσεις του Έργου</w:t>
      </w:r>
      <w:r w:rsidR="00FA7283" w:rsidRPr="00EF2032">
        <w:rPr>
          <w:rFonts w:cs="Tahoma"/>
          <w:lang w:val="el-GR"/>
        </w:rPr>
        <w:t xml:space="preserve"> εντός του ν. Αττικής</w:t>
      </w:r>
      <w:r w:rsidRPr="00EF2032">
        <w:rPr>
          <w:lang w:val="el-GR"/>
        </w:rPr>
        <w:t>.</w:t>
      </w:r>
    </w:p>
    <w:p w14:paraId="2EE10CF7" w14:textId="77777777" w:rsidR="003C2BEF" w:rsidRPr="00EF2032" w:rsidRDefault="003C2BEF" w:rsidP="00EF2204">
      <w:pPr>
        <w:rPr>
          <w:lang w:val="el-GR"/>
        </w:rPr>
      </w:pPr>
      <w:r w:rsidRPr="00EF2032">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1A97E340" w14:textId="48F840D2" w:rsidR="00A613D1" w:rsidRPr="00481CB9" w:rsidRDefault="003C2BEF" w:rsidP="00481CB9">
      <w:pPr>
        <w:rPr>
          <w:rFonts w:cs="Tahoma"/>
          <w:lang w:val="el-GR"/>
        </w:rPr>
      </w:pPr>
      <w:r w:rsidRPr="00EF2032">
        <w:rPr>
          <w:rFonts w:cs="Tahoma"/>
          <w:lang w:val="el-GR"/>
        </w:rPr>
        <w:t xml:space="preserve">Τόπος υποβολής των παραδοτέων είναι η έδρα της ΚτΠ </w:t>
      </w:r>
      <w:r w:rsidR="007A1D39">
        <w:rPr>
          <w:rFonts w:cs="Tahoma"/>
          <w:lang w:val="el-GR"/>
        </w:rPr>
        <w:t>Μ.</w:t>
      </w:r>
      <w:r w:rsidRPr="00EF2032">
        <w:rPr>
          <w:rFonts w:cs="Tahoma"/>
          <w:lang w:val="el-GR"/>
        </w:rPr>
        <w:t>Α.Ε</w:t>
      </w:r>
      <w:r w:rsidR="00481CB9">
        <w:rPr>
          <w:rFonts w:cs="Tahoma"/>
          <w:lang w:val="el-GR"/>
        </w:rPr>
        <w:t>.</w:t>
      </w:r>
    </w:p>
    <w:p w14:paraId="4FF5DD00" w14:textId="77777777" w:rsidR="00CB3073" w:rsidRPr="00EF2032" w:rsidRDefault="00CB3073">
      <w:pPr>
        <w:suppressAutoHyphens w:val="0"/>
        <w:autoSpaceDE w:val="0"/>
        <w:spacing w:after="60"/>
        <w:rPr>
          <w:rFonts w:eastAsia="SimSun" w:cs="Tahoma"/>
          <w:szCs w:val="22"/>
          <w:lang w:val="el-GR"/>
        </w:rPr>
        <w:sectPr w:rsidR="00CB3073" w:rsidRPr="00EF2032" w:rsidSect="00DF02B0">
          <w:footerReference w:type="default" r:id="rId46"/>
          <w:footerReference w:type="first" r:id="rId47"/>
          <w:pgSz w:w="11906" w:h="16838"/>
          <w:pgMar w:top="1134" w:right="1134" w:bottom="1134" w:left="1134" w:header="720" w:footer="709" w:gutter="0"/>
          <w:cols w:space="720"/>
          <w:titlePg/>
          <w:docGrid w:linePitch="360"/>
        </w:sectPr>
      </w:pPr>
    </w:p>
    <w:p w14:paraId="262C1F2B" w14:textId="77777777" w:rsidR="008338F0" w:rsidRPr="00EF2032" w:rsidRDefault="003355E7" w:rsidP="00A61A74">
      <w:pPr>
        <w:pStyle w:val="1"/>
        <w:numPr>
          <w:ilvl w:val="0"/>
          <w:numId w:val="0"/>
        </w:numPr>
      </w:pPr>
      <w:bookmarkStart w:id="556" w:name="_Ref510087011"/>
      <w:bookmarkStart w:id="557" w:name="_Ref40980421"/>
      <w:bookmarkStart w:id="558" w:name="_Toc80088706"/>
      <w:r w:rsidRPr="00EF2032">
        <w:t>ΠΑΡΑΡΤΗΜΑ ΙΙ –</w:t>
      </w:r>
      <w:r w:rsidR="00E1337D" w:rsidRPr="00EF2032">
        <w:t xml:space="preserve"> </w:t>
      </w:r>
      <w:r w:rsidR="007A3AC0" w:rsidRPr="00EF2032">
        <w:t>Πίνακες Συμμόρφωσης</w:t>
      </w:r>
      <w:bookmarkEnd w:id="556"/>
      <w:bookmarkEnd w:id="557"/>
      <w:bookmarkEnd w:id="558"/>
      <w:r w:rsidR="007A3AC0" w:rsidRPr="00EF2032">
        <w:t xml:space="preserve"> </w:t>
      </w:r>
    </w:p>
    <w:p w14:paraId="46487524" w14:textId="74CF18D8" w:rsidR="00BF6444" w:rsidRPr="00EF2032" w:rsidRDefault="00BF6444" w:rsidP="00BF6444">
      <w:pPr>
        <w:rPr>
          <w:lang w:val="el-GR"/>
        </w:rPr>
      </w:pPr>
      <w:r w:rsidRPr="00EF2032">
        <w:rPr>
          <w:lang w:val="el-GR"/>
        </w:rPr>
        <w:t>Οι υποψήφιοι ανάδοχοι θα πρέπει στην Τεχνική Προσφορά τους να περιγράψουν αναλυτικά την προσέγγιση υλοποίησης ανά παραδοτέο ώστε να καλύπτονται τα κριτήρια αξιολόγησης της §</w:t>
      </w:r>
      <w:r w:rsidR="001C7318" w:rsidRPr="00EF2032">
        <w:rPr>
          <w:lang w:val="el-GR"/>
        </w:rPr>
        <w:t xml:space="preserve"> </w:t>
      </w:r>
      <w:r w:rsidR="001C7318" w:rsidRPr="00EF2032">
        <w:rPr>
          <w:b/>
          <w:bCs/>
          <w:color w:val="0000FF"/>
          <w:lang w:val="el-GR"/>
        </w:rPr>
        <w:fldChar w:fldCharType="begin"/>
      </w:r>
      <w:r w:rsidR="001C7318" w:rsidRPr="00EF2032">
        <w:rPr>
          <w:b/>
          <w:bCs/>
          <w:color w:val="0000FF"/>
          <w:lang w:val="el-GR"/>
        </w:rPr>
        <w:instrText xml:space="preserve"> REF _Ref496542191 \r \h  \* MERGEFORMAT </w:instrText>
      </w:r>
      <w:r w:rsidR="001C7318" w:rsidRPr="00EF2032">
        <w:rPr>
          <w:b/>
          <w:bCs/>
          <w:color w:val="0000FF"/>
          <w:lang w:val="el-GR"/>
        </w:rPr>
      </w:r>
      <w:r w:rsidR="001C7318" w:rsidRPr="00EF2032">
        <w:rPr>
          <w:b/>
          <w:bCs/>
          <w:color w:val="0000FF"/>
          <w:lang w:val="el-GR"/>
        </w:rPr>
        <w:fldChar w:fldCharType="separate"/>
      </w:r>
      <w:r w:rsidR="003C5152">
        <w:rPr>
          <w:b/>
          <w:bCs/>
          <w:color w:val="0000FF"/>
          <w:lang w:val="el-GR"/>
        </w:rPr>
        <w:t>2.3.1</w:t>
      </w:r>
      <w:r w:rsidR="001C7318" w:rsidRPr="00EF2032">
        <w:rPr>
          <w:b/>
          <w:bCs/>
          <w:color w:val="0000FF"/>
          <w:lang w:val="el-GR"/>
        </w:rPr>
        <w:fldChar w:fldCharType="end"/>
      </w:r>
      <w:r w:rsidR="001C7318" w:rsidRPr="00EF2032">
        <w:rPr>
          <w:b/>
          <w:bCs/>
          <w:color w:val="0000FF"/>
          <w:lang w:val="el-GR"/>
        </w:rPr>
        <w:t xml:space="preserve"> </w:t>
      </w:r>
      <w:r w:rsidR="001C7318" w:rsidRPr="00EF2032">
        <w:rPr>
          <w:b/>
          <w:bCs/>
          <w:color w:val="0000FF"/>
          <w:lang w:val="el-GR"/>
        </w:rPr>
        <w:fldChar w:fldCharType="begin"/>
      </w:r>
      <w:r w:rsidR="001C7318" w:rsidRPr="00EF2032">
        <w:rPr>
          <w:b/>
          <w:bCs/>
          <w:color w:val="0000FF"/>
          <w:lang w:val="el-GR"/>
        </w:rPr>
        <w:instrText xml:space="preserve"> REF _Ref496542191 \h  \* MERGEFORMAT </w:instrText>
      </w:r>
      <w:r w:rsidR="001C7318" w:rsidRPr="00EF2032">
        <w:rPr>
          <w:b/>
          <w:bCs/>
          <w:color w:val="0000FF"/>
          <w:lang w:val="el-GR"/>
        </w:rPr>
      </w:r>
      <w:r w:rsidR="001C7318" w:rsidRPr="00EF2032">
        <w:rPr>
          <w:b/>
          <w:bCs/>
          <w:color w:val="0000FF"/>
          <w:lang w:val="el-GR"/>
        </w:rPr>
        <w:fldChar w:fldCharType="separate"/>
      </w:r>
      <w:r w:rsidR="003C5152" w:rsidRPr="003C5152">
        <w:rPr>
          <w:b/>
          <w:bCs/>
          <w:color w:val="0000FF"/>
          <w:lang w:val="el-GR"/>
        </w:rPr>
        <w:t xml:space="preserve">  Κριτήριο </w:t>
      </w:r>
      <w:r w:rsidR="003C5152" w:rsidRPr="003C5152">
        <w:rPr>
          <w:lang w:val="el-GR"/>
        </w:rPr>
        <w:t>ανάθεσης</w:t>
      </w:r>
      <w:r w:rsidR="001C7318" w:rsidRPr="00EF2032">
        <w:rPr>
          <w:b/>
          <w:bCs/>
          <w:color w:val="0000FF"/>
          <w:lang w:val="el-GR"/>
        </w:rPr>
        <w:fldChar w:fldCharType="end"/>
      </w:r>
      <w:r w:rsidRPr="00EF2032">
        <w:rPr>
          <w:lang w:val="el-GR"/>
        </w:rPr>
        <w:t>.</w:t>
      </w:r>
    </w:p>
    <w:p w14:paraId="64C2D01A" w14:textId="77777777" w:rsidR="00BF6444" w:rsidRPr="00EF2032" w:rsidRDefault="00BF6444" w:rsidP="00BF6444">
      <w:pPr>
        <w:spacing w:after="60"/>
        <w:rPr>
          <w:color w:val="5B9BD5"/>
          <w:lang w:val="el-GR"/>
        </w:rPr>
      </w:pPr>
    </w:p>
    <w:p w14:paraId="20B6501C" w14:textId="522A322C" w:rsidR="00BF6444" w:rsidRPr="00EF2032" w:rsidRDefault="00BF6444" w:rsidP="00671CDE">
      <w:pPr>
        <w:pStyle w:val="2"/>
        <w:numPr>
          <w:ilvl w:val="0"/>
          <w:numId w:val="69"/>
        </w:numPr>
        <w:rPr>
          <w:rFonts w:eastAsia="Tahoma"/>
        </w:rPr>
      </w:pPr>
      <w:bookmarkStart w:id="559" w:name="_Toc72397966"/>
      <w:bookmarkStart w:id="560" w:name="_Toc75439486"/>
      <w:bookmarkStart w:id="561" w:name="_Toc80088707"/>
      <w:r w:rsidRPr="00EF2032">
        <w:rPr>
          <w:rFonts w:eastAsia="Tahoma"/>
        </w:rPr>
        <w:t>Απαιτήσεις Υλοποίησης Παραδοτέων</w:t>
      </w:r>
      <w:bookmarkEnd w:id="559"/>
      <w:bookmarkEnd w:id="560"/>
      <w:bookmarkEnd w:id="561"/>
    </w:p>
    <w:tbl>
      <w:tblPr>
        <w:tblStyle w:val="220"/>
        <w:tblW w:w="990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85"/>
        <w:gridCol w:w="3960"/>
        <w:gridCol w:w="1423"/>
        <w:gridCol w:w="1558"/>
        <w:gridCol w:w="1974"/>
      </w:tblGrid>
      <w:tr w:rsidR="00BF6444" w:rsidRPr="00EF2032" w14:paraId="1323C1F8" w14:textId="77777777" w:rsidTr="00BF6444">
        <w:tc>
          <w:tcPr>
            <w:tcW w:w="98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D2C13C6" w14:textId="77777777" w:rsidR="00BF6444" w:rsidRPr="00EF2032" w:rsidRDefault="00BF6444">
            <w:pPr>
              <w:spacing w:after="0"/>
              <w:jc w:val="center"/>
              <w:rPr>
                <w:b/>
              </w:rPr>
            </w:pPr>
            <w:r w:rsidRPr="00EF2032">
              <w:rPr>
                <w:b/>
              </w:rPr>
              <w:t>Α/Α</w:t>
            </w:r>
          </w:p>
        </w:tc>
        <w:tc>
          <w:tcPr>
            <w:tcW w:w="396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EFF3EFC" w14:textId="77777777" w:rsidR="00BF6444" w:rsidRPr="00EF2032" w:rsidRDefault="00BF6444">
            <w:pPr>
              <w:spacing w:after="0"/>
              <w:jc w:val="center"/>
              <w:rPr>
                <w:b/>
              </w:rPr>
            </w:pPr>
            <w:r w:rsidRPr="00EF2032">
              <w:rPr>
                <w:b/>
              </w:rPr>
              <w:t>ΠΡΟΔΙΑΓΡΑΦΗ</w:t>
            </w:r>
          </w:p>
        </w:tc>
        <w:tc>
          <w:tcPr>
            <w:tcW w:w="1424"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1204241" w14:textId="77777777" w:rsidR="00BF6444" w:rsidRPr="00EF2032" w:rsidRDefault="00BF6444">
            <w:pPr>
              <w:spacing w:after="0"/>
              <w:jc w:val="center"/>
              <w:rPr>
                <w:b/>
              </w:rPr>
            </w:pPr>
            <w:r w:rsidRPr="00EF2032">
              <w:rPr>
                <w:b/>
              </w:rPr>
              <w:t>ΑΠΑΙΤΗΣΗ</w:t>
            </w:r>
          </w:p>
        </w:tc>
        <w:tc>
          <w:tcPr>
            <w:tcW w:w="1559"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D9AA96E" w14:textId="77777777" w:rsidR="00BF6444" w:rsidRPr="00EF2032" w:rsidRDefault="00BF6444">
            <w:pPr>
              <w:spacing w:after="0"/>
              <w:jc w:val="center"/>
              <w:rPr>
                <w:b/>
              </w:rPr>
            </w:pPr>
            <w:r w:rsidRPr="00EF2032">
              <w:rPr>
                <w:b/>
              </w:rPr>
              <w:t>ΑΠΑΝΤΗΣΗ</w:t>
            </w:r>
          </w:p>
        </w:tc>
        <w:tc>
          <w:tcPr>
            <w:tcW w:w="197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162B76E" w14:textId="77777777" w:rsidR="00BF6444" w:rsidRPr="00EF2032" w:rsidRDefault="00BF6444">
            <w:pPr>
              <w:spacing w:after="0"/>
              <w:jc w:val="center"/>
              <w:rPr>
                <w:b/>
              </w:rPr>
            </w:pPr>
            <w:r w:rsidRPr="00EF2032">
              <w:rPr>
                <w:b/>
              </w:rPr>
              <w:t>ΠΑΡΑΠΟΜΠΗ</w:t>
            </w:r>
          </w:p>
        </w:tc>
      </w:tr>
      <w:tr w:rsidR="00BF6444" w:rsidRPr="00EF2032" w14:paraId="486D5DAF" w14:textId="77777777" w:rsidTr="00BF6444">
        <w:tc>
          <w:tcPr>
            <w:tcW w:w="985" w:type="dxa"/>
            <w:tcBorders>
              <w:top w:val="single" w:sz="6" w:space="0" w:color="000000"/>
              <w:left w:val="single" w:sz="6" w:space="0" w:color="000000"/>
              <w:bottom w:val="single" w:sz="6" w:space="0" w:color="000000"/>
              <w:right w:val="single" w:sz="6" w:space="0" w:color="000000"/>
            </w:tcBorders>
            <w:vAlign w:val="center"/>
          </w:tcPr>
          <w:p w14:paraId="5DD4F3C0" w14:textId="77777777" w:rsidR="00BF6444" w:rsidRPr="00EF2032" w:rsidRDefault="00BF6444" w:rsidP="00671CDE">
            <w:pPr>
              <w:numPr>
                <w:ilvl w:val="0"/>
                <w:numId w:val="51"/>
              </w:numPr>
              <w:tabs>
                <w:tab w:val="left" w:pos="0"/>
              </w:tabs>
              <w:spacing w:before="120"/>
              <w:ind w:hanging="360"/>
              <w:jc w:val="center"/>
            </w:pPr>
            <w:bookmarkStart w:id="562" w:name="_Hlk51670563"/>
          </w:p>
        </w:tc>
        <w:tc>
          <w:tcPr>
            <w:tcW w:w="3962" w:type="dxa"/>
            <w:tcBorders>
              <w:top w:val="single" w:sz="6" w:space="0" w:color="000000"/>
              <w:left w:val="single" w:sz="6" w:space="0" w:color="000000"/>
              <w:bottom w:val="single" w:sz="6" w:space="0" w:color="000000"/>
              <w:right w:val="single" w:sz="6" w:space="0" w:color="000000"/>
            </w:tcBorders>
            <w:vAlign w:val="center"/>
            <w:hideMark/>
          </w:tcPr>
          <w:p w14:paraId="56644B5E" w14:textId="77777777" w:rsidR="00CD08B8" w:rsidRDefault="00BF6444">
            <w:pPr>
              <w:spacing w:after="0"/>
              <w:rPr>
                <w:lang w:val="el-GR"/>
              </w:rPr>
            </w:pPr>
            <w:r w:rsidRPr="00EF2032">
              <w:rPr>
                <w:lang w:val="el-GR"/>
              </w:rPr>
              <w:t xml:space="preserve">Περιγραφή προσέγγισης για την κάλυψη των απαιτήσεων της </w:t>
            </w:r>
          </w:p>
          <w:p w14:paraId="522C3064" w14:textId="7E902337" w:rsidR="00CD08B8" w:rsidRPr="00CD08B8" w:rsidRDefault="00BF6444">
            <w:pPr>
              <w:spacing w:after="0"/>
              <w:rPr>
                <w:lang w:val="el-GR"/>
              </w:rPr>
            </w:pPr>
            <w:r w:rsidRPr="00EF2032">
              <w:rPr>
                <w:b/>
                <w:bCs/>
                <w:color w:val="0000FF"/>
                <w:lang w:val="el-GR"/>
              </w:rPr>
              <w:t xml:space="preserve">§ </w:t>
            </w:r>
            <w:r w:rsidR="00CD08B8" w:rsidRPr="00EF2032">
              <w:rPr>
                <w:b/>
                <w:bCs/>
                <w:color w:val="0000FF"/>
                <w:lang w:val="el-GR"/>
              </w:rPr>
              <w:fldChar w:fldCharType="begin"/>
            </w:r>
            <w:r w:rsidR="00CD08B8" w:rsidRPr="00EF2032">
              <w:rPr>
                <w:b/>
                <w:bCs/>
                <w:color w:val="0000FF"/>
                <w:lang w:val="el-GR"/>
              </w:rPr>
              <w:instrText xml:space="preserve"> REF _Ref75528667 \r \h  \* MERGEFORMAT </w:instrText>
            </w:r>
            <w:r w:rsidR="00CD08B8" w:rsidRPr="00EF2032">
              <w:rPr>
                <w:b/>
                <w:bCs/>
                <w:color w:val="0000FF"/>
                <w:lang w:val="el-GR"/>
              </w:rPr>
            </w:r>
            <w:r w:rsidR="00CD08B8" w:rsidRPr="00EF2032">
              <w:rPr>
                <w:b/>
                <w:bCs/>
                <w:color w:val="0000FF"/>
                <w:lang w:val="el-GR"/>
              </w:rPr>
              <w:fldChar w:fldCharType="separate"/>
            </w:r>
            <w:r w:rsidR="003C5152">
              <w:rPr>
                <w:b/>
                <w:bCs/>
                <w:color w:val="0000FF"/>
                <w:lang w:val="el-GR"/>
              </w:rPr>
              <w:t>3.1</w:t>
            </w:r>
            <w:r w:rsidR="00CD08B8" w:rsidRPr="00EF2032">
              <w:rPr>
                <w:b/>
                <w:bCs/>
                <w:color w:val="0000FF"/>
                <w:lang w:val="el-GR"/>
              </w:rPr>
              <w:fldChar w:fldCharType="end"/>
            </w:r>
            <w:r w:rsidR="00CD08B8">
              <w:rPr>
                <w:b/>
                <w:bCs/>
                <w:color w:val="0000FF"/>
                <w:lang w:val="el-GR"/>
              </w:rPr>
              <w:t xml:space="preserve"> </w:t>
            </w:r>
            <w:r w:rsidR="00CD08B8" w:rsidRPr="00CD08B8">
              <w:rPr>
                <w:lang w:val="el-GR"/>
              </w:rPr>
              <w:fldChar w:fldCharType="begin"/>
            </w:r>
            <w:r w:rsidR="00CD08B8" w:rsidRPr="00CD08B8">
              <w:rPr>
                <w:lang w:val="el-GR"/>
              </w:rPr>
              <w:instrText xml:space="preserve"> REF _Ref78299276 \h </w:instrText>
            </w:r>
            <w:r w:rsidR="00CD08B8">
              <w:rPr>
                <w:lang w:val="el-GR"/>
              </w:rPr>
              <w:instrText xml:space="preserve"> \* MERGEFORMAT </w:instrText>
            </w:r>
            <w:r w:rsidR="00CD08B8" w:rsidRPr="00CD08B8">
              <w:rPr>
                <w:lang w:val="el-GR"/>
              </w:rPr>
            </w:r>
            <w:r w:rsidR="00CD08B8" w:rsidRPr="00CD08B8">
              <w:rPr>
                <w:lang w:val="el-GR"/>
              </w:rPr>
              <w:fldChar w:fldCharType="separate"/>
            </w:r>
            <w:r w:rsidR="003C5152" w:rsidRPr="003C5152">
              <w:rPr>
                <w:b/>
                <w:bCs/>
                <w:color w:val="0000FF"/>
                <w:lang w:val="el-GR"/>
              </w:rPr>
              <w:t>ΕΝΟΤΗΤΑ ΕΡΓΑΣΙΩΝ Ι: Ανάπτυξη Ενιαίας Ψηφιακής Πλατφόρμας για το Παρατηρητήριο Γραφειοκρατίας και το ΕΠΑΔ</w:t>
            </w:r>
            <w:r w:rsidR="00CD08B8" w:rsidRPr="00CD08B8">
              <w:rPr>
                <w:lang w:val="el-GR"/>
              </w:rPr>
              <w:fldChar w:fldCharType="end"/>
            </w:r>
            <w:r w:rsidR="00CD08B8" w:rsidRPr="00CD08B8">
              <w:rPr>
                <w:lang w:val="el-GR"/>
              </w:rPr>
              <w:t xml:space="preserve"> και της</w:t>
            </w:r>
          </w:p>
          <w:p w14:paraId="7516107C" w14:textId="752EDE67" w:rsidR="00CD08B8" w:rsidRPr="00CD08B8" w:rsidRDefault="00CD08B8" w:rsidP="00CD08B8">
            <w:pPr>
              <w:spacing w:after="0"/>
              <w:rPr>
                <w:lang w:val="el-GR"/>
              </w:rPr>
            </w:pPr>
            <w:r w:rsidRPr="00EF2032">
              <w:rPr>
                <w:b/>
                <w:bCs/>
                <w:color w:val="0000FF"/>
                <w:lang w:val="el-GR"/>
              </w:rPr>
              <w:t>§</w:t>
            </w:r>
            <w:r>
              <w:rPr>
                <w:b/>
                <w:bCs/>
                <w:color w:val="0000FF"/>
                <w:lang w:val="el-GR"/>
              </w:rPr>
              <w:t xml:space="preserve"> </w:t>
            </w:r>
            <w:r>
              <w:rPr>
                <w:b/>
                <w:bCs/>
                <w:color w:val="0000FF"/>
                <w:lang w:val="el-GR"/>
              </w:rPr>
              <w:fldChar w:fldCharType="begin"/>
            </w:r>
            <w:r>
              <w:rPr>
                <w:b/>
                <w:bCs/>
                <w:color w:val="0000FF"/>
                <w:lang w:val="el-GR"/>
              </w:rPr>
              <w:instrText xml:space="preserve"> REF _Ref78295685 \r \h </w:instrText>
            </w:r>
            <w:r>
              <w:rPr>
                <w:b/>
                <w:bCs/>
                <w:color w:val="0000FF"/>
                <w:lang w:val="el-GR"/>
              </w:rPr>
            </w:r>
            <w:r>
              <w:rPr>
                <w:b/>
                <w:bCs/>
                <w:color w:val="0000FF"/>
                <w:lang w:val="el-GR"/>
              </w:rPr>
              <w:fldChar w:fldCharType="separate"/>
            </w:r>
            <w:r w:rsidR="003C5152">
              <w:rPr>
                <w:b/>
                <w:bCs/>
                <w:color w:val="0000FF"/>
                <w:lang w:val="el-GR"/>
              </w:rPr>
              <w:t>4.1</w:t>
            </w:r>
            <w:r>
              <w:rPr>
                <w:b/>
                <w:bCs/>
                <w:color w:val="0000FF"/>
                <w:lang w:val="el-GR"/>
              </w:rPr>
              <w:fldChar w:fldCharType="end"/>
            </w:r>
            <w:r w:rsidR="00534B23" w:rsidRPr="00EF2032">
              <w:rPr>
                <w:b/>
                <w:bCs/>
                <w:color w:val="0000FF"/>
                <w:lang w:val="el-GR"/>
              </w:rPr>
              <w:t xml:space="preserve"> </w:t>
            </w:r>
            <w:r>
              <w:rPr>
                <w:b/>
                <w:bCs/>
                <w:color w:val="0000FF"/>
                <w:lang w:val="el-GR"/>
              </w:rPr>
              <w:fldChar w:fldCharType="begin"/>
            </w:r>
            <w:r>
              <w:rPr>
                <w:b/>
                <w:bCs/>
                <w:color w:val="0000FF"/>
                <w:lang w:val="el-GR"/>
              </w:rPr>
              <w:instrText xml:space="preserve"> REF _Ref78299286 \h  \* MERGEFORMAT </w:instrText>
            </w:r>
            <w:r>
              <w:rPr>
                <w:b/>
                <w:bCs/>
                <w:color w:val="0000FF"/>
                <w:lang w:val="el-GR"/>
              </w:rPr>
            </w:r>
            <w:r>
              <w:rPr>
                <w:b/>
                <w:bCs/>
                <w:color w:val="0000FF"/>
                <w:lang w:val="el-GR"/>
              </w:rPr>
              <w:fldChar w:fldCharType="separate"/>
            </w:r>
            <w:r w:rsidR="003C5152" w:rsidRPr="003C5152">
              <w:rPr>
                <w:lang w:val="el-GR"/>
              </w:rPr>
              <w:t>ΕΝΟΤΗΤΑ</w:t>
            </w:r>
            <w:r w:rsidR="003C5152" w:rsidRPr="003C5152">
              <w:rPr>
                <w:b/>
                <w:bCs/>
                <w:color w:val="0000FF"/>
                <w:lang w:val="el-GR"/>
              </w:rPr>
              <w:t xml:space="preserve"> ΕΡΓΑΣΙΩΝ Ι: Ανάπτυξη Ενιαίας Ψηφιακής Πλατφόρμας για το Παρατηρητήριο Γραφειοκρατίας και το ΕΠΑΔ</w:t>
            </w:r>
            <w:r>
              <w:rPr>
                <w:b/>
                <w:bCs/>
                <w:color w:val="0000FF"/>
                <w:lang w:val="el-GR"/>
              </w:rPr>
              <w:fldChar w:fldCharType="end"/>
            </w:r>
          </w:p>
          <w:p w14:paraId="4D97F07B" w14:textId="4D69F62E" w:rsidR="00BF6444" w:rsidRPr="00EF2032" w:rsidRDefault="00534B23" w:rsidP="00CD08B8">
            <w:pPr>
              <w:spacing w:after="0"/>
              <w:rPr>
                <w:b/>
                <w:color w:val="000000"/>
                <w:lang w:val="el-GR"/>
              </w:rPr>
            </w:pPr>
            <w:r w:rsidRPr="00EF2032">
              <w:rPr>
                <w:lang w:val="el-GR"/>
              </w:rPr>
              <w:t>του ΠΑΡΑΡΤΗΜΑΤΟΣ Ι</w:t>
            </w:r>
          </w:p>
        </w:tc>
        <w:tc>
          <w:tcPr>
            <w:tcW w:w="1424" w:type="dxa"/>
            <w:tcBorders>
              <w:top w:val="single" w:sz="6" w:space="0" w:color="000000"/>
              <w:left w:val="single" w:sz="6" w:space="0" w:color="000000"/>
              <w:bottom w:val="single" w:sz="6" w:space="0" w:color="000000"/>
              <w:right w:val="single" w:sz="6" w:space="0" w:color="000000"/>
            </w:tcBorders>
            <w:vAlign w:val="center"/>
            <w:hideMark/>
          </w:tcPr>
          <w:p w14:paraId="58F16F75" w14:textId="77777777" w:rsidR="00BF6444" w:rsidRPr="00EF2032" w:rsidRDefault="00BF6444">
            <w:pPr>
              <w:spacing w:after="0"/>
              <w:jc w:val="center"/>
              <w:rPr>
                <w:b/>
              </w:rPr>
            </w:pPr>
            <w:r w:rsidRPr="00EF2032">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414DAE00" w14:textId="77777777" w:rsidR="00BF6444" w:rsidRPr="00EF2032" w:rsidRDefault="00BF6444" w:rsidP="00034047">
            <w:pPr>
              <w:spacing w:after="0"/>
              <w:jc w:val="center"/>
              <w:rPr>
                <w:b/>
              </w:rPr>
            </w:pPr>
          </w:p>
        </w:tc>
        <w:tc>
          <w:tcPr>
            <w:tcW w:w="1975" w:type="dxa"/>
            <w:tcBorders>
              <w:top w:val="single" w:sz="6" w:space="0" w:color="000000"/>
              <w:left w:val="single" w:sz="6" w:space="0" w:color="000000"/>
              <w:bottom w:val="single" w:sz="6" w:space="0" w:color="000000"/>
              <w:right w:val="single" w:sz="6" w:space="0" w:color="000000"/>
            </w:tcBorders>
            <w:vAlign w:val="center"/>
          </w:tcPr>
          <w:p w14:paraId="5C190F50" w14:textId="77777777" w:rsidR="00BF6444" w:rsidRPr="00EF2032" w:rsidRDefault="00BF6444" w:rsidP="00034047">
            <w:pPr>
              <w:spacing w:after="0"/>
              <w:jc w:val="center"/>
              <w:rPr>
                <w:b/>
              </w:rPr>
            </w:pPr>
          </w:p>
        </w:tc>
      </w:tr>
      <w:tr w:rsidR="00BF6444" w:rsidRPr="00EF2032" w14:paraId="70F41894" w14:textId="77777777" w:rsidTr="00BF6444">
        <w:tc>
          <w:tcPr>
            <w:tcW w:w="985" w:type="dxa"/>
            <w:tcBorders>
              <w:top w:val="single" w:sz="6" w:space="0" w:color="000000"/>
              <w:left w:val="single" w:sz="6" w:space="0" w:color="000000"/>
              <w:bottom w:val="single" w:sz="6" w:space="0" w:color="000000"/>
              <w:right w:val="single" w:sz="6" w:space="0" w:color="000000"/>
            </w:tcBorders>
            <w:vAlign w:val="center"/>
          </w:tcPr>
          <w:p w14:paraId="26AFD273" w14:textId="77777777" w:rsidR="00BF6444" w:rsidRPr="00EF2032" w:rsidRDefault="00BF6444" w:rsidP="00671CDE">
            <w:pPr>
              <w:numPr>
                <w:ilvl w:val="0"/>
                <w:numId w:val="51"/>
              </w:numPr>
              <w:tabs>
                <w:tab w:val="left" w:pos="0"/>
              </w:tabs>
              <w:spacing w:before="120"/>
              <w:ind w:hanging="360"/>
              <w:jc w:val="center"/>
              <w:rPr>
                <w:lang w:val="el-GR"/>
              </w:rPr>
            </w:pPr>
          </w:p>
        </w:tc>
        <w:tc>
          <w:tcPr>
            <w:tcW w:w="3962" w:type="dxa"/>
            <w:tcBorders>
              <w:top w:val="single" w:sz="6" w:space="0" w:color="000000"/>
              <w:left w:val="single" w:sz="6" w:space="0" w:color="000000"/>
              <w:bottom w:val="single" w:sz="6" w:space="0" w:color="000000"/>
              <w:right w:val="single" w:sz="6" w:space="0" w:color="000000"/>
            </w:tcBorders>
            <w:hideMark/>
          </w:tcPr>
          <w:p w14:paraId="4B2F7842" w14:textId="77777777" w:rsidR="00CD08B8" w:rsidRDefault="00BF6444">
            <w:pPr>
              <w:widowControl w:val="0"/>
              <w:spacing w:after="0"/>
              <w:rPr>
                <w:lang w:val="el-GR"/>
              </w:rPr>
            </w:pPr>
            <w:r w:rsidRPr="00EF2032">
              <w:rPr>
                <w:lang w:val="el-GR"/>
              </w:rPr>
              <w:t xml:space="preserve">Περιγραφή προσέγγισης για την κάλυψη των απαιτήσεων της </w:t>
            </w:r>
          </w:p>
          <w:p w14:paraId="678B1CDC" w14:textId="40359DC3" w:rsidR="00CD08B8" w:rsidRDefault="00BF6444">
            <w:pPr>
              <w:widowControl w:val="0"/>
              <w:spacing w:after="0"/>
              <w:rPr>
                <w:lang w:val="el-GR"/>
              </w:rPr>
            </w:pPr>
            <w:r w:rsidRPr="00EF2032">
              <w:rPr>
                <w:b/>
                <w:bCs/>
                <w:color w:val="0000FF"/>
                <w:lang w:val="el-GR"/>
              </w:rPr>
              <w:t>§</w:t>
            </w:r>
            <w:r w:rsidR="00E75D62" w:rsidRPr="00EF2032">
              <w:rPr>
                <w:b/>
                <w:bCs/>
                <w:color w:val="0000FF"/>
                <w:lang w:val="el-GR"/>
              </w:rPr>
              <w:t xml:space="preserve"> </w:t>
            </w:r>
            <w:r w:rsidR="00CD08B8" w:rsidRPr="00EC7BE7">
              <w:rPr>
                <w:b/>
                <w:bCs/>
                <w:color w:val="0000FF"/>
                <w:lang w:val="el-GR"/>
              </w:rPr>
              <w:fldChar w:fldCharType="begin"/>
            </w:r>
            <w:r w:rsidR="00CD08B8" w:rsidRPr="00EC7BE7">
              <w:rPr>
                <w:b/>
                <w:bCs/>
                <w:color w:val="0000FF"/>
                <w:lang w:val="el-GR"/>
              </w:rPr>
              <w:instrText xml:space="preserve"> REF _Ref78295635 \r \h </w:instrText>
            </w:r>
            <w:r w:rsidR="00CD08B8">
              <w:rPr>
                <w:b/>
                <w:bCs/>
                <w:color w:val="0000FF"/>
                <w:lang w:val="el-GR"/>
              </w:rPr>
              <w:instrText xml:space="preserve"> \* MERGEFORMAT </w:instrText>
            </w:r>
            <w:r w:rsidR="00CD08B8" w:rsidRPr="00EC7BE7">
              <w:rPr>
                <w:b/>
                <w:bCs/>
                <w:color w:val="0000FF"/>
                <w:lang w:val="el-GR"/>
              </w:rPr>
            </w:r>
            <w:r w:rsidR="00CD08B8" w:rsidRPr="00EC7BE7">
              <w:rPr>
                <w:b/>
                <w:bCs/>
                <w:color w:val="0000FF"/>
                <w:lang w:val="el-GR"/>
              </w:rPr>
              <w:fldChar w:fldCharType="separate"/>
            </w:r>
            <w:r w:rsidR="003C5152">
              <w:rPr>
                <w:b/>
                <w:bCs/>
                <w:color w:val="0000FF"/>
                <w:lang w:val="el-GR"/>
              </w:rPr>
              <w:t>3.2</w:t>
            </w:r>
            <w:r w:rsidR="00CD08B8" w:rsidRPr="00EC7BE7">
              <w:rPr>
                <w:b/>
                <w:bCs/>
                <w:color w:val="0000FF"/>
                <w:lang w:val="el-GR"/>
              </w:rPr>
              <w:fldChar w:fldCharType="end"/>
            </w:r>
            <w:r w:rsidR="00CD08B8">
              <w:rPr>
                <w:b/>
                <w:bCs/>
                <w:color w:val="0000FF"/>
                <w:lang w:val="el-GR"/>
              </w:rPr>
              <w:t xml:space="preserve"> </w:t>
            </w:r>
            <w:r w:rsidR="00CD08B8">
              <w:rPr>
                <w:b/>
                <w:bCs/>
                <w:color w:val="0000FF"/>
                <w:lang w:val="el-GR"/>
              </w:rPr>
              <w:fldChar w:fldCharType="begin"/>
            </w:r>
            <w:r w:rsidR="00CD08B8">
              <w:rPr>
                <w:b/>
                <w:bCs/>
                <w:color w:val="0000FF"/>
                <w:lang w:val="el-GR"/>
              </w:rPr>
              <w:instrText xml:space="preserve"> REF _Ref78299306 \h  \* MERGEFORMAT </w:instrText>
            </w:r>
            <w:r w:rsidR="00CD08B8">
              <w:rPr>
                <w:b/>
                <w:bCs/>
                <w:color w:val="0000FF"/>
                <w:lang w:val="el-GR"/>
              </w:rPr>
            </w:r>
            <w:r w:rsidR="00CD08B8">
              <w:rPr>
                <w:b/>
                <w:bCs/>
                <w:color w:val="0000FF"/>
                <w:lang w:val="el-GR"/>
              </w:rPr>
              <w:fldChar w:fldCharType="separate"/>
            </w:r>
            <w:r w:rsidR="003C5152" w:rsidRPr="003C5152">
              <w:rPr>
                <w:lang w:val="el-GR"/>
              </w:rPr>
              <w:t>ΕΝΟΤΗΤΑ</w:t>
            </w:r>
            <w:r w:rsidR="003C5152" w:rsidRPr="003C5152">
              <w:rPr>
                <w:b/>
                <w:bCs/>
                <w:color w:val="0000FF"/>
                <w:lang w:val="el-GR"/>
              </w:rPr>
              <w:t xml:space="preserve"> ΕΡΓΑΣΙΩΝ ΙΙ: Μελέτες και δράσεις για την ανάπτυξη του Παρατηρητηρίου και του ΕΠΑΔ και τη διάχυση των αποτελεσμάτων της Εθνικής Πολιτικής Διαδικασιών</w:t>
            </w:r>
            <w:r w:rsidR="00CD08B8">
              <w:rPr>
                <w:b/>
                <w:bCs/>
                <w:color w:val="0000FF"/>
                <w:lang w:val="el-GR"/>
              </w:rPr>
              <w:fldChar w:fldCharType="end"/>
            </w:r>
            <w:r w:rsidR="00CD08B8" w:rsidRPr="00CD08B8">
              <w:rPr>
                <w:lang w:val="el-GR"/>
              </w:rPr>
              <w:t xml:space="preserve"> και </w:t>
            </w:r>
            <w:r w:rsidR="00CD08B8">
              <w:rPr>
                <w:lang w:val="el-GR"/>
              </w:rPr>
              <w:t>της</w:t>
            </w:r>
          </w:p>
          <w:p w14:paraId="24E3D406" w14:textId="3073BDE1" w:rsidR="00CD08B8" w:rsidRPr="00CD08B8" w:rsidRDefault="00CD08B8">
            <w:pPr>
              <w:widowControl w:val="0"/>
              <w:spacing w:after="0"/>
              <w:rPr>
                <w:lang w:val="el-GR"/>
              </w:rPr>
            </w:pPr>
            <w:r w:rsidRPr="00EF2032">
              <w:rPr>
                <w:b/>
                <w:bCs/>
                <w:color w:val="0000FF"/>
                <w:lang w:val="el-GR"/>
              </w:rPr>
              <w:t>§</w:t>
            </w:r>
            <w:r>
              <w:rPr>
                <w:b/>
                <w:bCs/>
                <w:color w:val="0000FF"/>
                <w:lang w:val="el-GR"/>
              </w:rPr>
              <w:t xml:space="preserve"> </w:t>
            </w:r>
            <w:r>
              <w:rPr>
                <w:b/>
                <w:bCs/>
                <w:color w:val="0000FF"/>
                <w:lang w:val="el-GR"/>
              </w:rPr>
              <w:fldChar w:fldCharType="begin"/>
            </w:r>
            <w:r>
              <w:rPr>
                <w:b/>
                <w:bCs/>
                <w:color w:val="0000FF"/>
                <w:lang w:val="el-GR"/>
              </w:rPr>
              <w:instrText xml:space="preserve"> REF _Ref78295714 \r \h </w:instrText>
            </w:r>
            <w:r>
              <w:rPr>
                <w:b/>
                <w:bCs/>
                <w:color w:val="0000FF"/>
                <w:lang w:val="el-GR"/>
              </w:rPr>
            </w:r>
            <w:r>
              <w:rPr>
                <w:b/>
                <w:bCs/>
                <w:color w:val="0000FF"/>
                <w:lang w:val="el-GR"/>
              </w:rPr>
              <w:fldChar w:fldCharType="separate"/>
            </w:r>
            <w:r w:rsidR="003C5152">
              <w:rPr>
                <w:b/>
                <w:bCs/>
                <w:color w:val="0000FF"/>
                <w:lang w:val="el-GR"/>
              </w:rPr>
              <w:t>4.2</w:t>
            </w:r>
            <w:r>
              <w:rPr>
                <w:b/>
                <w:bCs/>
                <w:color w:val="0000FF"/>
                <w:lang w:val="el-GR"/>
              </w:rPr>
              <w:fldChar w:fldCharType="end"/>
            </w:r>
            <w:r w:rsidR="00534B23" w:rsidRPr="00CD08B8">
              <w:rPr>
                <w:b/>
                <w:bCs/>
                <w:color w:val="0000FF"/>
                <w:lang w:val="el-GR"/>
              </w:rPr>
              <w:t xml:space="preserve"> </w:t>
            </w:r>
            <w:r>
              <w:rPr>
                <w:b/>
                <w:bCs/>
                <w:color w:val="0000FF"/>
                <w:lang w:val="el-GR"/>
              </w:rPr>
              <w:fldChar w:fldCharType="begin"/>
            </w:r>
            <w:r>
              <w:rPr>
                <w:b/>
                <w:bCs/>
                <w:color w:val="0000FF"/>
                <w:lang w:val="el-GR"/>
              </w:rPr>
              <w:instrText xml:space="preserve"> REF _Ref78299323 \h  \* MERGEFORMAT </w:instrText>
            </w:r>
            <w:r>
              <w:rPr>
                <w:b/>
                <w:bCs/>
                <w:color w:val="0000FF"/>
                <w:lang w:val="el-GR"/>
              </w:rPr>
            </w:r>
            <w:r>
              <w:rPr>
                <w:b/>
                <w:bCs/>
                <w:color w:val="0000FF"/>
                <w:lang w:val="el-GR"/>
              </w:rPr>
              <w:fldChar w:fldCharType="separate"/>
            </w:r>
            <w:r w:rsidR="003C5152" w:rsidRPr="003C5152">
              <w:rPr>
                <w:b/>
                <w:bCs/>
                <w:color w:val="0000FF"/>
                <w:lang w:val="el-GR"/>
              </w:rPr>
              <w:t>ΕΝΟΤΗΤΑ ΕΡΓΑΣΙΩΝ ΙΙ: Μελέτες και δράσεις για την ανάπτυξη του Παρατηρητηρίου και του ΕΠΑΔ και τη διάχυση των αποτελεσμάτων της Εθνικής Πολιτικής Διαδικασιών</w:t>
            </w:r>
            <w:r>
              <w:rPr>
                <w:b/>
                <w:bCs/>
                <w:color w:val="0000FF"/>
                <w:lang w:val="el-GR"/>
              </w:rPr>
              <w:fldChar w:fldCharType="end"/>
            </w:r>
          </w:p>
          <w:p w14:paraId="42295161" w14:textId="62064076" w:rsidR="00BF6444" w:rsidRPr="00CD08B8" w:rsidRDefault="00534B23">
            <w:pPr>
              <w:widowControl w:val="0"/>
              <w:spacing w:after="0"/>
              <w:rPr>
                <w:color w:val="000000"/>
                <w:lang w:val="el-GR"/>
              </w:rPr>
            </w:pPr>
            <w:r w:rsidRPr="00EF2032">
              <w:rPr>
                <w:lang w:val="el-GR"/>
              </w:rPr>
              <w:t>του</w:t>
            </w:r>
            <w:r w:rsidRPr="00CD08B8">
              <w:rPr>
                <w:lang w:val="el-GR"/>
              </w:rPr>
              <w:t xml:space="preserve"> </w:t>
            </w:r>
            <w:r w:rsidRPr="00EF2032">
              <w:rPr>
                <w:lang w:val="el-GR"/>
              </w:rPr>
              <w:t>ΠΑΡΑΡΤΗΜΑΤΟΣ</w:t>
            </w:r>
            <w:r w:rsidRPr="00CD08B8">
              <w:rPr>
                <w:lang w:val="el-GR"/>
              </w:rPr>
              <w:t xml:space="preserve"> </w:t>
            </w:r>
            <w:r w:rsidRPr="00EF2032">
              <w:rPr>
                <w:lang w:val="el-GR"/>
              </w:rPr>
              <w:t>Ι</w:t>
            </w:r>
          </w:p>
        </w:tc>
        <w:tc>
          <w:tcPr>
            <w:tcW w:w="1424" w:type="dxa"/>
            <w:tcBorders>
              <w:top w:val="single" w:sz="6" w:space="0" w:color="000000"/>
              <w:left w:val="single" w:sz="6" w:space="0" w:color="000000"/>
              <w:bottom w:val="single" w:sz="6" w:space="0" w:color="000000"/>
              <w:right w:val="single" w:sz="6" w:space="0" w:color="000000"/>
            </w:tcBorders>
            <w:vAlign w:val="center"/>
            <w:hideMark/>
          </w:tcPr>
          <w:p w14:paraId="4623DAA4" w14:textId="77777777" w:rsidR="00BF6444" w:rsidRPr="00EF2032" w:rsidRDefault="00BF6444">
            <w:pPr>
              <w:spacing w:after="0"/>
              <w:jc w:val="center"/>
              <w:rPr>
                <w:lang w:val="el-GR"/>
              </w:rPr>
            </w:pPr>
            <w:r w:rsidRPr="00EF2032">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6887AEB3" w14:textId="77777777" w:rsidR="00BF6444" w:rsidRPr="00EF2032" w:rsidRDefault="00BF6444" w:rsidP="00034047">
            <w:pPr>
              <w:spacing w:after="0"/>
              <w:jc w:val="center"/>
              <w:rPr>
                <w:b/>
                <w:lang w:val="el-GR"/>
              </w:rPr>
            </w:pPr>
          </w:p>
        </w:tc>
        <w:tc>
          <w:tcPr>
            <w:tcW w:w="1975" w:type="dxa"/>
            <w:tcBorders>
              <w:top w:val="single" w:sz="6" w:space="0" w:color="000000"/>
              <w:left w:val="single" w:sz="6" w:space="0" w:color="000000"/>
              <w:bottom w:val="single" w:sz="6" w:space="0" w:color="000000"/>
              <w:right w:val="single" w:sz="6" w:space="0" w:color="000000"/>
            </w:tcBorders>
            <w:vAlign w:val="center"/>
          </w:tcPr>
          <w:p w14:paraId="38460329" w14:textId="77777777" w:rsidR="00BF6444" w:rsidRPr="00EF2032" w:rsidRDefault="00BF6444" w:rsidP="00034047">
            <w:pPr>
              <w:spacing w:after="0"/>
              <w:jc w:val="center"/>
              <w:rPr>
                <w:b/>
                <w:lang w:val="el-GR"/>
              </w:rPr>
            </w:pPr>
          </w:p>
        </w:tc>
      </w:tr>
      <w:tr w:rsidR="00BF6444" w:rsidRPr="00EF2032" w14:paraId="41A22120" w14:textId="77777777" w:rsidTr="00BF6444">
        <w:tc>
          <w:tcPr>
            <w:tcW w:w="985" w:type="dxa"/>
            <w:tcBorders>
              <w:top w:val="single" w:sz="6" w:space="0" w:color="000000"/>
              <w:left w:val="single" w:sz="6" w:space="0" w:color="000000"/>
              <w:bottom w:val="single" w:sz="6" w:space="0" w:color="000000"/>
              <w:right w:val="single" w:sz="6" w:space="0" w:color="000000"/>
            </w:tcBorders>
            <w:vAlign w:val="center"/>
          </w:tcPr>
          <w:p w14:paraId="5F5FDA0E" w14:textId="77777777" w:rsidR="00BF6444" w:rsidRPr="00EF2032" w:rsidRDefault="00BF6444" w:rsidP="00671CDE">
            <w:pPr>
              <w:numPr>
                <w:ilvl w:val="0"/>
                <w:numId w:val="51"/>
              </w:numPr>
              <w:tabs>
                <w:tab w:val="left" w:pos="0"/>
              </w:tabs>
              <w:spacing w:before="120"/>
              <w:ind w:hanging="360"/>
              <w:jc w:val="center"/>
              <w:rPr>
                <w:lang w:val="el-GR"/>
              </w:rPr>
            </w:pPr>
          </w:p>
        </w:tc>
        <w:tc>
          <w:tcPr>
            <w:tcW w:w="3962" w:type="dxa"/>
            <w:tcBorders>
              <w:top w:val="single" w:sz="6" w:space="0" w:color="000000"/>
              <w:left w:val="single" w:sz="6" w:space="0" w:color="000000"/>
              <w:bottom w:val="single" w:sz="6" w:space="0" w:color="000000"/>
              <w:right w:val="single" w:sz="6" w:space="0" w:color="000000"/>
            </w:tcBorders>
            <w:hideMark/>
          </w:tcPr>
          <w:p w14:paraId="7B3D2153" w14:textId="72F42D52" w:rsidR="00BF6444" w:rsidRPr="00EF2032" w:rsidRDefault="00BF6444">
            <w:pPr>
              <w:widowControl w:val="0"/>
              <w:spacing w:after="0"/>
              <w:rPr>
                <w:lang w:val="el-GR"/>
              </w:rPr>
            </w:pPr>
            <w:r w:rsidRPr="00EF2032">
              <w:rPr>
                <w:lang w:val="el-GR"/>
              </w:rPr>
              <w:t xml:space="preserve">Περιγραφή προσέγγισης για την κάλυψη των απαιτήσεων της </w:t>
            </w:r>
            <w:r w:rsidRPr="00EF2032">
              <w:rPr>
                <w:b/>
                <w:bCs/>
                <w:color w:val="0000FF"/>
                <w:lang w:val="el-GR"/>
              </w:rPr>
              <w:t xml:space="preserve">§ </w:t>
            </w:r>
            <w:r w:rsidR="00534B23" w:rsidRPr="00EF2032">
              <w:rPr>
                <w:b/>
                <w:bCs/>
                <w:color w:val="0000FF"/>
                <w:lang w:val="el-GR"/>
              </w:rPr>
              <w:fldChar w:fldCharType="begin"/>
            </w:r>
            <w:r w:rsidR="00534B23" w:rsidRPr="00EF2032">
              <w:rPr>
                <w:b/>
                <w:bCs/>
                <w:color w:val="0000FF"/>
                <w:lang w:val="el-GR"/>
              </w:rPr>
              <w:instrText xml:space="preserve"> REF _Ref75527789 \r \h  \* MERGEFORMAT </w:instrText>
            </w:r>
            <w:r w:rsidR="00534B23" w:rsidRPr="00EF2032">
              <w:rPr>
                <w:b/>
                <w:bCs/>
                <w:color w:val="0000FF"/>
                <w:lang w:val="el-GR"/>
              </w:rPr>
            </w:r>
            <w:r w:rsidR="00534B23" w:rsidRPr="00EF2032">
              <w:rPr>
                <w:b/>
                <w:bCs/>
                <w:color w:val="0000FF"/>
                <w:lang w:val="el-GR"/>
              </w:rPr>
              <w:fldChar w:fldCharType="separate"/>
            </w:r>
            <w:r w:rsidR="003C5152">
              <w:rPr>
                <w:b/>
                <w:bCs/>
                <w:color w:val="0000FF"/>
                <w:lang w:val="el-GR"/>
              </w:rPr>
              <w:t>6.1</w:t>
            </w:r>
            <w:r w:rsidR="00534B23" w:rsidRPr="00EF2032">
              <w:rPr>
                <w:b/>
                <w:bCs/>
                <w:color w:val="0000FF"/>
                <w:lang w:val="el-GR"/>
              </w:rPr>
              <w:fldChar w:fldCharType="end"/>
            </w:r>
            <w:r w:rsidR="00534B23" w:rsidRPr="00EF2032">
              <w:rPr>
                <w:b/>
                <w:bCs/>
                <w:color w:val="0000FF"/>
                <w:lang w:val="el-GR"/>
              </w:rPr>
              <w:t xml:space="preserve"> </w:t>
            </w:r>
            <w:r w:rsidR="00534B23" w:rsidRPr="00EF2032">
              <w:rPr>
                <w:b/>
                <w:bCs/>
                <w:color w:val="0000FF"/>
                <w:lang w:val="el-GR"/>
              </w:rPr>
              <w:fldChar w:fldCharType="begin"/>
            </w:r>
            <w:r w:rsidR="00534B23" w:rsidRPr="00EF2032">
              <w:rPr>
                <w:b/>
                <w:bCs/>
                <w:color w:val="0000FF"/>
                <w:lang w:val="el-GR"/>
              </w:rPr>
              <w:instrText xml:space="preserve"> REF _Ref75527796 \h  \* MERGEFORMAT </w:instrText>
            </w:r>
            <w:r w:rsidR="00534B23" w:rsidRPr="00EF2032">
              <w:rPr>
                <w:b/>
                <w:bCs/>
                <w:color w:val="0000FF"/>
                <w:lang w:val="el-GR"/>
              </w:rPr>
            </w:r>
            <w:r w:rsidR="00534B23" w:rsidRPr="00EF2032">
              <w:rPr>
                <w:b/>
                <w:bCs/>
                <w:color w:val="0000FF"/>
                <w:lang w:val="el-GR"/>
              </w:rPr>
              <w:fldChar w:fldCharType="separate"/>
            </w:r>
            <w:r w:rsidR="003C5152" w:rsidRPr="003C5152">
              <w:rPr>
                <w:b/>
                <w:bCs/>
                <w:color w:val="0000FF"/>
                <w:lang w:val="el-GR"/>
              </w:rPr>
              <w:t>Χρονοδιάγραμμα</w:t>
            </w:r>
            <w:r w:rsidR="00534B23" w:rsidRPr="00EF2032">
              <w:rPr>
                <w:b/>
                <w:bCs/>
                <w:color w:val="0000FF"/>
                <w:lang w:val="el-GR"/>
              </w:rPr>
              <w:fldChar w:fldCharType="end"/>
            </w:r>
            <w:r w:rsidR="00534B23" w:rsidRPr="00EF2032">
              <w:rPr>
                <w:b/>
                <w:bCs/>
                <w:color w:val="0000FF"/>
                <w:lang w:val="el-GR"/>
              </w:rPr>
              <w:t xml:space="preserve"> </w:t>
            </w:r>
            <w:r w:rsidR="00056A5C" w:rsidRPr="00EF2032">
              <w:rPr>
                <w:b/>
                <w:bCs/>
                <w:color w:val="0000FF"/>
                <w:lang w:val="el-GR"/>
              </w:rPr>
              <w:t xml:space="preserve">και </w:t>
            </w:r>
            <w:r w:rsidR="00056A5C" w:rsidRPr="00EF2032">
              <w:rPr>
                <w:b/>
                <w:bCs/>
                <w:color w:val="0000FF"/>
                <w:lang w:val="el-GR"/>
              </w:rPr>
              <w:fldChar w:fldCharType="begin"/>
            </w:r>
            <w:r w:rsidR="00056A5C" w:rsidRPr="00EF2032">
              <w:rPr>
                <w:b/>
                <w:bCs/>
                <w:color w:val="0000FF"/>
                <w:lang w:val="el-GR"/>
              </w:rPr>
              <w:instrText xml:space="preserve"> REF _Ref75528897 \r \h  \* MERGEFORMAT </w:instrText>
            </w:r>
            <w:r w:rsidR="00056A5C" w:rsidRPr="00EF2032">
              <w:rPr>
                <w:b/>
                <w:bCs/>
                <w:color w:val="0000FF"/>
                <w:lang w:val="el-GR"/>
              </w:rPr>
            </w:r>
            <w:r w:rsidR="00056A5C" w:rsidRPr="00EF2032">
              <w:rPr>
                <w:b/>
                <w:bCs/>
                <w:color w:val="0000FF"/>
                <w:lang w:val="el-GR"/>
              </w:rPr>
              <w:fldChar w:fldCharType="separate"/>
            </w:r>
            <w:r w:rsidR="003C5152">
              <w:rPr>
                <w:b/>
                <w:bCs/>
                <w:color w:val="0000FF"/>
                <w:lang w:val="el-GR"/>
              </w:rPr>
              <w:t>6.2</w:t>
            </w:r>
            <w:r w:rsidR="00056A5C" w:rsidRPr="00EF2032">
              <w:rPr>
                <w:b/>
                <w:bCs/>
                <w:color w:val="0000FF"/>
                <w:lang w:val="el-GR"/>
              </w:rPr>
              <w:fldChar w:fldCharType="end"/>
            </w:r>
            <w:r w:rsidR="00056A5C" w:rsidRPr="00EF2032">
              <w:rPr>
                <w:b/>
                <w:bCs/>
                <w:color w:val="0000FF"/>
                <w:lang w:val="el-GR"/>
              </w:rPr>
              <w:t xml:space="preserve"> </w:t>
            </w:r>
            <w:r w:rsidR="00056A5C" w:rsidRPr="00EF2032">
              <w:rPr>
                <w:b/>
                <w:bCs/>
                <w:color w:val="0000FF"/>
                <w:lang w:val="el-GR"/>
              </w:rPr>
              <w:fldChar w:fldCharType="begin"/>
            </w:r>
            <w:r w:rsidR="00056A5C" w:rsidRPr="00EF2032">
              <w:rPr>
                <w:b/>
                <w:bCs/>
                <w:color w:val="0000FF"/>
                <w:lang w:val="el-GR"/>
              </w:rPr>
              <w:instrText xml:space="preserve"> REF _Ref75528944 \h  \* MERGEFORMAT </w:instrText>
            </w:r>
            <w:r w:rsidR="00056A5C" w:rsidRPr="00EF2032">
              <w:rPr>
                <w:b/>
                <w:bCs/>
                <w:color w:val="0000FF"/>
                <w:lang w:val="el-GR"/>
              </w:rPr>
            </w:r>
            <w:r w:rsidR="00056A5C" w:rsidRPr="00EF2032">
              <w:rPr>
                <w:b/>
                <w:bCs/>
                <w:color w:val="0000FF"/>
                <w:lang w:val="el-GR"/>
              </w:rPr>
              <w:fldChar w:fldCharType="separate"/>
            </w:r>
            <w:r w:rsidR="003C5152" w:rsidRPr="003C5152">
              <w:rPr>
                <w:b/>
                <w:bCs/>
                <w:color w:val="0000FF"/>
                <w:lang w:val="el-GR"/>
              </w:rPr>
              <w:t>Φάσεις – Παραδοτέα</w:t>
            </w:r>
            <w:r w:rsidR="00056A5C" w:rsidRPr="00EF2032">
              <w:rPr>
                <w:b/>
                <w:bCs/>
                <w:color w:val="0000FF"/>
                <w:lang w:val="el-GR"/>
              </w:rPr>
              <w:fldChar w:fldCharType="end"/>
            </w:r>
            <w:r w:rsidR="00056A5C" w:rsidRPr="00EF2032">
              <w:rPr>
                <w:b/>
                <w:bCs/>
                <w:color w:val="0000FF"/>
                <w:lang w:val="el-GR"/>
              </w:rPr>
              <w:t xml:space="preserve"> </w:t>
            </w:r>
            <w:r w:rsidR="00534B23" w:rsidRPr="00EF2032">
              <w:rPr>
                <w:lang w:val="el-GR"/>
              </w:rPr>
              <w:t>του ΠΑΡΑΡΤΗΜΑΤΟΣ Ι</w:t>
            </w:r>
          </w:p>
        </w:tc>
        <w:tc>
          <w:tcPr>
            <w:tcW w:w="1424" w:type="dxa"/>
            <w:tcBorders>
              <w:top w:val="single" w:sz="6" w:space="0" w:color="000000"/>
              <w:left w:val="single" w:sz="6" w:space="0" w:color="000000"/>
              <w:bottom w:val="single" w:sz="6" w:space="0" w:color="000000"/>
              <w:right w:val="single" w:sz="6" w:space="0" w:color="000000"/>
            </w:tcBorders>
            <w:hideMark/>
          </w:tcPr>
          <w:p w14:paraId="73346FF9" w14:textId="77777777" w:rsidR="00BF6444" w:rsidRPr="00EF2032" w:rsidRDefault="00BF6444">
            <w:pPr>
              <w:spacing w:after="0"/>
              <w:jc w:val="center"/>
            </w:pPr>
            <w:r w:rsidRPr="00EF2032">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3DB8A95B" w14:textId="77777777" w:rsidR="00BF6444" w:rsidRPr="00EF2032" w:rsidRDefault="00BF6444" w:rsidP="00034047">
            <w:pPr>
              <w:spacing w:after="0"/>
              <w:jc w:val="center"/>
              <w:rPr>
                <w:b/>
                <w:lang w:val="el-GR"/>
              </w:rPr>
            </w:pPr>
          </w:p>
        </w:tc>
        <w:tc>
          <w:tcPr>
            <w:tcW w:w="1975" w:type="dxa"/>
            <w:tcBorders>
              <w:top w:val="single" w:sz="6" w:space="0" w:color="000000"/>
              <w:left w:val="single" w:sz="6" w:space="0" w:color="000000"/>
              <w:bottom w:val="single" w:sz="6" w:space="0" w:color="000000"/>
              <w:right w:val="single" w:sz="6" w:space="0" w:color="000000"/>
            </w:tcBorders>
            <w:vAlign w:val="center"/>
          </w:tcPr>
          <w:p w14:paraId="7045D24F" w14:textId="77777777" w:rsidR="00BF6444" w:rsidRPr="00EF2032" w:rsidRDefault="00BF6444" w:rsidP="00034047">
            <w:pPr>
              <w:spacing w:after="0"/>
              <w:jc w:val="center"/>
              <w:rPr>
                <w:b/>
                <w:lang w:val="el-GR"/>
              </w:rPr>
            </w:pPr>
          </w:p>
        </w:tc>
      </w:tr>
      <w:bookmarkEnd w:id="562"/>
    </w:tbl>
    <w:p w14:paraId="7913C3A6" w14:textId="5F385E9D" w:rsidR="00CD08B8" w:rsidRDefault="00CD08B8" w:rsidP="00226819">
      <w:pPr>
        <w:spacing w:after="60"/>
        <w:rPr>
          <w:color w:val="5B9BD5"/>
          <w:lang w:val="en-US"/>
        </w:rPr>
      </w:pPr>
    </w:p>
    <w:p w14:paraId="10929E2E" w14:textId="63CB08D3" w:rsidR="00CD08B8" w:rsidRDefault="00CD08B8" w:rsidP="00226819">
      <w:pPr>
        <w:spacing w:after="60"/>
        <w:rPr>
          <w:color w:val="5B9BD5"/>
          <w:lang w:val="en-US"/>
        </w:rPr>
      </w:pPr>
    </w:p>
    <w:p w14:paraId="7F1E76BE" w14:textId="508D7A27" w:rsidR="00CD08B8" w:rsidRDefault="00CD08B8" w:rsidP="00226819">
      <w:pPr>
        <w:spacing w:after="60"/>
        <w:rPr>
          <w:color w:val="5B9BD5"/>
          <w:lang w:val="en-US"/>
        </w:rPr>
      </w:pPr>
    </w:p>
    <w:p w14:paraId="5E940E32" w14:textId="77777777" w:rsidR="00CD08B8" w:rsidRPr="005D29E6" w:rsidRDefault="00CD08B8" w:rsidP="00226819">
      <w:pPr>
        <w:spacing w:after="60"/>
        <w:rPr>
          <w:color w:val="5B9BD5"/>
          <w:lang w:val="en-US"/>
        </w:rPr>
      </w:pPr>
    </w:p>
    <w:p w14:paraId="20E31C81" w14:textId="77777777" w:rsidR="00BF6444" w:rsidRPr="00EF2032" w:rsidRDefault="00BF6444" w:rsidP="00671CDE">
      <w:pPr>
        <w:pStyle w:val="2"/>
        <w:numPr>
          <w:ilvl w:val="0"/>
          <w:numId w:val="69"/>
        </w:numPr>
        <w:rPr>
          <w:rFonts w:eastAsia="Tahoma"/>
        </w:rPr>
      </w:pPr>
      <w:bookmarkStart w:id="563" w:name="_Toc72397967"/>
      <w:bookmarkStart w:id="564" w:name="_Toc75439487"/>
      <w:bookmarkStart w:id="565" w:name="_Toc80088708"/>
      <w:r w:rsidRPr="00EF2032">
        <w:rPr>
          <w:rFonts w:eastAsia="Tahoma"/>
        </w:rPr>
        <w:t>Απαιτήσεις Μεθοδολογικής Προσέγγισης</w:t>
      </w:r>
      <w:bookmarkEnd w:id="563"/>
      <w:bookmarkEnd w:id="564"/>
      <w:bookmarkEnd w:id="565"/>
      <w:r w:rsidRPr="00EF2032">
        <w:rPr>
          <w:rFonts w:eastAsia="Tahoma"/>
        </w:rPr>
        <w:t xml:space="preserve"> </w:t>
      </w:r>
    </w:p>
    <w:p w14:paraId="43C942CD" w14:textId="77777777" w:rsidR="00BF6444" w:rsidRPr="00EF2032" w:rsidRDefault="00BF6444" w:rsidP="00BF6444">
      <w:pPr>
        <w:spacing w:after="60"/>
        <w:rPr>
          <w:rFonts w:eastAsia="Tahoma"/>
          <w:color w:val="5B9BD5"/>
          <w:lang w:val="el-GR"/>
        </w:rPr>
      </w:pPr>
    </w:p>
    <w:tbl>
      <w:tblPr>
        <w:tblStyle w:val="190"/>
        <w:tblW w:w="991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5"/>
        <w:gridCol w:w="4018"/>
        <w:gridCol w:w="1597"/>
        <w:gridCol w:w="1612"/>
        <w:gridCol w:w="1843"/>
      </w:tblGrid>
      <w:tr w:rsidR="00BF6444" w:rsidRPr="00EF2032" w14:paraId="031E1C72" w14:textId="77777777" w:rsidTr="00BF6444">
        <w:tc>
          <w:tcPr>
            <w:tcW w:w="84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B148652" w14:textId="77777777" w:rsidR="00BF6444" w:rsidRPr="00EF2032" w:rsidRDefault="00BF6444">
            <w:pPr>
              <w:spacing w:after="0"/>
              <w:jc w:val="center"/>
              <w:rPr>
                <w:b/>
                <w:lang w:val="el-GR"/>
              </w:rPr>
            </w:pPr>
            <w:r w:rsidRPr="00EF2032">
              <w:rPr>
                <w:b/>
                <w:lang w:val="el-GR"/>
              </w:rPr>
              <w:t>Α/Α</w:t>
            </w:r>
          </w:p>
        </w:tc>
        <w:tc>
          <w:tcPr>
            <w:tcW w:w="401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D71B514" w14:textId="77777777" w:rsidR="00BF6444" w:rsidRPr="00EF2032" w:rsidRDefault="00BF6444">
            <w:pPr>
              <w:spacing w:after="0"/>
              <w:jc w:val="center"/>
              <w:rPr>
                <w:b/>
                <w:lang w:val="el-GR"/>
              </w:rPr>
            </w:pPr>
            <w:r w:rsidRPr="00EF2032">
              <w:rPr>
                <w:b/>
                <w:lang w:val="el-GR"/>
              </w:rPr>
              <w:t>ΠΡΟΔΙΑΓΡΑΦΗ</w:t>
            </w:r>
          </w:p>
        </w:tc>
        <w:tc>
          <w:tcPr>
            <w:tcW w:w="1597"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E3CB070" w14:textId="77777777" w:rsidR="00BF6444" w:rsidRPr="00EF2032" w:rsidRDefault="00BF6444">
            <w:pPr>
              <w:spacing w:after="0"/>
              <w:jc w:val="center"/>
              <w:rPr>
                <w:b/>
                <w:lang w:val="el-GR"/>
              </w:rPr>
            </w:pPr>
            <w:r w:rsidRPr="00EF2032">
              <w:rPr>
                <w:b/>
                <w:lang w:val="el-GR"/>
              </w:rPr>
              <w:t>ΑΠΑΙΤΗΣΗ</w:t>
            </w:r>
          </w:p>
        </w:tc>
        <w:tc>
          <w:tcPr>
            <w:tcW w:w="161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9496904" w14:textId="77777777" w:rsidR="00BF6444" w:rsidRPr="00EF2032" w:rsidRDefault="00BF6444">
            <w:pPr>
              <w:spacing w:after="0"/>
              <w:jc w:val="center"/>
              <w:rPr>
                <w:b/>
                <w:lang w:val="el-GR"/>
              </w:rPr>
            </w:pPr>
            <w:r w:rsidRPr="00EF2032">
              <w:rPr>
                <w:b/>
                <w:lang w:val="el-GR"/>
              </w:rPr>
              <w:t>ΑΠΑΝΤΗΣΗ</w:t>
            </w:r>
          </w:p>
        </w:tc>
        <w:tc>
          <w:tcPr>
            <w:tcW w:w="184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04E9E5D" w14:textId="77777777" w:rsidR="00BF6444" w:rsidRPr="00EF2032" w:rsidRDefault="00BF6444">
            <w:pPr>
              <w:spacing w:after="0"/>
              <w:jc w:val="center"/>
              <w:rPr>
                <w:b/>
                <w:lang w:val="el-GR"/>
              </w:rPr>
            </w:pPr>
            <w:r w:rsidRPr="00EF2032">
              <w:rPr>
                <w:b/>
                <w:lang w:val="el-GR"/>
              </w:rPr>
              <w:t>ΠΑΡΑΠΟΜΠΗ</w:t>
            </w:r>
          </w:p>
        </w:tc>
      </w:tr>
      <w:tr w:rsidR="00BF6444" w:rsidRPr="00EF2032" w14:paraId="0CA4FF6B" w14:textId="77777777" w:rsidTr="00BF6444">
        <w:tc>
          <w:tcPr>
            <w:tcW w:w="845" w:type="dxa"/>
            <w:tcBorders>
              <w:top w:val="single" w:sz="6" w:space="0" w:color="000000"/>
              <w:left w:val="single" w:sz="6" w:space="0" w:color="000000"/>
              <w:bottom w:val="single" w:sz="6" w:space="0" w:color="000000"/>
              <w:right w:val="single" w:sz="6" w:space="0" w:color="000000"/>
            </w:tcBorders>
            <w:vAlign w:val="center"/>
          </w:tcPr>
          <w:p w14:paraId="3535FFE8" w14:textId="77777777" w:rsidR="00BF6444" w:rsidRPr="00EF2032" w:rsidRDefault="00BF6444" w:rsidP="00671CDE">
            <w:pPr>
              <w:numPr>
                <w:ilvl w:val="0"/>
                <w:numId w:val="52"/>
              </w:numPr>
              <w:tabs>
                <w:tab w:val="left" w:pos="0"/>
              </w:tabs>
              <w:spacing w:before="120"/>
              <w:ind w:hanging="360"/>
              <w:jc w:val="center"/>
              <w:rPr>
                <w:lang w:val="el-GR"/>
              </w:rPr>
            </w:pPr>
          </w:p>
        </w:tc>
        <w:tc>
          <w:tcPr>
            <w:tcW w:w="4018" w:type="dxa"/>
            <w:tcBorders>
              <w:top w:val="single" w:sz="6" w:space="0" w:color="000000"/>
              <w:left w:val="single" w:sz="6" w:space="0" w:color="000000"/>
              <w:bottom w:val="single" w:sz="6" w:space="0" w:color="000000"/>
              <w:right w:val="single" w:sz="6" w:space="0" w:color="000000"/>
            </w:tcBorders>
            <w:vAlign w:val="center"/>
            <w:hideMark/>
          </w:tcPr>
          <w:p w14:paraId="1B7DAC76" w14:textId="77777777" w:rsidR="00CD08B8" w:rsidRDefault="00BF6444">
            <w:pPr>
              <w:widowControl w:val="0"/>
              <w:spacing w:after="0"/>
              <w:rPr>
                <w:lang w:val="el-GR"/>
              </w:rPr>
            </w:pPr>
            <w:r w:rsidRPr="00EF2032">
              <w:rPr>
                <w:lang w:val="el-GR"/>
              </w:rPr>
              <w:t>Συμμόρφωση στις απαιτήσεις</w:t>
            </w:r>
            <w:r w:rsidR="00534B23" w:rsidRPr="00EF2032">
              <w:rPr>
                <w:lang w:val="el-GR"/>
              </w:rPr>
              <w:t xml:space="preserve"> της </w:t>
            </w:r>
          </w:p>
          <w:p w14:paraId="0D12C773" w14:textId="055C629B" w:rsidR="00CD08B8" w:rsidRDefault="00BF6444" w:rsidP="00A51DD2">
            <w:pPr>
              <w:widowControl w:val="0"/>
              <w:spacing w:after="0"/>
              <w:rPr>
                <w:b/>
                <w:bCs/>
                <w:color w:val="0000FF"/>
                <w:lang w:val="el-GR"/>
              </w:rPr>
            </w:pPr>
            <w:r w:rsidRPr="00EF2032">
              <w:rPr>
                <w:b/>
                <w:bCs/>
                <w:color w:val="0000FF"/>
                <w:lang w:val="el-GR"/>
              </w:rPr>
              <w:t>§</w:t>
            </w:r>
            <w:r w:rsidR="00034047" w:rsidRPr="00EF2032">
              <w:rPr>
                <w:b/>
                <w:bCs/>
                <w:color w:val="0000FF"/>
                <w:lang w:val="el-GR"/>
              </w:rPr>
              <w:t xml:space="preserve"> </w:t>
            </w:r>
            <w:r w:rsidR="00534B23" w:rsidRPr="00EF2032">
              <w:rPr>
                <w:b/>
                <w:bCs/>
                <w:color w:val="0000FF"/>
                <w:lang w:val="el-GR"/>
              </w:rPr>
              <w:fldChar w:fldCharType="begin"/>
            </w:r>
            <w:r w:rsidR="00534B23" w:rsidRPr="00EF2032">
              <w:rPr>
                <w:b/>
                <w:bCs/>
                <w:color w:val="0000FF"/>
                <w:lang w:val="el-GR"/>
              </w:rPr>
              <w:instrText xml:space="preserve"> REF _Ref75527918 \r \h  \* MERGEFORMAT </w:instrText>
            </w:r>
            <w:r w:rsidR="00534B23" w:rsidRPr="00EF2032">
              <w:rPr>
                <w:b/>
                <w:bCs/>
                <w:color w:val="0000FF"/>
                <w:lang w:val="el-GR"/>
              </w:rPr>
            </w:r>
            <w:r w:rsidR="00534B23" w:rsidRPr="00EF2032">
              <w:rPr>
                <w:b/>
                <w:bCs/>
                <w:color w:val="0000FF"/>
                <w:lang w:val="el-GR"/>
              </w:rPr>
              <w:fldChar w:fldCharType="separate"/>
            </w:r>
            <w:r w:rsidR="003C5152">
              <w:rPr>
                <w:b/>
                <w:bCs/>
                <w:color w:val="0000FF"/>
                <w:lang w:val="el-GR"/>
              </w:rPr>
              <w:t>6.4</w:t>
            </w:r>
            <w:r w:rsidR="00534B23" w:rsidRPr="00EF2032">
              <w:rPr>
                <w:b/>
                <w:bCs/>
                <w:color w:val="0000FF"/>
                <w:lang w:val="el-GR"/>
              </w:rPr>
              <w:fldChar w:fldCharType="end"/>
            </w:r>
            <w:r w:rsidR="00534B23" w:rsidRPr="00EF2032">
              <w:rPr>
                <w:b/>
                <w:bCs/>
                <w:color w:val="0000FF"/>
                <w:lang w:val="el-GR"/>
              </w:rPr>
              <w:t xml:space="preserve"> </w:t>
            </w:r>
            <w:r w:rsidR="00534B23" w:rsidRPr="00EF2032">
              <w:rPr>
                <w:b/>
                <w:bCs/>
                <w:color w:val="0000FF"/>
                <w:lang w:val="el-GR"/>
              </w:rPr>
              <w:fldChar w:fldCharType="begin"/>
            </w:r>
            <w:r w:rsidR="00534B23" w:rsidRPr="00EF2032">
              <w:rPr>
                <w:b/>
                <w:bCs/>
                <w:color w:val="0000FF"/>
                <w:lang w:val="el-GR"/>
              </w:rPr>
              <w:instrText xml:space="preserve"> REF _Ref75527927 \h  \* MERGEFORMAT </w:instrText>
            </w:r>
            <w:r w:rsidR="00534B23" w:rsidRPr="00EF2032">
              <w:rPr>
                <w:b/>
                <w:bCs/>
                <w:color w:val="0000FF"/>
                <w:lang w:val="el-GR"/>
              </w:rPr>
            </w:r>
            <w:r w:rsidR="00534B23" w:rsidRPr="00EF2032">
              <w:rPr>
                <w:b/>
                <w:bCs/>
                <w:color w:val="0000FF"/>
                <w:lang w:val="el-GR"/>
              </w:rPr>
              <w:fldChar w:fldCharType="separate"/>
            </w:r>
            <w:r w:rsidR="003C5152" w:rsidRPr="003C5152">
              <w:rPr>
                <w:b/>
                <w:bCs/>
                <w:color w:val="0000FF"/>
                <w:lang w:val="el-GR"/>
              </w:rPr>
              <w:t>Ομάδα Έργου/Σχήμα Διοίκησης Έργου</w:t>
            </w:r>
            <w:r w:rsidR="00534B23" w:rsidRPr="00EF2032">
              <w:rPr>
                <w:b/>
                <w:bCs/>
                <w:color w:val="0000FF"/>
                <w:lang w:val="el-GR"/>
              </w:rPr>
              <w:fldChar w:fldCharType="end"/>
            </w:r>
            <w:r w:rsidR="00534B23" w:rsidRPr="00EF2032">
              <w:rPr>
                <w:b/>
                <w:bCs/>
                <w:color w:val="0000FF"/>
                <w:lang w:val="el-GR"/>
              </w:rPr>
              <w:t xml:space="preserve"> </w:t>
            </w:r>
          </w:p>
          <w:p w14:paraId="73A72D7D" w14:textId="582E8E37" w:rsidR="00BF6444" w:rsidRPr="00EF2032" w:rsidRDefault="00534B23" w:rsidP="00CD08B8">
            <w:pPr>
              <w:widowControl w:val="0"/>
              <w:spacing w:after="0"/>
              <w:rPr>
                <w:lang w:val="el-GR"/>
              </w:rPr>
            </w:pPr>
            <w:r w:rsidRPr="00EF2032">
              <w:rPr>
                <w:lang w:val="el-GR"/>
              </w:rPr>
              <w:t>του ΠΑΡΑΡΤΗΜΑΤΟΣ Ι</w:t>
            </w:r>
          </w:p>
        </w:tc>
        <w:tc>
          <w:tcPr>
            <w:tcW w:w="1597" w:type="dxa"/>
            <w:tcBorders>
              <w:top w:val="single" w:sz="6" w:space="0" w:color="000000"/>
              <w:left w:val="single" w:sz="6" w:space="0" w:color="000000"/>
              <w:bottom w:val="single" w:sz="6" w:space="0" w:color="000000"/>
              <w:right w:val="single" w:sz="6" w:space="0" w:color="000000"/>
            </w:tcBorders>
            <w:vAlign w:val="center"/>
            <w:hideMark/>
          </w:tcPr>
          <w:p w14:paraId="6F890CD1" w14:textId="77777777" w:rsidR="00BF6444" w:rsidRPr="00EF2032" w:rsidRDefault="00BF6444">
            <w:pPr>
              <w:spacing w:after="0"/>
              <w:jc w:val="center"/>
              <w:rPr>
                <w:lang w:val="el-GR"/>
              </w:rPr>
            </w:pPr>
            <w:r w:rsidRPr="00EF2032">
              <w:rPr>
                <w:lang w:val="el-GR"/>
              </w:rPr>
              <w:t>ΝΑΙ</w:t>
            </w:r>
          </w:p>
        </w:tc>
        <w:tc>
          <w:tcPr>
            <w:tcW w:w="1612" w:type="dxa"/>
            <w:tcBorders>
              <w:top w:val="single" w:sz="6" w:space="0" w:color="000000"/>
              <w:left w:val="single" w:sz="6" w:space="0" w:color="000000"/>
              <w:bottom w:val="single" w:sz="6" w:space="0" w:color="000000"/>
              <w:right w:val="single" w:sz="6" w:space="0" w:color="000000"/>
            </w:tcBorders>
            <w:vAlign w:val="center"/>
          </w:tcPr>
          <w:p w14:paraId="77BDAA3B" w14:textId="77777777" w:rsidR="00BF6444" w:rsidRPr="00EF2032" w:rsidRDefault="00BF6444" w:rsidP="00112575">
            <w:pPr>
              <w:spacing w:after="0"/>
              <w:jc w:val="center"/>
              <w:rPr>
                <w:b/>
                <w:lang w:val="el-GR"/>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42388076" w14:textId="77777777" w:rsidR="00BF6444" w:rsidRPr="00EF2032" w:rsidRDefault="00BF6444" w:rsidP="00112575">
            <w:pPr>
              <w:spacing w:after="0"/>
              <w:jc w:val="center"/>
              <w:rPr>
                <w:b/>
                <w:lang w:val="el-GR"/>
              </w:rPr>
            </w:pPr>
          </w:p>
        </w:tc>
      </w:tr>
      <w:tr w:rsidR="00BF6444" w:rsidRPr="00EF2032" w14:paraId="22FFDEC5" w14:textId="77777777" w:rsidTr="00BF6444">
        <w:tc>
          <w:tcPr>
            <w:tcW w:w="845" w:type="dxa"/>
            <w:tcBorders>
              <w:top w:val="single" w:sz="6" w:space="0" w:color="000000"/>
              <w:left w:val="single" w:sz="6" w:space="0" w:color="000000"/>
              <w:bottom w:val="single" w:sz="6" w:space="0" w:color="000000"/>
              <w:right w:val="single" w:sz="6" w:space="0" w:color="000000"/>
            </w:tcBorders>
            <w:vAlign w:val="center"/>
          </w:tcPr>
          <w:p w14:paraId="30E76977" w14:textId="77777777" w:rsidR="00BF6444" w:rsidRPr="00EF2032" w:rsidRDefault="00BF6444" w:rsidP="00671CDE">
            <w:pPr>
              <w:numPr>
                <w:ilvl w:val="0"/>
                <w:numId w:val="52"/>
              </w:numPr>
              <w:tabs>
                <w:tab w:val="left" w:pos="0"/>
              </w:tabs>
              <w:spacing w:before="120"/>
              <w:ind w:hanging="360"/>
              <w:jc w:val="center"/>
              <w:rPr>
                <w:lang w:val="el-GR"/>
              </w:rPr>
            </w:pPr>
          </w:p>
        </w:tc>
        <w:tc>
          <w:tcPr>
            <w:tcW w:w="4018" w:type="dxa"/>
            <w:tcBorders>
              <w:top w:val="single" w:sz="6" w:space="0" w:color="000000"/>
              <w:left w:val="single" w:sz="6" w:space="0" w:color="000000"/>
              <w:bottom w:val="single" w:sz="6" w:space="0" w:color="000000"/>
              <w:right w:val="single" w:sz="6" w:space="0" w:color="000000"/>
            </w:tcBorders>
            <w:vAlign w:val="center"/>
            <w:hideMark/>
          </w:tcPr>
          <w:p w14:paraId="38C5B98C" w14:textId="3B8BFAA3" w:rsidR="00BF6444" w:rsidRPr="00EF2032" w:rsidRDefault="00BF6444">
            <w:pPr>
              <w:widowControl w:val="0"/>
              <w:spacing w:after="0"/>
              <w:rPr>
                <w:lang w:val="el-GR"/>
              </w:rPr>
            </w:pPr>
            <w:r w:rsidRPr="00EF2032">
              <w:rPr>
                <w:lang w:val="el-GR"/>
              </w:rPr>
              <w:t xml:space="preserve">Συμμόρφωση στις απαιτήσεις της </w:t>
            </w:r>
            <w:r w:rsidRPr="00EF2032">
              <w:rPr>
                <w:b/>
                <w:bCs/>
                <w:color w:val="0000FF"/>
                <w:lang w:val="el-GR"/>
              </w:rPr>
              <w:t>§</w:t>
            </w:r>
            <w:r w:rsidR="00034047" w:rsidRPr="00EF2032">
              <w:rPr>
                <w:b/>
                <w:bCs/>
                <w:color w:val="0000FF"/>
                <w:lang w:val="el-GR"/>
              </w:rPr>
              <w:t xml:space="preserve"> </w:t>
            </w:r>
            <w:r w:rsidR="00534B23" w:rsidRPr="00EF2032">
              <w:rPr>
                <w:b/>
                <w:bCs/>
                <w:color w:val="0000FF"/>
                <w:lang w:val="el-GR"/>
              </w:rPr>
              <w:fldChar w:fldCharType="begin"/>
            </w:r>
            <w:r w:rsidR="00534B23" w:rsidRPr="00EF2032">
              <w:rPr>
                <w:b/>
                <w:bCs/>
                <w:color w:val="0000FF"/>
                <w:lang w:val="el-GR"/>
              </w:rPr>
              <w:instrText xml:space="preserve"> REF _Ref75528101 \r \h  \* MERGEFORMAT </w:instrText>
            </w:r>
            <w:r w:rsidR="00534B23" w:rsidRPr="00EF2032">
              <w:rPr>
                <w:b/>
                <w:bCs/>
                <w:color w:val="0000FF"/>
                <w:lang w:val="el-GR"/>
              </w:rPr>
            </w:r>
            <w:r w:rsidR="00534B23" w:rsidRPr="00EF2032">
              <w:rPr>
                <w:b/>
                <w:bCs/>
                <w:color w:val="0000FF"/>
                <w:lang w:val="el-GR"/>
              </w:rPr>
              <w:fldChar w:fldCharType="separate"/>
            </w:r>
            <w:r w:rsidR="003C5152">
              <w:rPr>
                <w:b/>
                <w:bCs/>
                <w:color w:val="0000FF"/>
                <w:lang w:val="el-GR"/>
              </w:rPr>
              <w:t>6.5</w:t>
            </w:r>
            <w:r w:rsidR="00534B23" w:rsidRPr="00EF2032">
              <w:rPr>
                <w:b/>
                <w:bCs/>
                <w:color w:val="0000FF"/>
                <w:lang w:val="el-GR"/>
              </w:rPr>
              <w:fldChar w:fldCharType="end"/>
            </w:r>
            <w:r w:rsidR="00534B23" w:rsidRPr="00EF2032">
              <w:rPr>
                <w:b/>
                <w:bCs/>
                <w:color w:val="0000FF"/>
                <w:lang w:val="el-GR"/>
              </w:rPr>
              <w:t xml:space="preserve"> </w:t>
            </w:r>
            <w:r w:rsidR="00534B23" w:rsidRPr="00EF2032">
              <w:rPr>
                <w:b/>
                <w:bCs/>
                <w:color w:val="0000FF"/>
                <w:lang w:val="el-GR"/>
              </w:rPr>
              <w:fldChar w:fldCharType="begin"/>
            </w:r>
            <w:r w:rsidR="00534B23" w:rsidRPr="00EF2032">
              <w:rPr>
                <w:b/>
                <w:bCs/>
                <w:color w:val="0000FF"/>
                <w:lang w:val="el-GR"/>
              </w:rPr>
              <w:instrText xml:space="preserve"> REF _Ref75528107 \h  \* MERGEFORMAT </w:instrText>
            </w:r>
            <w:r w:rsidR="00534B23" w:rsidRPr="00EF2032">
              <w:rPr>
                <w:b/>
                <w:bCs/>
                <w:color w:val="0000FF"/>
                <w:lang w:val="el-GR"/>
              </w:rPr>
            </w:r>
            <w:r w:rsidR="00534B23" w:rsidRPr="00EF2032">
              <w:rPr>
                <w:b/>
                <w:bCs/>
                <w:color w:val="0000FF"/>
                <w:lang w:val="el-GR"/>
              </w:rPr>
              <w:fldChar w:fldCharType="separate"/>
            </w:r>
            <w:r w:rsidR="003C5152" w:rsidRPr="003C5152">
              <w:rPr>
                <w:b/>
                <w:bCs/>
                <w:color w:val="0000FF"/>
                <w:lang w:val="el-GR"/>
              </w:rPr>
              <w:t>Μεθοδολογία διοίκησης και διασφάλισης ποιότητας</w:t>
            </w:r>
            <w:r w:rsidR="00534B23" w:rsidRPr="00EF2032">
              <w:rPr>
                <w:b/>
                <w:bCs/>
                <w:color w:val="0000FF"/>
                <w:lang w:val="el-GR"/>
              </w:rPr>
              <w:fldChar w:fldCharType="end"/>
            </w:r>
            <w:r w:rsidR="00534B23" w:rsidRPr="00EF2032">
              <w:rPr>
                <w:b/>
                <w:bCs/>
                <w:color w:val="0000FF"/>
                <w:lang w:val="el-GR"/>
              </w:rPr>
              <w:t xml:space="preserve"> </w:t>
            </w:r>
            <w:r w:rsidR="00534B23" w:rsidRPr="00EF2032">
              <w:rPr>
                <w:lang w:val="el-GR"/>
              </w:rPr>
              <w:t>του ΠΑΡΑΡΤΗΜΑΤΟΣ Ι</w:t>
            </w:r>
          </w:p>
        </w:tc>
        <w:tc>
          <w:tcPr>
            <w:tcW w:w="1597" w:type="dxa"/>
            <w:tcBorders>
              <w:top w:val="single" w:sz="6" w:space="0" w:color="000000"/>
              <w:left w:val="single" w:sz="6" w:space="0" w:color="000000"/>
              <w:bottom w:val="single" w:sz="6" w:space="0" w:color="000000"/>
              <w:right w:val="single" w:sz="6" w:space="0" w:color="000000"/>
            </w:tcBorders>
            <w:vAlign w:val="center"/>
            <w:hideMark/>
          </w:tcPr>
          <w:p w14:paraId="146BF5FF" w14:textId="77777777" w:rsidR="00BF6444" w:rsidRPr="00EF2032" w:rsidRDefault="00BF6444">
            <w:pPr>
              <w:spacing w:after="0"/>
              <w:jc w:val="center"/>
              <w:rPr>
                <w:lang w:val="el-GR"/>
              </w:rPr>
            </w:pPr>
            <w:r w:rsidRPr="00EF2032">
              <w:rPr>
                <w:lang w:val="el-GR"/>
              </w:rPr>
              <w:t>ΝΑΙ</w:t>
            </w:r>
          </w:p>
        </w:tc>
        <w:tc>
          <w:tcPr>
            <w:tcW w:w="1612" w:type="dxa"/>
            <w:tcBorders>
              <w:top w:val="single" w:sz="6" w:space="0" w:color="000000"/>
              <w:left w:val="single" w:sz="6" w:space="0" w:color="000000"/>
              <w:bottom w:val="single" w:sz="6" w:space="0" w:color="000000"/>
              <w:right w:val="single" w:sz="6" w:space="0" w:color="000000"/>
            </w:tcBorders>
            <w:vAlign w:val="center"/>
          </w:tcPr>
          <w:p w14:paraId="0CC8EBB7" w14:textId="77777777" w:rsidR="00BF6444" w:rsidRPr="00EF2032" w:rsidRDefault="00BF6444" w:rsidP="00112575">
            <w:pPr>
              <w:spacing w:after="0"/>
              <w:jc w:val="center"/>
              <w:rPr>
                <w:b/>
                <w:lang w:val="el-GR"/>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1307882D" w14:textId="77777777" w:rsidR="00BF6444" w:rsidRPr="00EF2032" w:rsidRDefault="00BF6444" w:rsidP="00112575">
            <w:pPr>
              <w:spacing w:after="0"/>
              <w:jc w:val="center"/>
              <w:rPr>
                <w:b/>
                <w:lang w:val="el-GR"/>
              </w:rPr>
            </w:pPr>
          </w:p>
        </w:tc>
      </w:tr>
      <w:tr w:rsidR="00BF6444" w:rsidRPr="00EF2032" w14:paraId="01C3480D" w14:textId="77777777" w:rsidTr="00BF6444">
        <w:tc>
          <w:tcPr>
            <w:tcW w:w="845" w:type="dxa"/>
            <w:tcBorders>
              <w:top w:val="single" w:sz="6" w:space="0" w:color="000000"/>
              <w:left w:val="single" w:sz="6" w:space="0" w:color="000000"/>
              <w:bottom w:val="single" w:sz="6" w:space="0" w:color="000000"/>
              <w:right w:val="single" w:sz="6" w:space="0" w:color="000000"/>
            </w:tcBorders>
            <w:vAlign w:val="center"/>
          </w:tcPr>
          <w:p w14:paraId="4D11FCCA" w14:textId="77777777" w:rsidR="00BF6444" w:rsidRPr="00EF2032" w:rsidRDefault="00BF6444" w:rsidP="00671CDE">
            <w:pPr>
              <w:numPr>
                <w:ilvl w:val="0"/>
                <w:numId w:val="52"/>
              </w:numPr>
              <w:tabs>
                <w:tab w:val="left" w:pos="0"/>
              </w:tabs>
              <w:spacing w:before="120"/>
              <w:ind w:hanging="360"/>
              <w:jc w:val="center"/>
              <w:rPr>
                <w:lang w:val="el-GR"/>
              </w:rPr>
            </w:pPr>
          </w:p>
        </w:tc>
        <w:tc>
          <w:tcPr>
            <w:tcW w:w="4018" w:type="dxa"/>
            <w:tcBorders>
              <w:top w:val="single" w:sz="6" w:space="0" w:color="000000"/>
              <w:left w:val="single" w:sz="6" w:space="0" w:color="000000"/>
              <w:bottom w:val="single" w:sz="6" w:space="0" w:color="000000"/>
              <w:right w:val="single" w:sz="6" w:space="0" w:color="000000"/>
            </w:tcBorders>
            <w:vAlign w:val="center"/>
            <w:hideMark/>
          </w:tcPr>
          <w:p w14:paraId="461BA753" w14:textId="366D1232" w:rsidR="00BF6444" w:rsidRPr="00EF2032" w:rsidRDefault="00BF6444">
            <w:pPr>
              <w:widowControl w:val="0"/>
              <w:spacing w:after="0"/>
              <w:rPr>
                <w:lang w:val="el-GR"/>
              </w:rPr>
            </w:pPr>
            <w:r w:rsidRPr="00EF2032">
              <w:rPr>
                <w:lang w:val="el-GR"/>
              </w:rPr>
              <w:t xml:space="preserve">Συμμόρφωση στις απαιτήσεις της </w:t>
            </w:r>
            <w:r w:rsidRPr="00EF2032">
              <w:rPr>
                <w:b/>
                <w:bCs/>
                <w:color w:val="0000FF"/>
                <w:lang w:val="el-GR"/>
              </w:rPr>
              <w:t>§</w:t>
            </w:r>
            <w:r w:rsidR="00034047" w:rsidRPr="00EF2032">
              <w:rPr>
                <w:b/>
                <w:bCs/>
                <w:color w:val="0000FF"/>
                <w:lang w:val="el-GR"/>
              </w:rPr>
              <w:t xml:space="preserve"> </w:t>
            </w:r>
            <w:r w:rsidR="00534B23" w:rsidRPr="00EF2032">
              <w:rPr>
                <w:b/>
                <w:bCs/>
                <w:color w:val="0000FF"/>
                <w:lang w:val="el-GR"/>
              </w:rPr>
              <w:fldChar w:fldCharType="begin"/>
            </w:r>
            <w:r w:rsidR="00534B23" w:rsidRPr="00EF2032">
              <w:rPr>
                <w:b/>
                <w:bCs/>
                <w:color w:val="0000FF"/>
                <w:lang w:val="el-GR"/>
              </w:rPr>
              <w:instrText xml:space="preserve"> REF _Ref75528168 \r \h </w:instrText>
            </w:r>
            <w:r w:rsidR="00EF2032">
              <w:rPr>
                <w:b/>
                <w:bCs/>
                <w:color w:val="0000FF"/>
                <w:lang w:val="el-GR"/>
              </w:rPr>
              <w:instrText xml:space="preserve"> \* MERGEFORMAT </w:instrText>
            </w:r>
            <w:r w:rsidR="00534B23" w:rsidRPr="00EF2032">
              <w:rPr>
                <w:b/>
                <w:bCs/>
                <w:color w:val="0000FF"/>
                <w:lang w:val="el-GR"/>
              </w:rPr>
            </w:r>
            <w:r w:rsidR="00534B23" w:rsidRPr="00EF2032">
              <w:rPr>
                <w:b/>
                <w:bCs/>
                <w:color w:val="0000FF"/>
                <w:lang w:val="el-GR"/>
              </w:rPr>
              <w:fldChar w:fldCharType="separate"/>
            </w:r>
            <w:r w:rsidR="003C5152">
              <w:rPr>
                <w:b/>
                <w:bCs/>
                <w:color w:val="0000FF"/>
                <w:lang w:val="el-GR"/>
              </w:rPr>
              <w:t>6.3</w:t>
            </w:r>
            <w:r w:rsidR="00534B23" w:rsidRPr="00EF2032">
              <w:rPr>
                <w:b/>
                <w:bCs/>
                <w:color w:val="0000FF"/>
                <w:lang w:val="el-GR"/>
              </w:rPr>
              <w:fldChar w:fldCharType="end"/>
            </w:r>
            <w:r w:rsidR="00534B23" w:rsidRPr="00EF2032">
              <w:rPr>
                <w:b/>
                <w:bCs/>
                <w:color w:val="0000FF"/>
                <w:lang w:val="el-GR"/>
              </w:rPr>
              <w:t xml:space="preserve"> </w:t>
            </w:r>
            <w:r w:rsidR="00534B23" w:rsidRPr="00EF2032">
              <w:rPr>
                <w:b/>
                <w:bCs/>
                <w:color w:val="0000FF"/>
                <w:lang w:val="el-GR"/>
              </w:rPr>
              <w:fldChar w:fldCharType="begin"/>
            </w:r>
            <w:r w:rsidR="00534B23" w:rsidRPr="00EF2032">
              <w:rPr>
                <w:b/>
                <w:bCs/>
                <w:color w:val="0000FF"/>
                <w:lang w:val="el-GR"/>
              </w:rPr>
              <w:instrText xml:space="preserve"> REF _Ref75528174 \h  \* MERGEFORMAT </w:instrText>
            </w:r>
            <w:r w:rsidR="00534B23" w:rsidRPr="00EF2032">
              <w:rPr>
                <w:b/>
                <w:bCs/>
                <w:color w:val="0000FF"/>
                <w:lang w:val="el-GR"/>
              </w:rPr>
            </w:r>
            <w:r w:rsidR="00534B23" w:rsidRPr="00EF2032">
              <w:rPr>
                <w:b/>
                <w:bCs/>
                <w:color w:val="0000FF"/>
                <w:lang w:val="el-GR"/>
              </w:rPr>
              <w:fldChar w:fldCharType="separate"/>
            </w:r>
            <w:r w:rsidR="003C5152" w:rsidRPr="003C5152">
              <w:rPr>
                <w:b/>
                <w:bCs/>
                <w:color w:val="0000FF"/>
                <w:lang w:val="el-GR"/>
              </w:rPr>
              <w:t>Περίοδος Εγγύησης και Συντήρησης (ΠΕΣ)</w:t>
            </w:r>
            <w:r w:rsidR="00534B23" w:rsidRPr="00EF2032">
              <w:rPr>
                <w:b/>
                <w:bCs/>
                <w:color w:val="0000FF"/>
                <w:lang w:val="el-GR"/>
              </w:rPr>
              <w:fldChar w:fldCharType="end"/>
            </w:r>
            <w:r w:rsidR="00534B23" w:rsidRPr="00EF2032">
              <w:rPr>
                <w:b/>
                <w:bCs/>
                <w:color w:val="0000FF"/>
                <w:lang w:val="el-GR"/>
              </w:rPr>
              <w:t xml:space="preserve"> </w:t>
            </w:r>
            <w:r w:rsidR="00534B23" w:rsidRPr="00EF2032">
              <w:rPr>
                <w:lang w:val="el-GR"/>
              </w:rPr>
              <w:t>του ΠΑΡΑΡΤΗΜΑΤΟΣ Ι</w:t>
            </w:r>
          </w:p>
        </w:tc>
        <w:tc>
          <w:tcPr>
            <w:tcW w:w="1597" w:type="dxa"/>
            <w:tcBorders>
              <w:top w:val="single" w:sz="6" w:space="0" w:color="000000"/>
              <w:left w:val="single" w:sz="6" w:space="0" w:color="000000"/>
              <w:bottom w:val="single" w:sz="6" w:space="0" w:color="000000"/>
              <w:right w:val="single" w:sz="6" w:space="0" w:color="000000"/>
            </w:tcBorders>
            <w:vAlign w:val="center"/>
            <w:hideMark/>
          </w:tcPr>
          <w:p w14:paraId="2DEF021B" w14:textId="77777777" w:rsidR="00BF6444" w:rsidRPr="00EF2032" w:rsidRDefault="00BF6444">
            <w:pPr>
              <w:spacing w:after="0"/>
              <w:jc w:val="center"/>
              <w:rPr>
                <w:lang w:val="el-GR"/>
              </w:rPr>
            </w:pPr>
            <w:r w:rsidRPr="00EF2032">
              <w:rPr>
                <w:lang w:val="el-GR"/>
              </w:rPr>
              <w:t>ΝΑΙ</w:t>
            </w:r>
          </w:p>
        </w:tc>
        <w:tc>
          <w:tcPr>
            <w:tcW w:w="1612" w:type="dxa"/>
            <w:tcBorders>
              <w:top w:val="single" w:sz="6" w:space="0" w:color="000000"/>
              <w:left w:val="single" w:sz="6" w:space="0" w:color="000000"/>
              <w:bottom w:val="single" w:sz="6" w:space="0" w:color="000000"/>
              <w:right w:val="single" w:sz="6" w:space="0" w:color="000000"/>
            </w:tcBorders>
            <w:vAlign w:val="center"/>
          </w:tcPr>
          <w:p w14:paraId="45308F50" w14:textId="77777777" w:rsidR="00BF6444" w:rsidRPr="00EF2032" w:rsidRDefault="00BF6444" w:rsidP="00112575">
            <w:pPr>
              <w:spacing w:after="0"/>
              <w:jc w:val="center"/>
              <w:rPr>
                <w:b/>
                <w:lang w:val="el-GR"/>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72F6D12B" w14:textId="77777777" w:rsidR="00BF6444" w:rsidRPr="00EF2032" w:rsidRDefault="00BF6444" w:rsidP="00112575">
            <w:pPr>
              <w:spacing w:after="0"/>
              <w:jc w:val="center"/>
              <w:rPr>
                <w:b/>
                <w:lang w:val="el-GR"/>
              </w:rPr>
            </w:pPr>
          </w:p>
        </w:tc>
      </w:tr>
    </w:tbl>
    <w:p w14:paraId="7319697B" w14:textId="77777777" w:rsidR="0058613B" w:rsidRPr="00EF2032" w:rsidRDefault="0058613B">
      <w:pPr>
        <w:suppressAutoHyphens w:val="0"/>
        <w:autoSpaceDE w:val="0"/>
        <w:spacing w:after="60"/>
        <w:rPr>
          <w:rFonts w:eastAsia="SimSun" w:cs="Tahoma"/>
          <w:i/>
          <w:iCs/>
          <w:color w:val="5B9BD5"/>
          <w:szCs w:val="22"/>
          <w:lang w:val="el-GR"/>
        </w:rPr>
      </w:pPr>
    </w:p>
    <w:p w14:paraId="13E870F2" w14:textId="77777777" w:rsidR="0058613B" w:rsidRPr="00EF2032" w:rsidRDefault="0058613B">
      <w:pPr>
        <w:suppressAutoHyphens w:val="0"/>
        <w:autoSpaceDE w:val="0"/>
        <w:spacing w:after="60"/>
        <w:rPr>
          <w:rFonts w:eastAsia="SimSun" w:cs="Tahoma"/>
          <w:i/>
          <w:iCs/>
          <w:color w:val="5B9BD5"/>
          <w:szCs w:val="22"/>
          <w:lang w:val="el-GR"/>
        </w:rPr>
      </w:pPr>
    </w:p>
    <w:p w14:paraId="39DB87DD" w14:textId="30F075EA" w:rsidR="0058613B" w:rsidRPr="00EF2032" w:rsidRDefault="0058613B">
      <w:pPr>
        <w:suppressAutoHyphens w:val="0"/>
        <w:autoSpaceDE w:val="0"/>
        <w:spacing w:after="60"/>
        <w:rPr>
          <w:rFonts w:eastAsia="SimSun" w:cs="Tahoma"/>
          <w:i/>
          <w:iCs/>
          <w:color w:val="5B9BD5"/>
          <w:szCs w:val="22"/>
          <w:lang w:val="el-GR"/>
        </w:rPr>
        <w:sectPr w:rsidR="0058613B" w:rsidRPr="00EF2032" w:rsidSect="00DF02B0">
          <w:pgSz w:w="11906" w:h="16838"/>
          <w:pgMar w:top="1134" w:right="1134" w:bottom="1134" w:left="1134" w:header="720" w:footer="709" w:gutter="0"/>
          <w:cols w:space="720"/>
          <w:titlePg/>
          <w:docGrid w:linePitch="360"/>
        </w:sectPr>
      </w:pPr>
    </w:p>
    <w:p w14:paraId="35F80838" w14:textId="6DE30D25" w:rsidR="008338F0" w:rsidRPr="00EF2032" w:rsidRDefault="003355E7" w:rsidP="00A61A74">
      <w:pPr>
        <w:pStyle w:val="1"/>
        <w:numPr>
          <w:ilvl w:val="0"/>
          <w:numId w:val="0"/>
        </w:numPr>
      </w:pPr>
      <w:bookmarkStart w:id="566" w:name="_Ref75513954"/>
      <w:bookmarkStart w:id="567" w:name="_Ref75513970"/>
      <w:bookmarkStart w:id="568" w:name="_Ref75513981"/>
      <w:bookmarkStart w:id="569" w:name="_Toc80088709"/>
      <w:bookmarkStart w:id="570" w:name="_Ref496624736"/>
      <w:bookmarkStart w:id="571" w:name="_Ref496624788"/>
      <w:r w:rsidRPr="00EF2032">
        <w:t xml:space="preserve">ΠΑΡΑΡΤΗΜΑ ΙΙI – </w:t>
      </w:r>
      <w:r w:rsidR="004A23B9" w:rsidRPr="00EF2032">
        <w:t>ΕΥΡΩΠΑΙΚΟ ΕΝΙΑΙΟ ΕΓΓΡΑΦΟ ΣΥΜΒΑΣΗΣ (ΕΕΕΣ)</w:t>
      </w:r>
      <w:bookmarkEnd w:id="566"/>
      <w:bookmarkEnd w:id="567"/>
      <w:bookmarkEnd w:id="568"/>
      <w:bookmarkEnd w:id="569"/>
      <w:r w:rsidR="004A23B9" w:rsidRPr="00EF2032">
        <w:t xml:space="preserve"> </w:t>
      </w:r>
      <w:bookmarkEnd w:id="570"/>
      <w:bookmarkEnd w:id="571"/>
    </w:p>
    <w:p w14:paraId="0F71C191" w14:textId="322C4AAA" w:rsidR="000F62F0" w:rsidRPr="009C1F35" w:rsidRDefault="000F62F0" w:rsidP="009C1F35">
      <w:pPr>
        <w:rPr>
          <w:b/>
          <w:bCs/>
          <w:lang w:val="el-GR"/>
        </w:rPr>
      </w:pPr>
      <w:bookmarkStart w:id="572" w:name="_Ref510086970"/>
      <w:bookmarkStart w:id="573" w:name="_Toc75439488"/>
      <w:r w:rsidRPr="009C1F35">
        <w:rPr>
          <w:b/>
          <w:bCs/>
          <w:lang w:val="el-GR"/>
        </w:rPr>
        <w:t>ΕΥΡΩΠΑΙΚΟ ΕΝΙΑΙΟ ΕΓΓΡΑΦΟ ΣΥΜΒΑΣΗΣ (ΕΕΕΣ)</w:t>
      </w:r>
      <w:bookmarkEnd w:id="572"/>
      <w:bookmarkEnd w:id="573"/>
      <w:r w:rsidRPr="009C1F35">
        <w:rPr>
          <w:b/>
          <w:bCs/>
          <w:lang w:val="el-GR"/>
        </w:rPr>
        <w:t xml:space="preserve"> </w:t>
      </w:r>
    </w:p>
    <w:p w14:paraId="6FDC6C78" w14:textId="77777777" w:rsidR="00A4737C" w:rsidRPr="00EF2032" w:rsidRDefault="00A4737C" w:rsidP="00A4737C">
      <w:pPr>
        <w:pStyle w:val="normalwithoutspacing"/>
        <w:rPr>
          <w:rFonts w:cs="Tahoma"/>
          <w:szCs w:val="22"/>
        </w:rPr>
      </w:pPr>
      <w:r w:rsidRPr="00EF2032">
        <w:rPr>
          <w:rFonts w:cs="Tahoma"/>
          <w:szCs w:val="22"/>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63A1DF1" w14:textId="77777777" w:rsidR="00A4737C" w:rsidRPr="00EF2032" w:rsidRDefault="00A4737C" w:rsidP="00A4737C">
      <w:pPr>
        <w:pStyle w:val="normalwithoutspacing"/>
        <w:rPr>
          <w:rFonts w:cs="Tahoma"/>
          <w:szCs w:val="22"/>
        </w:rPr>
      </w:pPr>
      <w:r w:rsidRPr="00EF2032">
        <w:rPr>
          <w:rFonts w:cs="Tahoma"/>
          <w:szCs w:val="22"/>
        </w:rPr>
        <w:t xml:space="preserve">Συνημμένα της παρούσας διακήρυξης περιλαμβάνονται: </w:t>
      </w:r>
    </w:p>
    <w:p w14:paraId="2E9BAB8D" w14:textId="77777777" w:rsidR="00A4737C" w:rsidRPr="00EF2032" w:rsidRDefault="00A4737C" w:rsidP="00671CDE">
      <w:pPr>
        <w:pStyle w:val="normalwithoutspacing"/>
        <w:numPr>
          <w:ilvl w:val="0"/>
          <w:numId w:val="16"/>
        </w:numPr>
        <w:rPr>
          <w:rFonts w:cs="Tahoma"/>
          <w:szCs w:val="22"/>
        </w:rPr>
      </w:pPr>
      <w:r w:rsidRPr="00EF2032">
        <w:rPr>
          <w:rFonts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BB88088" w14:textId="7BB17669" w:rsidR="000309DB" w:rsidRPr="00EF2032" w:rsidRDefault="00A4737C" w:rsidP="00671CDE">
      <w:pPr>
        <w:pStyle w:val="normalwithoutspacing"/>
        <w:numPr>
          <w:ilvl w:val="0"/>
          <w:numId w:val="16"/>
        </w:numPr>
        <w:rPr>
          <w:rFonts w:cs="Tahoma"/>
          <w:szCs w:val="22"/>
        </w:rPr>
      </w:pPr>
      <w:r w:rsidRPr="00EF2032">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EF2032">
        <w:rPr>
          <w:rFonts w:cs="Tahoma"/>
          <w:szCs w:val="22"/>
        </w:rPr>
        <w:t>.</w:t>
      </w:r>
      <w:r w:rsidRPr="00EF2032">
        <w:rPr>
          <w:rFonts w:cs="Tahoma"/>
          <w:szCs w:val="22"/>
        </w:rPr>
        <w:t xml:space="preserve"> </w:t>
      </w:r>
    </w:p>
    <w:p w14:paraId="18C35049" w14:textId="77777777" w:rsidR="00A4737C" w:rsidRPr="00EF2032" w:rsidRDefault="00A4737C" w:rsidP="00671CDE">
      <w:pPr>
        <w:pStyle w:val="normalwithoutspacing"/>
        <w:numPr>
          <w:ilvl w:val="0"/>
          <w:numId w:val="16"/>
        </w:numPr>
        <w:rPr>
          <w:rFonts w:cs="Tahoma"/>
          <w:szCs w:val="22"/>
        </w:rPr>
      </w:pPr>
      <w:r w:rsidRPr="00EF2032">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4B860E0" w14:textId="77777777" w:rsidR="000F62F0" w:rsidRPr="00EF2032" w:rsidRDefault="000F62F0">
      <w:pPr>
        <w:pStyle w:val="normalwithoutspacing"/>
        <w:rPr>
          <w:rFonts w:cs="Tahoma"/>
          <w:i/>
          <w:color w:val="5B9BD5"/>
          <w:szCs w:val="22"/>
        </w:rPr>
      </w:pPr>
    </w:p>
    <w:p w14:paraId="70693DE0" w14:textId="77777777" w:rsidR="008338F0" w:rsidRPr="00EF2032" w:rsidRDefault="008338F0">
      <w:pPr>
        <w:pStyle w:val="normalwithoutspacing"/>
        <w:rPr>
          <w:rFonts w:cs="Tahoma"/>
          <w:i/>
          <w:color w:val="5B9BD5"/>
          <w:szCs w:val="22"/>
        </w:rPr>
      </w:pPr>
    </w:p>
    <w:p w14:paraId="4A63159B" w14:textId="77777777" w:rsidR="00166662" w:rsidRPr="00EF2032" w:rsidRDefault="00166662">
      <w:pPr>
        <w:pStyle w:val="normalwithoutspacing"/>
        <w:rPr>
          <w:rFonts w:cs="Tahoma"/>
          <w:i/>
          <w:color w:val="5B9BD5"/>
          <w:szCs w:val="22"/>
        </w:rPr>
        <w:sectPr w:rsidR="00166662" w:rsidRPr="00EF2032" w:rsidSect="00DF02B0">
          <w:pgSz w:w="11906" w:h="16838"/>
          <w:pgMar w:top="1134" w:right="1134" w:bottom="1134" w:left="1134" w:header="720" w:footer="709" w:gutter="0"/>
          <w:cols w:space="720"/>
          <w:titlePg/>
          <w:docGrid w:linePitch="360"/>
        </w:sectPr>
      </w:pPr>
    </w:p>
    <w:p w14:paraId="0CB29817" w14:textId="77777777" w:rsidR="006E4901" w:rsidRPr="00EF2032" w:rsidRDefault="003355E7" w:rsidP="00A61A74">
      <w:pPr>
        <w:pStyle w:val="1"/>
        <w:numPr>
          <w:ilvl w:val="0"/>
          <w:numId w:val="0"/>
        </w:numPr>
      </w:pPr>
      <w:bookmarkStart w:id="574" w:name="_Ref496624509"/>
      <w:bookmarkStart w:id="575" w:name="_Toc80088710"/>
      <w:r w:rsidRPr="00EF2032">
        <w:t xml:space="preserve">ΠΑΡΑΡΤΗΜΑ ΙV – </w:t>
      </w:r>
      <w:r w:rsidR="006E4901" w:rsidRPr="00EF2032">
        <w:t>Υπόδειγμα Βιογραφικού Σημειώματος</w:t>
      </w:r>
      <w:bookmarkEnd w:id="574"/>
      <w:bookmarkEnd w:id="575"/>
    </w:p>
    <w:p w14:paraId="3A8173DC" w14:textId="77777777" w:rsidR="006E4901" w:rsidRPr="00EF2032" w:rsidRDefault="006E4901" w:rsidP="006E4901">
      <w:pPr>
        <w:pStyle w:val="normalwithoutspacing"/>
        <w:rPr>
          <w:rFonts w:cs="Tahoma"/>
          <w:i/>
          <w:color w:val="5B9BD5"/>
          <w:szCs w:val="22"/>
        </w:rPr>
      </w:pPr>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EF2032" w14:paraId="177615F8" w14:textId="77777777" w:rsidTr="007130F6">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EF2032" w:rsidRDefault="006E4901" w:rsidP="008B4966">
            <w:pPr>
              <w:spacing w:line="276" w:lineRule="auto"/>
              <w:jc w:val="center"/>
              <w:rPr>
                <w:rFonts w:cs="Tahoma"/>
                <w:b/>
                <w:szCs w:val="22"/>
              </w:rPr>
            </w:pPr>
            <w:r w:rsidRPr="00EF2032">
              <w:rPr>
                <w:rFonts w:cs="Tahoma"/>
                <w:b/>
                <w:szCs w:val="22"/>
              </w:rPr>
              <w:t>ΒΙΟΓΡΑΦΙΚΟ ΣΗΜΕΙΩΜΑ</w:t>
            </w:r>
          </w:p>
        </w:tc>
      </w:tr>
      <w:tr w:rsidR="006E4901" w:rsidRPr="00EF2032" w14:paraId="2A89F314" w14:textId="77777777" w:rsidTr="007130F6">
        <w:trPr>
          <w:gridBefore w:val="1"/>
          <w:wBefore w:w="4" w:type="pct"/>
        </w:trPr>
        <w:tc>
          <w:tcPr>
            <w:tcW w:w="4996" w:type="pct"/>
            <w:gridSpan w:val="14"/>
          </w:tcPr>
          <w:p w14:paraId="28359460" w14:textId="77777777" w:rsidR="006E4901" w:rsidRPr="00EF2032" w:rsidRDefault="006E4901" w:rsidP="008B4966">
            <w:pPr>
              <w:spacing w:line="276" w:lineRule="auto"/>
              <w:rPr>
                <w:rFonts w:cs="Tahoma"/>
                <w:szCs w:val="22"/>
              </w:rPr>
            </w:pPr>
          </w:p>
        </w:tc>
      </w:tr>
      <w:tr w:rsidR="006E4901" w:rsidRPr="00EF2032" w14:paraId="4E023245" w14:textId="77777777" w:rsidTr="007130F6">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EF2032" w:rsidRDefault="006E4901" w:rsidP="008B4966">
            <w:pPr>
              <w:spacing w:line="276" w:lineRule="auto"/>
              <w:rPr>
                <w:rFonts w:cs="Tahoma"/>
                <w:b/>
                <w:szCs w:val="22"/>
              </w:rPr>
            </w:pPr>
            <w:r w:rsidRPr="00EF2032">
              <w:rPr>
                <w:rFonts w:cs="Tahoma"/>
                <w:b/>
                <w:szCs w:val="22"/>
              </w:rPr>
              <w:t>ΠΡΟΣΩΠΙΚΑ ΣΤΟΙΧΕΙΑ</w:t>
            </w:r>
          </w:p>
        </w:tc>
        <w:tc>
          <w:tcPr>
            <w:tcW w:w="1833" w:type="pct"/>
            <w:gridSpan w:val="5"/>
            <w:vAlign w:val="center"/>
          </w:tcPr>
          <w:p w14:paraId="542FEF75" w14:textId="77777777" w:rsidR="006E4901" w:rsidRPr="00EF2032" w:rsidRDefault="006E4901" w:rsidP="008B4966">
            <w:pPr>
              <w:spacing w:line="276" w:lineRule="auto"/>
              <w:rPr>
                <w:rFonts w:cs="Tahoma"/>
                <w:szCs w:val="22"/>
              </w:rPr>
            </w:pPr>
          </w:p>
        </w:tc>
      </w:tr>
      <w:tr w:rsidR="006E4901" w:rsidRPr="00EF2032" w14:paraId="3603404F" w14:textId="77777777" w:rsidTr="007130F6">
        <w:trPr>
          <w:gridBefore w:val="1"/>
          <w:wBefore w:w="4" w:type="pct"/>
        </w:trPr>
        <w:tc>
          <w:tcPr>
            <w:tcW w:w="748" w:type="pct"/>
            <w:tcBorders>
              <w:top w:val="double" w:sz="6" w:space="0" w:color="auto"/>
              <w:left w:val="double" w:sz="6" w:space="0" w:color="auto"/>
              <w:bottom w:val="nil"/>
              <w:right w:val="nil"/>
            </w:tcBorders>
            <w:vAlign w:val="center"/>
          </w:tcPr>
          <w:p w14:paraId="454F67F1" w14:textId="77777777" w:rsidR="006E4901" w:rsidRPr="00EF2032" w:rsidRDefault="006E4901" w:rsidP="008B4966">
            <w:pPr>
              <w:spacing w:line="276" w:lineRule="auto"/>
              <w:rPr>
                <w:rFonts w:cs="Tahoma"/>
                <w:b/>
                <w:szCs w:val="22"/>
              </w:rPr>
            </w:pPr>
            <w:r w:rsidRPr="00EF2032">
              <w:rPr>
                <w:rFonts w:cs="Tahoma"/>
                <w:b/>
                <w:szCs w:val="22"/>
              </w:rPr>
              <w:t>Επώνυμο:</w:t>
            </w:r>
          </w:p>
        </w:tc>
        <w:tc>
          <w:tcPr>
            <w:tcW w:w="2415" w:type="pct"/>
            <w:gridSpan w:val="8"/>
            <w:tcBorders>
              <w:top w:val="double" w:sz="6" w:space="0" w:color="auto"/>
              <w:left w:val="nil"/>
              <w:bottom w:val="single" w:sz="6" w:space="0" w:color="auto"/>
              <w:right w:val="nil"/>
            </w:tcBorders>
            <w:vAlign w:val="center"/>
          </w:tcPr>
          <w:p w14:paraId="12537174" w14:textId="77777777" w:rsidR="006E4901" w:rsidRPr="00EF2032"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26342E02" w14:textId="77777777" w:rsidR="006E4901" w:rsidRPr="00EF2032" w:rsidRDefault="006E4901" w:rsidP="008B4966">
            <w:pPr>
              <w:spacing w:line="276" w:lineRule="auto"/>
              <w:rPr>
                <w:rFonts w:cs="Tahoma"/>
                <w:b/>
                <w:szCs w:val="22"/>
              </w:rPr>
            </w:pPr>
            <w:r w:rsidRPr="00EF2032">
              <w:rPr>
                <w:rFonts w:cs="Tahoma"/>
                <w:b/>
                <w:szCs w:val="22"/>
              </w:rPr>
              <w:t>Όνομα:</w:t>
            </w:r>
          </w:p>
        </w:tc>
        <w:tc>
          <w:tcPr>
            <w:tcW w:w="1175" w:type="pct"/>
            <w:gridSpan w:val="4"/>
            <w:tcBorders>
              <w:top w:val="double" w:sz="6" w:space="0" w:color="auto"/>
              <w:left w:val="nil"/>
              <w:bottom w:val="single" w:sz="6" w:space="0" w:color="auto"/>
              <w:right w:val="double" w:sz="6" w:space="0" w:color="auto"/>
            </w:tcBorders>
            <w:vAlign w:val="center"/>
          </w:tcPr>
          <w:p w14:paraId="3AD5C56A" w14:textId="77777777" w:rsidR="006E4901" w:rsidRPr="00EF2032" w:rsidRDefault="006E4901" w:rsidP="008B4966">
            <w:pPr>
              <w:spacing w:line="276" w:lineRule="auto"/>
              <w:rPr>
                <w:rFonts w:cs="Tahoma"/>
                <w:szCs w:val="22"/>
              </w:rPr>
            </w:pPr>
          </w:p>
        </w:tc>
      </w:tr>
      <w:tr w:rsidR="006E4901" w:rsidRPr="00EF2032" w14:paraId="2D1203C7" w14:textId="77777777" w:rsidTr="007130F6">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35C6F782" w14:textId="77777777" w:rsidR="006E4901" w:rsidRPr="00EF2032" w:rsidRDefault="006E4901" w:rsidP="008B4966">
            <w:pPr>
              <w:spacing w:line="276" w:lineRule="auto"/>
              <w:rPr>
                <w:rFonts w:cs="Tahoma"/>
                <w:szCs w:val="22"/>
              </w:rPr>
            </w:pPr>
          </w:p>
        </w:tc>
      </w:tr>
      <w:tr w:rsidR="006E4901" w:rsidRPr="00EF2032" w14:paraId="35EC7416" w14:textId="77777777" w:rsidTr="007130F6">
        <w:trPr>
          <w:gridBefore w:val="1"/>
          <w:wBefore w:w="4" w:type="pct"/>
        </w:trPr>
        <w:tc>
          <w:tcPr>
            <w:tcW w:w="902" w:type="pct"/>
            <w:gridSpan w:val="2"/>
            <w:tcBorders>
              <w:top w:val="nil"/>
              <w:left w:val="double" w:sz="6" w:space="0" w:color="auto"/>
              <w:bottom w:val="nil"/>
              <w:right w:val="nil"/>
            </w:tcBorders>
            <w:vAlign w:val="center"/>
          </w:tcPr>
          <w:p w14:paraId="2727C30F" w14:textId="77777777" w:rsidR="006E4901" w:rsidRPr="00EF2032" w:rsidRDefault="006E4901" w:rsidP="008B4966">
            <w:pPr>
              <w:spacing w:line="276" w:lineRule="auto"/>
              <w:rPr>
                <w:rFonts w:cs="Tahoma"/>
                <w:b/>
                <w:szCs w:val="22"/>
              </w:rPr>
            </w:pPr>
            <w:r w:rsidRPr="00EF2032">
              <w:rPr>
                <w:rFonts w:cs="Tahoma"/>
                <w:b/>
                <w:szCs w:val="22"/>
              </w:rPr>
              <w:t>Πατρώνυμο:</w:t>
            </w:r>
          </w:p>
        </w:tc>
        <w:tc>
          <w:tcPr>
            <w:tcW w:w="2261" w:type="pct"/>
            <w:gridSpan w:val="7"/>
            <w:tcBorders>
              <w:top w:val="nil"/>
              <w:left w:val="nil"/>
              <w:bottom w:val="single" w:sz="6" w:space="0" w:color="auto"/>
              <w:right w:val="nil"/>
            </w:tcBorders>
            <w:vAlign w:val="center"/>
          </w:tcPr>
          <w:p w14:paraId="3B72E127" w14:textId="77777777" w:rsidR="006E4901" w:rsidRPr="00EF2032" w:rsidRDefault="006E4901" w:rsidP="008B4966">
            <w:pPr>
              <w:spacing w:line="276" w:lineRule="auto"/>
              <w:rPr>
                <w:rFonts w:cs="Tahoma"/>
                <w:szCs w:val="22"/>
              </w:rPr>
            </w:pPr>
          </w:p>
        </w:tc>
        <w:tc>
          <w:tcPr>
            <w:tcW w:w="920" w:type="pct"/>
            <w:gridSpan w:val="3"/>
            <w:vAlign w:val="center"/>
          </w:tcPr>
          <w:p w14:paraId="413472AE" w14:textId="77777777" w:rsidR="006E4901" w:rsidRPr="00EF2032" w:rsidRDefault="006E4901" w:rsidP="008B4966">
            <w:pPr>
              <w:spacing w:line="276" w:lineRule="auto"/>
              <w:rPr>
                <w:rFonts w:cs="Tahoma"/>
                <w:b/>
                <w:szCs w:val="22"/>
              </w:rPr>
            </w:pPr>
            <w:r w:rsidRPr="00EF2032">
              <w:rPr>
                <w:rFonts w:cs="Tahoma"/>
                <w:b/>
                <w:szCs w:val="22"/>
              </w:rPr>
              <w:t>Μητρώνυμο:</w:t>
            </w:r>
          </w:p>
        </w:tc>
        <w:tc>
          <w:tcPr>
            <w:tcW w:w="913" w:type="pct"/>
            <w:gridSpan w:val="2"/>
            <w:tcBorders>
              <w:top w:val="nil"/>
              <w:left w:val="nil"/>
              <w:bottom w:val="single" w:sz="6" w:space="0" w:color="auto"/>
              <w:right w:val="double" w:sz="6" w:space="0" w:color="auto"/>
            </w:tcBorders>
            <w:vAlign w:val="center"/>
          </w:tcPr>
          <w:p w14:paraId="14204B10" w14:textId="77777777" w:rsidR="006E4901" w:rsidRPr="00EF2032" w:rsidRDefault="006E4901" w:rsidP="008B4966">
            <w:pPr>
              <w:spacing w:line="276" w:lineRule="auto"/>
              <w:rPr>
                <w:rFonts w:cs="Tahoma"/>
                <w:szCs w:val="22"/>
              </w:rPr>
            </w:pPr>
          </w:p>
        </w:tc>
      </w:tr>
      <w:tr w:rsidR="006E4901" w:rsidRPr="00EF2032" w14:paraId="4AD5F669" w14:textId="77777777" w:rsidTr="007130F6">
        <w:trPr>
          <w:gridBefore w:val="1"/>
          <w:wBefore w:w="4" w:type="pct"/>
        </w:trPr>
        <w:tc>
          <w:tcPr>
            <w:tcW w:w="4996" w:type="pct"/>
            <w:gridSpan w:val="14"/>
            <w:tcBorders>
              <w:top w:val="nil"/>
              <w:left w:val="double" w:sz="6" w:space="0" w:color="auto"/>
              <w:bottom w:val="nil"/>
              <w:right w:val="double" w:sz="6" w:space="0" w:color="auto"/>
            </w:tcBorders>
            <w:vAlign w:val="center"/>
          </w:tcPr>
          <w:p w14:paraId="4B2E5093" w14:textId="77777777" w:rsidR="006E4901" w:rsidRPr="00EF2032" w:rsidRDefault="006E4901" w:rsidP="008B4966">
            <w:pPr>
              <w:spacing w:line="276" w:lineRule="auto"/>
              <w:rPr>
                <w:rFonts w:cs="Tahoma"/>
                <w:szCs w:val="22"/>
              </w:rPr>
            </w:pPr>
          </w:p>
        </w:tc>
      </w:tr>
      <w:tr w:rsidR="006E4901" w:rsidRPr="00EF2032" w14:paraId="7C4CBBD1" w14:textId="77777777" w:rsidTr="007130F6">
        <w:trPr>
          <w:gridBefore w:val="1"/>
          <w:wBefore w:w="4" w:type="pct"/>
        </w:trPr>
        <w:tc>
          <w:tcPr>
            <w:tcW w:w="987" w:type="pct"/>
            <w:gridSpan w:val="4"/>
            <w:tcBorders>
              <w:top w:val="nil"/>
              <w:left w:val="double" w:sz="6" w:space="0" w:color="auto"/>
              <w:bottom w:val="nil"/>
              <w:right w:val="nil"/>
            </w:tcBorders>
            <w:vAlign w:val="center"/>
          </w:tcPr>
          <w:p w14:paraId="0D5B0046" w14:textId="77777777" w:rsidR="006E4901" w:rsidRPr="00EF2032" w:rsidRDefault="006E4901" w:rsidP="008B4966">
            <w:pPr>
              <w:spacing w:line="276" w:lineRule="auto"/>
              <w:rPr>
                <w:rFonts w:cs="Tahoma"/>
                <w:b/>
                <w:szCs w:val="22"/>
              </w:rPr>
            </w:pPr>
            <w:r w:rsidRPr="00EF2032">
              <w:rPr>
                <w:rFonts w:cs="Tahoma"/>
                <w:b/>
                <w:szCs w:val="22"/>
              </w:rPr>
              <w:t>Ημερομηνία Γέννησης:</w:t>
            </w:r>
          </w:p>
        </w:tc>
        <w:tc>
          <w:tcPr>
            <w:tcW w:w="2176" w:type="pct"/>
            <w:gridSpan w:val="5"/>
            <w:tcBorders>
              <w:top w:val="nil"/>
              <w:left w:val="nil"/>
              <w:bottom w:val="single" w:sz="6" w:space="0" w:color="auto"/>
              <w:right w:val="nil"/>
            </w:tcBorders>
            <w:vAlign w:val="center"/>
          </w:tcPr>
          <w:p w14:paraId="77264702" w14:textId="77777777" w:rsidR="006E4901" w:rsidRPr="00EF2032" w:rsidRDefault="006E4901" w:rsidP="008B4966">
            <w:pPr>
              <w:spacing w:line="276" w:lineRule="auto"/>
              <w:rPr>
                <w:rFonts w:cs="Tahoma"/>
                <w:szCs w:val="22"/>
              </w:rPr>
            </w:pPr>
            <w:r w:rsidRPr="00EF2032">
              <w:rPr>
                <w:rFonts w:cs="Tahoma"/>
                <w:szCs w:val="22"/>
              </w:rPr>
              <w:t>__ /__ / ____</w:t>
            </w:r>
          </w:p>
        </w:tc>
        <w:tc>
          <w:tcPr>
            <w:tcW w:w="1037" w:type="pct"/>
            <w:gridSpan w:val="4"/>
            <w:vAlign w:val="center"/>
          </w:tcPr>
          <w:p w14:paraId="127EFFCE" w14:textId="77777777" w:rsidR="006E4901" w:rsidRPr="00EF2032" w:rsidRDefault="006E4901" w:rsidP="008B4966">
            <w:pPr>
              <w:spacing w:line="276" w:lineRule="auto"/>
              <w:rPr>
                <w:rFonts w:cs="Tahoma"/>
                <w:b/>
                <w:szCs w:val="22"/>
              </w:rPr>
            </w:pPr>
            <w:r w:rsidRPr="00EF2032">
              <w:rPr>
                <w:rFonts w:cs="Tahoma"/>
                <w:b/>
                <w:szCs w:val="22"/>
              </w:rPr>
              <w:t>Τόπος Γέννησης:</w:t>
            </w:r>
          </w:p>
        </w:tc>
        <w:tc>
          <w:tcPr>
            <w:tcW w:w="796" w:type="pct"/>
            <w:tcBorders>
              <w:top w:val="nil"/>
              <w:left w:val="nil"/>
              <w:bottom w:val="single" w:sz="6" w:space="0" w:color="auto"/>
              <w:right w:val="double" w:sz="6" w:space="0" w:color="auto"/>
            </w:tcBorders>
            <w:vAlign w:val="center"/>
          </w:tcPr>
          <w:p w14:paraId="2D2840DA" w14:textId="77777777" w:rsidR="006E4901" w:rsidRPr="00EF2032" w:rsidRDefault="006E4901" w:rsidP="008B4966">
            <w:pPr>
              <w:spacing w:line="276" w:lineRule="auto"/>
              <w:rPr>
                <w:rFonts w:cs="Tahoma"/>
                <w:szCs w:val="22"/>
              </w:rPr>
            </w:pPr>
          </w:p>
        </w:tc>
      </w:tr>
      <w:tr w:rsidR="006E4901" w:rsidRPr="00EF2032" w14:paraId="4E750577" w14:textId="77777777" w:rsidTr="007130F6">
        <w:trPr>
          <w:gridBefore w:val="1"/>
          <w:wBefore w:w="4" w:type="pct"/>
        </w:trPr>
        <w:tc>
          <w:tcPr>
            <w:tcW w:w="4996" w:type="pct"/>
            <w:gridSpan w:val="14"/>
            <w:tcBorders>
              <w:top w:val="nil"/>
              <w:left w:val="double" w:sz="6" w:space="0" w:color="auto"/>
              <w:bottom w:val="nil"/>
              <w:right w:val="double" w:sz="6" w:space="0" w:color="auto"/>
            </w:tcBorders>
            <w:vAlign w:val="center"/>
          </w:tcPr>
          <w:p w14:paraId="26CE2BDA" w14:textId="77777777" w:rsidR="006E4901" w:rsidRPr="00EF2032" w:rsidRDefault="006E4901" w:rsidP="008B4966">
            <w:pPr>
              <w:spacing w:line="276" w:lineRule="auto"/>
              <w:rPr>
                <w:rFonts w:cs="Tahoma"/>
                <w:szCs w:val="22"/>
              </w:rPr>
            </w:pPr>
          </w:p>
        </w:tc>
      </w:tr>
      <w:tr w:rsidR="006E4901" w:rsidRPr="00EF2032" w14:paraId="58AEB566" w14:textId="77777777" w:rsidTr="007130F6">
        <w:trPr>
          <w:gridBefore w:val="1"/>
          <w:wBefore w:w="4" w:type="pct"/>
        </w:trPr>
        <w:tc>
          <w:tcPr>
            <w:tcW w:w="1234" w:type="pct"/>
            <w:gridSpan w:val="7"/>
            <w:tcBorders>
              <w:top w:val="nil"/>
              <w:left w:val="double" w:sz="6" w:space="0" w:color="auto"/>
              <w:bottom w:val="nil"/>
              <w:right w:val="nil"/>
            </w:tcBorders>
            <w:vAlign w:val="center"/>
          </w:tcPr>
          <w:p w14:paraId="7A5F73B4" w14:textId="77777777" w:rsidR="006E4901" w:rsidRPr="00EF2032" w:rsidRDefault="006E4901" w:rsidP="008B4966">
            <w:pPr>
              <w:spacing w:line="276" w:lineRule="auto"/>
              <w:rPr>
                <w:rFonts w:cs="Tahoma"/>
                <w:b/>
                <w:szCs w:val="22"/>
              </w:rPr>
            </w:pPr>
            <w:r w:rsidRPr="00EF2032">
              <w:rPr>
                <w:rFonts w:cs="Tahoma"/>
                <w:b/>
                <w:szCs w:val="22"/>
              </w:rPr>
              <w:t>Τηλέφωνο:</w:t>
            </w:r>
          </w:p>
        </w:tc>
        <w:tc>
          <w:tcPr>
            <w:tcW w:w="1929" w:type="pct"/>
            <w:gridSpan w:val="2"/>
            <w:tcBorders>
              <w:top w:val="nil"/>
              <w:left w:val="nil"/>
              <w:bottom w:val="single" w:sz="6" w:space="0" w:color="auto"/>
              <w:right w:val="nil"/>
            </w:tcBorders>
            <w:vAlign w:val="center"/>
          </w:tcPr>
          <w:p w14:paraId="3AE6B98D" w14:textId="77777777" w:rsidR="006E4901" w:rsidRPr="00EF2032" w:rsidRDefault="006E4901" w:rsidP="008B4966">
            <w:pPr>
              <w:spacing w:line="276" w:lineRule="auto"/>
              <w:rPr>
                <w:rFonts w:cs="Tahoma"/>
                <w:szCs w:val="22"/>
              </w:rPr>
            </w:pPr>
          </w:p>
        </w:tc>
        <w:tc>
          <w:tcPr>
            <w:tcW w:w="867" w:type="pct"/>
            <w:gridSpan w:val="2"/>
            <w:vAlign w:val="center"/>
          </w:tcPr>
          <w:p w14:paraId="4069251F" w14:textId="77777777" w:rsidR="006E4901" w:rsidRPr="00EF2032" w:rsidRDefault="006E4901" w:rsidP="008B4966">
            <w:pPr>
              <w:spacing w:line="276" w:lineRule="auto"/>
              <w:rPr>
                <w:rFonts w:cs="Tahoma"/>
                <w:b/>
                <w:szCs w:val="22"/>
              </w:rPr>
            </w:pPr>
            <w:r w:rsidRPr="00EF2032">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1CC1FA5E" w14:textId="77777777" w:rsidR="006E4901" w:rsidRPr="00EF2032" w:rsidRDefault="006E4901" w:rsidP="008B4966">
            <w:pPr>
              <w:spacing w:line="276" w:lineRule="auto"/>
              <w:rPr>
                <w:rFonts w:cs="Tahoma"/>
                <w:szCs w:val="22"/>
              </w:rPr>
            </w:pPr>
          </w:p>
        </w:tc>
      </w:tr>
      <w:tr w:rsidR="006E4901" w:rsidRPr="00EF2032" w14:paraId="61756FF2" w14:textId="77777777" w:rsidTr="007130F6">
        <w:trPr>
          <w:gridBefore w:val="1"/>
          <w:wBefore w:w="4" w:type="pct"/>
        </w:trPr>
        <w:tc>
          <w:tcPr>
            <w:tcW w:w="1234" w:type="pct"/>
            <w:gridSpan w:val="7"/>
            <w:tcBorders>
              <w:top w:val="nil"/>
              <w:left w:val="double" w:sz="6" w:space="0" w:color="auto"/>
              <w:bottom w:val="nil"/>
              <w:right w:val="nil"/>
            </w:tcBorders>
            <w:vAlign w:val="center"/>
          </w:tcPr>
          <w:p w14:paraId="4171EE4F" w14:textId="77777777" w:rsidR="006E4901" w:rsidRPr="00EF2032" w:rsidRDefault="006E4901" w:rsidP="008B4966">
            <w:pPr>
              <w:spacing w:line="276" w:lineRule="auto"/>
              <w:rPr>
                <w:rFonts w:cs="Tahoma"/>
                <w:b/>
                <w:szCs w:val="22"/>
              </w:rPr>
            </w:pPr>
            <w:r w:rsidRPr="00EF2032">
              <w:rPr>
                <w:rFonts w:cs="Tahoma"/>
                <w:b/>
                <w:szCs w:val="22"/>
              </w:rPr>
              <w:t>Fax:</w:t>
            </w:r>
          </w:p>
        </w:tc>
        <w:tc>
          <w:tcPr>
            <w:tcW w:w="1929" w:type="pct"/>
            <w:gridSpan w:val="2"/>
            <w:tcBorders>
              <w:top w:val="nil"/>
              <w:left w:val="nil"/>
              <w:bottom w:val="single" w:sz="6" w:space="0" w:color="auto"/>
              <w:right w:val="nil"/>
            </w:tcBorders>
            <w:vAlign w:val="center"/>
          </w:tcPr>
          <w:p w14:paraId="4AD027E3" w14:textId="77777777" w:rsidR="006E4901" w:rsidRPr="00EF2032" w:rsidRDefault="006E4901" w:rsidP="008B4966">
            <w:pPr>
              <w:spacing w:line="276" w:lineRule="auto"/>
              <w:rPr>
                <w:rFonts w:cs="Tahoma"/>
                <w:szCs w:val="22"/>
              </w:rPr>
            </w:pPr>
          </w:p>
        </w:tc>
        <w:tc>
          <w:tcPr>
            <w:tcW w:w="867" w:type="pct"/>
            <w:gridSpan w:val="2"/>
            <w:vAlign w:val="center"/>
          </w:tcPr>
          <w:p w14:paraId="2E970B7A" w14:textId="77777777" w:rsidR="006E4901" w:rsidRPr="00EF2032"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73A02341" w14:textId="77777777" w:rsidR="006E4901" w:rsidRPr="00EF2032" w:rsidRDefault="006E4901" w:rsidP="008B4966">
            <w:pPr>
              <w:spacing w:line="276" w:lineRule="auto"/>
              <w:rPr>
                <w:rFonts w:cs="Tahoma"/>
                <w:szCs w:val="22"/>
              </w:rPr>
            </w:pPr>
          </w:p>
        </w:tc>
      </w:tr>
      <w:tr w:rsidR="006E4901" w:rsidRPr="00EF2032" w14:paraId="57C81C18" w14:textId="77777777" w:rsidTr="007130F6">
        <w:trPr>
          <w:gridBefore w:val="1"/>
          <w:wBefore w:w="4" w:type="pct"/>
        </w:trPr>
        <w:tc>
          <w:tcPr>
            <w:tcW w:w="1069" w:type="pct"/>
            <w:gridSpan w:val="5"/>
            <w:tcBorders>
              <w:top w:val="nil"/>
              <w:left w:val="double" w:sz="6" w:space="0" w:color="auto"/>
              <w:bottom w:val="nil"/>
              <w:right w:val="nil"/>
            </w:tcBorders>
            <w:vAlign w:val="center"/>
          </w:tcPr>
          <w:p w14:paraId="71547027" w14:textId="77777777" w:rsidR="006E4901" w:rsidRPr="00EF2032" w:rsidRDefault="006E4901" w:rsidP="008B4966">
            <w:pPr>
              <w:spacing w:line="276" w:lineRule="auto"/>
              <w:rPr>
                <w:rFonts w:cs="Tahoma"/>
                <w:szCs w:val="22"/>
              </w:rPr>
            </w:pPr>
          </w:p>
        </w:tc>
        <w:tc>
          <w:tcPr>
            <w:tcW w:w="2094" w:type="pct"/>
            <w:gridSpan w:val="4"/>
            <w:vAlign w:val="center"/>
          </w:tcPr>
          <w:p w14:paraId="4F5F6ED2" w14:textId="77777777" w:rsidR="006E4901" w:rsidRPr="00EF2032" w:rsidRDefault="006E4901" w:rsidP="008B4966">
            <w:pPr>
              <w:spacing w:line="276" w:lineRule="auto"/>
              <w:rPr>
                <w:rFonts w:cs="Tahoma"/>
                <w:szCs w:val="22"/>
              </w:rPr>
            </w:pPr>
          </w:p>
        </w:tc>
        <w:tc>
          <w:tcPr>
            <w:tcW w:w="1037" w:type="pct"/>
            <w:gridSpan w:val="4"/>
            <w:vAlign w:val="center"/>
          </w:tcPr>
          <w:p w14:paraId="1B2B4270" w14:textId="77777777" w:rsidR="006E4901" w:rsidRPr="00EF2032"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65A0757D" w14:textId="77777777" w:rsidR="006E4901" w:rsidRPr="00EF2032" w:rsidRDefault="006E4901" w:rsidP="008B4966">
            <w:pPr>
              <w:spacing w:line="276" w:lineRule="auto"/>
              <w:rPr>
                <w:rFonts w:cs="Tahoma"/>
                <w:szCs w:val="22"/>
              </w:rPr>
            </w:pPr>
          </w:p>
        </w:tc>
      </w:tr>
      <w:tr w:rsidR="006E4901" w:rsidRPr="00EF2032" w14:paraId="009DB0B4" w14:textId="77777777" w:rsidTr="007130F6">
        <w:trPr>
          <w:gridBefore w:val="1"/>
          <w:wBefore w:w="4" w:type="pct"/>
        </w:trPr>
        <w:tc>
          <w:tcPr>
            <w:tcW w:w="1152" w:type="pct"/>
            <w:gridSpan w:val="6"/>
            <w:tcBorders>
              <w:top w:val="nil"/>
              <w:left w:val="double" w:sz="6" w:space="0" w:color="auto"/>
              <w:bottom w:val="nil"/>
              <w:right w:val="nil"/>
            </w:tcBorders>
            <w:vAlign w:val="center"/>
          </w:tcPr>
          <w:p w14:paraId="32EA9CD6" w14:textId="77777777" w:rsidR="006E4901" w:rsidRPr="00EF2032" w:rsidRDefault="006E4901" w:rsidP="008B4966">
            <w:pPr>
              <w:spacing w:line="276" w:lineRule="auto"/>
              <w:rPr>
                <w:rFonts w:cs="Tahoma"/>
                <w:b/>
                <w:szCs w:val="22"/>
              </w:rPr>
            </w:pPr>
            <w:r w:rsidRPr="00EF2032">
              <w:rPr>
                <w:rFonts w:cs="Tahoma"/>
                <w:b/>
                <w:szCs w:val="22"/>
              </w:rPr>
              <w:t>Διεύθυνση Κατοικίας:</w:t>
            </w:r>
          </w:p>
        </w:tc>
        <w:tc>
          <w:tcPr>
            <w:tcW w:w="2011" w:type="pct"/>
            <w:gridSpan w:val="3"/>
            <w:tcBorders>
              <w:top w:val="nil"/>
              <w:left w:val="nil"/>
              <w:bottom w:val="single" w:sz="6" w:space="0" w:color="auto"/>
              <w:right w:val="nil"/>
            </w:tcBorders>
            <w:vAlign w:val="center"/>
          </w:tcPr>
          <w:p w14:paraId="6D8F8898" w14:textId="77777777" w:rsidR="006E4901" w:rsidRPr="00EF2032"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6781AAB" w14:textId="77777777" w:rsidR="006E4901" w:rsidRPr="00EF2032"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38A3D7E1" w14:textId="77777777" w:rsidR="006E4901" w:rsidRPr="00EF2032" w:rsidRDefault="006E4901" w:rsidP="008B4966">
            <w:pPr>
              <w:spacing w:line="276" w:lineRule="auto"/>
              <w:rPr>
                <w:rFonts w:cs="Tahoma"/>
                <w:szCs w:val="22"/>
              </w:rPr>
            </w:pPr>
          </w:p>
        </w:tc>
      </w:tr>
      <w:tr w:rsidR="006E4901" w:rsidRPr="00EF2032" w14:paraId="10B71339" w14:textId="77777777" w:rsidTr="007130F6">
        <w:trPr>
          <w:gridBefore w:val="1"/>
          <w:wBefore w:w="4" w:type="pct"/>
        </w:trPr>
        <w:tc>
          <w:tcPr>
            <w:tcW w:w="1152" w:type="pct"/>
            <w:gridSpan w:val="6"/>
            <w:tcBorders>
              <w:top w:val="nil"/>
              <w:left w:val="double" w:sz="6" w:space="0" w:color="auto"/>
              <w:bottom w:val="nil"/>
              <w:right w:val="nil"/>
            </w:tcBorders>
            <w:vAlign w:val="center"/>
          </w:tcPr>
          <w:p w14:paraId="3C909453" w14:textId="77777777" w:rsidR="006E4901" w:rsidRPr="00EF2032"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11971111" w14:textId="77777777" w:rsidR="006E4901" w:rsidRPr="00EF2032"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B76811B" w14:textId="77777777" w:rsidR="006E4901" w:rsidRPr="00EF2032"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3C43D109" w14:textId="77777777" w:rsidR="006E4901" w:rsidRPr="00EF2032" w:rsidRDefault="006E4901" w:rsidP="008B4966">
            <w:pPr>
              <w:spacing w:line="276" w:lineRule="auto"/>
              <w:rPr>
                <w:rFonts w:cs="Tahoma"/>
                <w:szCs w:val="22"/>
              </w:rPr>
            </w:pPr>
          </w:p>
        </w:tc>
      </w:tr>
      <w:tr w:rsidR="006E4901" w:rsidRPr="00EF2032" w14:paraId="1CCC4B05" w14:textId="77777777" w:rsidTr="007130F6">
        <w:trPr>
          <w:gridBefore w:val="1"/>
          <w:wBefore w:w="4" w:type="pct"/>
        </w:trPr>
        <w:tc>
          <w:tcPr>
            <w:tcW w:w="1069" w:type="pct"/>
            <w:gridSpan w:val="5"/>
            <w:tcBorders>
              <w:top w:val="nil"/>
              <w:left w:val="double" w:sz="6" w:space="0" w:color="auto"/>
              <w:bottom w:val="double" w:sz="6" w:space="0" w:color="auto"/>
              <w:right w:val="nil"/>
            </w:tcBorders>
            <w:vAlign w:val="center"/>
          </w:tcPr>
          <w:p w14:paraId="5A693A16" w14:textId="77777777" w:rsidR="006E4901" w:rsidRPr="00EF2032"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11E649AB" w14:textId="77777777" w:rsidR="006E4901" w:rsidRPr="00EF2032"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4AA4D945" w14:textId="77777777" w:rsidR="006E4901" w:rsidRPr="00EF2032"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31301617" w14:textId="77777777" w:rsidR="006E4901" w:rsidRPr="00EF2032" w:rsidRDefault="006E4901" w:rsidP="008B4966">
            <w:pPr>
              <w:spacing w:line="276" w:lineRule="auto"/>
              <w:rPr>
                <w:rFonts w:cs="Tahoma"/>
                <w:szCs w:val="22"/>
              </w:rPr>
            </w:pPr>
          </w:p>
        </w:tc>
      </w:tr>
      <w:tr w:rsidR="006E4901" w:rsidRPr="00EF2032" w14:paraId="575644EE" w14:textId="77777777" w:rsidTr="007130F6">
        <w:trPr>
          <w:gridBefore w:val="1"/>
          <w:wBefore w:w="4" w:type="pct"/>
        </w:trPr>
        <w:tc>
          <w:tcPr>
            <w:tcW w:w="4996" w:type="pct"/>
            <w:gridSpan w:val="14"/>
          </w:tcPr>
          <w:p w14:paraId="6466D069" w14:textId="77777777" w:rsidR="006E4901" w:rsidRPr="00EF2032" w:rsidRDefault="006E4901" w:rsidP="008B4966">
            <w:pPr>
              <w:spacing w:line="276" w:lineRule="auto"/>
              <w:rPr>
                <w:rFonts w:cs="Tahoma"/>
                <w:szCs w:val="22"/>
              </w:rPr>
            </w:pPr>
          </w:p>
        </w:tc>
      </w:tr>
      <w:tr w:rsidR="006E4901" w:rsidRPr="00EF2032" w14:paraId="495A3D44" w14:textId="77777777" w:rsidTr="007130F6">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EF2032" w:rsidRDefault="006E4901" w:rsidP="008B4966">
            <w:pPr>
              <w:spacing w:line="276" w:lineRule="auto"/>
              <w:rPr>
                <w:rFonts w:cs="Tahoma"/>
                <w:b/>
                <w:szCs w:val="22"/>
              </w:rPr>
            </w:pPr>
            <w:r w:rsidRPr="00EF2032">
              <w:rPr>
                <w:rFonts w:cs="Tahoma"/>
                <w:b/>
                <w:szCs w:val="22"/>
              </w:rPr>
              <w:t>ΕΚΠΑΙΔΕΥΣΗ</w:t>
            </w:r>
          </w:p>
        </w:tc>
        <w:tc>
          <w:tcPr>
            <w:tcW w:w="4020" w:type="pct"/>
            <w:gridSpan w:val="11"/>
          </w:tcPr>
          <w:p w14:paraId="2D204094" w14:textId="77777777" w:rsidR="006E4901" w:rsidRPr="00EF2032" w:rsidRDefault="006E4901" w:rsidP="008B4966">
            <w:pPr>
              <w:spacing w:line="276" w:lineRule="auto"/>
              <w:rPr>
                <w:rFonts w:cs="Tahoma"/>
                <w:szCs w:val="22"/>
              </w:rPr>
            </w:pPr>
          </w:p>
        </w:tc>
      </w:tr>
      <w:tr w:rsidR="006E4901" w:rsidRPr="00EF2032" w14:paraId="11C0026A" w14:textId="77777777" w:rsidTr="007130F6">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25ED28D4" w14:textId="77777777" w:rsidR="006E4901" w:rsidRPr="00EF2032" w:rsidRDefault="006E4901" w:rsidP="008B4966">
            <w:pPr>
              <w:spacing w:line="276" w:lineRule="auto"/>
              <w:jc w:val="center"/>
              <w:rPr>
                <w:rFonts w:cs="Tahoma"/>
                <w:b/>
                <w:szCs w:val="22"/>
              </w:rPr>
            </w:pPr>
            <w:r w:rsidRPr="00EF2032">
              <w:rPr>
                <w:rFonts w:cs="Tahoma"/>
                <w:b/>
                <w:szCs w:val="22"/>
              </w:rPr>
              <w:t>Όνομα Ιδρύματος</w:t>
            </w:r>
          </w:p>
        </w:tc>
        <w:tc>
          <w:tcPr>
            <w:tcW w:w="1921" w:type="pct"/>
            <w:tcBorders>
              <w:top w:val="double" w:sz="6" w:space="0" w:color="auto"/>
              <w:left w:val="nil"/>
              <w:bottom w:val="nil"/>
              <w:right w:val="single" w:sz="6" w:space="0" w:color="auto"/>
            </w:tcBorders>
            <w:vAlign w:val="center"/>
          </w:tcPr>
          <w:p w14:paraId="16441FAA" w14:textId="77777777" w:rsidR="006E4901" w:rsidRPr="00EF2032" w:rsidRDefault="006E4901" w:rsidP="008B4966">
            <w:pPr>
              <w:spacing w:line="276" w:lineRule="auto"/>
              <w:jc w:val="center"/>
              <w:rPr>
                <w:rFonts w:cs="Tahoma"/>
                <w:b/>
                <w:szCs w:val="22"/>
              </w:rPr>
            </w:pPr>
            <w:r w:rsidRPr="00EF2032">
              <w:rPr>
                <w:rFonts w:cs="Tahoma"/>
                <w:b/>
                <w:szCs w:val="22"/>
              </w:rPr>
              <w:t>Τίτλος Πτυχίου</w:t>
            </w:r>
          </w:p>
        </w:tc>
        <w:tc>
          <w:tcPr>
            <w:tcW w:w="1037" w:type="pct"/>
            <w:gridSpan w:val="4"/>
            <w:tcBorders>
              <w:top w:val="double" w:sz="6" w:space="0" w:color="auto"/>
              <w:left w:val="nil"/>
              <w:bottom w:val="nil"/>
              <w:right w:val="single" w:sz="6" w:space="0" w:color="auto"/>
            </w:tcBorders>
            <w:vAlign w:val="center"/>
          </w:tcPr>
          <w:p w14:paraId="4E7F7DA5" w14:textId="77777777" w:rsidR="006E4901" w:rsidRPr="00EF2032" w:rsidRDefault="006E4901" w:rsidP="008B4966">
            <w:pPr>
              <w:spacing w:line="276" w:lineRule="auto"/>
              <w:jc w:val="center"/>
              <w:rPr>
                <w:rFonts w:cs="Tahoma"/>
                <w:b/>
                <w:szCs w:val="22"/>
              </w:rPr>
            </w:pPr>
            <w:r w:rsidRPr="00EF2032">
              <w:rPr>
                <w:rFonts w:cs="Tahoma"/>
                <w:b/>
                <w:szCs w:val="22"/>
              </w:rPr>
              <w:t>Ειδικότητα</w:t>
            </w:r>
          </w:p>
        </w:tc>
        <w:tc>
          <w:tcPr>
            <w:tcW w:w="796" w:type="pct"/>
            <w:tcBorders>
              <w:top w:val="double" w:sz="6" w:space="0" w:color="auto"/>
              <w:left w:val="nil"/>
              <w:bottom w:val="nil"/>
              <w:right w:val="double" w:sz="6" w:space="0" w:color="auto"/>
            </w:tcBorders>
            <w:vAlign w:val="center"/>
          </w:tcPr>
          <w:p w14:paraId="0C040853" w14:textId="77777777" w:rsidR="006E4901" w:rsidRPr="00EF2032" w:rsidRDefault="006E4901" w:rsidP="008B4966">
            <w:pPr>
              <w:spacing w:line="276" w:lineRule="auto"/>
              <w:jc w:val="center"/>
              <w:rPr>
                <w:rFonts w:cs="Tahoma"/>
                <w:b/>
                <w:szCs w:val="22"/>
              </w:rPr>
            </w:pPr>
            <w:r w:rsidRPr="00EF2032">
              <w:rPr>
                <w:rFonts w:cs="Tahoma"/>
                <w:b/>
                <w:szCs w:val="22"/>
              </w:rPr>
              <w:t>Ημερομηνία Απόκτησης Πτυχίου</w:t>
            </w:r>
          </w:p>
        </w:tc>
      </w:tr>
      <w:tr w:rsidR="006E4901" w:rsidRPr="00EF2032" w14:paraId="24B3A7F9" w14:textId="77777777" w:rsidTr="007130F6">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647DAABB" w14:textId="77777777" w:rsidR="006E4901" w:rsidRPr="00EF2032"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440BB4CE" w14:textId="77777777" w:rsidR="006E4901" w:rsidRPr="00EF2032"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102419C2" w14:textId="77777777" w:rsidR="006E4901" w:rsidRPr="00EF2032"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53FCCF90" w14:textId="77777777" w:rsidR="006E4901" w:rsidRPr="00EF2032" w:rsidRDefault="006E4901" w:rsidP="008B4966">
            <w:pPr>
              <w:spacing w:line="276" w:lineRule="auto"/>
              <w:rPr>
                <w:rFonts w:cs="Tahoma"/>
                <w:szCs w:val="22"/>
              </w:rPr>
            </w:pPr>
          </w:p>
        </w:tc>
      </w:tr>
      <w:tr w:rsidR="006E4901" w:rsidRPr="00EF2032" w14:paraId="30372D00" w14:textId="77777777" w:rsidTr="007130F6">
        <w:trPr>
          <w:gridBefore w:val="1"/>
          <w:wBefore w:w="4" w:type="pct"/>
        </w:trPr>
        <w:tc>
          <w:tcPr>
            <w:tcW w:w="1242" w:type="pct"/>
            <w:gridSpan w:val="8"/>
            <w:tcBorders>
              <w:top w:val="nil"/>
              <w:left w:val="double" w:sz="6" w:space="0" w:color="auto"/>
              <w:bottom w:val="nil"/>
              <w:right w:val="single" w:sz="6" w:space="0" w:color="auto"/>
            </w:tcBorders>
          </w:tcPr>
          <w:p w14:paraId="76F8838B" w14:textId="77777777" w:rsidR="006E4901" w:rsidRPr="00EF2032"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36DB5BD1" w14:textId="77777777" w:rsidR="006E4901" w:rsidRPr="00EF2032"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185E1F32" w14:textId="77777777" w:rsidR="006E4901" w:rsidRPr="00EF2032"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6DDF7277" w14:textId="77777777" w:rsidR="006E4901" w:rsidRPr="00EF2032" w:rsidRDefault="006E4901" w:rsidP="008B4966">
            <w:pPr>
              <w:spacing w:line="276" w:lineRule="auto"/>
              <w:rPr>
                <w:rFonts w:cs="Tahoma"/>
                <w:szCs w:val="22"/>
              </w:rPr>
            </w:pPr>
          </w:p>
        </w:tc>
      </w:tr>
      <w:tr w:rsidR="006E4901" w:rsidRPr="00EF2032" w14:paraId="33557F4B" w14:textId="77777777" w:rsidTr="007130F6">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02346CCC" w14:textId="77777777" w:rsidR="006E4901" w:rsidRPr="00EF2032"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303E88C8" w14:textId="77777777" w:rsidR="006E4901" w:rsidRPr="00EF2032"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6A121CC0" w14:textId="77777777" w:rsidR="006E4901" w:rsidRPr="00EF2032"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53E5D627" w14:textId="77777777" w:rsidR="006E4901" w:rsidRPr="00EF2032" w:rsidRDefault="006E4901" w:rsidP="008B4966">
            <w:pPr>
              <w:spacing w:line="276" w:lineRule="auto"/>
              <w:rPr>
                <w:rFonts w:cs="Tahoma"/>
                <w:szCs w:val="22"/>
              </w:rPr>
            </w:pPr>
          </w:p>
        </w:tc>
      </w:tr>
      <w:tr w:rsidR="006E4901" w:rsidRPr="00B15FCB" w14:paraId="62940D7A" w14:textId="77777777" w:rsidTr="007130F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EF2032" w:rsidRDefault="006E4901" w:rsidP="008B4966">
            <w:pPr>
              <w:spacing w:after="0" w:line="276" w:lineRule="auto"/>
              <w:jc w:val="center"/>
              <w:rPr>
                <w:rFonts w:cs="Tahoma"/>
                <w:b/>
                <w:szCs w:val="22"/>
                <w:lang w:val="el-GR"/>
              </w:rPr>
            </w:pPr>
            <w:r w:rsidRPr="00EF2032">
              <w:rPr>
                <w:rFonts w:cs="Tahoma"/>
                <w:b/>
                <w:szCs w:val="22"/>
                <w:lang w:val="el-GR"/>
              </w:rPr>
              <w:t xml:space="preserve">ΚΑΤΗΓΟΡΙΑ ΣΤΕΛΕΧΟΥΣ </w:t>
            </w:r>
          </w:p>
          <w:p w14:paraId="33355A24" w14:textId="77777777" w:rsidR="006E4901" w:rsidRPr="00EF2032" w:rsidRDefault="006E4901" w:rsidP="008B4966">
            <w:pPr>
              <w:spacing w:after="0" w:line="276" w:lineRule="auto"/>
              <w:jc w:val="center"/>
              <w:rPr>
                <w:rFonts w:cs="Tahoma"/>
                <w:szCs w:val="22"/>
                <w:lang w:val="el-GR"/>
              </w:rPr>
            </w:pPr>
            <w:r w:rsidRPr="00EF2032">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EF2032" w:rsidRDefault="006E4901" w:rsidP="008B4966">
            <w:pPr>
              <w:spacing w:line="276" w:lineRule="auto"/>
              <w:rPr>
                <w:rFonts w:cs="Tahoma"/>
                <w:szCs w:val="22"/>
                <w:lang w:val="el-GR"/>
              </w:rPr>
            </w:pPr>
          </w:p>
        </w:tc>
      </w:tr>
    </w:tbl>
    <w:p w14:paraId="64D5D9A9" w14:textId="77777777" w:rsidR="006E4901" w:rsidRPr="00EF2032" w:rsidRDefault="006E4901" w:rsidP="006E4901">
      <w:pPr>
        <w:rPr>
          <w:rFonts w:cs="Tahoma"/>
          <w:i/>
          <w:color w:val="5B9BD5"/>
          <w:szCs w:val="22"/>
          <w:lang w:val="el-GR"/>
        </w:rPr>
        <w:sectPr w:rsidR="006E4901" w:rsidRPr="00EF2032" w:rsidSect="00DF02B0">
          <w:pgSz w:w="11906" w:h="16838"/>
          <w:pgMar w:top="1134" w:right="1134" w:bottom="1134" w:left="1134" w:header="720" w:footer="709" w:gutter="0"/>
          <w:cols w:space="720"/>
          <w:titlePg/>
          <w:docGrid w:linePitch="360"/>
        </w:sectPr>
      </w:pPr>
    </w:p>
    <w:p w14:paraId="7B0C0826" w14:textId="77777777" w:rsidR="006E4901" w:rsidRPr="00EF2032" w:rsidRDefault="006E4901" w:rsidP="006E4901">
      <w:pPr>
        <w:rPr>
          <w:rFonts w:cs="Tahoma"/>
          <w:i/>
          <w:color w:val="5B9BD5"/>
          <w:szCs w:val="22"/>
          <w:lang w:val="el-GR"/>
        </w:rPr>
      </w:pPr>
    </w:p>
    <w:p w14:paraId="17A19F41" w14:textId="77777777" w:rsidR="006E4901" w:rsidRPr="00EF2032" w:rsidRDefault="006E4901" w:rsidP="006E4901">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EF2032" w14:paraId="4B2BC6A9" w14:textId="77777777" w:rsidTr="008B4966">
        <w:trPr>
          <w:trHeight w:val="567"/>
        </w:trPr>
        <w:tc>
          <w:tcPr>
            <w:tcW w:w="5000" w:type="pct"/>
            <w:shd w:val="pct10" w:color="auto" w:fill="auto"/>
            <w:vAlign w:val="center"/>
          </w:tcPr>
          <w:p w14:paraId="2E67476C" w14:textId="77777777" w:rsidR="006E4901" w:rsidRPr="00EF2032" w:rsidRDefault="006E4901" w:rsidP="008B4966">
            <w:pPr>
              <w:spacing w:line="276" w:lineRule="auto"/>
              <w:jc w:val="center"/>
              <w:rPr>
                <w:rFonts w:cs="Tahoma"/>
                <w:szCs w:val="22"/>
              </w:rPr>
            </w:pPr>
            <w:r w:rsidRPr="00EF2032">
              <w:rPr>
                <w:rFonts w:cs="Tahoma"/>
                <w:b/>
                <w:szCs w:val="22"/>
              </w:rPr>
              <w:t>ΕΠΑΓΓΕΛΜΑΤΙΚΗ ΕΜΠΕΙΡΙΑ</w:t>
            </w:r>
          </w:p>
        </w:tc>
      </w:tr>
    </w:tbl>
    <w:p w14:paraId="697125B9" w14:textId="77777777" w:rsidR="006E4901" w:rsidRPr="00EF2032"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EF2032" w14:paraId="61C6D274" w14:textId="77777777" w:rsidTr="008B4966">
        <w:trPr>
          <w:cantSplit/>
        </w:trPr>
        <w:tc>
          <w:tcPr>
            <w:tcW w:w="1315" w:type="pct"/>
            <w:vMerge w:val="restart"/>
            <w:shd w:val="clear" w:color="auto" w:fill="E6E6E6"/>
            <w:vAlign w:val="center"/>
          </w:tcPr>
          <w:p w14:paraId="34C10C5D" w14:textId="77777777" w:rsidR="006E4901" w:rsidRPr="00EF2032" w:rsidRDefault="006E4901" w:rsidP="008B4966">
            <w:pPr>
              <w:spacing w:before="120" w:after="0" w:line="276" w:lineRule="auto"/>
              <w:jc w:val="center"/>
              <w:rPr>
                <w:rFonts w:cs="Tahoma"/>
                <w:b/>
                <w:szCs w:val="22"/>
              </w:rPr>
            </w:pPr>
            <w:r w:rsidRPr="00EF2032">
              <w:rPr>
                <w:rFonts w:cs="Tahoma"/>
                <w:b/>
                <w:szCs w:val="22"/>
              </w:rPr>
              <w:t>Έργο</w:t>
            </w:r>
          </w:p>
        </w:tc>
        <w:tc>
          <w:tcPr>
            <w:tcW w:w="730" w:type="pct"/>
            <w:vMerge w:val="restart"/>
            <w:shd w:val="clear" w:color="auto" w:fill="E6E6E6"/>
            <w:vAlign w:val="center"/>
          </w:tcPr>
          <w:p w14:paraId="6D0423AC" w14:textId="77777777" w:rsidR="006E4901" w:rsidRPr="00EF2032" w:rsidRDefault="006E4901" w:rsidP="008B4966">
            <w:pPr>
              <w:spacing w:before="120" w:after="0" w:line="276" w:lineRule="auto"/>
              <w:jc w:val="center"/>
              <w:rPr>
                <w:rFonts w:cs="Tahoma"/>
                <w:b/>
                <w:szCs w:val="22"/>
              </w:rPr>
            </w:pPr>
            <w:r w:rsidRPr="00EF2032">
              <w:rPr>
                <w:rFonts w:cs="Tahoma"/>
                <w:b/>
                <w:szCs w:val="22"/>
              </w:rPr>
              <w:t>Εργοδότης</w:t>
            </w:r>
          </w:p>
        </w:tc>
        <w:tc>
          <w:tcPr>
            <w:tcW w:w="2008" w:type="pct"/>
            <w:vMerge w:val="restart"/>
            <w:shd w:val="clear" w:color="auto" w:fill="E6E6E6"/>
            <w:vAlign w:val="center"/>
          </w:tcPr>
          <w:p w14:paraId="52D98029" w14:textId="77777777" w:rsidR="006E4901" w:rsidRPr="00EF2032" w:rsidRDefault="006E4901" w:rsidP="008B4966">
            <w:pPr>
              <w:spacing w:after="0" w:line="276" w:lineRule="auto"/>
              <w:jc w:val="center"/>
              <w:rPr>
                <w:rFonts w:cs="Tahoma"/>
                <w:szCs w:val="22"/>
                <w:lang w:val="el-GR"/>
              </w:rPr>
            </w:pPr>
            <w:r w:rsidRPr="00EF2032">
              <w:rPr>
                <w:rFonts w:cs="Tahoma"/>
                <w:b/>
                <w:szCs w:val="22"/>
                <w:lang w:val="el-GR"/>
              </w:rPr>
              <w:t>Θέση</w:t>
            </w:r>
            <w:r w:rsidRPr="00EF2032">
              <w:rPr>
                <w:rStyle w:val="ab"/>
                <w:rFonts w:cs="Tahoma"/>
                <w:szCs w:val="22"/>
              </w:rPr>
              <w:footnoteReference w:id="19"/>
            </w:r>
            <w:r w:rsidRPr="00EF2032">
              <w:rPr>
                <w:rFonts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EF2032" w:rsidRDefault="006E4901" w:rsidP="008B4966">
            <w:pPr>
              <w:spacing w:before="120" w:after="0" w:line="276" w:lineRule="auto"/>
              <w:jc w:val="center"/>
              <w:rPr>
                <w:rFonts w:cs="Tahoma"/>
                <w:b/>
                <w:szCs w:val="22"/>
              </w:rPr>
            </w:pPr>
            <w:r w:rsidRPr="00EF2032">
              <w:rPr>
                <w:rFonts w:cs="Tahoma"/>
                <w:b/>
                <w:szCs w:val="22"/>
              </w:rPr>
              <w:t>Απασχόληση στο Έργο</w:t>
            </w:r>
          </w:p>
        </w:tc>
      </w:tr>
      <w:tr w:rsidR="006E4901" w:rsidRPr="00EF2032" w14:paraId="35000F9D" w14:textId="77777777" w:rsidTr="008B4966">
        <w:trPr>
          <w:cantSplit/>
        </w:trPr>
        <w:tc>
          <w:tcPr>
            <w:tcW w:w="1315" w:type="pct"/>
            <w:vMerge/>
            <w:shd w:val="clear" w:color="auto" w:fill="E6E6E6"/>
            <w:vAlign w:val="center"/>
          </w:tcPr>
          <w:p w14:paraId="238486E1" w14:textId="77777777" w:rsidR="006E4901" w:rsidRPr="00EF2032" w:rsidRDefault="006E4901" w:rsidP="008B4966">
            <w:pPr>
              <w:spacing w:before="120" w:after="0" w:line="276" w:lineRule="auto"/>
              <w:jc w:val="left"/>
              <w:rPr>
                <w:rFonts w:cs="Tahoma"/>
                <w:b/>
                <w:szCs w:val="22"/>
              </w:rPr>
            </w:pPr>
          </w:p>
        </w:tc>
        <w:tc>
          <w:tcPr>
            <w:tcW w:w="730" w:type="pct"/>
            <w:vMerge/>
            <w:shd w:val="clear" w:color="auto" w:fill="E6E6E6"/>
            <w:vAlign w:val="center"/>
          </w:tcPr>
          <w:p w14:paraId="2E373E4E" w14:textId="77777777" w:rsidR="006E4901" w:rsidRPr="00EF2032" w:rsidRDefault="006E4901" w:rsidP="008B4966">
            <w:pPr>
              <w:spacing w:before="120" w:after="0" w:line="276" w:lineRule="auto"/>
              <w:jc w:val="left"/>
              <w:rPr>
                <w:rFonts w:cs="Tahoma"/>
                <w:b/>
                <w:szCs w:val="22"/>
              </w:rPr>
            </w:pPr>
          </w:p>
        </w:tc>
        <w:tc>
          <w:tcPr>
            <w:tcW w:w="2008" w:type="pct"/>
            <w:vMerge/>
            <w:shd w:val="clear" w:color="auto" w:fill="E6E6E6"/>
            <w:vAlign w:val="center"/>
          </w:tcPr>
          <w:p w14:paraId="185E04A4" w14:textId="77777777" w:rsidR="006E4901" w:rsidRPr="00EF2032" w:rsidRDefault="006E4901" w:rsidP="008B4966">
            <w:pPr>
              <w:spacing w:before="120" w:after="0" w:line="276" w:lineRule="auto"/>
              <w:jc w:val="left"/>
              <w:rPr>
                <w:rFonts w:cs="Tahoma"/>
                <w:b/>
                <w:szCs w:val="22"/>
              </w:rPr>
            </w:pPr>
          </w:p>
        </w:tc>
        <w:tc>
          <w:tcPr>
            <w:tcW w:w="548" w:type="pct"/>
            <w:shd w:val="clear" w:color="auto" w:fill="E6E6E6"/>
            <w:vAlign w:val="center"/>
          </w:tcPr>
          <w:p w14:paraId="69E4B3EF" w14:textId="77777777" w:rsidR="006E4901" w:rsidRPr="00EF2032" w:rsidRDefault="006E4901" w:rsidP="008B4966">
            <w:pPr>
              <w:spacing w:after="0" w:line="276" w:lineRule="auto"/>
              <w:jc w:val="center"/>
              <w:rPr>
                <w:rFonts w:cs="Tahoma"/>
                <w:b/>
                <w:szCs w:val="22"/>
              </w:rPr>
            </w:pPr>
            <w:r w:rsidRPr="00EF2032">
              <w:rPr>
                <w:rFonts w:cs="Tahoma"/>
                <w:b/>
                <w:szCs w:val="22"/>
              </w:rPr>
              <w:t>Περίοδος</w:t>
            </w:r>
          </w:p>
          <w:p w14:paraId="05D7C60C" w14:textId="77777777" w:rsidR="006E4901" w:rsidRPr="00EF2032" w:rsidRDefault="006E4901" w:rsidP="008B4966">
            <w:pPr>
              <w:spacing w:after="0" w:line="276" w:lineRule="auto"/>
              <w:jc w:val="center"/>
              <w:rPr>
                <w:rFonts w:cs="Tahoma"/>
                <w:b/>
                <w:szCs w:val="22"/>
              </w:rPr>
            </w:pPr>
            <w:r w:rsidRPr="00EF2032">
              <w:rPr>
                <w:rFonts w:cs="Tahoma"/>
                <w:szCs w:val="22"/>
              </w:rPr>
              <w:t xml:space="preserve">(από </w:t>
            </w:r>
            <w:r w:rsidRPr="00EF2032">
              <w:rPr>
                <w:rFonts w:cs="Tahoma"/>
                <w:b/>
                <w:szCs w:val="22"/>
              </w:rPr>
              <w:t>-</w:t>
            </w:r>
            <w:r w:rsidRPr="00EF2032">
              <w:rPr>
                <w:rFonts w:cs="Tahoma"/>
                <w:szCs w:val="22"/>
              </w:rPr>
              <w:t xml:space="preserve"> έως)</w:t>
            </w:r>
          </w:p>
        </w:tc>
        <w:tc>
          <w:tcPr>
            <w:tcW w:w="399" w:type="pct"/>
            <w:shd w:val="clear" w:color="auto" w:fill="E6E6E6"/>
            <w:vAlign w:val="center"/>
          </w:tcPr>
          <w:p w14:paraId="41D57541" w14:textId="77777777" w:rsidR="006E4901" w:rsidRPr="00EF2032" w:rsidRDefault="006E4901" w:rsidP="008B4966">
            <w:pPr>
              <w:spacing w:before="120" w:after="0" w:line="276" w:lineRule="auto"/>
              <w:jc w:val="center"/>
              <w:rPr>
                <w:rFonts w:cs="Tahoma"/>
                <w:b/>
                <w:szCs w:val="22"/>
              </w:rPr>
            </w:pPr>
            <w:r w:rsidRPr="00EF2032">
              <w:rPr>
                <w:rFonts w:cs="Tahoma"/>
                <w:b/>
                <w:szCs w:val="22"/>
              </w:rPr>
              <w:t>Α/Μ</w:t>
            </w:r>
          </w:p>
        </w:tc>
      </w:tr>
      <w:tr w:rsidR="006E4901" w:rsidRPr="00EF2032" w14:paraId="01952693" w14:textId="77777777" w:rsidTr="008B4966">
        <w:tc>
          <w:tcPr>
            <w:tcW w:w="1315" w:type="pct"/>
          </w:tcPr>
          <w:p w14:paraId="5E63BB12" w14:textId="77777777" w:rsidR="006E4901" w:rsidRPr="00EF2032" w:rsidRDefault="006E4901" w:rsidP="008B4966">
            <w:pPr>
              <w:spacing w:before="120" w:after="0" w:line="276" w:lineRule="auto"/>
              <w:rPr>
                <w:rFonts w:cs="Tahoma"/>
                <w:szCs w:val="22"/>
              </w:rPr>
            </w:pPr>
          </w:p>
          <w:p w14:paraId="330C94DB" w14:textId="77777777" w:rsidR="006E4901" w:rsidRPr="00EF2032" w:rsidRDefault="006E4901" w:rsidP="008B4966">
            <w:pPr>
              <w:spacing w:before="120" w:after="0" w:line="276" w:lineRule="auto"/>
              <w:rPr>
                <w:rFonts w:cs="Tahoma"/>
                <w:szCs w:val="22"/>
              </w:rPr>
            </w:pPr>
          </w:p>
        </w:tc>
        <w:tc>
          <w:tcPr>
            <w:tcW w:w="730" w:type="pct"/>
          </w:tcPr>
          <w:p w14:paraId="04B75DF1" w14:textId="77777777" w:rsidR="006E4901" w:rsidRPr="00EF2032" w:rsidRDefault="006E4901" w:rsidP="008B4966">
            <w:pPr>
              <w:spacing w:before="120" w:after="0" w:line="276" w:lineRule="auto"/>
              <w:rPr>
                <w:rFonts w:cs="Tahoma"/>
                <w:szCs w:val="22"/>
              </w:rPr>
            </w:pPr>
          </w:p>
        </w:tc>
        <w:tc>
          <w:tcPr>
            <w:tcW w:w="2008" w:type="pct"/>
          </w:tcPr>
          <w:p w14:paraId="099BABDD" w14:textId="77777777" w:rsidR="006E4901" w:rsidRPr="00EF2032" w:rsidRDefault="006E4901" w:rsidP="008B4966">
            <w:pPr>
              <w:spacing w:before="120" w:after="0" w:line="276" w:lineRule="auto"/>
              <w:rPr>
                <w:rFonts w:cs="Tahoma"/>
                <w:szCs w:val="22"/>
              </w:rPr>
            </w:pPr>
          </w:p>
          <w:p w14:paraId="341CF170" w14:textId="77777777" w:rsidR="006E4901" w:rsidRPr="00EF2032" w:rsidRDefault="006E4901" w:rsidP="008B4966">
            <w:pPr>
              <w:spacing w:before="120" w:after="0" w:line="276" w:lineRule="auto"/>
              <w:rPr>
                <w:rFonts w:cs="Tahoma"/>
                <w:szCs w:val="22"/>
              </w:rPr>
            </w:pPr>
          </w:p>
          <w:p w14:paraId="55671959" w14:textId="77777777" w:rsidR="006E4901" w:rsidRPr="00EF2032" w:rsidRDefault="006E4901" w:rsidP="008B4966">
            <w:pPr>
              <w:spacing w:before="120" w:after="0" w:line="276" w:lineRule="auto"/>
              <w:rPr>
                <w:rFonts w:cs="Tahoma"/>
                <w:szCs w:val="22"/>
              </w:rPr>
            </w:pPr>
          </w:p>
        </w:tc>
        <w:tc>
          <w:tcPr>
            <w:tcW w:w="548" w:type="pct"/>
          </w:tcPr>
          <w:p w14:paraId="6F4445FE" w14:textId="77777777" w:rsidR="006E4901" w:rsidRPr="00EF2032" w:rsidRDefault="006E4901" w:rsidP="008B4966">
            <w:pPr>
              <w:spacing w:before="120" w:after="0" w:line="276" w:lineRule="auto"/>
              <w:jc w:val="center"/>
              <w:rPr>
                <w:rFonts w:cs="Tahoma"/>
                <w:szCs w:val="22"/>
              </w:rPr>
            </w:pPr>
            <w:r w:rsidRPr="00EF2032">
              <w:rPr>
                <w:rFonts w:cs="Tahoma"/>
                <w:szCs w:val="22"/>
              </w:rPr>
              <w:t>__ /__ / ___</w:t>
            </w:r>
          </w:p>
          <w:p w14:paraId="293E193C" w14:textId="77777777" w:rsidR="006E4901" w:rsidRPr="00EF2032" w:rsidRDefault="006E4901" w:rsidP="008B4966">
            <w:pPr>
              <w:spacing w:before="120" w:after="0" w:line="276" w:lineRule="auto"/>
              <w:jc w:val="center"/>
              <w:rPr>
                <w:rFonts w:cs="Tahoma"/>
                <w:szCs w:val="22"/>
              </w:rPr>
            </w:pPr>
            <w:r w:rsidRPr="00EF2032">
              <w:rPr>
                <w:rFonts w:cs="Tahoma"/>
                <w:szCs w:val="22"/>
              </w:rPr>
              <w:t>-</w:t>
            </w:r>
          </w:p>
          <w:p w14:paraId="4E5AE54B" w14:textId="77777777" w:rsidR="006E4901" w:rsidRPr="00EF2032" w:rsidRDefault="006E4901" w:rsidP="008B4966">
            <w:pPr>
              <w:spacing w:before="120" w:after="0" w:line="276" w:lineRule="auto"/>
              <w:jc w:val="center"/>
              <w:rPr>
                <w:rFonts w:cs="Tahoma"/>
                <w:szCs w:val="22"/>
              </w:rPr>
            </w:pPr>
            <w:r w:rsidRPr="00EF2032">
              <w:rPr>
                <w:rFonts w:cs="Tahoma"/>
                <w:szCs w:val="22"/>
              </w:rPr>
              <w:t>__ /__ / ___</w:t>
            </w:r>
          </w:p>
        </w:tc>
        <w:tc>
          <w:tcPr>
            <w:tcW w:w="399" w:type="pct"/>
          </w:tcPr>
          <w:p w14:paraId="101B4790" w14:textId="77777777" w:rsidR="006E4901" w:rsidRPr="00EF2032" w:rsidRDefault="006E4901" w:rsidP="008B4966">
            <w:pPr>
              <w:spacing w:before="120" w:after="0" w:line="276" w:lineRule="auto"/>
              <w:jc w:val="center"/>
              <w:rPr>
                <w:rFonts w:cs="Tahoma"/>
                <w:szCs w:val="22"/>
              </w:rPr>
            </w:pPr>
          </w:p>
        </w:tc>
      </w:tr>
      <w:tr w:rsidR="006E4901" w:rsidRPr="00EF2032" w14:paraId="0614468A" w14:textId="77777777" w:rsidTr="008B4966">
        <w:tc>
          <w:tcPr>
            <w:tcW w:w="1315" w:type="pct"/>
          </w:tcPr>
          <w:p w14:paraId="51F57EE9" w14:textId="77777777" w:rsidR="006E4901" w:rsidRPr="00EF2032" w:rsidRDefault="006E4901" w:rsidP="008B4966">
            <w:pPr>
              <w:spacing w:before="120" w:after="0" w:line="276" w:lineRule="auto"/>
              <w:rPr>
                <w:rFonts w:cs="Tahoma"/>
                <w:szCs w:val="22"/>
              </w:rPr>
            </w:pPr>
          </w:p>
        </w:tc>
        <w:tc>
          <w:tcPr>
            <w:tcW w:w="730" w:type="pct"/>
          </w:tcPr>
          <w:p w14:paraId="5212A29C" w14:textId="77777777" w:rsidR="006E4901" w:rsidRPr="00EF2032" w:rsidRDefault="006E4901" w:rsidP="008B4966">
            <w:pPr>
              <w:spacing w:before="120" w:after="0" w:line="276" w:lineRule="auto"/>
              <w:rPr>
                <w:rFonts w:cs="Tahoma"/>
                <w:szCs w:val="22"/>
              </w:rPr>
            </w:pPr>
          </w:p>
        </w:tc>
        <w:tc>
          <w:tcPr>
            <w:tcW w:w="2008" w:type="pct"/>
          </w:tcPr>
          <w:p w14:paraId="2FF52A8B" w14:textId="77777777" w:rsidR="006E4901" w:rsidRPr="00EF2032" w:rsidRDefault="006E4901" w:rsidP="008B4966">
            <w:pPr>
              <w:spacing w:before="120" w:after="0" w:line="276" w:lineRule="auto"/>
              <w:rPr>
                <w:rFonts w:cs="Tahoma"/>
                <w:szCs w:val="22"/>
              </w:rPr>
            </w:pPr>
          </w:p>
        </w:tc>
        <w:tc>
          <w:tcPr>
            <w:tcW w:w="548" w:type="pct"/>
          </w:tcPr>
          <w:p w14:paraId="6B6DD13D" w14:textId="77777777" w:rsidR="006E4901" w:rsidRPr="00EF2032" w:rsidRDefault="006E4901" w:rsidP="008B4966">
            <w:pPr>
              <w:spacing w:before="120" w:after="0" w:line="276" w:lineRule="auto"/>
              <w:jc w:val="center"/>
              <w:rPr>
                <w:rFonts w:cs="Tahoma"/>
                <w:szCs w:val="22"/>
              </w:rPr>
            </w:pPr>
            <w:r w:rsidRPr="00EF2032">
              <w:rPr>
                <w:rFonts w:cs="Tahoma"/>
                <w:szCs w:val="22"/>
              </w:rPr>
              <w:t>__ /__ / ___</w:t>
            </w:r>
          </w:p>
          <w:p w14:paraId="6F00FA95" w14:textId="77777777" w:rsidR="006E4901" w:rsidRPr="00EF2032" w:rsidRDefault="006E4901" w:rsidP="008B4966">
            <w:pPr>
              <w:spacing w:before="120" w:after="0" w:line="276" w:lineRule="auto"/>
              <w:jc w:val="center"/>
              <w:rPr>
                <w:rFonts w:cs="Tahoma"/>
                <w:szCs w:val="22"/>
              </w:rPr>
            </w:pPr>
            <w:r w:rsidRPr="00EF2032">
              <w:rPr>
                <w:rFonts w:cs="Tahoma"/>
                <w:szCs w:val="22"/>
              </w:rPr>
              <w:t>-</w:t>
            </w:r>
          </w:p>
          <w:p w14:paraId="139A15DA" w14:textId="77777777" w:rsidR="006E4901" w:rsidRPr="00EF2032" w:rsidRDefault="006E4901" w:rsidP="008B4966">
            <w:pPr>
              <w:spacing w:before="120" w:after="0" w:line="276" w:lineRule="auto"/>
              <w:jc w:val="center"/>
              <w:rPr>
                <w:rFonts w:cs="Tahoma"/>
                <w:szCs w:val="22"/>
              </w:rPr>
            </w:pPr>
            <w:r w:rsidRPr="00EF2032">
              <w:rPr>
                <w:rFonts w:cs="Tahoma"/>
                <w:szCs w:val="22"/>
              </w:rPr>
              <w:t>__ /__ / ___</w:t>
            </w:r>
          </w:p>
        </w:tc>
        <w:tc>
          <w:tcPr>
            <w:tcW w:w="399" w:type="pct"/>
          </w:tcPr>
          <w:p w14:paraId="1944F914" w14:textId="77777777" w:rsidR="006E4901" w:rsidRPr="00EF2032" w:rsidRDefault="006E4901" w:rsidP="008B4966">
            <w:pPr>
              <w:spacing w:before="120" w:after="0" w:line="276" w:lineRule="auto"/>
              <w:jc w:val="center"/>
              <w:rPr>
                <w:rFonts w:cs="Tahoma"/>
                <w:szCs w:val="22"/>
              </w:rPr>
            </w:pPr>
          </w:p>
        </w:tc>
      </w:tr>
      <w:tr w:rsidR="006E4901" w:rsidRPr="00EF2032" w14:paraId="20B96BB8" w14:textId="77777777" w:rsidTr="008B4966">
        <w:tc>
          <w:tcPr>
            <w:tcW w:w="1315" w:type="pct"/>
          </w:tcPr>
          <w:p w14:paraId="52E2E08B" w14:textId="77777777" w:rsidR="006E4901" w:rsidRPr="00EF2032" w:rsidRDefault="006E4901" w:rsidP="008B4966">
            <w:pPr>
              <w:spacing w:before="120" w:after="0" w:line="276" w:lineRule="auto"/>
              <w:rPr>
                <w:rFonts w:cs="Tahoma"/>
                <w:szCs w:val="22"/>
              </w:rPr>
            </w:pPr>
          </w:p>
        </w:tc>
        <w:tc>
          <w:tcPr>
            <w:tcW w:w="730" w:type="pct"/>
          </w:tcPr>
          <w:p w14:paraId="64CD081D" w14:textId="77777777" w:rsidR="006E4901" w:rsidRPr="00EF2032" w:rsidRDefault="006E4901" w:rsidP="008B4966">
            <w:pPr>
              <w:spacing w:before="120" w:after="0" w:line="276" w:lineRule="auto"/>
              <w:rPr>
                <w:rFonts w:cs="Tahoma"/>
                <w:szCs w:val="22"/>
              </w:rPr>
            </w:pPr>
          </w:p>
        </w:tc>
        <w:tc>
          <w:tcPr>
            <w:tcW w:w="2008" w:type="pct"/>
          </w:tcPr>
          <w:p w14:paraId="28BD35A6" w14:textId="77777777" w:rsidR="006E4901" w:rsidRPr="00EF2032" w:rsidRDefault="006E4901" w:rsidP="008B4966">
            <w:pPr>
              <w:spacing w:before="120" w:after="0" w:line="276" w:lineRule="auto"/>
              <w:rPr>
                <w:rFonts w:cs="Tahoma"/>
                <w:szCs w:val="22"/>
              </w:rPr>
            </w:pPr>
          </w:p>
        </w:tc>
        <w:tc>
          <w:tcPr>
            <w:tcW w:w="548" w:type="pct"/>
          </w:tcPr>
          <w:p w14:paraId="7DBFF778" w14:textId="77777777" w:rsidR="006E4901" w:rsidRPr="00EF2032" w:rsidRDefault="006E4901" w:rsidP="008B4966">
            <w:pPr>
              <w:spacing w:before="120" w:after="0" w:line="276" w:lineRule="auto"/>
              <w:jc w:val="center"/>
              <w:rPr>
                <w:rFonts w:cs="Tahoma"/>
                <w:szCs w:val="22"/>
              </w:rPr>
            </w:pPr>
            <w:r w:rsidRPr="00EF2032">
              <w:rPr>
                <w:rFonts w:cs="Tahoma"/>
                <w:szCs w:val="22"/>
              </w:rPr>
              <w:t>__ /__ / ___</w:t>
            </w:r>
          </w:p>
          <w:p w14:paraId="4885B273" w14:textId="77777777" w:rsidR="006E4901" w:rsidRPr="00EF2032" w:rsidRDefault="006E4901" w:rsidP="008B4966">
            <w:pPr>
              <w:spacing w:before="120" w:after="0" w:line="276" w:lineRule="auto"/>
              <w:jc w:val="center"/>
              <w:rPr>
                <w:rFonts w:cs="Tahoma"/>
                <w:szCs w:val="22"/>
              </w:rPr>
            </w:pPr>
            <w:r w:rsidRPr="00EF2032">
              <w:rPr>
                <w:rFonts w:cs="Tahoma"/>
                <w:szCs w:val="22"/>
              </w:rPr>
              <w:t>-</w:t>
            </w:r>
          </w:p>
          <w:p w14:paraId="4C1BC95B" w14:textId="77777777" w:rsidR="006E4901" w:rsidRPr="00EF2032" w:rsidRDefault="006E4901" w:rsidP="008B4966">
            <w:pPr>
              <w:spacing w:before="120" w:after="0" w:line="276" w:lineRule="auto"/>
              <w:jc w:val="center"/>
              <w:rPr>
                <w:rFonts w:cs="Tahoma"/>
                <w:szCs w:val="22"/>
              </w:rPr>
            </w:pPr>
            <w:r w:rsidRPr="00EF2032">
              <w:rPr>
                <w:rFonts w:cs="Tahoma"/>
                <w:szCs w:val="22"/>
              </w:rPr>
              <w:t>__ /__ / ___</w:t>
            </w:r>
          </w:p>
        </w:tc>
        <w:tc>
          <w:tcPr>
            <w:tcW w:w="399" w:type="pct"/>
          </w:tcPr>
          <w:p w14:paraId="61089142" w14:textId="77777777" w:rsidR="006E4901" w:rsidRPr="00EF2032" w:rsidRDefault="006E4901" w:rsidP="008B4966">
            <w:pPr>
              <w:spacing w:before="120" w:after="0" w:line="276" w:lineRule="auto"/>
              <w:jc w:val="center"/>
              <w:rPr>
                <w:rFonts w:cs="Tahoma"/>
                <w:szCs w:val="22"/>
              </w:rPr>
            </w:pPr>
          </w:p>
        </w:tc>
      </w:tr>
    </w:tbl>
    <w:p w14:paraId="0466240D" w14:textId="77777777" w:rsidR="006E4901" w:rsidRPr="00EF2032" w:rsidRDefault="006E4901" w:rsidP="006E4901">
      <w:pPr>
        <w:spacing w:line="276" w:lineRule="auto"/>
        <w:rPr>
          <w:rFonts w:cs="Tahoma"/>
          <w:szCs w:val="22"/>
        </w:rPr>
        <w:sectPr w:rsidR="006E4901" w:rsidRPr="00EF2032" w:rsidSect="00DF02B0">
          <w:headerReference w:type="default" r:id="rId48"/>
          <w:footerReference w:type="default" r:id="rId49"/>
          <w:headerReference w:type="first" r:id="rId50"/>
          <w:pgSz w:w="16838" w:h="11906" w:orient="landscape"/>
          <w:pgMar w:top="1134" w:right="1134" w:bottom="1134" w:left="1134" w:header="720" w:footer="709" w:gutter="0"/>
          <w:cols w:space="720"/>
          <w:titlePg/>
          <w:docGrid w:linePitch="360"/>
        </w:sectPr>
      </w:pPr>
    </w:p>
    <w:p w14:paraId="5D81AEA8" w14:textId="77777777" w:rsidR="008338F0" w:rsidRPr="00796DB9" w:rsidRDefault="003355E7" w:rsidP="00A61A74">
      <w:pPr>
        <w:pStyle w:val="1"/>
        <w:numPr>
          <w:ilvl w:val="0"/>
          <w:numId w:val="0"/>
        </w:numPr>
      </w:pPr>
      <w:bookmarkStart w:id="576" w:name="_Ref510087097"/>
      <w:bookmarkStart w:id="577" w:name="_Ref40980475"/>
      <w:bookmarkStart w:id="578" w:name="_Ref55324393"/>
      <w:bookmarkStart w:id="579" w:name="_Toc80088711"/>
      <w:r w:rsidRPr="00796DB9">
        <w:t xml:space="preserve">ΠΑΡΑΡΤΗΜΑ </w:t>
      </w:r>
      <w:r w:rsidRPr="00EF2032">
        <w:t>V</w:t>
      </w:r>
      <w:r w:rsidRPr="00796DB9">
        <w:t xml:space="preserve"> – Υπόδειγμα Τεχνικής Προσφοράς</w:t>
      </w:r>
      <w:bookmarkEnd w:id="576"/>
      <w:bookmarkEnd w:id="577"/>
      <w:bookmarkEnd w:id="578"/>
      <w:bookmarkEnd w:id="579"/>
      <w:r w:rsidRPr="00796DB9">
        <w:t xml:space="preserve"> </w:t>
      </w:r>
    </w:p>
    <w:p w14:paraId="53165C1D" w14:textId="796A9B63" w:rsidR="00C93CF5" w:rsidRPr="00EF2032" w:rsidRDefault="00C93CF5" w:rsidP="00C93CF5">
      <w:pPr>
        <w:autoSpaceDE w:val="0"/>
        <w:autoSpaceDN w:val="0"/>
        <w:adjustRightInd w:val="0"/>
        <w:spacing w:after="0" w:line="276" w:lineRule="auto"/>
        <w:rPr>
          <w:rFonts w:cs="Tahoma"/>
          <w:bCs/>
          <w:i/>
          <w:iCs/>
          <w:color w:val="5B9BD5"/>
          <w:szCs w:val="22"/>
          <w:lang w:val="el-GR"/>
        </w:rPr>
      </w:pPr>
      <w:r w:rsidRPr="00EF2032">
        <w:rPr>
          <w:rFonts w:cs="Tahoma"/>
          <w:bCs/>
          <w:i/>
          <w:iCs/>
          <w:color w:val="5B9BD5"/>
          <w:szCs w:val="22"/>
          <w:lang w:val="el-GR"/>
        </w:rPr>
        <w:t>[Οδηγία : Ο παρακάτω πίνακας διαμορφώνεται από τον Υ.Ε σύμφωνα με τα παραρτήματα Ι και ΙΙ της διακήρυξης</w:t>
      </w:r>
      <w:r w:rsidR="00692A78" w:rsidRPr="00EF2032">
        <w:rPr>
          <w:rFonts w:cs="Tahoma"/>
          <w:bCs/>
          <w:i/>
          <w:iCs/>
          <w:color w:val="5B9BD5"/>
          <w:szCs w:val="22"/>
          <w:lang w:val="el-GR"/>
        </w:rPr>
        <w:t xml:space="preserve"> αποτυπώνεται ενδεικτικός πίνακας περιεχομένων </w:t>
      </w:r>
      <w:r w:rsidRPr="00EF2032">
        <w:rPr>
          <w:rFonts w:cs="Tahoma"/>
          <w:bCs/>
          <w:i/>
          <w:iCs/>
          <w:color w:val="5B9BD5"/>
          <w:szCs w:val="22"/>
          <w:lang w:val="el-GR"/>
        </w:rPr>
        <w:t>]</w:t>
      </w:r>
    </w:p>
    <w:p w14:paraId="083E986A" w14:textId="1D444785" w:rsidR="00E36548" w:rsidRPr="00EF2032" w:rsidRDefault="00E36548" w:rsidP="00C93CF5">
      <w:pPr>
        <w:autoSpaceDE w:val="0"/>
        <w:autoSpaceDN w:val="0"/>
        <w:adjustRightInd w:val="0"/>
        <w:spacing w:after="0" w:line="276" w:lineRule="auto"/>
        <w:rPr>
          <w:rFonts w:cs="Tahoma"/>
          <w:bCs/>
          <w:i/>
          <w:iCs/>
          <w:color w:val="5B9BD5"/>
          <w:szCs w:val="22"/>
          <w:lang w:val="el-GR"/>
        </w:rPr>
      </w:pPr>
    </w:p>
    <w:p w14:paraId="5F788943" w14:textId="632607A5" w:rsidR="00E36548" w:rsidRPr="00EF2032" w:rsidRDefault="00E36548" w:rsidP="00C93CF5">
      <w:pPr>
        <w:autoSpaceDE w:val="0"/>
        <w:autoSpaceDN w:val="0"/>
        <w:adjustRightInd w:val="0"/>
        <w:spacing w:after="0" w:line="276" w:lineRule="auto"/>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5410"/>
        <w:gridCol w:w="2903"/>
      </w:tblGrid>
      <w:tr w:rsidR="001A7407" w:rsidRPr="00EF2032" w14:paraId="1E686468" w14:textId="77777777" w:rsidTr="001A7407">
        <w:trPr>
          <w:trHeight w:val="513"/>
        </w:trPr>
        <w:tc>
          <w:tcPr>
            <w:tcW w:w="5000" w:type="pct"/>
            <w:gridSpan w:val="3"/>
            <w:tcBorders>
              <w:top w:val="single" w:sz="4" w:space="0" w:color="auto"/>
              <w:left w:val="single" w:sz="4" w:space="0" w:color="auto"/>
              <w:bottom w:val="single" w:sz="4" w:space="0" w:color="auto"/>
              <w:right w:val="single" w:sz="4" w:space="0" w:color="auto"/>
            </w:tcBorders>
            <w:shd w:val="clear" w:color="auto" w:fill="B3B3B3"/>
            <w:vAlign w:val="center"/>
            <w:hideMark/>
          </w:tcPr>
          <w:p w14:paraId="015B1605" w14:textId="77777777" w:rsidR="001A7407" w:rsidRPr="00EF2032" w:rsidRDefault="001A7407">
            <w:pPr>
              <w:spacing w:before="60" w:after="60"/>
              <w:jc w:val="center"/>
              <w:rPr>
                <w:rFonts w:cs="Tahoma"/>
                <w:b/>
                <w:lang w:val="el-GR" w:eastAsia="el-GR"/>
              </w:rPr>
            </w:pPr>
            <w:bookmarkStart w:id="580" w:name="_Hlk54631561"/>
            <w:r w:rsidRPr="00EF2032">
              <w:rPr>
                <w:rFonts w:cs="Tahoma"/>
                <w:b/>
                <w:szCs w:val="22"/>
                <w:lang w:val="el-GR"/>
              </w:rPr>
              <w:t>Περιεχόμενα Τεχνικής Προσφοράς</w:t>
            </w:r>
          </w:p>
        </w:tc>
      </w:tr>
      <w:tr w:rsidR="001A7407" w:rsidRPr="00B15FCB" w14:paraId="7B35C4A3" w14:textId="77777777" w:rsidTr="001A7407">
        <w:trPr>
          <w:trHeight w:val="513"/>
        </w:trPr>
        <w:tc>
          <w:tcPr>
            <w:tcW w:w="654" w:type="pct"/>
            <w:tcBorders>
              <w:top w:val="single" w:sz="4" w:space="0" w:color="auto"/>
              <w:left w:val="single" w:sz="4" w:space="0" w:color="auto"/>
              <w:bottom w:val="single" w:sz="4" w:space="0" w:color="auto"/>
              <w:right w:val="single" w:sz="4" w:space="0" w:color="auto"/>
            </w:tcBorders>
            <w:shd w:val="clear" w:color="auto" w:fill="B3B3B3"/>
            <w:vAlign w:val="center"/>
            <w:hideMark/>
          </w:tcPr>
          <w:p w14:paraId="25E0B22A" w14:textId="77777777" w:rsidR="001A7407" w:rsidRPr="00EF2032" w:rsidRDefault="001A7407">
            <w:pPr>
              <w:spacing w:before="60" w:after="60"/>
              <w:jc w:val="center"/>
              <w:rPr>
                <w:rFonts w:cs="Tahoma"/>
                <w:b/>
                <w:lang w:val="el-GR" w:eastAsia="el-GR"/>
              </w:rPr>
            </w:pPr>
            <w:r w:rsidRPr="00EF2032">
              <w:rPr>
                <w:rFonts w:cs="Tahoma"/>
                <w:b/>
                <w:szCs w:val="22"/>
                <w:lang w:val="el-GR" w:eastAsia="el-GR"/>
              </w:rPr>
              <w:t>Α/Α</w:t>
            </w:r>
          </w:p>
        </w:tc>
        <w:tc>
          <w:tcPr>
            <w:tcW w:w="2824" w:type="pct"/>
            <w:tcBorders>
              <w:top w:val="single" w:sz="4" w:space="0" w:color="auto"/>
              <w:left w:val="single" w:sz="4" w:space="0" w:color="auto"/>
              <w:bottom w:val="single" w:sz="4" w:space="0" w:color="auto"/>
              <w:right w:val="single" w:sz="4" w:space="0" w:color="auto"/>
            </w:tcBorders>
            <w:shd w:val="clear" w:color="auto" w:fill="B3B3B3"/>
            <w:vAlign w:val="center"/>
            <w:hideMark/>
          </w:tcPr>
          <w:p w14:paraId="381FC612" w14:textId="77777777" w:rsidR="001A7407" w:rsidRPr="00EF2032" w:rsidRDefault="001A7407">
            <w:pPr>
              <w:spacing w:before="60" w:after="60"/>
              <w:jc w:val="center"/>
              <w:rPr>
                <w:rFonts w:cs="Tahoma"/>
                <w:b/>
              </w:rPr>
            </w:pPr>
            <w:r w:rsidRPr="00EF2032">
              <w:rPr>
                <w:rFonts w:cs="Tahoma"/>
                <w:b/>
                <w:szCs w:val="22"/>
              </w:rPr>
              <w:t>Τίτλος Ενότητας</w:t>
            </w:r>
          </w:p>
        </w:tc>
        <w:tc>
          <w:tcPr>
            <w:tcW w:w="1522" w:type="pct"/>
            <w:tcBorders>
              <w:top w:val="single" w:sz="4" w:space="0" w:color="auto"/>
              <w:left w:val="single" w:sz="4" w:space="0" w:color="auto"/>
              <w:bottom w:val="single" w:sz="4" w:space="0" w:color="auto"/>
              <w:right w:val="single" w:sz="4" w:space="0" w:color="auto"/>
            </w:tcBorders>
            <w:shd w:val="clear" w:color="auto" w:fill="B3B3B3"/>
            <w:hideMark/>
          </w:tcPr>
          <w:p w14:paraId="35FE6357" w14:textId="77777777" w:rsidR="001A7407" w:rsidRPr="00EF2032" w:rsidRDefault="001A7407">
            <w:pPr>
              <w:spacing w:before="60" w:after="60"/>
              <w:jc w:val="center"/>
              <w:rPr>
                <w:rFonts w:cs="Tahoma"/>
                <w:b/>
                <w:lang w:val="el-GR"/>
              </w:rPr>
            </w:pPr>
            <w:r w:rsidRPr="00EF2032">
              <w:rPr>
                <w:rFonts w:cs="Tahoma"/>
                <w:b/>
                <w:szCs w:val="22"/>
                <w:lang w:val="el-GR"/>
              </w:rPr>
              <w:t>Σύμφωνα με παραγράφους του Παραρτήματος Ι:</w:t>
            </w:r>
          </w:p>
        </w:tc>
      </w:tr>
      <w:tr w:rsidR="001A7407" w:rsidRPr="00EF2032" w14:paraId="7EE11D47"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8C59EB8" w14:textId="4168DADC" w:rsidR="001A7407" w:rsidRPr="00EF2032" w:rsidRDefault="00E80079" w:rsidP="00E80079">
            <w:pPr>
              <w:spacing w:before="60" w:after="60"/>
              <w:rPr>
                <w:rFonts w:cs="Tahoma"/>
                <w:b/>
                <w:lang w:val="en-US" w:eastAsia="el-GR"/>
              </w:rPr>
            </w:pPr>
            <w:r w:rsidRPr="00EF2032">
              <w:rPr>
                <w:rFonts w:cs="Tahoma"/>
                <w:b/>
                <w:lang w:val="en-US" w:eastAsia="el-GR"/>
              </w:rPr>
              <w:t>1</w:t>
            </w:r>
          </w:p>
        </w:tc>
        <w:tc>
          <w:tcPr>
            <w:tcW w:w="282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066DC46" w14:textId="440D191F" w:rsidR="001A7407" w:rsidRPr="00EF2032" w:rsidRDefault="001A7407">
            <w:pPr>
              <w:spacing w:before="60" w:after="60"/>
              <w:rPr>
                <w:rFonts w:cs="Tahoma"/>
                <w:b/>
                <w:lang w:val="el-GR" w:eastAsia="el-GR"/>
              </w:rPr>
            </w:pPr>
            <w:r w:rsidRPr="00EF2032">
              <w:rPr>
                <w:rFonts w:cs="Tahoma"/>
                <w:b/>
                <w:szCs w:val="22"/>
                <w:lang w:val="el-GR" w:eastAsia="el-GR"/>
              </w:rPr>
              <w:t xml:space="preserve">Περιγραφή  Έργου </w:t>
            </w:r>
          </w:p>
        </w:tc>
        <w:tc>
          <w:tcPr>
            <w:tcW w:w="152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51D44B0" w14:textId="77777777" w:rsidR="001A7407" w:rsidRPr="00EF2032" w:rsidRDefault="001A7407">
            <w:pPr>
              <w:spacing w:before="60" w:after="60"/>
              <w:rPr>
                <w:rFonts w:cs="Tahoma"/>
                <w:b/>
                <w:lang w:val="el-GR" w:eastAsia="el-GR"/>
              </w:rPr>
            </w:pPr>
          </w:p>
        </w:tc>
      </w:tr>
      <w:tr w:rsidR="001A7407" w:rsidRPr="00EF2032" w14:paraId="55E99933"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vAlign w:val="center"/>
          </w:tcPr>
          <w:p w14:paraId="1D2D2B0D" w14:textId="2CF32343" w:rsidR="001A7407" w:rsidRPr="00EF2032" w:rsidRDefault="00E80079" w:rsidP="00E80079">
            <w:pPr>
              <w:spacing w:before="60" w:after="60"/>
              <w:ind w:left="792"/>
              <w:rPr>
                <w:rFonts w:cs="Tahoma"/>
                <w:lang w:val="en-US" w:eastAsia="el-GR"/>
              </w:rPr>
            </w:pPr>
            <w:r w:rsidRPr="00EF2032">
              <w:rPr>
                <w:rFonts w:cs="Tahoma"/>
                <w:lang w:val="en-US" w:eastAsia="el-GR"/>
              </w:rPr>
              <w:t>1.1</w:t>
            </w:r>
          </w:p>
        </w:tc>
        <w:tc>
          <w:tcPr>
            <w:tcW w:w="2824" w:type="pct"/>
            <w:tcBorders>
              <w:top w:val="single" w:sz="4" w:space="0" w:color="auto"/>
              <w:left w:val="single" w:sz="4" w:space="0" w:color="auto"/>
              <w:bottom w:val="single" w:sz="4" w:space="0" w:color="auto"/>
              <w:right w:val="single" w:sz="4" w:space="0" w:color="auto"/>
            </w:tcBorders>
            <w:vAlign w:val="center"/>
            <w:hideMark/>
          </w:tcPr>
          <w:p w14:paraId="68D947BE" w14:textId="77777777" w:rsidR="001A7407" w:rsidRPr="00EF2032" w:rsidRDefault="001A7407">
            <w:pPr>
              <w:spacing w:before="60" w:after="60"/>
              <w:rPr>
                <w:rFonts w:cs="Tahoma"/>
                <w:lang w:val="el-GR" w:eastAsia="el-GR"/>
              </w:rPr>
            </w:pPr>
            <w:r w:rsidRPr="00EF2032">
              <w:rPr>
                <w:rFonts w:cs="Tahoma"/>
                <w:szCs w:val="22"/>
                <w:lang w:val="el-GR" w:eastAsia="el-GR"/>
              </w:rPr>
              <w:t>Περιβάλλον του Έργου</w:t>
            </w:r>
          </w:p>
        </w:tc>
        <w:tc>
          <w:tcPr>
            <w:tcW w:w="1522" w:type="pct"/>
            <w:tcBorders>
              <w:top w:val="single" w:sz="4" w:space="0" w:color="auto"/>
              <w:left w:val="single" w:sz="4" w:space="0" w:color="auto"/>
              <w:bottom w:val="single" w:sz="4" w:space="0" w:color="auto"/>
              <w:right w:val="single" w:sz="4" w:space="0" w:color="auto"/>
            </w:tcBorders>
            <w:hideMark/>
          </w:tcPr>
          <w:p w14:paraId="72A242CD" w14:textId="228B7EC9" w:rsidR="001A7407" w:rsidRPr="00EF2032" w:rsidRDefault="00226819">
            <w:pPr>
              <w:spacing w:before="60" w:after="60"/>
              <w:rPr>
                <w:rFonts w:cs="Tahoma"/>
                <w:lang w:val="en-US" w:eastAsia="el-GR"/>
              </w:rPr>
            </w:pPr>
            <w:r w:rsidRPr="00EF2032">
              <w:rPr>
                <w:b/>
                <w:bCs/>
              </w:rPr>
              <w:t xml:space="preserve">ΠΑΡΑΡΤΗΜΑ </w:t>
            </w:r>
            <w:r w:rsidR="00151B98" w:rsidRPr="00EF2032">
              <w:rPr>
                <w:rFonts w:cs="Tahoma"/>
                <w:b/>
                <w:bCs/>
                <w:szCs w:val="22"/>
                <w:lang w:val="el-GR"/>
              </w:rPr>
              <w:t>Ι</w:t>
            </w:r>
            <w:r w:rsidR="00151B98" w:rsidRPr="00EF2032">
              <w:t xml:space="preserve"> </w:t>
            </w:r>
            <w:r w:rsidR="00151B98" w:rsidRPr="00EF2032">
              <w:rPr>
                <w:lang w:val="el-GR"/>
              </w:rPr>
              <w:t xml:space="preserve"> </w:t>
            </w:r>
            <w:r w:rsidR="0087450B" w:rsidRPr="00EF2032">
              <w:rPr>
                <w:b/>
                <w:bCs/>
                <w:color w:val="0000FF"/>
                <w:lang w:val="el-GR"/>
              </w:rPr>
              <w:fldChar w:fldCharType="begin"/>
            </w:r>
            <w:r w:rsidR="0087450B" w:rsidRPr="00EF2032">
              <w:rPr>
                <w:b/>
                <w:bCs/>
                <w:color w:val="0000FF"/>
                <w:lang w:val="el-GR"/>
              </w:rPr>
              <w:instrText xml:space="preserve"> REF _Ref75528594 \r \h  \* MERGEFORMAT </w:instrText>
            </w:r>
            <w:r w:rsidR="0087450B" w:rsidRPr="00EF2032">
              <w:rPr>
                <w:b/>
                <w:bCs/>
                <w:color w:val="0000FF"/>
                <w:lang w:val="el-GR"/>
              </w:rPr>
            </w:r>
            <w:r w:rsidR="0087450B" w:rsidRPr="00EF2032">
              <w:rPr>
                <w:b/>
                <w:bCs/>
                <w:color w:val="0000FF"/>
                <w:lang w:val="el-GR"/>
              </w:rPr>
              <w:fldChar w:fldCharType="separate"/>
            </w:r>
            <w:r w:rsidR="003C5152">
              <w:rPr>
                <w:b/>
                <w:bCs/>
                <w:color w:val="0000FF"/>
                <w:lang w:val="el-GR"/>
              </w:rPr>
              <w:t>1.1</w:t>
            </w:r>
            <w:r w:rsidR="0087450B" w:rsidRPr="00EF2032">
              <w:rPr>
                <w:b/>
                <w:bCs/>
                <w:color w:val="0000FF"/>
                <w:lang w:val="el-GR"/>
              </w:rPr>
              <w:fldChar w:fldCharType="end"/>
            </w:r>
            <w:r w:rsidR="00E80079" w:rsidRPr="00EF2032">
              <w:rPr>
                <w:color w:val="0000FF"/>
              </w:rPr>
              <w:t xml:space="preserve"> </w:t>
            </w:r>
          </w:p>
        </w:tc>
      </w:tr>
      <w:tr w:rsidR="001A7407" w:rsidRPr="00EF2032" w14:paraId="64D6CF6B"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vAlign w:val="center"/>
          </w:tcPr>
          <w:p w14:paraId="7DA71490" w14:textId="0DEC1FD6" w:rsidR="001A7407" w:rsidRPr="00EF2032" w:rsidRDefault="00E80079" w:rsidP="00E80079">
            <w:pPr>
              <w:spacing w:before="60" w:after="60"/>
              <w:ind w:left="792"/>
              <w:rPr>
                <w:rFonts w:cs="Tahoma"/>
                <w:lang w:val="en-US" w:eastAsia="el-GR"/>
              </w:rPr>
            </w:pPr>
            <w:r w:rsidRPr="00EF2032">
              <w:rPr>
                <w:rFonts w:cs="Tahoma"/>
                <w:lang w:val="en-US" w:eastAsia="el-GR"/>
              </w:rPr>
              <w:t>1.2</w:t>
            </w:r>
          </w:p>
        </w:tc>
        <w:tc>
          <w:tcPr>
            <w:tcW w:w="2824" w:type="pct"/>
            <w:tcBorders>
              <w:top w:val="single" w:sz="4" w:space="0" w:color="auto"/>
              <w:left w:val="single" w:sz="4" w:space="0" w:color="auto"/>
              <w:bottom w:val="single" w:sz="4" w:space="0" w:color="auto"/>
              <w:right w:val="single" w:sz="4" w:space="0" w:color="auto"/>
            </w:tcBorders>
            <w:vAlign w:val="center"/>
            <w:hideMark/>
          </w:tcPr>
          <w:p w14:paraId="0DCCCCC1" w14:textId="77777777" w:rsidR="001A7407" w:rsidRPr="00EF2032" w:rsidRDefault="001A7407">
            <w:pPr>
              <w:spacing w:before="60" w:after="60"/>
              <w:rPr>
                <w:rFonts w:cs="Tahoma"/>
                <w:lang w:val="el-GR" w:eastAsia="el-GR"/>
              </w:rPr>
            </w:pPr>
            <w:r w:rsidRPr="00EF2032">
              <w:rPr>
                <w:rFonts w:cs="Tahoma"/>
                <w:szCs w:val="22"/>
                <w:lang w:val="el-GR" w:eastAsia="el-GR"/>
              </w:rPr>
              <w:t>Αντικείμενο του Έργου</w:t>
            </w:r>
          </w:p>
        </w:tc>
        <w:tc>
          <w:tcPr>
            <w:tcW w:w="1522" w:type="pct"/>
            <w:tcBorders>
              <w:top w:val="single" w:sz="4" w:space="0" w:color="auto"/>
              <w:left w:val="single" w:sz="4" w:space="0" w:color="auto"/>
              <w:bottom w:val="single" w:sz="4" w:space="0" w:color="auto"/>
              <w:right w:val="single" w:sz="4" w:space="0" w:color="auto"/>
            </w:tcBorders>
            <w:hideMark/>
          </w:tcPr>
          <w:p w14:paraId="04D7C615" w14:textId="734C0776" w:rsidR="001A7407" w:rsidRPr="00EF2032" w:rsidRDefault="00226819">
            <w:pPr>
              <w:spacing w:before="60" w:after="60"/>
              <w:rPr>
                <w:rFonts w:cs="Tahoma"/>
                <w:lang w:val="en-US" w:eastAsia="el-GR"/>
              </w:rPr>
            </w:pPr>
            <w:r w:rsidRPr="00EF2032">
              <w:rPr>
                <w:b/>
                <w:bCs/>
              </w:rPr>
              <w:t xml:space="preserve">ΠΑΡΑΡΤΗΜΑ </w:t>
            </w:r>
            <w:r w:rsidR="00151B98" w:rsidRPr="00EF2032">
              <w:rPr>
                <w:rFonts w:cs="Tahoma"/>
                <w:b/>
                <w:bCs/>
                <w:szCs w:val="22"/>
                <w:lang w:val="el-GR"/>
              </w:rPr>
              <w:t>Ι</w:t>
            </w:r>
            <w:r w:rsidR="00151B98" w:rsidRPr="00EF2032">
              <w:t xml:space="preserve"> </w:t>
            </w:r>
            <w:r w:rsidR="0087450B" w:rsidRPr="006A61C5">
              <w:rPr>
                <w:lang w:val="en-US"/>
              </w:rPr>
              <w:t xml:space="preserve"> </w:t>
            </w:r>
            <w:r w:rsidR="0087450B" w:rsidRPr="00EF2032">
              <w:rPr>
                <w:b/>
                <w:bCs/>
                <w:color w:val="0000FF"/>
                <w:lang w:val="el-GR"/>
              </w:rPr>
              <w:fldChar w:fldCharType="begin"/>
            </w:r>
            <w:r w:rsidR="0087450B" w:rsidRPr="006A61C5">
              <w:rPr>
                <w:b/>
                <w:bCs/>
                <w:color w:val="0000FF"/>
                <w:lang w:val="en-US"/>
              </w:rPr>
              <w:instrText xml:space="preserve"> REF _Ref75528625 \r \h  \* MERGEFORMAT </w:instrText>
            </w:r>
            <w:r w:rsidR="0087450B" w:rsidRPr="00EF2032">
              <w:rPr>
                <w:b/>
                <w:bCs/>
                <w:color w:val="0000FF"/>
                <w:lang w:val="el-GR"/>
              </w:rPr>
            </w:r>
            <w:r w:rsidR="0087450B" w:rsidRPr="00EF2032">
              <w:rPr>
                <w:b/>
                <w:bCs/>
                <w:color w:val="0000FF"/>
                <w:lang w:val="el-GR"/>
              </w:rPr>
              <w:fldChar w:fldCharType="separate"/>
            </w:r>
            <w:r w:rsidR="003C5152" w:rsidRPr="003C5152">
              <w:rPr>
                <w:b/>
                <w:bCs/>
                <w:color w:val="0000FF"/>
                <w:lang w:val="el-GR"/>
              </w:rPr>
              <w:t>2</w:t>
            </w:r>
            <w:r w:rsidR="0087450B" w:rsidRPr="00EF2032">
              <w:rPr>
                <w:b/>
                <w:bCs/>
                <w:color w:val="0000FF"/>
                <w:lang w:val="el-GR"/>
              </w:rPr>
              <w:fldChar w:fldCharType="end"/>
            </w:r>
          </w:p>
        </w:tc>
      </w:tr>
      <w:tr w:rsidR="001A7407" w:rsidRPr="00EF2032" w14:paraId="36661AC6"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E03A21" w14:textId="3EB53E03" w:rsidR="001A7407" w:rsidRPr="00EF2032" w:rsidRDefault="00151B98" w:rsidP="00E80079">
            <w:pPr>
              <w:spacing w:before="60" w:after="60"/>
              <w:rPr>
                <w:rFonts w:cs="Tahoma"/>
                <w:b/>
                <w:lang w:val="en-US" w:eastAsia="el-GR"/>
              </w:rPr>
            </w:pPr>
            <w:r w:rsidRPr="00EF2032">
              <w:rPr>
                <w:rFonts w:cs="Tahoma"/>
                <w:b/>
                <w:lang w:val="en-US" w:eastAsia="el-GR"/>
              </w:rPr>
              <w:t>2</w:t>
            </w:r>
          </w:p>
        </w:tc>
        <w:tc>
          <w:tcPr>
            <w:tcW w:w="282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822B9EF" w14:textId="45899959" w:rsidR="001A7407" w:rsidRPr="00EF2032" w:rsidRDefault="001A7407">
            <w:pPr>
              <w:spacing w:before="60" w:after="60"/>
              <w:rPr>
                <w:rFonts w:cs="Tahoma"/>
                <w:b/>
                <w:lang w:val="el-GR" w:eastAsia="el-GR"/>
              </w:rPr>
            </w:pPr>
            <w:r w:rsidRPr="00EF2032">
              <w:rPr>
                <w:rFonts w:cs="Tahoma"/>
                <w:b/>
                <w:szCs w:val="22"/>
                <w:lang w:val="el-GR" w:eastAsia="el-GR"/>
              </w:rPr>
              <w:t>Ενότητα Εργασιών Ι</w:t>
            </w:r>
          </w:p>
        </w:tc>
        <w:tc>
          <w:tcPr>
            <w:tcW w:w="152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743FDA2" w14:textId="77777777" w:rsidR="001A7407" w:rsidRPr="00EF2032" w:rsidRDefault="001A7407">
            <w:pPr>
              <w:spacing w:before="60" w:after="60"/>
              <w:rPr>
                <w:rFonts w:cs="Tahoma"/>
                <w:b/>
                <w:lang w:val="el-GR" w:eastAsia="el-GR"/>
              </w:rPr>
            </w:pPr>
          </w:p>
        </w:tc>
      </w:tr>
      <w:tr w:rsidR="001A7407" w:rsidRPr="00EF2032" w14:paraId="25683F56"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vAlign w:val="center"/>
          </w:tcPr>
          <w:p w14:paraId="061DFF7D" w14:textId="70C81DBB" w:rsidR="001A7407" w:rsidRPr="00EF2032" w:rsidRDefault="00E80079" w:rsidP="00E80079">
            <w:pPr>
              <w:spacing w:before="60" w:after="60"/>
              <w:ind w:left="792"/>
              <w:rPr>
                <w:rFonts w:cs="Tahoma"/>
                <w:lang w:val="en-US" w:eastAsia="el-GR"/>
              </w:rPr>
            </w:pPr>
            <w:r w:rsidRPr="00EF2032">
              <w:rPr>
                <w:rFonts w:cs="Tahoma"/>
                <w:lang w:val="en-US" w:eastAsia="el-GR"/>
              </w:rPr>
              <w:t>2.1</w:t>
            </w:r>
          </w:p>
        </w:tc>
        <w:tc>
          <w:tcPr>
            <w:tcW w:w="2824" w:type="pct"/>
            <w:tcBorders>
              <w:top w:val="single" w:sz="4" w:space="0" w:color="auto"/>
              <w:left w:val="single" w:sz="4" w:space="0" w:color="auto"/>
              <w:bottom w:val="single" w:sz="4" w:space="0" w:color="auto"/>
              <w:right w:val="single" w:sz="4" w:space="0" w:color="auto"/>
            </w:tcBorders>
            <w:vAlign w:val="center"/>
            <w:hideMark/>
          </w:tcPr>
          <w:p w14:paraId="47DF24EB" w14:textId="77777777" w:rsidR="001A7407" w:rsidRPr="00EF2032" w:rsidRDefault="001A7407">
            <w:pPr>
              <w:spacing w:before="60" w:after="60"/>
              <w:rPr>
                <w:rFonts w:cs="Tahoma"/>
                <w:lang w:val="el-GR" w:eastAsia="el-GR"/>
              </w:rPr>
            </w:pPr>
            <w:r w:rsidRPr="00EF2032">
              <w:rPr>
                <w:rFonts w:cs="Tahoma"/>
                <w:lang w:val="el-GR"/>
              </w:rPr>
              <w:t>Ανάπτυξη Ενιαίας Ψηφιακής Πλατφόρμας για το Παρατηρητήριο Γραφειοκρατίας και το ΕΠΑΔ</w:t>
            </w:r>
          </w:p>
        </w:tc>
        <w:tc>
          <w:tcPr>
            <w:tcW w:w="1522" w:type="pct"/>
            <w:tcBorders>
              <w:top w:val="single" w:sz="4" w:space="0" w:color="auto"/>
              <w:left w:val="single" w:sz="4" w:space="0" w:color="auto"/>
              <w:bottom w:val="single" w:sz="4" w:space="0" w:color="auto"/>
              <w:right w:val="single" w:sz="4" w:space="0" w:color="auto"/>
            </w:tcBorders>
            <w:hideMark/>
          </w:tcPr>
          <w:p w14:paraId="56982249" w14:textId="0222B8FD" w:rsidR="001A7407" w:rsidRPr="00EF2032" w:rsidRDefault="00226819">
            <w:pPr>
              <w:spacing w:before="60" w:after="60"/>
              <w:rPr>
                <w:rFonts w:cs="Tahoma"/>
                <w:color w:val="000000" w:themeColor="text1"/>
                <w:lang w:val="en-US" w:eastAsia="el-GR"/>
              </w:rPr>
            </w:pPr>
            <w:r w:rsidRPr="00EF2032">
              <w:rPr>
                <w:b/>
                <w:bCs/>
              </w:rPr>
              <w:t xml:space="preserve">ΠΑΡΑΡΤΗΜΑ </w:t>
            </w:r>
            <w:r w:rsidR="00151B98" w:rsidRPr="00EF2032">
              <w:rPr>
                <w:rFonts w:cs="Tahoma"/>
                <w:b/>
                <w:bCs/>
                <w:szCs w:val="22"/>
                <w:lang w:val="el-GR"/>
              </w:rPr>
              <w:t>Ι</w:t>
            </w:r>
            <w:r w:rsidR="00151B98" w:rsidRPr="00EF2032">
              <w:t xml:space="preserve"> </w:t>
            </w:r>
            <w:r w:rsidR="0087450B" w:rsidRPr="00EF2032">
              <w:rPr>
                <w:lang w:val="el-GR"/>
              </w:rPr>
              <w:t xml:space="preserve"> </w:t>
            </w:r>
            <w:r w:rsidR="0087450B" w:rsidRPr="00EF2032">
              <w:rPr>
                <w:b/>
                <w:bCs/>
                <w:color w:val="0000FF"/>
                <w:lang w:val="el-GR"/>
              </w:rPr>
              <w:fldChar w:fldCharType="begin"/>
            </w:r>
            <w:r w:rsidR="0087450B" w:rsidRPr="00EF2032">
              <w:rPr>
                <w:b/>
                <w:bCs/>
                <w:color w:val="0000FF"/>
                <w:lang w:val="el-GR"/>
              </w:rPr>
              <w:instrText xml:space="preserve"> REF _Ref75528667 \r \h  \* MERGEFORMAT </w:instrText>
            </w:r>
            <w:r w:rsidR="0087450B" w:rsidRPr="00EF2032">
              <w:rPr>
                <w:b/>
                <w:bCs/>
                <w:color w:val="0000FF"/>
                <w:lang w:val="el-GR"/>
              </w:rPr>
            </w:r>
            <w:r w:rsidR="0087450B" w:rsidRPr="00EF2032">
              <w:rPr>
                <w:b/>
                <w:bCs/>
                <w:color w:val="0000FF"/>
                <w:lang w:val="el-GR"/>
              </w:rPr>
              <w:fldChar w:fldCharType="separate"/>
            </w:r>
            <w:r w:rsidR="003C5152">
              <w:rPr>
                <w:b/>
                <w:bCs/>
                <w:color w:val="0000FF"/>
                <w:lang w:val="el-GR"/>
              </w:rPr>
              <w:t>3.1</w:t>
            </w:r>
            <w:r w:rsidR="0087450B" w:rsidRPr="00EF2032">
              <w:rPr>
                <w:b/>
                <w:bCs/>
                <w:color w:val="0000FF"/>
                <w:lang w:val="el-GR"/>
              </w:rPr>
              <w:fldChar w:fldCharType="end"/>
            </w:r>
            <w:r w:rsidR="00EC7BE7">
              <w:rPr>
                <w:b/>
                <w:bCs/>
                <w:color w:val="0000FF"/>
                <w:lang w:val="el-GR"/>
              </w:rPr>
              <w:t xml:space="preserve">, </w:t>
            </w:r>
            <w:r w:rsidR="00EC7BE7">
              <w:rPr>
                <w:b/>
                <w:bCs/>
                <w:color w:val="0000FF"/>
                <w:lang w:val="el-GR"/>
              </w:rPr>
              <w:fldChar w:fldCharType="begin"/>
            </w:r>
            <w:r w:rsidR="00EC7BE7">
              <w:rPr>
                <w:b/>
                <w:bCs/>
                <w:color w:val="0000FF"/>
                <w:lang w:val="el-GR"/>
              </w:rPr>
              <w:instrText xml:space="preserve"> REF _Ref78295685 \r \h </w:instrText>
            </w:r>
            <w:r w:rsidR="00EC7BE7">
              <w:rPr>
                <w:b/>
                <w:bCs/>
                <w:color w:val="0000FF"/>
                <w:lang w:val="el-GR"/>
              </w:rPr>
            </w:r>
            <w:r w:rsidR="00EC7BE7">
              <w:rPr>
                <w:b/>
                <w:bCs/>
                <w:color w:val="0000FF"/>
                <w:lang w:val="el-GR"/>
              </w:rPr>
              <w:fldChar w:fldCharType="separate"/>
            </w:r>
            <w:r w:rsidR="003C5152">
              <w:rPr>
                <w:b/>
                <w:bCs/>
                <w:color w:val="0000FF"/>
                <w:lang w:val="el-GR"/>
              </w:rPr>
              <w:t>4.1</w:t>
            </w:r>
            <w:r w:rsidR="00EC7BE7">
              <w:rPr>
                <w:b/>
                <w:bCs/>
                <w:color w:val="0000FF"/>
                <w:lang w:val="el-GR"/>
              </w:rPr>
              <w:fldChar w:fldCharType="end"/>
            </w:r>
          </w:p>
        </w:tc>
      </w:tr>
      <w:tr w:rsidR="001A7407" w:rsidRPr="00EF2032" w14:paraId="3CA9DEA5"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vAlign w:val="center"/>
          </w:tcPr>
          <w:p w14:paraId="2B52808A" w14:textId="7AE9C01D" w:rsidR="001A7407" w:rsidRPr="00EF2032" w:rsidRDefault="00E80079" w:rsidP="00E80079">
            <w:pPr>
              <w:spacing w:before="60" w:after="60"/>
              <w:ind w:left="792"/>
              <w:rPr>
                <w:rFonts w:cs="Tahoma"/>
                <w:lang w:val="en-US" w:eastAsia="el-GR"/>
              </w:rPr>
            </w:pPr>
            <w:r w:rsidRPr="00EF2032">
              <w:rPr>
                <w:rFonts w:cs="Tahoma"/>
                <w:lang w:val="en-US" w:eastAsia="el-GR"/>
              </w:rPr>
              <w:t>2.2</w:t>
            </w:r>
          </w:p>
        </w:tc>
        <w:tc>
          <w:tcPr>
            <w:tcW w:w="2824" w:type="pct"/>
            <w:tcBorders>
              <w:top w:val="single" w:sz="4" w:space="0" w:color="auto"/>
              <w:left w:val="single" w:sz="4" w:space="0" w:color="auto"/>
              <w:bottom w:val="single" w:sz="4" w:space="0" w:color="auto"/>
              <w:right w:val="single" w:sz="4" w:space="0" w:color="auto"/>
            </w:tcBorders>
            <w:vAlign w:val="center"/>
            <w:hideMark/>
          </w:tcPr>
          <w:p w14:paraId="1719EDC0" w14:textId="77777777" w:rsidR="001A7407" w:rsidRPr="00EF2032" w:rsidRDefault="001A7407">
            <w:pPr>
              <w:spacing w:before="60" w:after="60"/>
              <w:rPr>
                <w:rFonts w:cs="Tahoma"/>
                <w:lang w:val="el-GR" w:eastAsia="el-GR"/>
              </w:rPr>
            </w:pPr>
            <w:r w:rsidRPr="00EF2032">
              <w:rPr>
                <w:rFonts w:cs="Tahoma"/>
                <w:szCs w:val="22"/>
                <w:lang w:val="el-GR" w:eastAsia="el-GR"/>
              </w:rPr>
              <w:t xml:space="preserve">Λειτουργικές και Τεχνικές Απαιτήσεις &amp; Χαρακτηριστικά Πλατφόρμας </w:t>
            </w:r>
          </w:p>
        </w:tc>
        <w:tc>
          <w:tcPr>
            <w:tcW w:w="1522" w:type="pct"/>
            <w:tcBorders>
              <w:top w:val="single" w:sz="4" w:space="0" w:color="auto"/>
              <w:left w:val="single" w:sz="4" w:space="0" w:color="auto"/>
              <w:bottom w:val="single" w:sz="4" w:space="0" w:color="auto"/>
              <w:right w:val="single" w:sz="4" w:space="0" w:color="auto"/>
            </w:tcBorders>
            <w:hideMark/>
          </w:tcPr>
          <w:p w14:paraId="58C29A64" w14:textId="27BEF533" w:rsidR="001A7407" w:rsidRPr="00EF2032" w:rsidRDefault="0087450B">
            <w:pPr>
              <w:spacing w:before="60" w:after="60"/>
              <w:rPr>
                <w:rFonts w:cs="Tahoma"/>
                <w:color w:val="000000" w:themeColor="text1"/>
                <w:lang w:val="el-GR" w:eastAsia="el-GR"/>
              </w:rPr>
            </w:pPr>
            <w:r w:rsidRPr="00EF2032">
              <w:rPr>
                <w:b/>
                <w:bCs/>
              </w:rPr>
              <w:t xml:space="preserve">ΠΑΡΑΡΤΗΜΑ </w:t>
            </w:r>
            <w:r w:rsidRPr="00EF2032">
              <w:rPr>
                <w:rFonts w:cs="Tahoma"/>
                <w:b/>
                <w:bCs/>
                <w:szCs w:val="22"/>
                <w:lang w:val="el-GR"/>
              </w:rPr>
              <w:t>Ι</w:t>
            </w:r>
            <w:r w:rsidRPr="00EF2032">
              <w:t xml:space="preserve"> </w:t>
            </w:r>
            <w:r w:rsidRPr="00EF2032">
              <w:rPr>
                <w:lang w:val="el-GR"/>
              </w:rPr>
              <w:t xml:space="preserve"> </w:t>
            </w:r>
            <w:r w:rsidRPr="00EF2032">
              <w:rPr>
                <w:b/>
                <w:bCs/>
                <w:color w:val="0000FF"/>
                <w:lang w:val="el-GR"/>
              </w:rPr>
              <w:fldChar w:fldCharType="begin"/>
            </w:r>
            <w:r w:rsidRPr="00EF2032">
              <w:rPr>
                <w:b/>
                <w:bCs/>
                <w:color w:val="0000FF"/>
                <w:lang w:val="el-GR"/>
              </w:rPr>
              <w:instrText xml:space="preserve"> REF _Ref75528667 \r \h  \* MERGEFORMAT </w:instrText>
            </w:r>
            <w:r w:rsidRPr="00EF2032">
              <w:rPr>
                <w:b/>
                <w:bCs/>
                <w:color w:val="0000FF"/>
                <w:lang w:val="el-GR"/>
              </w:rPr>
            </w:r>
            <w:r w:rsidRPr="00EF2032">
              <w:rPr>
                <w:b/>
                <w:bCs/>
                <w:color w:val="0000FF"/>
                <w:lang w:val="el-GR"/>
              </w:rPr>
              <w:fldChar w:fldCharType="separate"/>
            </w:r>
            <w:r w:rsidR="003C5152">
              <w:rPr>
                <w:b/>
                <w:bCs/>
                <w:color w:val="0000FF"/>
                <w:lang w:val="el-GR"/>
              </w:rPr>
              <w:t>3.1</w:t>
            </w:r>
            <w:r w:rsidRPr="00EF2032">
              <w:rPr>
                <w:b/>
                <w:bCs/>
                <w:color w:val="0000FF"/>
                <w:lang w:val="el-GR"/>
              </w:rPr>
              <w:fldChar w:fldCharType="end"/>
            </w:r>
            <w:r w:rsidR="00EC7BE7">
              <w:rPr>
                <w:b/>
                <w:bCs/>
                <w:color w:val="0000FF"/>
                <w:lang w:val="el-GR"/>
              </w:rPr>
              <w:t xml:space="preserve">, </w:t>
            </w:r>
            <w:r w:rsidR="00EC7BE7">
              <w:rPr>
                <w:b/>
                <w:bCs/>
                <w:color w:val="0000FF"/>
                <w:lang w:val="el-GR"/>
              </w:rPr>
              <w:fldChar w:fldCharType="begin"/>
            </w:r>
            <w:r w:rsidR="00EC7BE7">
              <w:rPr>
                <w:b/>
                <w:bCs/>
                <w:color w:val="0000FF"/>
                <w:lang w:val="el-GR"/>
              </w:rPr>
              <w:instrText xml:space="preserve"> REF _Ref78295685 \r \h </w:instrText>
            </w:r>
            <w:r w:rsidR="00EC7BE7">
              <w:rPr>
                <w:b/>
                <w:bCs/>
                <w:color w:val="0000FF"/>
                <w:lang w:val="el-GR"/>
              </w:rPr>
            </w:r>
            <w:r w:rsidR="00EC7BE7">
              <w:rPr>
                <w:b/>
                <w:bCs/>
                <w:color w:val="0000FF"/>
                <w:lang w:val="el-GR"/>
              </w:rPr>
              <w:fldChar w:fldCharType="separate"/>
            </w:r>
            <w:r w:rsidR="003C5152">
              <w:rPr>
                <w:b/>
                <w:bCs/>
                <w:color w:val="0000FF"/>
                <w:lang w:val="el-GR"/>
              </w:rPr>
              <w:t>4.1</w:t>
            </w:r>
            <w:r w:rsidR="00EC7BE7">
              <w:rPr>
                <w:b/>
                <w:bCs/>
                <w:color w:val="0000FF"/>
                <w:lang w:val="el-GR"/>
              </w:rPr>
              <w:fldChar w:fldCharType="end"/>
            </w:r>
          </w:p>
        </w:tc>
      </w:tr>
      <w:tr w:rsidR="001A7407" w:rsidRPr="00EF2032" w14:paraId="5DD66980"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BCF447E" w14:textId="3757CF80" w:rsidR="001A7407" w:rsidRPr="00EF2032" w:rsidRDefault="00151B98">
            <w:pPr>
              <w:rPr>
                <w:rFonts w:cs="Tahoma"/>
                <w:color w:val="000000" w:themeColor="text1"/>
                <w:lang w:val="en-US" w:eastAsia="el-GR"/>
              </w:rPr>
            </w:pPr>
            <w:r w:rsidRPr="00EF2032">
              <w:rPr>
                <w:rFonts w:cs="Tahoma"/>
                <w:b/>
                <w:lang w:val="en-US" w:eastAsia="el-GR"/>
              </w:rPr>
              <w:t>3</w:t>
            </w:r>
          </w:p>
        </w:tc>
        <w:tc>
          <w:tcPr>
            <w:tcW w:w="282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9838CD6" w14:textId="77777777" w:rsidR="001A7407" w:rsidRPr="00EF2032" w:rsidRDefault="001A7407">
            <w:pPr>
              <w:spacing w:before="60" w:after="60"/>
              <w:rPr>
                <w:rFonts w:cs="Tahoma"/>
                <w:b/>
                <w:lang w:val="el-GR" w:eastAsia="el-GR"/>
              </w:rPr>
            </w:pPr>
            <w:r w:rsidRPr="00EF2032">
              <w:rPr>
                <w:rFonts w:cs="Tahoma"/>
                <w:b/>
                <w:szCs w:val="22"/>
                <w:lang w:val="el-GR" w:eastAsia="el-GR"/>
              </w:rPr>
              <w:t>Ενότητα Εργασιών ΙΙ</w:t>
            </w:r>
          </w:p>
        </w:tc>
        <w:tc>
          <w:tcPr>
            <w:tcW w:w="152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6BEB946" w14:textId="77777777" w:rsidR="001A7407" w:rsidRPr="00EF2032" w:rsidRDefault="001A7407">
            <w:pPr>
              <w:spacing w:before="60" w:after="60"/>
              <w:rPr>
                <w:rFonts w:cs="Tahoma"/>
                <w:lang w:val="el-GR" w:eastAsia="el-GR"/>
              </w:rPr>
            </w:pPr>
          </w:p>
        </w:tc>
      </w:tr>
      <w:tr w:rsidR="001A7407" w:rsidRPr="00EF2032" w14:paraId="2E863AD1"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vAlign w:val="center"/>
            <w:hideMark/>
          </w:tcPr>
          <w:p w14:paraId="059A40C0" w14:textId="4746CC79" w:rsidR="001A7407" w:rsidRPr="00EF2032" w:rsidRDefault="00151B98" w:rsidP="00E80079">
            <w:pPr>
              <w:ind w:left="720"/>
              <w:rPr>
                <w:rFonts w:cs="Tahoma"/>
                <w:lang w:val="en-US" w:eastAsia="el-GR"/>
              </w:rPr>
            </w:pPr>
            <w:r w:rsidRPr="00EF2032">
              <w:rPr>
                <w:rFonts w:cs="Tahoma"/>
                <w:lang w:val="en-US" w:eastAsia="el-GR"/>
              </w:rPr>
              <w:t>3</w:t>
            </w:r>
            <w:r w:rsidR="00E80079" w:rsidRPr="00EF2032">
              <w:rPr>
                <w:rFonts w:cs="Tahoma"/>
                <w:lang w:val="en-US" w:eastAsia="el-GR"/>
              </w:rPr>
              <w:t>.1</w:t>
            </w:r>
          </w:p>
        </w:tc>
        <w:tc>
          <w:tcPr>
            <w:tcW w:w="2824" w:type="pct"/>
            <w:tcBorders>
              <w:top w:val="single" w:sz="4" w:space="0" w:color="auto"/>
              <w:left w:val="single" w:sz="4" w:space="0" w:color="auto"/>
              <w:bottom w:val="single" w:sz="4" w:space="0" w:color="auto"/>
              <w:right w:val="single" w:sz="4" w:space="0" w:color="auto"/>
            </w:tcBorders>
            <w:vAlign w:val="center"/>
            <w:hideMark/>
          </w:tcPr>
          <w:p w14:paraId="09B2B2C9" w14:textId="77777777" w:rsidR="001A7407" w:rsidRPr="00EF2032" w:rsidRDefault="001A7407">
            <w:pPr>
              <w:spacing w:before="60" w:after="60"/>
              <w:rPr>
                <w:rFonts w:cs="Tahoma"/>
                <w:color w:val="FF0000"/>
                <w:lang w:val="el-GR" w:eastAsia="el-GR"/>
              </w:rPr>
            </w:pPr>
            <w:r w:rsidRPr="00EF2032">
              <w:rPr>
                <w:rFonts w:cs="Tahoma"/>
                <w:lang w:val="el-GR"/>
              </w:rPr>
              <w:t>Μελέτες και δράσεις για την ανάπτυξη του Παρατηρητηρίου και του ΕΠΑΔ και τη διάχυση των αποτελεσμάτων της Εθνικής Πολιτικής Διαδικασιών</w:t>
            </w:r>
          </w:p>
        </w:tc>
        <w:tc>
          <w:tcPr>
            <w:tcW w:w="1522" w:type="pct"/>
            <w:tcBorders>
              <w:top w:val="single" w:sz="4" w:space="0" w:color="auto"/>
              <w:left w:val="single" w:sz="4" w:space="0" w:color="auto"/>
              <w:bottom w:val="single" w:sz="4" w:space="0" w:color="auto"/>
              <w:right w:val="single" w:sz="4" w:space="0" w:color="auto"/>
            </w:tcBorders>
            <w:hideMark/>
          </w:tcPr>
          <w:p w14:paraId="278182DE" w14:textId="59C8CD86" w:rsidR="001A7407" w:rsidRPr="00EF2032" w:rsidRDefault="00226819">
            <w:pPr>
              <w:spacing w:before="60" w:after="60"/>
              <w:rPr>
                <w:rFonts w:cs="Tahoma"/>
                <w:lang w:val="en-US" w:eastAsia="el-GR"/>
              </w:rPr>
            </w:pPr>
            <w:r w:rsidRPr="00EF2032">
              <w:rPr>
                <w:b/>
                <w:bCs/>
              </w:rPr>
              <w:t xml:space="preserve">ΠΑΡΑΡΤΗΜΑ </w:t>
            </w:r>
            <w:r w:rsidR="00151B98" w:rsidRPr="00EF2032">
              <w:rPr>
                <w:rFonts w:cs="Tahoma"/>
                <w:b/>
                <w:bCs/>
                <w:szCs w:val="22"/>
                <w:lang w:val="el-GR"/>
              </w:rPr>
              <w:t>Ι</w:t>
            </w:r>
            <w:r w:rsidR="00151B98" w:rsidRPr="00EF2032">
              <w:t xml:space="preserve"> </w:t>
            </w:r>
            <w:r w:rsidR="0087450B" w:rsidRPr="006A61C5">
              <w:rPr>
                <w:lang w:val="en-US"/>
              </w:rPr>
              <w:t xml:space="preserve"> </w:t>
            </w:r>
            <w:r w:rsidR="00EC7BE7" w:rsidRPr="00EC7BE7">
              <w:rPr>
                <w:b/>
                <w:bCs/>
                <w:color w:val="0000FF"/>
                <w:lang w:val="el-GR"/>
              </w:rPr>
              <w:fldChar w:fldCharType="begin"/>
            </w:r>
            <w:r w:rsidR="00EC7BE7" w:rsidRPr="00EC7BE7">
              <w:rPr>
                <w:b/>
                <w:bCs/>
                <w:color w:val="0000FF"/>
                <w:lang w:val="el-GR"/>
              </w:rPr>
              <w:instrText xml:space="preserve"> REF _Ref78295635 \r \h </w:instrText>
            </w:r>
            <w:r w:rsidR="00EC7BE7">
              <w:rPr>
                <w:b/>
                <w:bCs/>
                <w:color w:val="0000FF"/>
                <w:lang w:val="el-GR"/>
              </w:rPr>
              <w:instrText xml:space="preserve"> \* MERGEFORMAT </w:instrText>
            </w:r>
            <w:r w:rsidR="00EC7BE7" w:rsidRPr="00EC7BE7">
              <w:rPr>
                <w:b/>
                <w:bCs/>
                <w:color w:val="0000FF"/>
                <w:lang w:val="el-GR"/>
              </w:rPr>
            </w:r>
            <w:r w:rsidR="00EC7BE7" w:rsidRPr="00EC7BE7">
              <w:rPr>
                <w:b/>
                <w:bCs/>
                <w:color w:val="0000FF"/>
                <w:lang w:val="el-GR"/>
              </w:rPr>
              <w:fldChar w:fldCharType="separate"/>
            </w:r>
            <w:r w:rsidR="003C5152">
              <w:rPr>
                <w:b/>
                <w:bCs/>
                <w:color w:val="0000FF"/>
                <w:lang w:val="el-GR"/>
              </w:rPr>
              <w:t>3.2</w:t>
            </w:r>
            <w:r w:rsidR="00EC7BE7" w:rsidRPr="00EC7BE7">
              <w:rPr>
                <w:b/>
                <w:bCs/>
                <w:color w:val="0000FF"/>
                <w:lang w:val="el-GR"/>
              </w:rPr>
              <w:fldChar w:fldCharType="end"/>
            </w:r>
            <w:r w:rsidR="00EC7BE7">
              <w:rPr>
                <w:b/>
                <w:bCs/>
                <w:color w:val="0000FF"/>
                <w:lang w:val="el-GR"/>
              </w:rPr>
              <w:t xml:space="preserve">, </w:t>
            </w:r>
            <w:r w:rsidR="00EC7BE7">
              <w:rPr>
                <w:b/>
                <w:bCs/>
                <w:color w:val="0000FF"/>
                <w:lang w:val="el-GR"/>
              </w:rPr>
              <w:fldChar w:fldCharType="begin"/>
            </w:r>
            <w:r w:rsidR="00EC7BE7">
              <w:rPr>
                <w:b/>
                <w:bCs/>
                <w:color w:val="0000FF"/>
                <w:lang w:val="el-GR"/>
              </w:rPr>
              <w:instrText xml:space="preserve"> REF _Ref78295714 \r \h </w:instrText>
            </w:r>
            <w:r w:rsidR="00EC7BE7">
              <w:rPr>
                <w:b/>
                <w:bCs/>
                <w:color w:val="0000FF"/>
                <w:lang w:val="el-GR"/>
              </w:rPr>
            </w:r>
            <w:r w:rsidR="00EC7BE7">
              <w:rPr>
                <w:b/>
                <w:bCs/>
                <w:color w:val="0000FF"/>
                <w:lang w:val="el-GR"/>
              </w:rPr>
              <w:fldChar w:fldCharType="separate"/>
            </w:r>
            <w:r w:rsidR="003C5152">
              <w:rPr>
                <w:b/>
                <w:bCs/>
                <w:color w:val="0000FF"/>
                <w:lang w:val="el-GR"/>
              </w:rPr>
              <w:t>4.2</w:t>
            </w:r>
            <w:r w:rsidR="00EC7BE7">
              <w:rPr>
                <w:b/>
                <w:bCs/>
                <w:color w:val="0000FF"/>
                <w:lang w:val="el-GR"/>
              </w:rPr>
              <w:fldChar w:fldCharType="end"/>
            </w:r>
          </w:p>
        </w:tc>
      </w:tr>
      <w:tr w:rsidR="001A7407" w:rsidRPr="00EF2032" w14:paraId="6EF29192"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E8B384B" w14:textId="7F33EF84" w:rsidR="001A7407" w:rsidRPr="00EF2032" w:rsidRDefault="00151B98" w:rsidP="00E80079">
            <w:pPr>
              <w:spacing w:before="60" w:after="60"/>
              <w:rPr>
                <w:rFonts w:cs="Tahoma"/>
                <w:b/>
                <w:lang w:val="en-US" w:eastAsia="el-GR"/>
              </w:rPr>
            </w:pPr>
            <w:r w:rsidRPr="00EF2032">
              <w:rPr>
                <w:rFonts w:cs="Tahoma"/>
                <w:b/>
                <w:lang w:val="en-US" w:eastAsia="el-GR"/>
              </w:rPr>
              <w:t>4</w:t>
            </w:r>
          </w:p>
        </w:tc>
        <w:tc>
          <w:tcPr>
            <w:tcW w:w="282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DFB8350" w14:textId="77777777" w:rsidR="001A7407" w:rsidRPr="00EF2032" w:rsidRDefault="001A7407">
            <w:pPr>
              <w:spacing w:before="60" w:after="60"/>
              <w:rPr>
                <w:rFonts w:cs="Tahoma"/>
                <w:b/>
                <w:lang w:val="el-GR" w:eastAsia="el-GR"/>
              </w:rPr>
            </w:pPr>
            <w:r w:rsidRPr="00EF2032">
              <w:rPr>
                <w:rFonts w:cs="Tahoma"/>
                <w:b/>
                <w:bCs/>
                <w:color w:val="000000"/>
                <w:szCs w:val="22"/>
              </w:rPr>
              <w:t>Μεθοδολογία Υλοποίησης Έργου</w:t>
            </w:r>
          </w:p>
        </w:tc>
        <w:tc>
          <w:tcPr>
            <w:tcW w:w="152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4E98DD2" w14:textId="77777777" w:rsidR="001A7407" w:rsidRPr="00EF2032" w:rsidRDefault="001A7407">
            <w:pPr>
              <w:spacing w:before="60" w:after="60"/>
              <w:rPr>
                <w:rFonts w:cs="Tahoma"/>
                <w:lang w:val="el-GR" w:eastAsia="el-GR"/>
              </w:rPr>
            </w:pPr>
          </w:p>
        </w:tc>
      </w:tr>
      <w:tr w:rsidR="001A7407" w:rsidRPr="00EF2032" w14:paraId="10FD653F"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vAlign w:val="center"/>
            <w:hideMark/>
          </w:tcPr>
          <w:p w14:paraId="6AC77789" w14:textId="5DB12183" w:rsidR="001A7407" w:rsidRPr="00EF2032" w:rsidRDefault="00151B98" w:rsidP="00E80079">
            <w:pPr>
              <w:ind w:left="720"/>
              <w:rPr>
                <w:rFonts w:cs="Tahoma"/>
                <w:lang w:val="en-US" w:eastAsia="el-GR"/>
              </w:rPr>
            </w:pPr>
            <w:r w:rsidRPr="00EF2032">
              <w:rPr>
                <w:rFonts w:cs="Tahoma"/>
                <w:lang w:val="en-US" w:eastAsia="el-GR"/>
              </w:rPr>
              <w:t>4</w:t>
            </w:r>
            <w:r w:rsidR="00E80079" w:rsidRPr="00EF2032">
              <w:rPr>
                <w:rFonts w:cs="Tahoma"/>
                <w:lang w:val="en-US" w:eastAsia="el-GR"/>
              </w:rPr>
              <w:t>.2</w:t>
            </w:r>
          </w:p>
        </w:tc>
        <w:tc>
          <w:tcPr>
            <w:tcW w:w="2824" w:type="pct"/>
            <w:tcBorders>
              <w:top w:val="single" w:sz="4" w:space="0" w:color="auto"/>
              <w:left w:val="single" w:sz="4" w:space="0" w:color="auto"/>
              <w:bottom w:val="single" w:sz="4" w:space="0" w:color="auto"/>
              <w:right w:val="single" w:sz="4" w:space="0" w:color="auto"/>
            </w:tcBorders>
            <w:vAlign w:val="center"/>
            <w:hideMark/>
          </w:tcPr>
          <w:p w14:paraId="0141B963" w14:textId="77777777" w:rsidR="001A7407" w:rsidRPr="00EF2032" w:rsidRDefault="001A7407">
            <w:pPr>
              <w:spacing w:before="60" w:after="60"/>
              <w:rPr>
                <w:rFonts w:cs="Tahoma"/>
                <w:lang w:val="el-GR" w:eastAsia="el-GR"/>
              </w:rPr>
            </w:pPr>
            <w:r w:rsidRPr="00EF2032">
              <w:rPr>
                <w:rFonts w:cs="Tahoma"/>
                <w:color w:val="000000"/>
                <w:szCs w:val="22"/>
                <w:lang w:val="el-GR"/>
              </w:rPr>
              <w:t>Ομάδα Έργου</w:t>
            </w:r>
          </w:p>
        </w:tc>
        <w:tc>
          <w:tcPr>
            <w:tcW w:w="1522" w:type="pct"/>
            <w:tcBorders>
              <w:top w:val="single" w:sz="4" w:space="0" w:color="auto"/>
              <w:left w:val="single" w:sz="4" w:space="0" w:color="auto"/>
              <w:bottom w:val="single" w:sz="4" w:space="0" w:color="auto"/>
              <w:right w:val="single" w:sz="4" w:space="0" w:color="auto"/>
            </w:tcBorders>
            <w:hideMark/>
          </w:tcPr>
          <w:p w14:paraId="5171ACC2" w14:textId="20FC1026" w:rsidR="001A7407" w:rsidRPr="00EF2032" w:rsidRDefault="00056A5C">
            <w:pPr>
              <w:spacing w:before="60" w:after="60"/>
              <w:rPr>
                <w:rFonts w:cs="Tahoma"/>
                <w:lang w:val="el-GR" w:eastAsia="el-GR"/>
              </w:rPr>
            </w:pPr>
            <w:r w:rsidRPr="00EF2032">
              <w:rPr>
                <w:b/>
                <w:bCs/>
                <w:color w:val="0000FF"/>
                <w:lang w:val="el-GR"/>
              </w:rPr>
              <w:fldChar w:fldCharType="begin"/>
            </w:r>
            <w:r w:rsidRPr="00EF2032">
              <w:rPr>
                <w:b/>
                <w:bCs/>
                <w:color w:val="0000FF"/>
                <w:lang w:val="el-GR"/>
              </w:rPr>
              <w:instrText xml:space="preserve"> REF _Ref75527997 \r \h </w:instrText>
            </w:r>
            <w:r w:rsidR="00EF2032">
              <w:rPr>
                <w:b/>
                <w:bCs/>
                <w:color w:val="0000FF"/>
                <w:lang w:val="el-GR"/>
              </w:rPr>
              <w:instrText xml:space="preserve"> \* MERGEFORMAT </w:instrText>
            </w:r>
            <w:r w:rsidRPr="00EF2032">
              <w:rPr>
                <w:b/>
                <w:bCs/>
                <w:color w:val="0000FF"/>
                <w:lang w:val="el-GR"/>
              </w:rPr>
            </w:r>
            <w:r w:rsidRPr="00EF2032">
              <w:rPr>
                <w:b/>
                <w:bCs/>
                <w:color w:val="0000FF"/>
                <w:lang w:val="el-GR"/>
              </w:rPr>
              <w:fldChar w:fldCharType="separate"/>
            </w:r>
            <w:r w:rsidR="003C5152">
              <w:rPr>
                <w:b/>
                <w:bCs/>
                <w:color w:val="0000FF"/>
                <w:lang w:val="el-GR"/>
              </w:rPr>
              <w:t>2.2.6.2</w:t>
            </w:r>
            <w:r w:rsidRPr="00EF2032">
              <w:rPr>
                <w:b/>
                <w:bCs/>
                <w:color w:val="0000FF"/>
                <w:lang w:val="el-GR"/>
              </w:rPr>
              <w:fldChar w:fldCharType="end"/>
            </w:r>
            <w:r w:rsidR="00151B98" w:rsidRPr="00EF2032">
              <w:rPr>
                <w:lang w:val="el-GR"/>
              </w:rPr>
              <w:t xml:space="preserve">, </w:t>
            </w:r>
            <w:r w:rsidR="00226819" w:rsidRPr="00EF2032">
              <w:rPr>
                <w:b/>
                <w:bCs/>
              </w:rPr>
              <w:t xml:space="preserve">ΠΑΡΑΡΤΗΜΑ </w:t>
            </w:r>
            <w:r w:rsidR="00226819" w:rsidRPr="00EF2032">
              <w:rPr>
                <w:rFonts w:cs="Tahoma"/>
                <w:b/>
                <w:bCs/>
                <w:szCs w:val="22"/>
                <w:lang w:val="el-GR"/>
              </w:rPr>
              <w:t>Ι</w:t>
            </w:r>
            <w:r w:rsidR="00226819" w:rsidRPr="00EF2032">
              <w:rPr>
                <w:rFonts w:cs="Tahoma"/>
                <w:b/>
                <w:szCs w:val="22"/>
                <w:lang w:val="el-GR"/>
              </w:rPr>
              <w:t xml:space="preserve"> </w:t>
            </w:r>
            <w:r w:rsidRPr="00EF2032">
              <w:rPr>
                <w:b/>
                <w:bCs/>
                <w:color w:val="0000FF"/>
                <w:lang w:val="el-GR"/>
              </w:rPr>
              <w:fldChar w:fldCharType="begin"/>
            </w:r>
            <w:r w:rsidRPr="00EF2032">
              <w:rPr>
                <w:b/>
                <w:bCs/>
                <w:color w:val="0000FF"/>
                <w:lang w:val="el-GR"/>
              </w:rPr>
              <w:instrText xml:space="preserve"> REF _Ref75527918 \r \h  \* MERGEFORMAT </w:instrText>
            </w:r>
            <w:r w:rsidRPr="00EF2032">
              <w:rPr>
                <w:b/>
                <w:bCs/>
                <w:color w:val="0000FF"/>
                <w:lang w:val="el-GR"/>
              </w:rPr>
            </w:r>
            <w:r w:rsidRPr="00EF2032">
              <w:rPr>
                <w:b/>
                <w:bCs/>
                <w:color w:val="0000FF"/>
                <w:lang w:val="el-GR"/>
              </w:rPr>
              <w:fldChar w:fldCharType="separate"/>
            </w:r>
            <w:r w:rsidR="003C5152">
              <w:rPr>
                <w:b/>
                <w:bCs/>
                <w:color w:val="0000FF"/>
                <w:lang w:val="el-GR"/>
              </w:rPr>
              <w:t>6.4</w:t>
            </w:r>
            <w:r w:rsidRPr="00EF2032">
              <w:rPr>
                <w:b/>
                <w:bCs/>
                <w:color w:val="0000FF"/>
                <w:lang w:val="el-GR"/>
              </w:rPr>
              <w:fldChar w:fldCharType="end"/>
            </w:r>
          </w:p>
        </w:tc>
      </w:tr>
      <w:tr w:rsidR="001A7407" w:rsidRPr="00EF2032" w14:paraId="27A880B9"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vAlign w:val="center"/>
          </w:tcPr>
          <w:p w14:paraId="6421EDDD" w14:textId="3FDAA042" w:rsidR="001A7407" w:rsidRPr="00EF2032" w:rsidRDefault="00151B98" w:rsidP="00E80079">
            <w:pPr>
              <w:spacing w:before="60" w:after="60"/>
              <w:ind w:left="720"/>
              <w:rPr>
                <w:rFonts w:cs="Tahoma"/>
                <w:lang w:val="en-US" w:eastAsia="el-GR"/>
              </w:rPr>
            </w:pPr>
            <w:r w:rsidRPr="00EF2032">
              <w:rPr>
                <w:rFonts w:cs="Tahoma"/>
                <w:lang w:val="en-US" w:eastAsia="el-GR"/>
              </w:rPr>
              <w:t>4</w:t>
            </w:r>
            <w:r w:rsidR="00E80079" w:rsidRPr="00EF2032">
              <w:rPr>
                <w:rFonts w:cs="Tahoma"/>
                <w:lang w:val="en-US" w:eastAsia="el-GR"/>
              </w:rPr>
              <w:t>.2</w:t>
            </w:r>
          </w:p>
        </w:tc>
        <w:tc>
          <w:tcPr>
            <w:tcW w:w="2824" w:type="pct"/>
            <w:tcBorders>
              <w:top w:val="single" w:sz="4" w:space="0" w:color="auto"/>
              <w:left w:val="single" w:sz="4" w:space="0" w:color="auto"/>
              <w:bottom w:val="single" w:sz="4" w:space="0" w:color="auto"/>
              <w:right w:val="single" w:sz="4" w:space="0" w:color="auto"/>
            </w:tcBorders>
            <w:vAlign w:val="center"/>
            <w:hideMark/>
          </w:tcPr>
          <w:p w14:paraId="04AF182C" w14:textId="77777777" w:rsidR="001A7407" w:rsidRPr="00EF2032" w:rsidRDefault="001A7407">
            <w:pPr>
              <w:spacing w:before="60" w:after="60"/>
              <w:rPr>
                <w:rFonts w:cs="Tahoma"/>
                <w:color w:val="000000"/>
                <w:lang w:val="el-GR"/>
              </w:rPr>
            </w:pPr>
            <w:r w:rsidRPr="00EF2032">
              <w:rPr>
                <w:rFonts w:cs="Tahoma"/>
                <w:color w:val="000000"/>
                <w:szCs w:val="22"/>
                <w:lang w:val="el-GR"/>
              </w:rPr>
              <w:t>Αναλυτικό Χρονοδιάγραμμα Έργου</w:t>
            </w:r>
          </w:p>
        </w:tc>
        <w:tc>
          <w:tcPr>
            <w:tcW w:w="1522" w:type="pct"/>
            <w:tcBorders>
              <w:top w:val="single" w:sz="4" w:space="0" w:color="auto"/>
              <w:left w:val="single" w:sz="4" w:space="0" w:color="auto"/>
              <w:bottom w:val="single" w:sz="4" w:space="0" w:color="auto"/>
              <w:right w:val="single" w:sz="4" w:space="0" w:color="auto"/>
            </w:tcBorders>
            <w:hideMark/>
          </w:tcPr>
          <w:p w14:paraId="4C3EFE24" w14:textId="6B97CFFA" w:rsidR="001A7407" w:rsidRPr="00EF2032" w:rsidRDefault="00226819">
            <w:pPr>
              <w:spacing w:before="60" w:after="60"/>
              <w:rPr>
                <w:rFonts w:cs="Tahoma"/>
                <w:lang w:val="en-US" w:eastAsia="el-GR"/>
              </w:rPr>
            </w:pPr>
            <w:r w:rsidRPr="00EF2032">
              <w:rPr>
                <w:b/>
                <w:bCs/>
              </w:rPr>
              <w:t xml:space="preserve">ΠΑΡΑΡΤΗΜΑ </w:t>
            </w:r>
            <w:r w:rsidR="00151B98" w:rsidRPr="00EF2032">
              <w:rPr>
                <w:rFonts w:cs="Tahoma"/>
                <w:b/>
                <w:bCs/>
                <w:szCs w:val="22"/>
                <w:lang w:val="el-GR"/>
              </w:rPr>
              <w:t>Ι</w:t>
            </w:r>
            <w:r w:rsidR="00151B98" w:rsidRPr="00EF2032">
              <w:rPr>
                <w:rFonts w:cs="Tahoma"/>
                <w:szCs w:val="22"/>
                <w:lang w:val="en-US" w:eastAsia="el-GR"/>
              </w:rPr>
              <w:t xml:space="preserve"> </w:t>
            </w:r>
            <w:r w:rsidR="00056A5C" w:rsidRPr="00EF2032">
              <w:rPr>
                <w:b/>
                <w:bCs/>
                <w:color w:val="0000FF"/>
                <w:lang w:val="el-GR"/>
              </w:rPr>
              <w:fldChar w:fldCharType="begin"/>
            </w:r>
            <w:r w:rsidR="00056A5C" w:rsidRPr="00EF2032">
              <w:rPr>
                <w:b/>
                <w:bCs/>
                <w:color w:val="0000FF"/>
                <w:lang w:val="el-GR"/>
              </w:rPr>
              <w:instrText xml:space="preserve"> REF _Ref75527789 \r \h  \* MERGEFORMAT </w:instrText>
            </w:r>
            <w:r w:rsidR="00056A5C" w:rsidRPr="00EF2032">
              <w:rPr>
                <w:b/>
                <w:bCs/>
                <w:color w:val="0000FF"/>
                <w:lang w:val="el-GR"/>
              </w:rPr>
            </w:r>
            <w:r w:rsidR="00056A5C" w:rsidRPr="00EF2032">
              <w:rPr>
                <w:b/>
                <w:bCs/>
                <w:color w:val="0000FF"/>
                <w:lang w:val="el-GR"/>
              </w:rPr>
              <w:fldChar w:fldCharType="separate"/>
            </w:r>
            <w:r w:rsidR="003C5152">
              <w:rPr>
                <w:b/>
                <w:bCs/>
                <w:color w:val="0000FF"/>
                <w:lang w:val="el-GR"/>
              </w:rPr>
              <w:t>6.1</w:t>
            </w:r>
            <w:r w:rsidR="00056A5C" w:rsidRPr="00EF2032">
              <w:rPr>
                <w:b/>
                <w:bCs/>
                <w:color w:val="0000FF"/>
                <w:lang w:val="el-GR"/>
              </w:rPr>
              <w:fldChar w:fldCharType="end"/>
            </w:r>
            <w:r w:rsidR="00E80079" w:rsidRPr="00EF2032">
              <w:rPr>
                <w:rFonts w:cs="Tahoma"/>
                <w:szCs w:val="22"/>
                <w:lang w:val="en-US" w:eastAsia="el-GR"/>
              </w:rPr>
              <w:t xml:space="preserve">, </w:t>
            </w:r>
            <w:r w:rsidR="00056A5C" w:rsidRPr="00EF2032">
              <w:rPr>
                <w:b/>
                <w:bCs/>
                <w:color w:val="0000FF"/>
                <w:lang w:val="el-GR"/>
              </w:rPr>
              <w:fldChar w:fldCharType="begin"/>
            </w:r>
            <w:r w:rsidR="00056A5C" w:rsidRPr="00EF2032">
              <w:rPr>
                <w:b/>
                <w:bCs/>
                <w:color w:val="0000FF"/>
                <w:lang w:val="el-GR"/>
              </w:rPr>
              <w:instrText xml:space="preserve"> REF _Ref75528897 \r \h  \* MERGEFORMAT </w:instrText>
            </w:r>
            <w:r w:rsidR="00056A5C" w:rsidRPr="00EF2032">
              <w:rPr>
                <w:b/>
                <w:bCs/>
                <w:color w:val="0000FF"/>
                <w:lang w:val="el-GR"/>
              </w:rPr>
            </w:r>
            <w:r w:rsidR="00056A5C" w:rsidRPr="00EF2032">
              <w:rPr>
                <w:b/>
                <w:bCs/>
                <w:color w:val="0000FF"/>
                <w:lang w:val="el-GR"/>
              </w:rPr>
              <w:fldChar w:fldCharType="separate"/>
            </w:r>
            <w:r w:rsidR="003C5152">
              <w:rPr>
                <w:b/>
                <w:bCs/>
                <w:color w:val="0000FF"/>
                <w:lang w:val="el-GR"/>
              </w:rPr>
              <w:t>6.2</w:t>
            </w:r>
            <w:r w:rsidR="00056A5C" w:rsidRPr="00EF2032">
              <w:rPr>
                <w:b/>
                <w:bCs/>
                <w:color w:val="0000FF"/>
                <w:lang w:val="el-GR"/>
              </w:rPr>
              <w:fldChar w:fldCharType="end"/>
            </w:r>
          </w:p>
        </w:tc>
      </w:tr>
      <w:tr w:rsidR="001A7407" w:rsidRPr="00EF2032" w14:paraId="761442E3" w14:textId="77777777" w:rsidTr="001A7407">
        <w:trPr>
          <w:trHeight w:val="525"/>
        </w:trPr>
        <w:tc>
          <w:tcPr>
            <w:tcW w:w="654" w:type="pct"/>
            <w:tcBorders>
              <w:top w:val="single" w:sz="4" w:space="0" w:color="auto"/>
              <w:left w:val="single" w:sz="4" w:space="0" w:color="auto"/>
              <w:bottom w:val="single" w:sz="4" w:space="0" w:color="auto"/>
              <w:right w:val="single" w:sz="4" w:space="0" w:color="auto"/>
            </w:tcBorders>
            <w:vAlign w:val="center"/>
          </w:tcPr>
          <w:p w14:paraId="065F044A" w14:textId="3CF3F038" w:rsidR="001A7407" w:rsidRPr="00EF2032" w:rsidRDefault="00151B98" w:rsidP="00E80079">
            <w:pPr>
              <w:spacing w:before="60" w:after="60"/>
              <w:ind w:left="720"/>
              <w:rPr>
                <w:rFonts w:cs="Tahoma"/>
                <w:lang w:val="en-US" w:eastAsia="el-GR"/>
              </w:rPr>
            </w:pPr>
            <w:r w:rsidRPr="00EF2032">
              <w:rPr>
                <w:rFonts w:cs="Tahoma"/>
                <w:lang w:val="en-US" w:eastAsia="el-GR"/>
              </w:rPr>
              <w:t>4</w:t>
            </w:r>
            <w:r w:rsidR="00E80079" w:rsidRPr="00EF2032">
              <w:rPr>
                <w:rFonts w:cs="Tahoma"/>
                <w:lang w:val="en-US" w:eastAsia="el-GR"/>
              </w:rPr>
              <w:t>.3</w:t>
            </w:r>
          </w:p>
        </w:tc>
        <w:tc>
          <w:tcPr>
            <w:tcW w:w="2824" w:type="pct"/>
            <w:tcBorders>
              <w:top w:val="single" w:sz="4" w:space="0" w:color="auto"/>
              <w:left w:val="single" w:sz="4" w:space="0" w:color="auto"/>
              <w:bottom w:val="single" w:sz="4" w:space="0" w:color="auto"/>
              <w:right w:val="single" w:sz="4" w:space="0" w:color="auto"/>
            </w:tcBorders>
            <w:hideMark/>
          </w:tcPr>
          <w:p w14:paraId="06343E83" w14:textId="77777777" w:rsidR="001A7407" w:rsidRPr="00EF2032" w:rsidRDefault="001A7407">
            <w:pPr>
              <w:spacing w:before="60" w:after="60"/>
              <w:jc w:val="left"/>
              <w:rPr>
                <w:rFonts w:cs="Tahoma"/>
                <w:color w:val="000000"/>
                <w:lang w:val="el-GR"/>
              </w:rPr>
            </w:pPr>
            <w:r w:rsidRPr="00EF2032">
              <w:rPr>
                <w:rFonts w:cs="Tahoma"/>
                <w:szCs w:val="22"/>
                <w:lang w:val="el-GR"/>
              </w:rPr>
              <w:t>Μεθοδολογία Διοίκησης &amp; Διαχείρισης Έργου</w:t>
            </w:r>
          </w:p>
        </w:tc>
        <w:tc>
          <w:tcPr>
            <w:tcW w:w="1522" w:type="pct"/>
            <w:tcBorders>
              <w:top w:val="single" w:sz="4" w:space="0" w:color="auto"/>
              <w:left w:val="single" w:sz="4" w:space="0" w:color="auto"/>
              <w:bottom w:val="single" w:sz="4" w:space="0" w:color="auto"/>
              <w:right w:val="single" w:sz="4" w:space="0" w:color="auto"/>
            </w:tcBorders>
            <w:hideMark/>
          </w:tcPr>
          <w:p w14:paraId="1D4EE0D6" w14:textId="7621CBB4" w:rsidR="001A7407" w:rsidRPr="00EF2032" w:rsidRDefault="00226819">
            <w:pPr>
              <w:spacing w:before="60" w:after="60"/>
              <w:rPr>
                <w:rFonts w:cs="Tahoma"/>
                <w:lang w:val="en-US" w:eastAsia="el-GR"/>
              </w:rPr>
            </w:pPr>
            <w:r w:rsidRPr="00EF2032">
              <w:rPr>
                <w:b/>
                <w:bCs/>
              </w:rPr>
              <w:t xml:space="preserve">ΠΑΡΑΡΤΗΜΑ </w:t>
            </w:r>
            <w:r w:rsidRPr="00EF2032">
              <w:rPr>
                <w:rFonts w:cs="Tahoma"/>
                <w:b/>
                <w:bCs/>
                <w:szCs w:val="22"/>
                <w:lang w:val="el-GR"/>
              </w:rPr>
              <w:t>Ι</w:t>
            </w:r>
            <w:r w:rsidRPr="00EF2032">
              <w:rPr>
                <w:rFonts w:cs="Tahoma"/>
                <w:b/>
                <w:szCs w:val="22"/>
                <w:lang w:val="el-GR"/>
              </w:rPr>
              <w:t xml:space="preserve"> </w:t>
            </w:r>
            <w:r w:rsidR="00056A5C" w:rsidRPr="00EF2032">
              <w:rPr>
                <w:b/>
                <w:bCs/>
                <w:color w:val="0000FF"/>
                <w:lang w:val="el-GR"/>
              </w:rPr>
              <w:fldChar w:fldCharType="begin"/>
            </w:r>
            <w:r w:rsidR="00056A5C" w:rsidRPr="00EF2032">
              <w:rPr>
                <w:b/>
                <w:bCs/>
                <w:color w:val="0000FF"/>
                <w:lang w:val="el-GR"/>
              </w:rPr>
              <w:instrText xml:space="preserve"> REF _Ref75528101 \r \h  \* MERGEFORMAT </w:instrText>
            </w:r>
            <w:r w:rsidR="00056A5C" w:rsidRPr="00EF2032">
              <w:rPr>
                <w:b/>
                <w:bCs/>
                <w:color w:val="0000FF"/>
                <w:lang w:val="el-GR"/>
              </w:rPr>
            </w:r>
            <w:r w:rsidR="00056A5C" w:rsidRPr="00EF2032">
              <w:rPr>
                <w:b/>
                <w:bCs/>
                <w:color w:val="0000FF"/>
                <w:lang w:val="el-GR"/>
              </w:rPr>
              <w:fldChar w:fldCharType="separate"/>
            </w:r>
            <w:r w:rsidR="003C5152">
              <w:rPr>
                <w:b/>
                <w:bCs/>
                <w:color w:val="0000FF"/>
                <w:lang w:val="el-GR"/>
              </w:rPr>
              <w:t>6.5</w:t>
            </w:r>
            <w:r w:rsidR="00056A5C" w:rsidRPr="00EF2032">
              <w:rPr>
                <w:b/>
                <w:bCs/>
                <w:color w:val="0000FF"/>
                <w:lang w:val="el-GR"/>
              </w:rPr>
              <w:fldChar w:fldCharType="end"/>
            </w:r>
            <w:r w:rsidRPr="00EF2032">
              <w:rPr>
                <w:rFonts w:cs="Tahoma"/>
                <w:b/>
                <w:szCs w:val="22"/>
                <w:lang w:val="el-GR"/>
              </w:rPr>
              <w:t>,</w:t>
            </w:r>
          </w:p>
        </w:tc>
      </w:tr>
      <w:tr w:rsidR="001A7407" w:rsidRPr="00EF2032" w14:paraId="421A4A53"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256F3CF" w14:textId="1CB11302" w:rsidR="001A7407" w:rsidRPr="00EF2032" w:rsidRDefault="00151B98">
            <w:pPr>
              <w:rPr>
                <w:rFonts w:cs="Tahoma"/>
                <w:lang w:val="en-US" w:eastAsia="el-GR"/>
              </w:rPr>
            </w:pPr>
            <w:r w:rsidRPr="00EF2032">
              <w:rPr>
                <w:rFonts w:cs="Tahoma"/>
                <w:lang w:val="en-US" w:eastAsia="el-GR"/>
              </w:rPr>
              <w:t>5</w:t>
            </w:r>
          </w:p>
        </w:tc>
        <w:tc>
          <w:tcPr>
            <w:tcW w:w="282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CD3EAB2" w14:textId="77777777" w:rsidR="001A7407" w:rsidRPr="00EF2032" w:rsidRDefault="001A7407">
            <w:pPr>
              <w:spacing w:before="60" w:after="60"/>
              <w:jc w:val="left"/>
              <w:rPr>
                <w:rFonts w:cs="Tahoma"/>
                <w:b/>
                <w:color w:val="000000" w:themeColor="text1"/>
                <w:lang w:val="el-GR" w:eastAsia="el-GR"/>
              </w:rPr>
            </w:pPr>
            <w:r w:rsidRPr="00EF2032">
              <w:rPr>
                <w:rFonts w:cs="Tahoma"/>
                <w:b/>
                <w:color w:val="000000" w:themeColor="text1"/>
                <w:szCs w:val="22"/>
                <w:lang w:val="el-GR" w:eastAsia="el-GR"/>
              </w:rPr>
              <w:t>Υπηρεσίες Εγγύησης</w:t>
            </w:r>
          </w:p>
        </w:tc>
        <w:tc>
          <w:tcPr>
            <w:tcW w:w="152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8DF85BC" w14:textId="77777777" w:rsidR="001A7407" w:rsidRPr="00EF2032" w:rsidRDefault="001A7407">
            <w:pPr>
              <w:spacing w:before="60" w:after="60"/>
              <w:jc w:val="left"/>
              <w:rPr>
                <w:rFonts w:cs="Tahoma"/>
                <w:b/>
                <w:color w:val="000000" w:themeColor="text1"/>
                <w:lang w:val="el-GR" w:eastAsia="el-GR"/>
              </w:rPr>
            </w:pPr>
          </w:p>
        </w:tc>
      </w:tr>
      <w:tr w:rsidR="001A7407" w:rsidRPr="00EF2032" w14:paraId="0154AB2E"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vAlign w:val="center"/>
          </w:tcPr>
          <w:p w14:paraId="05A22181" w14:textId="1AAD5CCF" w:rsidR="001A7407" w:rsidRPr="00EF2032" w:rsidRDefault="00151B98" w:rsidP="00E80079">
            <w:pPr>
              <w:spacing w:before="60" w:after="60"/>
              <w:ind w:left="574"/>
              <w:rPr>
                <w:rFonts w:cs="Tahoma"/>
                <w:lang w:val="en-US" w:eastAsia="el-GR"/>
              </w:rPr>
            </w:pPr>
            <w:r w:rsidRPr="00EF2032">
              <w:rPr>
                <w:rFonts w:cs="Tahoma"/>
                <w:lang w:val="en-US" w:eastAsia="el-GR"/>
              </w:rPr>
              <w:t>5</w:t>
            </w:r>
            <w:r w:rsidR="00E80079" w:rsidRPr="00EF2032">
              <w:rPr>
                <w:rFonts w:cs="Tahoma"/>
                <w:lang w:val="en-US" w:eastAsia="el-GR"/>
              </w:rPr>
              <w:t>.1</w:t>
            </w:r>
          </w:p>
        </w:tc>
        <w:tc>
          <w:tcPr>
            <w:tcW w:w="2824" w:type="pct"/>
            <w:tcBorders>
              <w:top w:val="single" w:sz="4" w:space="0" w:color="auto"/>
              <w:left w:val="single" w:sz="4" w:space="0" w:color="auto"/>
              <w:bottom w:val="single" w:sz="4" w:space="0" w:color="auto"/>
              <w:right w:val="single" w:sz="4" w:space="0" w:color="auto"/>
            </w:tcBorders>
            <w:vAlign w:val="center"/>
            <w:hideMark/>
          </w:tcPr>
          <w:p w14:paraId="37EC130D" w14:textId="53DF53FA" w:rsidR="001A7407" w:rsidRPr="00EF2032" w:rsidRDefault="00151B98">
            <w:pPr>
              <w:spacing w:before="60" w:after="60"/>
              <w:rPr>
                <w:rFonts w:cs="Tahoma"/>
                <w:lang w:val="el-GR" w:eastAsia="el-GR"/>
              </w:rPr>
            </w:pPr>
            <w:r w:rsidRPr="00EF2032">
              <w:rPr>
                <w:lang w:val="el-GR"/>
              </w:rPr>
              <w:t>Περίοδος Εγγύησης και Συντήρησης (ΠΕΣ)</w:t>
            </w:r>
          </w:p>
        </w:tc>
        <w:tc>
          <w:tcPr>
            <w:tcW w:w="1522" w:type="pct"/>
            <w:tcBorders>
              <w:top w:val="single" w:sz="4" w:space="0" w:color="auto"/>
              <w:left w:val="single" w:sz="4" w:space="0" w:color="auto"/>
              <w:bottom w:val="single" w:sz="4" w:space="0" w:color="auto"/>
              <w:right w:val="single" w:sz="4" w:space="0" w:color="auto"/>
            </w:tcBorders>
            <w:vAlign w:val="center"/>
            <w:hideMark/>
          </w:tcPr>
          <w:p w14:paraId="76A3B49C" w14:textId="110085CB" w:rsidR="001A7407" w:rsidRPr="00EF2032" w:rsidRDefault="00226819" w:rsidP="00EC7BE7">
            <w:pPr>
              <w:spacing w:before="60" w:after="60"/>
              <w:jc w:val="left"/>
              <w:rPr>
                <w:rFonts w:cs="Tahoma"/>
                <w:lang w:val="en-US" w:eastAsia="el-GR"/>
              </w:rPr>
            </w:pPr>
            <w:r w:rsidRPr="00EF2032">
              <w:rPr>
                <w:b/>
                <w:bCs/>
              </w:rPr>
              <w:t xml:space="preserve">ΠΑΡΑΡΤΗΜΑ </w:t>
            </w:r>
            <w:r w:rsidRPr="00EF2032">
              <w:rPr>
                <w:rFonts w:cs="Tahoma"/>
                <w:b/>
                <w:bCs/>
                <w:szCs w:val="22"/>
                <w:lang w:val="el-GR"/>
              </w:rPr>
              <w:t>Ι</w:t>
            </w:r>
            <w:r w:rsidRPr="00EF2032">
              <w:rPr>
                <w:rFonts w:cs="Tahoma"/>
                <w:b/>
                <w:szCs w:val="22"/>
                <w:lang w:val="el-GR"/>
              </w:rPr>
              <w:t xml:space="preserve"> </w:t>
            </w:r>
            <w:r w:rsidR="00056A5C" w:rsidRPr="00EF2032">
              <w:rPr>
                <w:b/>
                <w:bCs/>
                <w:color w:val="0000FF"/>
                <w:lang w:val="el-GR"/>
              </w:rPr>
              <w:fldChar w:fldCharType="begin"/>
            </w:r>
            <w:r w:rsidR="00056A5C" w:rsidRPr="00EF2032">
              <w:rPr>
                <w:b/>
                <w:bCs/>
                <w:color w:val="0000FF"/>
                <w:lang w:val="el-GR"/>
              </w:rPr>
              <w:instrText xml:space="preserve"> REF _Ref75528168 \r \h </w:instrText>
            </w:r>
            <w:r w:rsidR="00EF2032">
              <w:rPr>
                <w:b/>
                <w:bCs/>
                <w:color w:val="0000FF"/>
                <w:lang w:val="el-GR"/>
              </w:rPr>
              <w:instrText xml:space="preserve"> \* MERGEFORMAT </w:instrText>
            </w:r>
            <w:r w:rsidR="00056A5C" w:rsidRPr="00EF2032">
              <w:rPr>
                <w:b/>
                <w:bCs/>
                <w:color w:val="0000FF"/>
                <w:lang w:val="el-GR"/>
              </w:rPr>
            </w:r>
            <w:r w:rsidR="00056A5C" w:rsidRPr="00EF2032">
              <w:rPr>
                <w:b/>
                <w:bCs/>
                <w:color w:val="0000FF"/>
                <w:lang w:val="el-GR"/>
              </w:rPr>
              <w:fldChar w:fldCharType="separate"/>
            </w:r>
            <w:r w:rsidR="003C5152">
              <w:rPr>
                <w:b/>
                <w:bCs/>
                <w:color w:val="0000FF"/>
                <w:lang w:val="el-GR"/>
              </w:rPr>
              <w:t>6.3</w:t>
            </w:r>
            <w:r w:rsidR="00056A5C" w:rsidRPr="00EF2032">
              <w:rPr>
                <w:b/>
                <w:bCs/>
                <w:color w:val="0000FF"/>
                <w:lang w:val="el-GR"/>
              </w:rPr>
              <w:fldChar w:fldCharType="end"/>
            </w:r>
          </w:p>
        </w:tc>
      </w:tr>
      <w:tr w:rsidR="001A7407" w:rsidRPr="00EF2032" w14:paraId="7DF7D644"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837A368" w14:textId="0EE83E68" w:rsidR="001A7407" w:rsidRPr="00EF2032" w:rsidRDefault="00151B98" w:rsidP="00E80079">
            <w:pPr>
              <w:spacing w:before="60" w:after="60"/>
              <w:rPr>
                <w:b/>
                <w:lang w:val="en-US"/>
              </w:rPr>
            </w:pPr>
            <w:r w:rsidRPr="00EF2032">
              <w:rPr>
                <w:b/>
                <w:lang w:val="en-US"/>
              </w:rPr>
              <w:t>6</w:t>
            </w:r>
          </w:p>
        </w:tc>
        <w:tc>
          <w:tcPr>
            <w:tcW w:w="282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984A040" w14:textId="77777777" w:rsidR="001A7407" w:rsidRPr="00EF2032" w:rsidRDefault="001A7407">
            <w:pPr>
              <w:spacing w:before="60" w:after="60"/>
              <w:jc w:val="left"/>
              <w:rPr>
                <w:rFonts w:cs="Tahoma"/>
                <w:b/>
                <w:color w:val="000000" w:themeColor="text1"/>
              </w:rPr>
            </w:pPr>
            <w:r w:rsidRPr="00EF2032">
              <w:rPr>
                <w:rFonts w:cs="Tahoma"/>
                <w:b/>
                <w:color w:val="000000" w:themeColor="text1"/>
                <w:szCs w:val="22"/>
              </w:rPr>
              <w:t>Πίνακες Συμμόρφωσης</w:t>
            </w:r>
          </w:p>
        </w:tc>
        <w:tc>
          <w:tcPr>
            <w:tcW w:w="152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004A9ED" w14:textId="3738E553" w:rsidR="001A7407" w:rsidRPr="00EF2032" w:rsidRDefault="00E11251">
            <w:pPr>
              <w:spacing w:before="60" w:after="60"/>
              <w:jc w:val="left"/>
              <w:rPr>
                <w:rFonts w:cs="Tahoma"/>
                <w:b/>
                <w:color w:val="000000" w:themeColor="text1"/>
                <w:lang w:val="el-GR" w:eastAsia="el-GR"/>
              </w:rPr>
            </w:pPr>
            <w:r w:rsidRPr="00EF2032">
              <w:rPr>
                <w:rFonts w:cs="Tahoma"/>
                <w:b/>
                <w:bCs/>
                <w:color w:val="0000FF"/>
                <w:szCs w:val="22"/>
                <w:lang w:val="el-GR"/>
              </w:rPr>
              <w:fldChar w:fldCharType="begin"/>
            </w:r>
            <w:r w:rsidRPr="00EF2032">
              <w:rPr>
                <w:rFonts w:cs="Tahoma"/>
                <w:b/>
                <w:bCs/>
                <w:color w:val="0000FF"/>
                <w:szCs w:val="22"/>
                <w:lang w:val="el-GR"/>
              </w:rPr>
              <w:instrText xml:space="preserve"> REF _Ref510087011 \h </w:instrText>
            </w:r>
            <w:r w:rsidR="0087450B" w:rsidRPr="00EF2032">
              <w:rPr>
                <w:rFonts w:cs="Tahoma"/>
                <w:b/>
                <w:bCs/>
                <w:color w:val="0000FF"/>
                <w:szCs w:val="22"/>
                <w:lang w:val="el-GR"/>
              </w:rPr>
              <w:instrText xml:space="preserve"> \* MERGEFORMAT </w:instrText>
            </w:r>
            <w:r w:rsidRPr="00EF2032">
              <w:rPr>
                <w:rFonts w:cs="Tahoma"/>
                <w:b/>
                <w:bCs/>
                <w:color w:val="0000FF"/>
                <w:szCs w:val="22"/>
                <w:lang w:val="el-GR"/>
              </w:rPr>
            </w:r>
            <w:r w:rsidRPr="00EF2032">
              <w:rPr>
                <w:rFonts w:cs="Tahoma"/>
                <w:b/>
                <w:bCs/>
                <w:color w:val="0000FF"/>
                <w:szCs w:val="22"/>
                <w:lang w:val="el-GR"/>
              </w:rPr>
              <w:fldChar w:fldCharType="separate"/>
            </w:r>
            <w:r w:rsidR="003C5152" w:rsidRPr="003C5152">
              <w:rPr>
                <w:b/>
                <w:bCs/>
                <w:color w:val="0000FF"/>
                <w:lang w:val="el-GR"/>
              </w:rPr>
              <w:t>ΠΑΡΑΡΤΗΜΑ ΙΙ – Πίνακες Συμμόρφωσης</w:t>
            </w:r>
            <w:r w:rsidRPr="00EF2032">
              <w:rPr>
                <w:rFonts w:cs="Tahoma"/>
                <w:b/>
                <w:bCs/>
                <w:color w:val="0000FF"/>
                <w:szCs w:val="22"/>
                <w:lang w:val="el-GR"/>
              </w:rPr>
              <w:fldChar w:fldCharType="end"/>
            </w:r>
          </w:p>
        </w:tc>
      </w:tr>
      <w:tr w:rsidR="001A7407" w:rsidRPr="00B15FCB" w14:paraId="5F0042A0" w14:textId="77777777" w:rsidTr="001A7407">
        <w:trPr>
          <w:trHeight w:val="315"/>
        </w:trPr>
        <w:tc>
          <w:tcPr>
            <w:tcW w:w="65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7E3E192" w14:textId="11945CB2" w:rsidR="001A7407" w:rsidRPr="00EF2032" w:rsidRDefault="00151B98">
            <w:pPr>
              <w:rPr>
                <w:rFonts w:cs="Tahoma"/>
                <w:b/>
                <w:color w:val="000000" w:themeColor="text1"/>
                <w:lang w:val="en-US" w:eastAsia="el-GR"/>
              </w:rPr>
            </w:pPr>
            <w:r w:rsidRPr="00EF2032">
              <w:rPr>
                <w:rFonts w:cs="Tahoma"/>
                <w:b/>
                <w:color w:val="000000" w:themeColor="text1"/>
                <w:lang w:val="en-US" w:eastAsia="el-GR"/>
              </w:rPr>
              <w:t>7</w:t>
            </w:r>
          </w:p>
        </w:tc>
        <w:tc>
          <w:tcPr>
            <w:tcW w:w="282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C51630C" w14:textId="77777777" w:rsidR="001A7407" w:rsidRPr="00EF2032" w:rsidRDefault="001A7407">
            <w:pPr>
              <w:spacing w:before="60" w:after="60"/>
              <w:jc w:val="left"/>
              <w:rPr>
                <w:rFonts w:cs="Tahoma"/>
                <w:b/>
                <w:u w:val="single"/>
                <w:lang w:val="el-GR"/>
              </w:rPr>
            </w:pPr>
            <w:r w:rsidRPr="00EF2032">
              <w:rPr>
                <w:rFonts w:cs="Tahoma"/>
                <w:b/>
                <w:szCs w:val="22"/>
                <w:lang w:val="el-GR"/>
              </w:rPr>
              <w:t xml:space="preserve">Πίνακες Οικονομικής Προσφοράς, </w:t>
            </w:r>
            <w:r w:rsidRPr="00EF2032">
              <w:rPr>
                <w:rFonts w:cs="Tahoma"/>
                <w:b/>
                <w:szCs w:val="22"/>
                <w:u w:val="single"/>
                <w:lang w:val="el-GR"/>
              </w:rPr>
              <w:t>χωρίς τιμές</w:t>
            </w:r>
          </w:p>
          <w:p w14:paraId="0951A85E" w14:textId="77777777" w:rsidR="001A7407" w:rsidRPr="00EF2032" w:rsidRDefault="001A7407">
            <w:pPr>
              <w:spacing w:before="60" w:after="60"/>
              <w:jc w:val="left"/>
              <w:rPr>
                <w:rFonts w:cs="Tahoma"/>
                <w:b/>
                <w:lang w:val="el-GR" w:eastAsia="el-GR"/>
              </w:rPr>
            </w:pPr>
            <w:r w:rsidRPr="00EF2032">
              <w:rPr>
                <w:rFonts w:cs="Tahoma"/>
                <w:szCs w:val="22"/>
                <w:u w:val="single"/>
                <w:lang w:val="el-GR"/>
              </w:rPr>
              <w:t>Η εμφάνιση τιμής/ τιμών στον εν λόγω πίνακα αποτελεί λόγο απόρριψης της προσφοράς</w:t>
            </w:r>
          </w:p>
        </w:tc>
        <w:tc>
          <w:tcPr>
            <w:tcW w:w="152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CB4CBEF" w14:textId="6056FFD9" w:rsidR="001A7407" w:rsidRPr="00EF2032" w:rsidRDefault="00056A5C">
            <w:pPr>
              <w:spacing w:before="60" w:after="60"/>
              <w:jc w:val="left"/>
              <w:rPr>
                <w:b/>
                <w:bCs/>
                <w:color w:val="0000FF"/>
                <w:lang w:val="el-GR"/>
              </w:rPr>
            </w:pPr>
            <w:r w:rsidRPr="00EF2032">
              <w:rPr>
                <w:b/>
                <w:bCs/>
                <w:color w:val="0000FF"/>
                <w:lang w:val="el-GR"/>
              </w:rPr>
              <w:fldChar w:fldCharType="begin"/>
            </w:r>
            <w:r w:rsidRPr="00EF2032">
              <w:rPr>
                <w:b/>
                <w:bCs/>
                <w:color w:val="0000FF"/>
                <w:lang w:val="el-GR"/>
              </w:rPr>
              <w:instrText xml:space="preserve"> REF _Ref510087099 \h  \* MERGEFORMAT </w:instrText>
            </w:r>
            <w:r w:rsidRPr="00EF2032">
              <w:rPr>
                <w:b/>
                <w:bCs/>
                <w:color w:val="0000FF"/>
                <w:lang w:val="el-GR"/>
              </w:rPr>
            </w:r>
            <w:r w:rsidRPr="00EF2032">
              <w:rPr>
                <w:b/>
                <w:bCs/>
                <w:color w:val="0000FF"/>
                <w:lang w:val="el-GR"/>
              </w:rPr>
              <w:fldChar w:fldCharType="separate"/>
            </w:r>
            <w:r w:rsidR="003C5152" w:rsidRPr="003C5152">
              <w:rPr>
                <w:b/>
                <w:bCs/>
                <w:color w:val="0000FF"/>
                <w:lang w:val="el-GR"/>
              </w:rPr>
              <w:t>ΠΑΡΑΡΤΗΜΑ VI – Υπόδειγμα Οικονομικής Προσφοράς</w:t>
            </w:r>
            <w:r w:rsidRPr="00EF2032">
              <w:rPr>
                <w:b/>
                <w:bCs/>
                <w:color w:val="0000FF"/>
                <w:lang w:val="el-GR"/>
              </w:rPr>
              <w:fldChar w:fldCharType="end"/>
            </w:r>
          </w:p>
        </w:tc>
        <w:bookmarkEnd w:id="580"/>
      </w:tr>
    </w:tbl>
    <w:p w14:paraId="45001E42" w14:textId="3095913C" w:rsidR="001A7407" w:rsidRPr="00EF2032" w:rsidRDefault="001A7407" w:rsidP="00C93CF5">
      <w:pPr>
        <w:autoSpaceDE w:val="0"/>
        <w:autoSpaceDN w:val="0"/>
        <w:adjustRightInd w:val="0"/>
        <w:spacing w:after="0" w:line="276" w:lineRule="auto"/>
        <w:rPr>
          <w:rFonts w:cs="Tahoma"/>
          <w:szCs w:val="22"/>
          <w:lang w:val="el-GR"/>
        </w:rPr>
      </w:pPr>
    </w:p>
    <w:p w14:paraId="74F17AAB" w14:textId="77777777" w:rsidR="001A7407" w:rsidRPr="00EF2032" w:rsidRDefault="001A7407" w:rsidP="00C93CF5">
      <w:pPr>
        <w:autoSpaceDE w:val="0"/>
        <w:autoSpaceDN w:val="0"/>
        <w:adjustRightInd w:val="0"/>
        <w:spacing w:after="0" w:line="276" w:lineRule="auto"/>
        <w:rPr>
          <w:rFonts w:cs="Tahoma"/>
          <w:szCs w:val="22"/>
          <w:lang w:val="el-GR"/>
        </w:rPr>
      </w:pPr>
    </w:p>
    <w:p w14:paraId="37DCFEBE" w14:textId="77777777" w:rsidR="00C93CF5" w:rsidRPr="00EF2032" w:rsidRDefault="00C93CF5" w:rsidP="00C93CF5">
      <w:pPr>
        <w:rPr>
          <w:rFonts w:cs="Tahoma"/>
          <w:szCs w:val="22"/>
          <w:lang w:val="el-GR"/>
        </w:rPr>
      </w:pPr>
    </w:p>
    <w:p w14:paraId="3425A3CE" w14:textId="77777777" w:rsidR="003D154A" w:rsidRPr="00EF2032" w:rsidRDefault="003D154A">
      <w:pPr>
        <w:pStyle w:val="normalwithoutspacing"/>
        <w:rPr>
          <w:rFonts w:cs="Tahoma"/>
          <w:szCs w:val="22"/>
        </w:rPr>
        <w:sectPr w:rsidR="003D154A" w:rsidRPr="00EF2032" w:rsidSect="00DF02B0">
          <w:pgSz w:w="11906" w:h="16838"/>
          <w:pgMar w:top="1134" w:right="1134" w:bottom="1134" w:left="1134" w:header="720" w:footer="709" w:gutter="0"/>
          <w:cols w:space="720"/>
          <w:titlePg/>
          <w:docGrid w:linePitch="360"/>
        </w:sectPr>
      </w:pPr>
    </w:p>
    <w:p w14:paraId="4B401F6E" w14:textId="77777777" w:rsidR="008338F0" w:rsidRPr="00EF2032" w:rsidRDefault="003355E7" w:rsidP="00A61A74">
      <w:pPr>
        <w:pStyle w:val="1"/>
        <w:numPr>
          <w:ilvl w:val="0"/>
          <w:numId w:val="0"/>
        </w:numPr>
      </w:pPr>
      <w:bookmarkStart w:id="581" w:name="_Ref510087099"/>
      <w:bookmarkStart w:id="582" w:name="_Ref40980023"/>
      <w:bookmarkStart w:id="583" w:name="_Ref40980058"/>
      <w:bookmarkStart w:id="584" w:name="_Ref40980548"/>
      <w:bookmarkStart w:id="585" w:name="_Ref55324421"/>
      <w:bookmarkStart w:id="586" w:name="_Toc80088712"/>
      <w:r w:rsidRPr="00EF2032">
        <w:t xml:space="preserve">ΠΑΡΑΡΤΗΜΑ VI – </w:t>
      </w:r>
      <w:r w:rsidR="006E4901" w:rsidRPr="00EF2032">
        <w:t>Υπόδειγμα Οικονομικής Προσφοράς</w:t>
      </w:r>
      <w:bookmarkEnd w:id="581"/>
      <w:bookmarkEnd w:id="582"/>
      <w:bookmarkEnd w:id="583"/>
      <w:bookmarkEnd w:id="584"/>
      <w:bookmarkEnd w:id="585"/>
      <w:bookmarkEnd w:id="586"/>
      <w:r w:rsidR="00E1337D" w:rsidRPr="00EF2032">
        <w:t xml:space="preserve"> </w:t>
      </w:r>
    </w:p>
    <w:p w14:paraId="76029D84" w14:textId="77777777" w:rsidR="008338F0" w:rsidRPr="00EF2032" w:rsidRDefault="008338F0">
      <w:pPr>
        <w:pStyle w:val="normalwithoutspacing"/>
        <w:rPr>
          <w:rFonts w:cs="Tahoma"/>
          <w:i/>
          <w:color w:val="5B9BD5"/>
          <w:szCs w:val="22"/>
        </w:rPr>
      </w:pPr>
    </w:p>
    <w:p w14:paraId="2E364195" w14:textId="576FE86B" w:rsidR="000C5FFB" w:rsidRDefault="000C5FFB" w:rsidP="000C5FFB">
      <w:pPr>
        <w:rPr>
          <w:highlight w:val="green"/>
          <w:lang w:val="el-GR"/>
        </w:rPr>
      </w:pPr>
    </w:p>
    <w:p w14:paraId="76528CC4" w14:textId="77777777" w:rsidR="00EA3E75" w:rsidRPr="000C5FFB" w:rsidRDefault="00EA3E75" w:rsidP="00EC6683">
      <w:pPr>
        <w:pStyle w:val="3"/>
        <w:numPr>
          <w:ilvl w:val="2"/>
          <w:numId w:val="18"/>
        </w:numPr>
      </w:pPr>
      <w:bookmarkStart w:id="587" w:name="_Toc80088713"/>
      <w:r w:rsidRPr="000C5FFB">
        <w:t>Έτοιμο Λογισμικό</w:t>
      </w:r>
      <w:bookmarkEnd w:id="587"/>
    </w:p>
    <w:tbl>
      <w:tblPr>
        <w:tblW w:w="487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
        <w:gridCol w:w="1476"/>
        <w:gridCol w:w="634"/>
        <w:gridCol w:w="804"/>
        <w:gridCol w:w="822"/>
        <w:gridCol w:w="706"/>
        <w:gridCol w:w="704"/>
        <w:gridCol w:w="1152"/>
        <w:gridCol w:w="648"/>
        <w:gridCol w:w="710"/>
        <w:gridCol w:w="710"/>
        <w:gridCol w:w="708"/>
      </w:tblGrid>
      <w:tr w:rsidR="009A7606" w:rsidRPr="008E7EF1" w14:paraId="516FEF28" w14:textId="7DCEDF32" w:rsidTr="009A7606">
        <w:trPr>
          <w:cantSplit/>
          <w:tblHeader/>
        </w:trPr>
        <w:tc>
          <w:tcPr>
            <w:tcW w:w="307" w:type="pct"/>
            <w:vMerge w:val="restart"/>
            <w:shd w:val="pct15" w:color="auto" w:fill="FFFFFF"/>
            <w:vAlign w:val="center"/>
          </w:tcPr>
          <w:p w14:paraId="62A80EF2" w14:textId="71EED15E" w:rsidR="009A7606" w:rsidRPr="008E7EF1" w:rsidRDefault="009A7606" w:rsidP="00EA3E75">
            <w:pPr>
              <w:spacing w:after="0"/>
              <w:ind w:right="-88"/>
              <w:rPr>
                <w:rFonts w:cs="Tahoma"/>
                <w:b/>
                <w:bCs/>
                <w:sz w:val="18"/>
                <w:szCs w:val="18"/>
                <w:lang w:val="el-GR"/>
              </w:rPr>
            </w:pPr>
            <w:r w:rsidRPr="008E7EF1">
              <w:rPr>
                <w:rFonts w:cs="Tahoma"/>
                <w:b/>
                <w:bCs/>
                <w:sz w:val="18"/>
                <w:szCs w:val="18"/>
                <w:lang w:val="el-GR"/>
              </w:rPr>
              <w:t>Α/Α</w:t>
            </w:r>
          </w:p>
        </w:tc>
        <w:tc>
          <w:tcPr>
            <w:tcW w:w="764" w:type="pct"/>
            <w:vMerge w:val="restart"/>
            <w:shd w:val="pct15" w:color="auto" w:fill="FFFFFF"/>
            <w:vAlign w:val="center"/>
          </w:tcPr>
          <w:p w14:paraId="64525804" w14:textId="77777777" w:rsidR="009A7606" w:rsidRPr="008E7EF1" w:rsidRDefault="009A7606" w:rsidP="00D16102">
            <w:pPr>
              <w:spacing w:after="0"/>
              <w:jc w:val="center"/>
              <w:rPr>
                <w:rFonts w:cs="Tahoma"/>
                <w:b/>
                <w:bCs/>
                <w:sz w:val="18"/>
                <w:szCs w:val="18"/>
                <w:lang w:val="el-GR"/>
              </w:rPr>
            </w:pPr>
            <w:r w:rsidRPr="008E7EF1">
              <w:rPr>
                <w:rFonts w:cs="Tahoma"/>
                <w:b/>
                <w:bCs/>
                <w:sz w:val="18"/>
                <w:szCs w:val="18"/>
                <w:lang w:val="el-GR"/>
              </w:rPr>
              <w:t>ΠΕΡΙΓΡΑΦΗ</w:t>
            </w:r>
          </w:p>
        </w:tc>
        <w:tc>
          <w:tcPr>
            <w:tcW w:w="328" w:type="pct"/>
            <w:vMerge w:val="restart"/>
            <w:shd w:val="pct15" w:color="auto" w:fill="FFFFFF"/>
            <w:vAlign w:val="center"/>
          </w:tcPr>
          <w:p w14:paraId="46078631" w14:textId="77777777" w:rsidR="009A7606" w:rsidRPr="008E7EF1" w:rsidRDefault="009A7606" w:rsidP="00D16102">
            <w:pPr>
              <w:spacing w:after="0"/>
              <w:jc w:val="center"/>
              <w:rPr>
                <w:rFonts w:cs="Tahoma"/>
                <w:b/>
                <w:bCs/>
                <w:sz w:val="18"/>
                <w:szCs w:val="18"/>
                <w:lang w:val="el-GR"/>
              </w:rPr>
            </w:pPr>
            <w:r w:rsidRPr="008E7EF1">
              <w:rPr>
                <w:rFonts w:cs="Tahoma"/>
                <w:b/>
                <w:bCs/>
                <w:sz w:val="18"/>
                <w:szCs w:val="18"/>
                <w:lang w:val="el-GR"/>
              </w:rPr>
              <w:t>ΤΥΠΟΣ</w:t>
            </w:r>
          </w:p>
        </w:tc>
        <w:tc>
          <w:tcPr>
            <w:tcW w:w="416" w:type="pct"/>
            <w:vMerge w:val="restart"/>
            <w:shd w:val="pct15" w:color="auto" w:fill="FFFFFF"/>
            <w:vAlign w:val="center"/>
          </w:tcPr>
          <w:p w14:paraId="29B3DF7E" w14:textId="77777777" w:rsidR="009A7606" w:rsidRPr="008E7EF1" w:rsidRDefault="009A7606" w:rsidP="00D16102">
            <w:pPr>
              <w:spacing w:after="0"/>
              <w:jc w:val="center"/>
              <w:rPr>
                <w:rFonts w:cs="Tahoma"/>
                <w:b/>
                <w:bCs/>
                <w:sz w:val="18"/>
                <w:szCs w:val="18"/>
                <w:lang w:val="el-GR"/>
              </w:rPr>
            </w:pPr>
            <w:r w:rsidRPr="008E7EF1">
              <w:rPr>
                <w:rFonts w:cs="Tahoma"/>
                <w:b/>
                <w:bCs/>
                <w:sz w:val="18"/>
                <w:szCs w:val="18"/>
                <w:lang w:val="el-GR"/>
              </w:rPr>
              <w:t>ΠΟΣΟΤΗΤΑ</w:t>
            </w:r>
          </w:p>
        </w:tc>
        <w:tc>
          <w:tcPr>
            <w:tcW w:w="790" w:type="pct"/>
            <w:gridSpan w:val="2"/>
            <w:shd w:val="pct15" w:color="auto" w:fill="FFFFFF"/>
            <w:vAlign w:val="center"/>
          </w:tcPr>
          <w:p w14:paraId="7491A881" w14:textId="77777777" w:rsidR="009A7606" w:rsidRPr="008E7EF1" w:rsidRDefault="009A7606" w:rsidP="00D16102">
            <w:pPr>
              <w:spacing w:after="0"/>
              <w:jc w:val="center"/>
              <w:rPr>
                <w:rFonts w:cs="Tahoma"/>
                <w:b/>
                <w:bCs/>
                <w:sz w:val="18"/>
                <w:szCs w:val="18"/>
                <w:lang w:val="el-GR"/>
              </w:rPr>
            </w:pPr>
            <w:r w:rsidRPr="008E7EF1">
              <w:rPr>
                <w:rFonts w:cs="Tahoma"/>
                <w:b/>
                <w:bCs/>
                <w:sz w:val="18"/>
                <w:szCs w:val="18"/>
                <w:lang w:val="el-GR"/>
              </w:rPr>
              <w:t>ΑΞΙΑ ΧΩΡΙΣ ΦΠΑ [€]</w:t>
            </w:r>
          </w:p>
        </w:tc>
        <w:tc>
          <w:tcPr>
            <w:tcW w:w="364" w:type="pct"/>
            <w:vMerge w:val="restart"/>
            <w:shd w:val="pct15" w:color="auto" w:fill="FFFFFF"/>
            <w:vAlign w:val="center"/>
          </w:tcPr>
          <w:p w14:paraId="12FA64DC" w14:textId="77777777" w:rsidR="009A7606" w:rsidRPr="008E7EF1" w:rsidRDefault="009A7606" w:rsidP="00D16102">
            <w:pPr>
              <w:spacing w:after="0"/>
              <w:jc w:val="center"/>
              <w:rPr>
                <w:rFonts w:cs="Tahoma"/>
                <w:b/>
                <w:bCs/>
                <w:sz w:val="18"/>
                <w:szCs w:val="18"/>
                <w:lang w:val="el-GR"/>
              </w:rPr>
            </w:pPr>
            <w:r w:rsidRPr="008E7EF1">
              <w:rPr>
                <w:rFonts w:cs="Tahoma"/>
                <w:b/>
                <w:bCs/>
                <w:sz w:val="18"/>
                <w:szCs w:val="18"/>
                <w:lang w:val="el-GR"/>
              </w:rPr>
              <w:t>ΦΠΑ [€]</w:t>
            </w:r>
          </w:p>
        </w:tc>
        <w:tc>
          <w:tcPr>
            <w:tcW w:w="596" w:type="pct"/>
            <w:vMerge w:val="restart"/>
            <w:shd w:val="pct15" w:color="auto" w:fill="FFFFFF"/>
            <w:vAlign w:val="center"/>
          </w:tcPr>
          <w:p w14:paraId="2AFC1979" w14:textId="77777777" w:rsidR="009A7606" w:rsidRPr="008E7EF1" w:rsidRDefault="009A7606" w:rsidP="00D16102">
            <w:pPr>
              <w:spacing w:after="0"/>
              <w:jc w:val="center"/>
              <w:rPr>
                <w:rFonts w:cs="Tahoma"/>
                <w:b/>
                <w:bCs/>
                <w:sz w:val="18"/>
                <w:szCs w:val="18"/>
                <w:lang w:val="el-GR"/>
              </w:rPr>
            </w:pPr>
            <w:r w:rsidRPr="008E7EF1">
              <w:rPr>
                <w:rFonts w:cs="Tahoma"/>
                <w:b/>
                <w:bCs/>
                <w:sz w:val="18"/>
                <w:szCs w:val="18"/>
                <w:lang w:val="el-GR"/>
              </w:rPr>
              <w:t>ΣΥΝΟΛΙΚΗ ΑΞΙΑ</w:t>
            </w:r>
          </w:p>
          <w:p w14:paraId="246A10B9" w14:textId="77777777" w:rsidR="009A7606" w:rsidRPr="008E7EF1" w:rsidRDefault="009A7606" w:rsidP="00D16102">
            <w:pPr>
              <w:spacing w:after="0"/>
              <w:jc w:val="center"/>
              <w:rPr>
                <w:rFonts w:cs="Tahoma"/>
                <w:b/>
                <w:bCs/>
                <w:sz w:val="18"/>
                <w:szCs w:val="18"/>
                <w:lang w:val="el-GR"/>
              </w:rPr>
            </w:pPr>
            <w:r w:rsidRPr="008E7EF1">
              <w:rPr>
                <w:rFonts w:cs="Tahoma"/>
                <w:b/>
                <w:bCs/>
                <w:sz w:val="18"/>
                <w:szCs w:val="18"/>
                <w:lang w:val="el-GR"/>
              </w:rPr>
              <w:t>ΜΕ ΦΠΑ [€]</w:t>
            </w:r>
          </w:p>
        </w:tc>
        <w:tc>
          <w:tcPr>
            <w:tcW w:w="1435" w:type="pct"/>
            <w:gridSpan w:val="4"/>
            <w:shd w:val="pct15" w:color="auto" w:fill="FFFFFF"/>
            <w:vAlign w:val="center"/>
          </w:tcPr>
          <w:p w14:paraId="045574C8" w14:textId="092C77E9" w:rsidR="009A7606" w:rsidRPr="008E7EF1" w:rsidRDefault="009A7606" w:rsidP="00D16102">
            <w:pPr>
              <w:spacing w:after="0"/>
              <w:jc w:val="center"/>
              <w:rPr>
                <w:rFonts w:cs="Tahoma"/>
                <w:b/>
                <w:bCs/>
                <w:sz w:val="18"/>
                <w:szCs w:val="18"/>
                <w:lang w:val="el-GR"/>
              </w:rPr>
            </w:pPr>
            <w:r w:rsidRPr="008E7EF1">
              <w:rPr>
                <w:rFonts w:cs="Tahoma"/>
                <w:b/>
                <w:bCs/>
                <w:sz w:val="18"/>
                <w:szCs w:val="18"/>
                <w:lang w:val="el-GR"/>
              </w:rPr>
              <w:t>* ΚΟΣΤΟΣ ΣΥΝΤΗΡΗΣΗΣ ΧΩΡΙΣ ΦΠΑ [€]</w:t>
            </w:r>
          </w:p>
        </w:tc>
      </w:tr>
      <w:tr w:rsidR="009A7606" w:rsidRPr="00C4217E" w14:paraId="625808E4" w14:textId="0DAB1158" w:rsidTr="009A7606">
        <w:trPr>
          <w:cantSplit/>
          <w:tblHeader/>
        </w:trPr>
        <w:tc>
          <w:tcPr>
            <w:tcW w:w="307" w:type="pct"/>
            <w:vMerge/>
            <w:shd w:val="pct15" w:color="auto" w:fill="FFFFFF"/>
            <w:vAlign w:val="center"/>
          </w:tcPr>
          <w:p w14:paraId="4E369F62" w14:textId="77777777" w:rsidR="005C2C3E" w:rsidRPr="00840707" w:rsidRDefault="005C2C3E" w:rsidP="00D16102">
            <w:pPr>
              <w:spacing w:after="0"/>
              <w:jc w:val="center"/>
              <w:rPr>
                <w:rFonts w:cs="Tahoma"/>
                <w:sz w:val="18"/>
                <w:szCs w:val="18"/>
                <w:lang w:val="el-GR"/>
              </w:rPr>
            </w:pPr>
          </w:p>
        </w:tc>
        <w:tc>
          <w:tcPr>
            <w:tcW w:w="764" w:type="pct"/>
            <w:vMerge/>
            <w:shd w:val="pct15" w:color="auto" w:fill="FFFFFF"/>
            <w:vAlign w:val="center"/>
          </w:tcPr>
          <w:p w14:paraId="208D41E1" w14:textId="77777777" w:rsidR="005C2C3E" w:rsidRPr="00840707" w:rsidRDefault="005C2C3E" w:rsidP="00D16102">
            <w:pPr>
              <w:spacing w:after="0"/>
              <w:jc w:val="center"/>
              <w:rPr>
                <w:rFonts w:cs="Tahoma"/>
                <w:sz w:val="18"/>
                <w:szCs w:val="18"/>
                <w:lang w:val="el-GR"/>
              </w:rPr>
            </w:pPr>
          </w:p>
        </w:tc>
        <w:tc>
          <w:tcPr>
            <w:tcW w:w="328" w:type="pct"/>
            <w:vMerge/>
            <w:shd w:val="pct15" w:color="auto" w:fill="FFFFFF"/>
            <w:vAlign w:val="center"/>
          </w:tcPr>
          <w:p w14:paraId="66250EF5" w14:textId="77777777" w:rsidR="005C2C3E" w:rsidRPr="00840707" w:rsidRDefault="005C2C3E" w:rsidP="00D16102">
            <w:pPr>
              <w:spacing w:after="0"/>
              <w:jc w:val="center"/>
              <w:rPr>
                <w:rFonts w:cs="Tahoma"/>
                <w:sz w:val="18"/>
                <w:szCs w:val="18"/>
                <w:lang w:val="el-GR"/>
              </w:rPr>
            </w:pPr>
          </w:p>
        </w:tc>
        <w:tc>
          <w:tcPr>
            <w:tcW w:w="416" w:type="pct"/>
            <w:vMerge/>
            <w:shd w:val="pct15" w:color="auto" w:fill="FFFFFF"/>
            <w:vAlign w:val="center"/>
          </w:tcPr>
          <w:p w14:paraId="36BBAC04" w14:textId="77777777" w:rsidR="005C2C3E" w:rsidRPr="00840707" w:rsidRDefault="005C2C3E" w:rsidP="00D16102">
            <w:pPr>
              <w:spacing w:after="0"/>
              <w:jc w:val="center"/>
              <w:rPr>
                <w:rFonts w:cs="Tahoma"/>
                <w:sz w:val="18"/>
                <w:szCs w:val="18"/>
                <w:lang w:val="el-GR"/>
              </w:rPr>
            </w:pPr>
          </w:p>
        </w:tc>
        <w:tc>
          <w:tcPr>
            <w:tcW w:w="425" w:type="pct"/>
            <w:shd w:val="pct15" w:color="auto" w:fill="FFFFFF"/>
            <w:vAlign w:val="center"/>
          </w:tcPr>
          <w:p w14:paraId="58C2D537" w14:textId="77777777" w:rsidR="005C2C3E" w:rsidRPr="00840707" w:rsidRDefault="005C2C3E" w:rsidP="00D16102">
            <w:pPr>
              <w:spacing w:after="0"/>
              <w:jc w:val="center"/>
              <w:rPr>
                <w:rFonts w:cs="Tahoma"/>
                <w:spacing w:val="-4"/>
                <w:sz w:val="18"/>
                <w:szCs w:val="18"/>
                <w:lang w:val="el-GR"/>
              </w:rPr>
            </w:pPr>
            <w:r w:rsidRPr="00840707">
              <w:rPr>
                <w:rFonts w:cs="Tahoma"/>
                <w:spacing w:val="-4"/>
                <w:sz w:val="18"/>
                <w:szCs w:val="18"/>
                <w:lang w:val="el-GR"/>
              </w:rPr>
              <w:t>ΤΙΜΗ</w:t>
            </w:r>
          </w:p>
          <w:p w14:paraId="457A8EEC" w14:textId="77777777" w:rsidR="005C2C3E" w:rsidRPr="00840707" w:rsidRDefault="005C2C3E" w:rsidP="00D16102">
            <w:pPr>
              <w:spacing w:after="0"/>
              <w:jc w:val="center"/>
              <w:rPr>
                <w:rFonts w:cs="Tahoma"/>
                <w:spacing w:val="-4"/>
                <w:sz w:val="18"/>
                <w:szCs w:val="18"/>
                <w:lang w:val="el-GR"/>
              </w:rPr>
            </w:pPr>
            <w:r w:rsidRPr="00840707">
              <w:rPr>
                <w:rFonts w:cs="Tahoma"/>
                <w:spacing w:val="-4"/>
                <w:sz w:val="18"/>
                <w:szCs w:val="18"/>
                <w:lang w:val="el-GR"/>
              </w:rPr>
              <w:t>ΜΟΝΑΔΑΣ</w:t>
            </w:r>
          </w:p>
        </w:tc>
        <w:tc>
          <w:tcPr>
            <w:tcW w:w="365" w:type="pct"/>
            <w:shd w:val="pct15" w:color="auto" w:fill="FFFFFF"/>
            <w:vAlign w:val="center"/>
          </w:tcPr>
          <w:p w14:paraId="09C9DBD0" w14:textId="77777777" w:rsidR="005C2C3E" w:rsidRPr="00840707" w:rsidRDefault="005C2C3E" w:rsidP="00D16102">
            <w:pPr>
              <w:spacing w:after="0"/>
              <w:jc w:val="center"/>
              <w:rPr>
                <w:rFonts w:cs="Tahoma"/>
                <w:sz w:val="18"/>
                <w:szCs w:val="18"/>
                <w:lang w:val="el-GR"/>
              </w:rPr>
            </w:pPr>
            <w:r w:rsidRPr="00840707">
              <w:rPr>
                <w:rFonts w:cs="Tahoma"/>
                <w:sz w:val="18"/>
                <w:szCs w:val="18"/>
                <w:lang w:val="el-GR"/>
              </w:rPr>
              <w:t>ΣΥΝΟΛΟ</w:t>
            </w:r>
          </w:p>
        </w:tc>
        <w:tc>
          <w:tcPr>
            <w:tcW w:w="364" w:type="pct"/>
            <w:vMerge/>
            <w:shd w:val="pct15" w:color="auto" w:fill="FFFFFF"/>
            <w:vAlign w:val="center"/>
          </w:tcPr>
          <w:p w14:paraId="20027981" w14:textId="77777777" w:rsidR="005C2C3E" w:rsidRPr="00840707" w:rsidRDefault="005C2C3E" w:rsidP="00D16102">
            <w:pPr>
              <w:spacing w:after="0"/>
              <w:jc w:val="center"/>
              <w:rPr>
                <w:rFonts w:cs="Tahoma"/>
                <w:sz w:val="18"/>
                <w:szCs w:val="18"/>
                <w:lang w:val="el-GR"/>
              </w:rPr>
            </w:pPr>
          </w:p>
        </w:tc>
        <w:tc>
          <w:tcPr>
            <w:tcW w:w="596" w:type="pct"/>
            <w:vMerge/>
            <w:shd w:val="pct15" w:color="auto" w:fill="FFFFFF"/>
            <w:vAlign w:val="center"/>
          </w:tcPr>
          <w:p w14:paraId="19FC1385" w14:textId="77777777" w:rsidR="005C2C3E" w:rsidRPr="00840707" w:rsidRDefault="005C2C3E" w:rsidP="00D16102">
            <w:pPr>
              <w:spacing w:after="0"/>
              <w:jc w:val="center"/>
              <w:rPr>
                <w:rFonts w:cs="Tahoma"/>
                <w:sz w:val="18"/>
                <w:szCs w:val="18"/>
                <w:lang w:val="el-GR"/>
              </w:rPr>
            </w:pPr>
          </w:p>
        </w:tc>
        <w:tc>
          <w:tcPr>
            <w:tcW w:w="335" w:type="pct"/>
            <w:shd w:val="pct15" w:color="auto" w:fill="FFFFFF"/>
            <w:vAlign w:val="center"/>
          </w:tcPr>
          <w:p w14:paraId="76859DFE" w14:textId="77777777" w:rsidR="005C2C3E" w:rsidRPr="009A7606" w:rsidRDefault="005C2C3E" w:rsidP="00D16102">
            <w:pPr>
              <w:spacing w:after="0"/>
              <w:jc w:val="center"/>
              <w:rPr>
                <w:rFonts w:cs="Tahoma"/>
                <w:sz w:val="16"/>
                <w:szCs w:val="16"/>
                <w:lang w:val="el-GR"/>
              </w:rPr>
            </w:pPr>
            <w:r w:rsidRPr="009A7606">
              <w:rPr>
                <w:rFonts w:cs="Tahoma"/>
                <w:sz w:val="16"/>
                <w:szCs w:val="16"/>
                <w:lang w:val="el-GR"/>
              </w:rPr>
              <w:t>1</w:t>
            </w:r>
            <w:r w:rsidRPr="009A7606">
              <w:rPr>
                <w:rFonts w:cs="Tahoma"/>
                <w:sz w:val="16"/>
                <w:szCs w:val="16"/>
                <w:vertAlign w:val="superscript"/>
                <w:lang w:val="el-GR"/>
              </w:rPr>
              <w:t>ο</w:t>
            </w:r>
            <w:r w:rsidRPr="009A7606">
              <w:rPr>
                <w:rFonts w:cs="Tahoma"/>
                <w:sz w:val="16"/>
                <w:szCs w:val="16"/>
                <w:lang w:val="el-GR"/>
              </w:rPr>
              <w:t xml:space="preserve"> έτος</w:t>
            </w:r>
          </w:p>
        </w:tc>
        <w:tc>
          <w:tcPr>
            <w:tcW w:w="367" w:type="pct"/>
            <w:shd w:val="pct15" w:color="auto" w:fill="FFFFFF"/>
            <w:vAlign w:val="center"/>
          </w:tcPr>
          <w:p w14:paraId="7F0B20D1" w14:textId="77777777" w:rsidR="005C2C3E" w:rsidRPr="009A7606" w:rsidRDefault="005C2C3E" w:rsidP="00D16102">
            <w:pPr>
              <w:spacing w:after="0"/>
              <w:jc w:val="center"/>
              <w:rPr>
                <w:rFonts w:cs="Tahoma"/>
                <w:sz w:val="16"/>
                <w:szCs w:val="16"/>
                <w:lang w:val="el-GR"/>
              </w:rPr>
            </w:pPr>
            <w:r w:rsidRPr="009A7606">
              <w:rPr>
                <w:rFonts w:cs="Tahoma"/>
                <w:sz w:val="16"/>
                <w:szCs w:val="16"/>
                <w:lang w:val="el-GR"/>
              </w:rPr>
              <w:t>2</w:t>
            </w:r>
            <w:r w:rsidRPr="009A7606">
              <w:rPr>
                <w:rFonts w:cs="Tahoma"/>
                <w:sz w:val="16"/>
                <w:szCs w:val="16"/>
                <w:vertAlign w:val="superscript"/>
                <w:lang w:val="el-GR"/>
              </w:rPr>
              <w:t>ο</w:t>
            </w:r>
            <w:r w:rsidRPr="009A7606">
              <w:rPr>
                <w:rFonts w:cs="Tahoma"/>
                <w:sz w:val="16"/>
                <w:szCs w:val="16"/>
                <w:lang w:val="el-GR"/>
              </w:rPr>
              <w:t xml:space="preserve"> έτος</w:t>
            </w:r>
          </w:p>
        </w:tc>
        <w:tc>
          <w:tcPr>
            <w:tcW w:w="367" w:type="pct"/>
            <w:shd w:val="pct15" w:color="auto" w:fill="FFFFFF"/>
            <w:vAlign w:val="center"/>
          </w:tcPr>
          <w:p w14:paraId="68F6E264" w14:textId="77777777" w:rsidR="005C2C3E" w:rsidRPr="009A7606" w:rsidRDefault="005C2C3E" w:rsidP="00D16102">
            <w:pPr>
              <w:spacing w:after="0"/>
              <w:jc w:val="center"/>
              <w:rPr>
                <w:rFonts w:cs="Tahoma"/>
                <w:sz w:val="16"/>
                <w:szCs w:val="16"/>
                <w:lang w:val="el-GR"/>
              </w:rPr>
            </w:pPr>
            <w:r w:rsidRPr="009A7606">
              <w:rPr>
                <w:rFonts w:cs="Tahoma"/>
                <w:sz w:val="16"/>
                <w:szCs w:val="16"/>
                <w:lang w:val="el-GR"/>
              </w:rPr>
              <w:t>3</w:t>
            </w:r>
            <w:r w:rsidRPr="009A7606">
              <w:rPr>
                <w:rFonts w:cs="Tahoma"/>
                <w:sz w:val="16"/>
                <w:szCs w:val="16"/>
                <w:vertAlign w:val="superscript"/>
                <w:lang w:val="el-GR"/>
              </w:rPr>
              <w:t>ο</w:t>
            </w:r>
            <w:r w:rsidRPr="009A7606">
              <w:rPr>
                <w:rFonts w:cs="Tahoma"/>
                <w:sz w:val="16"/>
                <w:szCs w:val="16"/>
                <w:lang w:val="el-GR"/>
              </w:rPr>
              <w:t xml:space="preserve"> έτος</w:t>
            </w:r>
          </w:p>
        </w:tc>
        <w:tc>
          <w:tcPr>
            <w:tcW w:w="366" w:type="pct"/>
            <w:shd w:val="pct15" w:color="auto" w:fill="FFFFFF"/>
            <w:vAlign w:val="center"/>
          </w:tcPr>
          <w:p w14:paraId="76C50F2B" w14:textId="6B2586C4" w:rsidR="005C2C3E" w:rsidRPr="009A7606" w:rsidRDefault="009A7606" w:rsidP="00D16102">
            <w:pPr>
              <w:spacing w:after="0"/>
              <w:jc w:val="center"/>
              <w:rPr>
                <w:rFonts w:cs="Tahoma"/>
                <w:sz w:val="16"/>
                <w:szCs w:val="16"/>
                <w:lang w:val="el-GR"/>
              </w:rPr>
            </w:pPr>
            <w:r w:rsidRPr="009A7606">
              <w:rPr>
                <w:rFonts w:cs="Tahoma"/>
                <w:sz w:val="16"/>
                <w:szCs w:val="16"/>
                <w:lang w:val="el-GR"/>
              </w:rPr>
              <w:t>4</w:t>
            </w:r>
            <w:r w:rsidRPr="009A7606">
              <w:rPr>
                <w:rFonts w:cs="Tahoma"/>
                <w:sz w:val="16"/>
                <w:szCs w:val="16"/>
                <w:vertAlign w:val="superscript"/>
                <w:lang w:val="el-GR"/>
              </w:rPr>
              <w:t>ο</w:t>
            </w:r>
            <w:r w:rsidRPr="009A7606">
              <w:rPr>
                <w:rFonts w:cs="Tahoma"/>
                <w:sz w:val="16"/>
                <w:szCs w:val="16"/>
                <w:lang w:val="el-GR"/>
              </w:rPr>
              <w:t xml:space="preserve"> έτος</w:t>
            </w:r>
          </w:p>
        </w:tc>
      </w:tr>
      <w:tr w:rsidR="009A7606" w:rsidRPr="00C4217E" w14:paraId="2701DEAF" w14:textId="5F95918C" w:rsidTr="009A7606">
        <w:trPr>
          <w:trHeight w:val="340"/>
        </w:trPr>
        <w:tc>
          <w:tcPr>
            <w:tcW w:w="307" w:type="pct"/>
            <w:vAlign w:val="center"/>
          </w:tcPr>
          <w:p w14:paraId="665A089D" w14:textId="77777777" w:rsidR="005C2C3E" w:rsidRPr="00840707" w:rsidRDefault="005C2C3E" w:rsidP="00D16102">
            <w:pPr>
              <w:spacing w:before="100" w:beforeAutospacing="1" w:after="100" w:afterAutospacing="1"/>
              <w:rPr>
                <w:rFonts w:cs="Tahoma"/>
                <w:sz w:val="18"/>
                <w:szCs w:val="18"/>
                <w:lang w:val="el-GR"/>
              </w:rPr>
            </w:pPr>
          </w:p>
        </w:tc>
        <w:tc>
          <w:tcPr>
            <w:tcW w:w="764" w:type="pct"/>
            <w:vAlign w:val="center"/>
          </w:tcPr>
          <w:p w14:paraId="27095D8E" w14:textId="77777777" w:rsidR="005C2C3E" w:rsidRPr="00840707" w:rsidRDefault="005C2C3E" w:rsidP="00D16102">
            <w:pPr>
              <w:spacing w:before="100" w:beforeAutospacing="1" w:after="100" w:afterAutospacing="1"/>
              <w:rPr>
                <w:rFonts w:cs="Tahoma"/>
                <w:sz w:val="18"/>
                <w:szCs w:val="18"/>
                <w:lang w:val="el-GR"/>
              </w:rPr>
            </w:pPr>
          </w:p>
        </w:tc>
        <w:tc>
          <w:tcPr>
            <w:tcW w:w="328" w:type="pct"/>
            <w:vAlign w:val="center"/>
          </w:tcPr>
          <w:p w14:paraId="2D56E75B" w14:textId="77777777" w:rsidR="005C2C3E" w:rsidRPr="00840707" w:rsidRDefault="005C2C3E" w:rsidP="00D16102">
            <w:pPr>
              <w:spacing w:before="100" w:beforeAutospacing="1" w:after="100" w:afterAutospacing="1"/>
              <w:rPr>
                <w:rFonts w:cs="Tahoma"/>
                <w:sz w:val="18"/>
                <w:szCs w:val="18"/>
                <w:lang w:val="el-GR"/>
              </w:rPr>
            </w:pPr>
          </w:p>
        </w:tc>
        <w:tc>
          <w:tcPr>
            <w:tcW w:w="416" w:type="pct"/>
            <w:vAlign w:val="center"/>
          </w:tcPr>
          <w:p w14:paraId="79F64E92" w14:textId="77777777" w:rsidR="005C2C3E" w:rsidRPr="00840707" w:rsidRDefault="005C2C3E" w:rsidP="00D16102">
            <w:pPr>
              <w:spacing w:before="100" w:beforeAutospacing="1" w:after="100" w:afterAutospacing="1"/>
              <w:rPr>
                <w:rFonts w:cs="Tahoma"/>
                <w:sz w:val="18"/>
                <w:szCs w:val="18"/>
              </w:rPr>
            </w:pPr>
          </w:p>
        </w:tc>
        <w:tc>
          <w:tcPr>
            <w:tcW w:w="425" w:type="pct"/>
            <w:vAlign w:val="center"/>
          </w:tcPr>
          <w:p w14:paraId="79311FEF" w14:textId="77777777" w:rsidR="005C2C3E" w:rsidRPr="00840707" w:rsidRDefault="005C2C3E" w:rsidP="00D16102">
            <w:pPr>
              <w:spacing w:before="100" w:beforeAutospacing="1" w:after="100" w:afterAutospacing="1"/>
              <w:rPr>
                <w:rFonts w:cs="Tahoma"/>
                <w:sz w:val="18"/>
                <w:szCs w:val="18"/>
              </w:rPr>
            </w:pPr>
          </w:p>
        </w:tc>
        <w:tc>
          <w:tcPr>
            <w:tcW w:w="365" w:type="pct"/>
            <w:vAlign w:val="center"/>
          </w:tcPr>
          <w:p w14:paraId="6CA31F6A" w14:textId="77777777" w:rsidR="005C2C3E" w:rsidRPr="00840707" w:rsidRDefault="005C2C3E" w:rsidP="00D16102">
            <w:pPr>
              <w:spacing w:before="100" w:beforeAutospacing="1" w:after="100" w:afterAutospacing="1"/>
              <w:rPr>
                <w:rFonts w:cs="Tahoma"/>
                <w:sz w:val="18"/>
                <w:szCs w:val="18"/>
              </w:rPr>
            </w:pPr>
          </w:p>
        </w:tc>
        <w:tc>
          <w:tcPr>
            <w:tcW w:w="364" w:type="pct"/>
            <w:vAlign w:val="center"/>
          </w:tcPr>
          <w:p w14:paraId="48F90EA2" w14:textId="77777777" w:rsidR="005C2C3E" w:rsidRPr="00840707" w:rsidRDefault="005C2C3E" w:rsidP="00D16102">
            <w:pPr>
              <w:spacing w:before="100" w:beforeAutospacing="1" w:after="100" w:afterAutospacing="1"/>
              <w:rPr>
                <w:rFonts w:cs="Tahoma"/>
                <w:sz w:val="18"/>
                <w:szCs w:val="18"/>
              </w:rPr>
            </w:pPr>
          </w:p>
        </w:tc>
        <w:tc>
          <w:tcPr>
            <w:tcW w:w="596" w:type="pct"/>
            <w:vAlign w:val="center"/>
          </w:tcPr>
          <w:p w14:paraId="15B330B3" w14:textId="77777777" w:rsidR="005C2C3E" w:rsidRPr="00840707" w:rsidRDefault="005C2C3E" w:rsidP="00D16102">
            <w:pPr>
              <w:spacing w:before="100" w:beforeAutospacing="1" w:after="100" w:afterAutospacing="1"/>
              <w:rPr>
                <w:rFonts w:cs="Tahoma"/>
                <w:sz w:val="18"/>
                <w:szCs w:val="18"/>
              </w:rPr>
            </w:pPr>
          </w:p>
        </w:tc>
        <w:tc>
          <w:tcPr>
            <w:tcW w:w="335" w:type="pct"/>
            <w:vAlign w:val="center"/>
          </w:tcPr>
          <w:p w14:paraId="16600052" w14:textId="77777777" w:rsidR="005C2C3E" w:rsidRPr="00840707" w:rsidRDefault="005C2C3E" w:rsidP="00D16102">
            <w:pPr>
              <w:spacing w:before="100" w:beforeAutospacing="1" w:after="100" w:afterAutospacing="1"/>
              <w:rPr>
                <w:rFonts w:cs="Tahoma"/>
                <w:sz w:val="18"/>
                <w:szCs w:val="18"/>
              </w:rPr>
            </w:pPr>
          </w:p>
        </w:tc>
        <w:tc>
          <w:tcPr>
            <w:tcW w:w="367" w:type="pct"/>
            <w:vAlign w:val="center"/>
          </w:tcPr>
          <w:p w14:paraId="7BF91397" w14:textId="77777777" w:rsidR="005C2C3E" w:rsidRPr="00840707" w:rsidRDefault="005C2C3E" w:rsidP="00D16102">
            <w:pPr>
              <w:spacing w:before="100" w:beforeAutospacing="1" w:after="100" w:afterAutospacing="1"/>
              <w:rPr>
                <w:rFonts w:cs="Tahoma"/>
                <w:sz w:val="18"/>
                <w:szCs w:val="18"/>
              </w:rPr>
            </w:pPr>
          </w:p>
        </w:tc>
        <w:tc>
          <w:tcPr>
            <w:tcW w:w="367" w:type="pct"/>
            <w:vAlign w:val="center"/>
          </w:tcPr>
          <w:p w14:paraId="1D7184D7" w14:textId="77777777" w:rsidR="005C2C3E" w:rsidRPr="00840707" w:rsidRDefault="005C2C3E" w:rsidP="00D16102">
            <w:pPr>
              <w:spacing w:before="100" w:beforeAutospacing="1" w:after="100" w:afterAutospacing="1"/>
              <w:rPr>
                <w:rFonts w:cs="Tahoma"/>
                <w:sz w:val="18"/>
                <w:szCs w:val="18"/>
              </w:rPr>
            </w:pPr>
          </w:p>
        </w:tc>
        <w:tc>
          <w:tcPr>
            <w:tcW w:w="366" w:type="pct"/>
            <w:vAlign w:val="center"/>
          </w:tcPr>
          <w:p w14:paraId="07FDA166" w14:textId="77777777" w:rsidR="005C2C3E" w:rsidRPr="00840707" w:rsidRDefault="005C2C3E" w:rsidP="00D16102">
            <w:pPr>
              <w:spacing w:before="100" w:beforeAutospacing="1" w:after="100" w:afterAutospacing="1"/>
              <w:rPr>
                <w:rFonts w:cs="Tahoma"/>
                <w:sz w:val="18"/>
                <w:szCs w:val="18"/>
              </w:rPr>
            </w:pPr>
          </w:p>
        </w:tc>
      </w:tr>
      <w:tr w:rsidR="009A7606" w:rsidRPr="00C4217E" w14:paraId="1566C4E7" w14:textId="29EF0925" w:rsidTr="009A7606">
        <w:trPr>
          <w:trHeight w:val="340"/>
        </w:trPr>
        <w:tc>
          <w:tcPr>
            <w:tcW w:w="307" w:type="pct"/>
            <w:vAlign w:val="center"/>
          </w:tcPr>
          <w:p w14:paraId="0DC8AA5B" w14:textId="77777777" w:rsidR="005C2C3E" w:rsidRPr="00840707" w:rsidRDefault="005C2C3E" w:rsidP="00D16102">
            <w:pPr>
              <w:spacing w:before="100" w:beforeAutospacing="1" w:after="100" w:afterAutospacing="1"/>
              <w:rPr>
                <w:rFonts w:cs="Tahoma"/>
                <w:sz w:val="18"/>
                <w:szCs w:val="18"/>
                <w:lang w:val="el-GR"/>
              </w:rPr>
            </w:pPr>
          </w:p>
        </w:tc>
        <w:tc>
          <w:tcPr>
            <w:tcW w:w="764" w:type="pct"/>
            <w:vAlign w:val="center"/>
          </w:tcPr>
          <w:p w14:paraId="663C232C" w14:textId="77777777" w:rsidR="005C2C3E" w:rsidRPr="00840707" w:rsidRDefault="005C2C3E" w:rsidP="00D16102">
            <w:pPr>
              <w:spacing w:before="100" w:beforeAutospacing="1" w:after="100" w:afterAutospacing="1"/>
              <w:rPr>
                <w:rFonts w:cs="Tahoma"/>
                <w:sz w:val="18"/>
                <w:szCs w:val="18"/>
                <w:lang w:val="el-GR"/>
              </w:rPr>
            </w:pPr>
          </w:p>
        </w:tc>
        <w:tc>
          <w:tcPr>
            <w:tcW w:w="328" w:type="pct"/>
            <w:vAlign w:val="center"/>
          </w:tcPr>
          <w:p w14:paraId="2C1E3F14" w14:textId="77777777" w:rsidR="005C2C3E" w:rsidRPr="00840707" w:rsidRDefault="005C2C3E" w:rsidP="00D16102">
            <w:pPr>
              <w:spacing w:before="100" w:beforeAutospacing="1" w:after="100" w:afterAutospacing="1"/>
              <w:rPr>
                <w:rFonts w:cs="Tahoma"/>
                <w:sz w:val="18"/>
                <w:szCs w:val="18"/>
                <w:lang w:val="el-GR"/>
              </w:rPr>
            </w:pPr>
          </w:p>
        </w:tc>
        <w:tc>
          <w:tcPr>
            <w:tcW w:w="416" w:type="pct"/>
            <w:vAlign w:val="center"/>
          </w:tcPr>
          <w:p w14:paraId="1F66B1EB" w14:textId="77777777" w:rsidR="005C2C3E" w:rsidRPr="00840707" w:rsidRDefault="005C2C3E" w:rsidP="00D16102">
            <w:pPr>
              <w:spacing w:before="100" w:beforeAutospacing="1" w:after="100" w:afterAutospacing="1"/>
              <w:rPr>
                <w:rFonts w:cs="Tahoma"/>
                <w:sz w:val="18"/>
                <w:szCs w:val="18"/>
              </w:rPr>
            </w:pPr>
          </w:p>
        </w:tc>
        <w:tc>
          <w:tcPr>
            <w:tcW w:w="425" w:type="pct"/>
            <w:vAlign w:val="center"/>
          </w:tcPr>
          <w:p w14:paraId="41C43B12" w14:textId="77777777" w:rsidR="005C2C3E" w:rsidRPr="00840707" w:rsidRDefault="005C2C3E" w:rsidP="00D16102">
            <w:pPr>
              <w:spacing w:before="100" w:beforeAutospacing="1" w:after="100" w:afterAutospacing="1"/>
              <w:rPr>
                <w:rFonts w:cs="Tahoma"/>
                <w:sz w:val="18"/>
                <w:szCs w:val="18"/>
              </w:rPr>
            </w:pPr>
          </w:p>
        </w:tc>
        <w:tc>
          <w:tcPr>
            <w:tcW w:w="365" w:type="pct"/>
            <w:vAlign w:val="center"/>
          </w:tcPr>
          <w:p w14:paraId="201AEBF2" w14:textId="77777777" w:rsidR="005C2C3E" w:rsidRPr="00840707" w:rsidRDefault="005C2C3E" w:rsidP="00D16102">
            <w:pPr>
              <w:spacing w:before="100" w:beforeAutospacing="1" w:after="100" w:afterAutospacing="1"/>
              <w:rPr>
                <w:rFonts w:cs="Tahoma"/>
                <w:sz w:val="18"/>
                <w:szCs w:val="18"/>
              </w:rPr>
            </w:pPr>
          </w:p>
        </w:tc>
        <w:tc>
          <w:tcPr>
            <w:tcW w:w="364" w:type="pct"/>
            <w:vAlign w:val="center"/>
          </w:tcPr>
          <w:p w14:paraId="43DA648D" w14:textId="77777777" w:rsidR="005C2C3E" w:rsidRPr="00840707" w:rsidRDefault="005C2C3E" w:rsidP="00D16102">
            <w:pPr>
              <w:spacing w:before="100" w:beforeAutospacing="1" w:after="100" w:afterAutospacing="1"/>
              <w:rPr>
                <w:rFonts w:cs="Tahoma"/>
                <w:sz w:val="18"/>
                <w:szCs w:val="18"/>
              </w:rPr>
            </w:pPr>
          </w:p>
        </w:tc>
        <w:tc>
          <w:tcPr>
            <w:tcW w:w="596" w:type="pct"/>
            <w:vAlign w:val="center"/>
          </w:tcPr>
          <w:p w14:paraId="2C50538F" w14:textId="77777777" w:rsidR="005C2C3E" w:rsidRPr="00840707" w:rsidRDefault="005C2C3E" w:rsidP="00D16102">
            <w:pPr>
              <w:spacing w:before="100" w:beforeAutospacing="1" w:after="100" w:afterAutospacing="1"/>
              <w:rPr>
                <w:rFonts w:cs="Tahoma"/>
                <w:sz w:val="18"/>
                <w:szCs w:val="18"/>
              </w:rPr>
            </w:pPr>
          </w:p>
        </w:tc>
        <w:tc>
          <w:tcPr>
            <w:tcW w:w="335" w:type="pct"/>
            <w:vAlign w:val="center"/>
          </w:tcPr>
          <w:p w14:paraId="20A262BA" w14:textId="77777777" w:rsidR="005C2C3E" w:rsidRPr="00840707" w:rsidRDefault="005C2C3E" w:rsidP="00D16102">
            <w:pPr>
              <w:spacing w:before="100" w:beforeAutospacing="1" w:after="100" w:afterAutospacing="1"/>
              <w:rPr>
                <w:rFonts w:cs="Tahoma"/>
                <w:sz w:val="18"/>
                <w:szCs w:val="18"/>
              </w:rPr>
            </w:pPr>
          </w:p>
        </w:tc>
        <w:tc>
          <w:tcPr>
            <w:tcW w:w="367" w:type="pct"/>
            <w:vAlign w:val="center"/>
          </w:tcPr>
          <w:p w14:paraId="10B241E1" w14:textId="77777777" w:rsidR="005C2C3E" w:rsidRPr="00840707" w:rsidRDefault="005C2C3E" w:rsidP="00D16102">
            <w:pPr>
              <w:spacing w:before="100" w:beforeAutospacing="1" w:after="100" w:afterAutospacing="1"/>
              <w:rPr>
                <w:rFonts w:cs="Tahoma"/>
                <w:sz w:val="18"/>
                <w:szCs w:val="18"/>
              </w:rPr>
            </w:pPr>
          </w:p>
        </w:tc>
        <w:tc>
          <w:tcPr>
            <w:tcW w:w="367" w:type="pct"/>
            <w:vAlign w:val="center"/>
          </w:tcPr>
          <w:p w14:paraId="21961315" w14:textId="77777777" w:rsidR="005C2C3E" w:rsidRPr="00840707" w:rsidRDefault="005C2C3E" w:rsidP="00D16102">
            <w:pPr>
              <w:spacing w:before="100" w:beforeAutospacing="1" w:after="100" w:afterAutospacing="1"/>
              <w:rPr>
                <w:rFonts w:cs="Tahoma"/>
                <w:sz w:val="18"/>
                <w:szCs w:val="18"/>
              </w:rPr>
            </w:pPr>
          </w:p>
        </w:tc>
        <w:tc>
          <w:tcPr>
            <w:tcW w:w="366" w:type="pct"/>
            <w:vAlign w:val="center"/>
          </w:tcPr>
          <w:p w14:paraId="523EA423" w14:textId="77777777" w:rsidR="005C2C3E" w:rsidRPr="00840707" w:rsidRDefault="005C2C3E" w:rsidP="00D16102">
            <w:pPr>
              <w:spacing w:before="100" w:beforeAutospacing="1" w:after="100" w:afterAutospacing="1"/>
              <w:rPr>
                <w:rFonts w:cs="Tahoma"/>
                <w:sz w:val="18"/>
                <w:szCs w:val="18"/>
              </w:rPr>
            </w:pPr>
          </w:p>
        </w:tc>
      </w:tr>
      <w:tr w:rsidR="009A7606" w:rsidRPr="00C4217E" w14:paraId="29987C8F" w14:textId="5A9B0B55" w:rsidTr="009A7606">
        <w:trPr>
          <w:trHeight w:val="340"/>
        </w:trPr>
        <w:tc>
          <w:tcPr>
            <w:tcW w:w="307" w:type="pct"/>
            <w:tcBorders>
              <w:bottom w:val="single" w:sz="4" w:space="0" w:color="auto"/>
            </w:tcBorders>
            <w:vAlign w:val="center"/>
          </w:tcPr>
          <w:p w14:paraId="229C9535" w14:textId="77777777" w:rsidR="005C2C3E" w:rsidRPr="00840707" w:rsidRDefault="005C2C3E" w:rsidP="00D16102">
            <w:pPr>
              <w:spacing w:before="100" w:beforeAutospacing="1" w:after="100" w:afterAutospacing="1"/>
              <w:rPr>
                <w:rFonts w:cs="Tahoma"/>
                <w:sz w:val="18"/>
                <w:szCs w:val="18"/>
                <w:lang w:val="el-GR"/>
              </w:rPr>
            </w:pPr>
          </w:p>
        </w:tc>
        <w:tc>
          <w:tcPr>
            <w:tcW w:w="764" w:type="pct"/>
            <w:tcBorders>
              <w:bottom w:val="single" w:sz="4" w:space="0" w:color="auto"/>
            </w:tcBorders>
            <w:vAlign w:val="center"/>
          </w:tcPr>
          <w:p w14:paraId="6C14CA13" w14:textId="77777777" w:rsidR="005C2C3E" w:rsidRPr="00840707" w:rsidRDefault="005C2C3E" w:rsidP="00D16102">
            <w:pPr>
              <w:spacing w:before="100" w:beforeAutospacing="1" w:after="100" w:afterAutospacing="1"/>
              <w:rPr>
                <w:rFonts w:cs="Tahoma"/>
                <w:sz w:val="18"/>
                <w:szCs w:val="18"/>
                <w:lang w:val="el-GR"/>
              </w:rPr>
            </w:pPr>
          </w:p>
        </w:tc>
        <w:tc>
          <w:tcPr>
            <w:tcW w:w="328" w:type="pct"/>
            <w:tcBorders>
              <w:bottom w:val="single" w:sz="4" w:space="0" w:color="auto"/>
            </w:tcBorders>
            <w:vAlign w:val="center"/>
          </w:tcPr>
          <w:p w14:paraId="7499211A" w14:textId="77777777" w:rsidR="005C2C3E" w:rsidRPr="00840707" w:rsidRDefault="005C2C3E" w:rsidP="00D16102">
            <w:pPr>
              <w:spacing w:before="100" w:beforeAutospacing="1" w:after="100" w:afterAutospacing="1"/>
              <w:rPr>
                <w:rFonts w:cs="Tahoma"/>
                <w:sz w:val="18"/>
                <w:szCs w:val="18"/>
                <w:lang w:val="el-GR"/>
              </w:rPr>
            </w:pPr>
          </w:p>
        </w:tc>
        <w:tc>
          <w:tcPr>
            <w:tcW w:w="416" w:type="pct"/>
            <w:tcBorders>
              <w:bottom w:val="single" w:sz="4" w:space="0" w:color="auto"/>
            </w:tcBorders>
            <w:vAlign w:val="center"/>
          </w:tcPr>
          <w:p w14:paraId="3197D95C" w14:textId="77777777" w:rsidR="005C2C3E" w:rsidRPr="00840707" w:rsidRDefault="005C2C3E" w:rsidP="00D16102">
            <w:pPr>
              <w:spacing w:before="100" w:beforeAutospacing="1" w:after="100" w:afterAutospacing="1"/>
              <w:rPr>
                <w:rFonts w:cs="Tahoma"/>
                <w:sz w:val="18"/>
                <w:szCs w:val="18"/>
              </w:rPr>
            </w:pPr>
          </w:p>
        </w:tc>
        <w:tc>
          <w:tcPr>
            <w:tcW w:w="425" w:type="pct"/>
            <w:tcBorders>
              <w:bottom w:val="single" w:sz="4" w:space="0" w:color="auto"/>
            </w:tcBorders>
            <w:vAlign w:val="center"/>
          </w:tcPr>
          <w:p w14:paraId="297A5C17" w14:textId="77777777" w:rsidR="005C2C3E" w:rsidRPr="00840707" w:rsidRDefault="005C2C3E" w:rsidP="00D16102">
            <w:pPr>
              <w:spacing w:before="100" w:beforeAutospacing="1" w:after="100" w:afterAutospacing="1"/>
              <w:rPr>
                <w:rFonts w:cs="Tahoma"/>
                <w:sz w:val="18"/>
                <w:szCs w:val="18"/>
              </w:rPr>
            </w:pPr>
          </w:p>
        </w:tc>
        <w:tc>
          <w:tcPr>
            <w:tcW w:w="365" w:type="pct"/>
            <w:vAlign w:val="center"/>
          </w:tcPr>
          <w:p w14:paraId="562BA4A3" w14:textId="77777777" w:rsidR="005C2C3E" w:rsidRPr="00840707" w:rsidRDefault="005C2C3E" w:rsidP="00D16102">
            <w:pPr>
              <w:spacing w:before="100" w:beforeAutospacing="1" w:after="100" w:afterAutospacing="1"/>
              <w:rPr>
                <w:rFonts w:cs="Tahoma"/>
                <w:sz w:val="18"/>
                <w:szCs w:val="18"/>
              </w:rPr>
            </w:pPr>
          </w:p>
        </w:tc>
        <w:tc>
          <w:tcPr>
            <w:tcW w:w="364" w:type="pct"/>
            <w:vAlign w:val="center"/>
          </w:tcPr>
          <w:p w14:paraId="6357E997" w14:textId="77777777" w:rsidR="005C2C3E" w:rsidRPr="00840707" w:rsidRDefault="005C2C3E" w:rsidP="00D16102">
            <w:pPr>
              <w:spacing w:before="100" w:beforeAutospacing="1" w:after="100" w:afterAutospacing="1"/>
              <w:rPr>
                <w:rFonts w:cs="Tahoma"/>
                <w:sz w:val="18"/>
                <w:szCs w:val="18"/>
              </w:rPr>
            </w:pPr>
          </w:p>
        </w:tc>
        <w:tc>
          <w:tcPr>
            <w:tcW w:w="596" w:type="pct"/>
            <w:vAlign w:val="center"/>
          </w:tcPr>
          <w:p w14:paraId="3EA920AB" w14:textId="77777777" w:rsidR="005C2C3E" w:rsidRPr="00840707" w:rsidRDefault="005C2C3E" w:rsidP="00D16102">
            <w:pPr>
              <w:spacing w:before="100" w:beforeAutospacing="1" w:after="100" w:afterAutospacing="1"/>
              <w:rPr>
                <w:rFonts w:cs="Tahoma"/>
                <w:sz w:val="18"/>
                <w:szCs w:val="18"/>
              </w:rPr>
            </w:pPr>
          </w:p>
        </w:tc>
        <w:tc>
          <w:tcPr>
            <w:tcW w:w="335" w:type="pct"/>
            <w:vAlign w:val="center"/>
          </w:tcPr>
          <w:p w14:paraId="79571FA7" w14:textId="77777777" w:rsidR="005C2C3E" w:rsidRPr="00840707" w:rsidRDefault="005C2C3E" w:rsidP="00D16102">
            <w:pPr>
              <w:spacing w:before="100" w:beforeAutospacing="1" w:after="100" w:afterAutospacing="1"/>
              <w:rPr>
                <w:rFonts w:cs="Tahoma"/>
                <w:sz w:val="18"/>
                <w:szCs w:val="18"/>
              </w:rPr>
            </w:pPr>
          </w:p>
        </w:tc>
        <w:tc>
          <w:tcPr>
            <w:tcW w:w="367" w:type="pct"/>
            <w:vAlign w:val="center"/>
          </w:tcPr>
          <w:p w14:paraId="1E663A36" w14:textId="77777777" w:rsidR="005C2C3E" w:rsidRPr="00840707" w:rsidRDefault="005C2C3E" w:rsidP="00D16102">
            <w:pPr>
              <w:spacing w:before="100" w:beforeAutospacing="1" w:after="100" w:afterAutospacing="1"/>
              <w:rPr>
                <w:rFonts w:cs="Tahoma"/>
                <w:sz w:val="18"/>
                <w:szCs w:val="18"/>
              </w:rPr>
            </w:pPr>
          </w:p>
        </w:tc>
        <w:tc>
          <w:tcPr>
            <w:tcW w:w="367" w:type="pct"/>
            <w:vAlign w:val="center"/>
          </w:tcPr>
          <w:p w14:paraId="52D3FCDD" w14:textId="77777777" w:rsidR="005C2C3E" w:rsidRPr="00840707" w:rsidRDefault="005C2C3E" w:rsidP="00D16102">
            <w:pPr>
              <w:spacing w:before="100" w:beforeAutospacing="1" w:after="100" w:afterAutospacing="1"/>
              <w:rPr>
                <w:rFonts w:cs="Tahoma"/>
                <w:sz w:val="18"/>
                <w:szCs w:val="18"/>
              </w:rPr>
            </w:pPr>
          </w:p>
        </w:tc>
        <w:tc>
          <w:tcPr>
            <w:tcW w:w="366" w:type="pct"/>
            <w:vAlign w:val="center"/>
          </w:tcPr>
          <w:p w14:paraId="090E9C9D" w14:textId="77777777" w:rsidR="005C2C3E" w:rsidRPr="00840707" w:rsidRDefault="005C2C3E" w:rsidP="00D16102">
            <w:pPr>
              <w:spacing w:before="100" w:beforeAutospacing="1" w:after="100" w:afterAutospacing="1"/>
              <w:rPr>
                <w:rFonts w:cs="Tahoma"/>
                <w:sz w:val="18"/>
                <w:szCs w:val="18"/>
              </w:rPr>
            </w:pPr>
          </w:p>
        </w:tc>
      </w:tr>
      <w:tr w:rsidR="005C2C3E" w:rsidRPr="00C4217E" w14:paraId="78EA32F7" w14:textId="759FBBBD" w:rsidTr="009A7606">
        <w:trPr>
          <w:trHeight w:val="340"/>
        </w:trPr>
        <w:tc>
          <w:tcPr>
            <w:tcW w:w="2240" w:type="pct"/>
            <w:gridSpan w:val="5"/>
            <w:shd w:val="pct15" w:color="auto" w:fill="FFFFFF"/>
            <w:vAlign w:val="center"/>
          </w:tcPr>
          <w:p w14:paraId="59EF3E5C" w14:textId="30F2962F" w:rsidR="005C2C3E" w:rsidRPr="00840707" w:rsidRDefault="005C2C3E" w:rsidP="00D16102">
            <w:pPr>
              <w:spacing w:before="100" w:beforeAutospacing="1" w:after="100" w:afterAutospacing="1"/>
              <w:jc w:val="center"/>
              <w:rPr>
                <w:rFonts w:cs="Tahoma"/>
                <w:sz w:val="18"/>
                <w:szCs w:val="18"/>
                <w:lang w:val="el-GR"/>
              </w:rPr>
            </w:pPr>
            <w:r w:rsidRPr="00840707">
              <w:rPr>
                <w:rFonts w:cs="Tahoma"/>
                <w:b/>
                <w:sz w:val="18"/>
                <w:szCs w:val="18"/>
                <w:lang w:val="el-GR"/>
              </w:rPr>
              <w:t>ΣΥΝΟΛΟ</w:t>
            </w:r>
          </w:p>
        </w:tc>
        <w:tc>
          <w:tcPr>
            <w:tcW w:w="365" w:type="pct"/>
            <w:vAlign w:val="center"/>
          </w:tcPr>
          <w:p w14:paraId="4A38230B" w14:textId="77777777" w:rsidR="005C2C3E" w:rsidRPr="00840707" w:rsidRDefault="005C2C3E" w:rsidP="00D16102">
            <w:pPr>
              <w:spacing w:before="100" w:beforeAutospacing="1" w:after="100" w:afterAutospacing="1"/>
              <w:rPr>
                <w:rFonts w:cs="Tahoma"/>
                <w:sz w:val="18"/>
                <w:szCs w:val="18"/>
              </w:rPr>
            </w:pPr>
          </w:p>
        </w:tc>
        <w:tc>
          <w:tcPr>
            <w:tcW w:w="364" w:type="pct"/>
            <w:vAlign w:val="center"/>
          </w:tcPr>
          <w:p w14:paraId="66A52BBE" w14:textId="77777777" w:rsidR="005C2C3E" w:rsidRPr="00840707" w:rsidRDefault="005C2C3E" w:rsidP="00D16102">
            <w:pPr>
              <w:spacing w:before="100" w:beforeAutospacing="1" w:after="100" w:afterAutospacing="1"/>
              <w:rPr>
                <w:rFonts w:cs="Tahoma"/>
                <w:sz w:val="18"/>
                <w:szCs w:val="18"/>
              </w:rPr>
            </w:pPr>
          </w:p>
        </w:tc>
        <w:tc>
          <w:tcPr>
            <w:tcW w:w="596" w:type="pct"/>
            <w:vAlign w:val="center"/>
          </w:tcPr>
          <w:p w14:paraId="698C148D" w14:textId="77777777" w:rsidR="005C2C3E" w:rsidRPr="00840707" w:rsidRDefault="005C2C3E" w:rsidP="00D16102">
            <w:pPr>
              <w:spacing w:before="100" w:beforeAutospacing="1" w:after="100" w:afterAutospacing="1"/>
              <w:rPr>
                <w:rFonts w:cs="Tahoma"/>
                <w:sz w:val="18"/>
                <w:szCs w:val="18"/>
              </w:rPr>
            </w:pPr>
          </w:p>
        </w:tc>
        <w:tc>
          <w:tcPr>
            <w:tcW w:w="335" w:type="pct"/>
            <w:vAlign w:val="center"/>
          </w:tcPr>
          <w:p w14:paraId="3DFD6114" w14:textId="77777777" w:rsidR="005C2C3E" w:rsidRPr="00840707" w:rsidRDefault="005C2C3E" w:rsidP="00D16102">
            <w:pPr>
              <w:spacing w:before="100" w:beforeAutospacing="1" w:after="100" w:afterAutospacing="1"/>
              <w:rPr>
                <w:rFonts w:cs="Tahoma"/>
                <w:sz w:val="18"/>
                <w:szCs w:val="18"/>
              </w:rPr>
            </w:pPr>
          </w:p>
        </w:tc>
        <w:tc>
          <w:tcPr>
            <w:tcW w:w="367" w:type="pct"/>
            <w:vAlign w:val="center"/>
          </w:tcPr>
          <w:p w14:paraId="3C821FC5" w14:textId="77777777" w:rsidR="005C2C3E" w:rsidRPr="00840707" w:rsidRDefault="005C2C3E" w:rsidP="00D16102">
            <w:pPr>
              <w:spacing w:before="100" w:beforeAutospacing="1" w:after="100" w:afterAutospacing="1"/>
              <w:rPr>
                <w:rFonts w:cs="Tahoma"/>
                <w:sz w:val="18"/>
                <w:szCs w:val="18"/>
              </w:rPr>
            </w:pPr>
          </w:p>
        </w:tc>
        <w:tc>
          <w:tcPr>
            <w:tcW w:w="367" w:type="pct"/>
            <w:vAlign w:val="center"/>
          </w:tcPr>
          <w:p w14:paraId="6709AACC" w14:textId="77777777" w:rsidR="005C2C3E" w:rsidRPr="00840707" w:rsidRDefault="005C2C3E" w:rsidP="00D16102">
            <w:pPr>
              <w:spacing w:before="100" w:beforeAutospacing="1" w:after="100" w:afterAutospacing="1"/>
              <w:rPr>
                <w:rFonts w:cs="Tahoma"/>
                <w:sz w:val="18"/>
                <w:szCs w:val="18"/>
              </w:rPr>
            </w:pPr>
          </w:p>
        </w:tc>
        <w:tc>
          <w:tcPr>
            <w:tcW w:w="366" w:type="pct"/>
            <w:vAlign w:val="center"/>
          </w:tcPr>
          <w:p w14:paraId="0BF2356E" w14:textId="77777777" w:rsidR="005C2C3E" w:rsidRPr="00840707" w:rsidRDefault="005C2C3E" w:rsidP="00D16102">
            <w:pPr>
              <w:spacing w:before="100" w:beforeAutospacing="1" w:after="100" w:afterAutospacing="1"/>
              <w:rPr>
                <w:rFonts w:cs="Tahoma"/>
                <w:sz w:val="18"/>
                <w:szCs w:val="18"/>
              </w:rPr>
            </w:pPr>
          </w:p>
        </w:tc>
      </w:tr>
    </w:tbl>
    <w:p w14:paraId="0D59BE6B" w14:textId="77777777" w:rsidR="00EA3E75" w:rsidRPr="00840707" w:rsidRDefault="00EA3E75" w:rsidP="00EA3E75">
      <w:pPr>
        <w:spacing w:before="100" w:beforeAutospacing="1" w:after="100" w:afterAutospacing="1"/>
        <w:jc w:val="center"/>
        <w:rPr>
          <w:rFonts w:cs="Tahoma"/>
          <w:sz w:val="20"/>
          <w:lang w:val="el-GR"/>
        </w:rPr>
      </w:pPr>
      <w:r w:rsidRPr="00840707">
        <w:rPr>
          <w:rFonts w:cs="Tahoma"/>
          <w:sz w:val="20"/>
          <w:lang w:val="el-GR"/>
        </w:rPr>
        <w:t xml:space="preserve">* Το ΚΟΣΤΟΣ ΣΥΝΤΗΡΗΣΗΣ αφορά στα έτη μετά την ελάχιστη </w:t>
      </w:r>
      <w:r w:rsidRPr="00840707">
        <w:rPr>
          <w:rFonts w:cs="Tahoma"/>
          <w:b/>
          <w:sz w:val="20"/>
          <w:lang w:val="el-GR"/>
        </w:rPr>
        <w:t>ζητούμενη</w:t>
      </w:r>
      <w:r w:rsidRPr="00840707">
        <w:rPr>
          <w:rFonts w:cs="Tahoma"/>
          <w:sz w:val="20"/>
          <w:lang w:val="el-GR"/>
        </w:rPr>
        <w:t xml:space="preserve"> Περίοδο Εγγύησης.</w:t>
      </w:r>
    </w:p>
    <w:p w14:paraId="0C7060F2" w14:textId="77777777" w:rsidR="00D47FB2" w:rsidRPr="000C5FFB" w:rsidRDefault="00D47FB2" w:rsidP="000C5FFB">
      <w:pPr>
        <w:rPr>
          <w:highlight w:val="green"/>
          <w:lang w:val="el-GR"/>
        </w:rPr>
      </w:pPr>
    </w:p>
    <w:p w14:paraId="2B09FDEF" w14:textId="052D96B8" w:rsidR="00623457" w:rsidRPr="000C5FFB" w:rsidRDefault="00623457" w:rsidP="00EC6683">
      <w:pPr>
        <w:pStyle w:val="3"/>
        <w:numPr>
          <w:ilvl w:val="2"/>
          <w:numId w:val="18"/>
        </w:numPr>
      </w:pPr>
      <w:bookmarkStart w:id="588" w:name="_Toc240445877"/>
      <w:bookmarkStart w:id="589" w:name="_Toc366852698"/>
      <w:bookmarkStart w:id="590" w:name="_Ref508304048"/>
      <w:bookmarkStart w:id="591" w:name="_Toc10632751"/>
      <w:bookmarkStart w:id="592" w:name="_Toc42167518"/>
      <w:bookmarkStart w:id="593" w:name="_Toc53671371"/>
      <w:bookmarkStart w:id="594" w:name="_Toc75439491"/>
      <w:bookmarkStart w:id="595" w:name="_Toc80088714"/>
      <w:r w:rsidRPr="000C5FFB">
        <w:t>Εφαρμογές</w:t>
      </w:r>
      <w:bookmarkEnd w:id="588"/>
      <w:bookmarkEnd w:id="589"/>
      <w:bookmarkEnd w:id="590"/>
      <w:bookmarkEnd w:id="591"/>
      <w:bookmarkEnd w:id="592"/>
      <w:bookmarkEnd w:id="593"/>
      <w:r w:rsidR="003B6261" w:rsidRPr="000C5FFB">
        <w:t xml:space="preserve"> Ενιαία ψηφιακή πλατφόρμα ΕΠΑΔ-Παρατηρητηρίου Γραφειοκρατίας</w:t>
      </w:r>
      <w:bookmarkEnd w:id="594"/>
      <w:bookmarkEnd w:id="595"/>
    </w:p>
    <w:tbl>
      <w:tblPr>
        <w:tblW w:w="487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
        <w:gridCol w:w="1504"/>
        <w:gridCol w:w="592"/>
        <w:gridCol w:w="746"/>
        <w:gridCol w:w="760"/>
        <w:gridCol w:w="655"/>
        <w:gridCol w:w="653"/>
        <w:gridCol w:w="1522"/>
        <w:gridCol w:w="708"/>
        <w:gridCol w:w="710"/>
        <w:gridCol w:w="708"/>
        <w:gridCol w:w="708"/>
      </w:tblGrid>
      <w:tr w:rsidR="009A7606" w:rsidRPr="008E7EF1" w14:paraId="0953C486" w14:textId="38C35338" w:rsidTr="009A7606">
        <w:trPr>
          <w:cantSplit/>
          <w:tblHeader/>
        </w:trPr>
        <w:tc>
          <w:tcPr>
            <w:tcW w:w="208" w:type="pct"/>
            <w:vMerge w:val="restart"/>
            <w:shd w:val="pct15" w:color="auto" w:fill="FFFFFF"/>
            <w:vAlign w:val="center"/>
          </w:tcPr>
          <w:p w14:paraId="395F87FA" w14:textId="77777777" w:rsidR="009A7606" w:rsidRPr="008E7EF1" w:rsidRDefault="009A7606" w:rsidP="00C4217E">
            <w:pPr>
              <w:spacing w:after="0"/>
              <w:ind w:left="-108" w:right="-88"/>
              <w:jc w:val="center"/>
              <w:rPr>
                <w:rFonts w:cs="Tahoma"/>
                <w:b/>
                <w:bCs/>
                <w:sz w:val="18"/>
                <w:szCs w:val="18"/>
                <w:lang w:val="el-GR"/>
              </w:rPr>
            </w:pPr>
            <w:r w:rsidRPr="008E7EF1">
              <w:rPr>
                <w:rFonts w:cs="Tahoma"/>
                <w:b/>
                <w:bCs/>
                <w:sz w:val="18"/>
                <w:szCs w:val="18"/>
                <w:lang w:val="el-GR"/>
              </w:rPr>
              <w:t>Α/Α</w:t>
            </w:r>
          </w:p>
        </w:tc>
        <w:tc>
          <w:tcPr>
            <w:tcW w:w="778" w:type="pct"/>
            <w:vMerge w:val="restart"/>
            <w:shd w:val="pct15" w:color="auto" w:fill="FFFFFF"/>
            <w:vAlign w:val="center"/>
          </w:tcPr>
          <w:p w14:paraId="20F0469B" w14:textId="77777777" w:rsidR="009A7606" w:rsidRPr="008E7EF1" w:rsidRDefault="009A7606" w:rsidP="00C4217E">
            <w:pPr>
              <w:spacing w:after="0"/>
              <w:jc w:val="center"/>
              <w:rPr>
                <w:rFonts w:cs="Tahoma"/>
                <w:b/>
                <w:bCs/>
                <w:sz w:val="18"/>
                <w:szCs w:val="18"/>
                <w:lang w:val="el-GR"/>
              </w:rPr>
            </w:pPr>
            <w:r w:rsidRPr="008E7EF1">
              <w:rPr>
                <w:rFonts w:cs="Tahoma"/>
                <w:b/>
                <w:bCs/>
                <w:sz w:val="18"/>
                <w:szCs w:val="18"/>
                <w:lang w:val="el-GR"/>
              </w:rPr>
              <w:t>ΠΕΡΙΓΡΑΦΗ</w:t>
            </w:r>
          </w:p>
        </w:tc>
        <w:tc>
          <w:tcPr>
            <w:tcW w:w="306" w:type="pct"/>
            <w:vMerge w:val="restart"/>
            <w:shd w:val="pct15" w:color="auto" w:fill="FFFFFF"/>
            <w:vAlign w:val="center"/>
          </w:tcPr>
          <w:p w14:paraId="3CD17868" w14:textId="4CC77070" w:rsidR="009A7606" w:rsidRPr="008E7EF1" w:rsidRDefault="009A7606" w:rsidP="00C4217E">
            <w:pPr>
              <w:spacing w:after="0"/>
              <w:jc w:val="center"/>
              <w:rPr>
                <w:rFonts w:cs="Tahoma"/>
                <w:b/>
                <w:bCs/>
                <w:sz w:val="18"/>
                <w:szCs w:val="18"/>
                <w:lang w:val="el-GR"/>
              </w:rPr>
            </w:pPr>
            <w:r w:rsidRPr="008E7EF1">
              <w:rPr>
                <w:rFonts w:cs="Tahoma"/>
                <w:b/>
                <w:bCs/>
                <w:sz w:val="18"/>
                <w:szCs w:val="18"/>
                <w:lang w:val="el-GR"/>
              </w:rPr>
              <w:t>* ΤΥΠΟΣ</w:t>
            </w:r>
          </w:p>
        </w:tc>
        <w:tc>
          <w:tcPr>
            <w:tcW w:w="386" w:type="pct"/>
            <w:vMerge w:val="restart"/>
            <w:shd w:val="pct15" w:color="auto" w:fill="FFFFFF"/>
            <w:vAlign w:val="center"/>
          </w:tcPr>
          <w:p w14:paraId="4B050E4A" w14:textId="77777777" w:rsidR="009A7606" w:rsidRPr="008E7EF1" w:rsidRDefault="009A7606" w:rsidP="00C4217E">
            <w:pPr>
              <w:spacing w:after="0"/>
              <w:jc w:val="center"/>
              <w:rPr>
                <w:rFonts w:cs="Tahoma"/>
                <w:b/>
                <w:bCs/>
                <w:sz w:val="18"/>
                <w:szCs w:val="18"/>
                <w:lang w:val="el-GR"/>
              </w:rPr>
            </w:pPr>
            <w:r w:rsidRPr="008E7EF1">
              <w:rPr>
                <w:rFonts w:cs="Tahoma"/>
                <w:b/>
                <w:bCs/>
                <w:sz w:val="18"/>
                <w:szCs w:val="18"/>
                <w:lang w:val="el-GR"/>
              </w:rPr>
              <w:t>ΠΟΣΟΤΗΤΑ</w:t>
            </w:r>
          </w:p>
        </w:tc>
        <w:tc>
          <w:tcPr>
            <w:tcW w:w="732" w:type="pct"/>
            <w:gridSpan w:val="2"/>
            <w:shd w:val="pct15" w:color="auto" w:fill="FFFFFF"/>
            <w:vAlign w:val="center"/>
          </w:tcPr>
          <w:p w14:paraId="1C0204ED" w14:textId="77777777" w:rsidR="009A7606" w:rsidRPr="008E7EF1" w:rsidRDefault="009A7606" w:rsidP="00C4217E">
            <w:pPr>
              <w:spacing w:after="0"/>
              <w:jc w:val="center"/>
              <w:rPr>
                <w:rFonts w:cs="Tahoma"/>
                <w:b/>
                <w:bCs/>
                <w:sz w:val="18"/>
                <w:szCs w:val="18"/>
                <w:lang w:val="el-GR"/>
              </w:rPr>
            </w:pPr>
            <w:r w:rsidRPr="008E7EF1">
              <w:rPr>
                <w:rFonts w:cs="Tahoma"/>
                <w:b/>
                <w:bCs/>
                <w:sz w:val="18"/>
                <w:szCs w:val="18"/>
                <w:lang w:val="el-GR"/>
              </w:rPr>
              <w:t>ΑΞΙΑ ΧΩΡΙΣ ΦΠΑ [€]</w:t>
            </w:r>
          </w:p>
        </w:tc>
        <w:tc>
          <w:tcPr>
            <w:tcW w:w="338" w:type="pct"/>
            <w:vMerge w:val="restart"/>
            <w:shd w:val="pct15" w:color="auto" w:fill="FFFFFF"/>
            <w:vAlign w:val="center"/>
          </w:tcPr>
          <w:p w14:paraId="1483BBFC" w14:textId="77777777" w:rsidR="009A7606" w:rsidRPr="008E7EF1" w:rsidRDefault="009A7606" w:rsidP="00C4217E">
            <w:pPr>
              <w:spacing w:after="0"/>
              <w:jc w:val="center"/>
              <w:rPr>
                <w:rFonts w:cs="Tahoma"/>
                <w:b/>
                <w:bCs/>
                <w:sz w:val="18"/>
                <w:szCs w:val="18"/>
                <w:lang w:val="el-GR"/>
              </w:rPr>
            </w:pPr>
            <w:r w:rsidRPr="008E7EF1">
              <w:rPr>
                <w:rFonts w:cs="Tahoma"/>
                <w:b/>
                <w:bCs/>
                <w:sz w:val="18"/>
                <w:szCs w:val="18"/>
                <w:lang w:val="el-GR"/>
              </w:rPr>
              <w:t>ΦΠΑ [€]</w:t>
            </w:r>
          </w:p>
        </w:tc>
        <w:tc>
          <w:tcPr>
            <w:tcW w:w="787" w:type="pct"/>
            <w:vMerge w:val="restart"/>
            <w:shd w:val="pct15" w:color="auto" w:fill="FFFFFF"/>
            <w:vAlign w:val="center"/>
          </w:tcPr>
          <w:p w14:paraId="1CCF7BC1" w14:textId="77777777" w:rsidR="009A7606" w:rsidRPr="008E7EF1" w:rsidRDefault="009A7606" w:rsidP="00C4217E">
            <w:pPr>
              <w:spacing w:after="0"/>
              <w:jc w:val="center"/>
              <w:rPr>
                <w:rFonts w:cs="Tahoma"/>
                <w:b/>
                <w:bCs/>
                <w:sz w:val="18"/>
                <w:szCs w:val="18"/>
                <w:lang w:val="el-GR"/>
              </w:rPr>
            </w:pPr>
            <w:r w:rsidRPr="008E7EF1">
              <w:rPr>
                <w:rFonts w:cs="Tahoma"/>
                <w:b/>
                <w:bCs/>
                <w:sz w:val="18"/>
                <w:szCs w:val="18"/>
                <w:lang w:val="el-GR"/>
              </w:rPr>
              <w:t>ΣΥΝΟΛΙΚΗ ΑΞΙΑ</w:t>
            </w:r>
          </w:p>
          <w:p w14:paraId="5ECB6058" w14:textId="77777777" w:rsidR="009A7606" w:rsidRPr="008E7EF1" w:rsidRDefault="009A7606" w:rsidP="00C4217E">
            <w:pPr>
              <w:spacing w:after="0"/>
              <w:jc w:val="center"/>
              <w:rPr>
                <w:rFonts w:cs="Tahoma"/>
                <w:b/>
                <w:bCs/>
                <w:sz w:val="18"/>
                <w:szCs w:val="18"/>
                <w:lang w:val="el-GR"/>
              </w:rPr>
            </w:pPr>
            <w:r w:rsidRPr="008E7EF1">
              <w:rPr>
                <w:rFonts w:cs="Tahoma"/>
                <w:b/>
                <w:bCs/>
                <w:sz w:val="18"/>
                <w:szCs w:val="18"/>
                <w:lang w:val="el-GR"/>
              </w:rPr>
              <w:t>ΜΕ ΦΠΑ [€]</w:t>
            </w:r>
          </w:p>
        </w:tc>
        <w:tc>
          <w:tcPr>
            <w:tcW w:w="1466" w:type="pct"/>
            <w:gridSpan w:val="4"/>
            <w:shd w:val="pct15" w:color="auto" w:fill="FFFFFF"/>
            <w:vAlign w:val="center"/>
          </w:tcPr>
          <w:p w14:paraId="385C68DB" w14:textId="4C2C932B" w:rsidR="009A7606" w:rsidRPr="008E7EF1" w:rsidRDefault="009A7606" w:rsidP="00C4217E">
            <w:pPr>
              <w:spacing w:after="0"/>
              <w:jc w:val="center"/>
              <w:rPr>
                <w:rFonts w:cs="Tahoma"/>
                <w:b/>
                <w:bCs/>
                <w:sz w:val="18"/>
                <w:szCs w:val="18"/>
                <w:lang w:val="el-GR"/>
              </w:rPr>
            </w:pPr>
            <w:r w:rsidRPr="008E7EF1">
              <w:rPr>
                <w:rFonts w:cs="Tahoma"/>
                <w:b/>
                <w:bCs/>
                <w:sz w:val="18"/>
                <w:szCs w:val="18"/>
                <w:lang w:val="el-GR"/>
              </w:rPr>
              <w:t>* ΚΟΣΤΟΣ ΣΥΝΤΗΡΗΣΗΣ ΧΩΡΙΣ ΦΠΑ [€]</w:t>
            </w:r>
          </w:p>
        </w:tc>
      </w:tr>
      <w:tr w:rsidR="009A7606" w:rsidRPr="00EF2032" w14:paraId="2E00A7DB" w14:textId="4C2F6769" w:rsidTr="009A7606">
        <w:trPr>
          <w:cantSplit/>
          <w:tblHeader/>
        </w:trPr>
        <w:tc>
          <w:tcPr>
            <w:tcW w:w="208" w:type="pct"/>
            <w:vMerge/>
            <w:shd w:val="pct15" w:color="auto" w:fill="FFFFFF"/>
            <w:vAlign w:val="center"/>
          </w:tcPr>
          <w:p w14:paraId="6DA6FC9A" w14:textId="77777777" w:rsidR="009A7606" w:rsidRPr="00EF2032" w:rsidRDefault="009A7606" w:rsidP="009A7606">
            <w:pPr>
              <w:spacing w:after="0"/>
              <w:jc w:val="center"/>
              <w:rPr>
                <w:rFonts w:cs="Tahoma"/>
                <w:sz w:val="18"/>
                <w:szCs w:val="18"/>
                <w:lang w:val="el-GR"/>
              </w:rPr>
            </w:pPr>
          </w:p>
        </w:tc>
        <w:tc>
          <w:tcPr>
            <w:tcW w:w="778" w:type="pct"/>
            <w:vMerge/>
            <w:shd w:val="pct15" w:color="auto" w:fill="FFFFFF"/>
            <w:vAlign w:val="center"/>
          </w:tcPr>
          <w:p w14:paraId="3A359B6E" w14:textId="77777777" w:rsidR="009A7606" w:rsidRPr="00EF2032" w:rsidRDefault="009A7606" w:rsidP="009A7606">
            <w:pPr>
              <w:spacing w:after="0"/>
              <w:jc w:val="center"/>
              <w:rPr>
                <w:rFonts w:cs="Tahoma"/>
                <w:sz w:val="18"/>
                <w:szCs w:val="18"/>
                <w:lang w:val="el-GR"/>
              </w:rPr>
            </w:pPr>
          </w:p>
        </w:tc>
        <w:tc>
          <w:tcPr>
            <w:tcW w:w="306" w:type="pct"/>
            <w:vMerge/>
            <w:shd w:val="pct15" w:color="auto" w:fill="FFFFFF"/>
            <w:vAlign w:val="center"/>
          </w:tcPr>
          <w:p w14:paraId="35988BA0" w14:textId="77777777" w:rsidR="009A7606" w:rsidRPr="00EF2032" w:rsidRDefault="009A7606" w:rsidP="009A7606">
            <w:pPr>
              <w:spacing w:after="0"/>
              <w:jc w:val="center"/>
              <w:rPr>
                <w:rFonts w:cs="Tahoma"/>
                <w:sz w:val="18"/>
                <w:szCs w:val="18"/>
                <w:lang w:val="el-GR"/>
              </w:rPr>
            </w:pPr>
          </w:p>
        </w:tc>
        <w:tc>
          <w:tcPr>
            <w:tcW w:w="386" w:type="pct"/>
            <w:vMerge/>
            <w:shd w:val="pct15" w:color="auto" w:fill="FFFFFF"/>
            <w:vAlign w:val="center"/>
          </w:tcPr>
          <w:p w14:paraId="38314999" w14:textId="77777777" w:rsidR="009A7606" w:rsidRPr="00EF2032" w:rsidRDefault="009A7606" w:rsidP="009A7606">
            <w:pPr>
              <w:spacing w:after="0"/>
              <w:jc w:val="center"/>
              <w:rPr>
                <w:rFonts w:cs="Tahoma"/>
                <w:sz w:val="18"/>
                <w:szCs w:val="18"/>
                <w:lang w:val="el-GR"/>
              </w:rPr>
            </w:pPr>
          </w:p>
        </w:tc>
        <w:tc>
          <w:tcPr>
            <w:tcW w:w="393" w:type="pct"/>
            <w:shd w:val="pct15" w:color="auto" w:fill="FFFFFF"/>
            <w:vAlign w:val="center"/>
          </w:tcPr>
          <w:p w14:paraId="55E14F91" w14:textId="77777777" w:rsidR="009A7606" w:rsidRPr="00EF2032" w:rsidRDefault="009A7606" w:rsidP="009A7606">
            <w:pPr>
              <w:spacing w:after="0"/>
              <w:jc w:val="center"/>
              <w:rPr>
                <w:rFonts w:cs="Tahoma"/>
                <w:spacing w:val="-4"/>
                <w:sz w:val="18"/>
                <w:szCs w:val="18"/>
                <w:lang w:val="el-GR"/>
              </w:rPr>
            </w:pPr>
            <w:r w:rsidRPr="00EF2032">
              <w:rPr>
                <w:rFonts w:cs="Tahoma"/>
                <w:spacing w:val="-4"/>
                <w:sz w:val="18"/>
                <w:szCs w:val="18"/>
                <w:lang w:val="el-GR"/>
              </w:rPr>
              <w:t>ΤΙΜΗ</w:t>
            </w:r>
          </w:p>
          <w:p w14:paraId="3FB6577A" w14:textId="77777777" w:rsidR="009A7606" w:rsidRPr="00EF2032" w:rsidRDefault="009A7606" w:rsidP="009A7606">
            <w:pPr>
              <w:spacing w:after="0"/>
              <w:jc w:val="center"/>
              <w:rPr>
                <w:rFonts w:cs="Tahoma"/>
                <w:spacing w:val="-4"/>
                <w:sz w:val="18"/>
                <w:szCs w:val="18"/>
                <w:lang w:val="el-GR"/>
              </w:rPr>
            </w:pPr>
            <w:r w:rsidRPr="00EF2032">
              <w:rPr>
                <w:rFonts w:cs="Tahoma"/>
                <w:spacing w:val="-4"/>
                <w:sz w:val="18"/>
                <w:szCs w:val="18"/>
                <w:lang w:val="el-GR"/>
              </w:rPr>
              <w:t>ΜΟΝΑΔΑΣ</w:t>
            </w:r>
          </w:p>
        </w:tc>
        <w:tc>
          <w:tcPr>
            <w:tcW w:w="339" w:type="pct"/>
            <w:shd w:val="pct15" w:color="auto" w:fill="FFFFFF"/>
            <w:vAlign w:val="center"/>
          </w:tcPr>
          <w:p w14:paraId="5146A914" w14:textId="77777777" w:rsidR="009A7606" w:rsidRPr="00EF2032" w:rsidRDefault="009A7606" w:rsidP="009A7606">
            <w:pPr>
              <w:spacing w:after="0"/>
              <w:jc w:val="center"/>
              <w:rPr>
                <w:rFonts w:cs="Tahoma"/>
                <w:sz w:val="18"/>
                <w:szCs w:val="18"/>
                <w:lang w:val="el-GR"/>
              </w:rPr>
            </w:pPr>
            <w:r w:rsidRPr="00EF2032">
              <w:rPr>
                <w:rFonts w:cs="Tahoma"/>
                <w:sz w:val="18"/>
                <w:szCs w:val="18"/>
                <w:lang w:val="el-GR"/>
              </w:rPr>
              <w:t>ΣΥΝΟΛΟ</w:t>
            </w:r>
          </w:p>
        </w:tc>
        <w:tc>
          <w:tcPr>
            <w:tcW w:w="338" w:type="pct"/>
            <w:vMerge/>
            <w:shd w:val="pct15" w:color="auto" w:fill="FFFFFF"/>
            <w:vAlign w:val="center"/>
          </w:tcPr>
          <w:p w14:paraId="1ED1423A" w14:textId="77777777" w:rsidR="009A7606" w:rsidRPr="00EF2032" w:rsidRDefault="009A7606" w:rsidP="009A7606">
            <w:pPr>
              <w:spacing w:after="0"/>
              <w:jc w:val="center"/>
              <w:rPr>
                <w:rFonts w:cs="Tahoma"/>
                <w:sz w:val="18"/>
                <w:szCs w:val="18"/>
                <w:lang w:val="el-GR"/>
              </w:rPr>
            </w:pPr>
          </w:p>
        </w:tc>
        <w:tc>
          <w:tcPr>
            <w:tcW w:w="787" w:type="pct"/>
            <w:vMerge/>
            <w:shd w:val="pct15" w:color="auto" w:fill="FFFFFF"/>
            <w:vAlign w:val="center"/>
          </w:tcPr>
          <w:p w14:paraId="5CE67C5E" w14:textId="77777777" w:rsidR="009A7606" w:rsidRPr="00EF2032" w:rsidRDefault="009A7606" w:rsidP="009A7606">
            <w:pPr>
              <w:spacing w:after="0"/>
              <w:jc w:val="center"/>
              <w:rPr>
                <w:rFonts w:cs="Tahoma"/>
                <w:sz w:val="18"/>
                <w:szCs w:val="18"/>
                <w:lang w:val="el-GR"/>
              </w:rPr>
            </w:pPr>
          </w:p>
        </w:tc>
        <w:tc>
          <w:tcPr>
            <w:tcW w:w="366" w:type="pct"/>
            <w:shd w:val="pct15" w:color="auto" w:fill="FFFFFF"/>
            <w:vAlign w:val="center"/>
          </w:tcPr>
          <w:p w14:paraId="113DFF10" w14:textId="7A941935" w:rsidR="009A7606" w:rsidRPr="00EF2032" w:rsidRDefault="009A7606" w:rsidP="009A7606">
            <w:pPr>
              <w:spacing w:after="0"/>
              <w:jc w:val="center"/>
              <w:rPr>
                <w:rFonts w:cs="Tahoma"/>
                <w:sz w:val="18"/>
                <w:szCs w:val="18"/>
                <w:lang w:val="el-GR"/>
              </w:rPr>
            </w:pPr>
            <w:r w:rsidRPr="009A7606">
              <w:rPr>
                <w:rFonts w:cs="Tahoma"/>
                <w:sz w:val="16"/>
                <w:szCs w:val="16"/>
                <w:lang w:val="el-GR"/>
              </w:rPr>
              <w:t>1</w:t>
            </w:r>
            <w:r w:rsidRPr="009A7606">
              <w:rPr>
                <w:rFonts w:cs="Tahoma"/>
                <w:sz w:val="16"/>
                <w:szCs w:val="16"/>
                <w:vertAlign w:val="superscript"/>
                <w:lang w:val="el-GR"/>
              </w:rPr>
              <w:t>ο</w:t>
            </w:r>
            <w:r w:rsidRPr="009A7606">
              <w:rPr>
                <w:rFonts w:cs="Tahoma"/>
                <w:sz w:val="16"/>
                <w:szCs w:val="16"/>
                <w:lang w:val="el-GR"/>
              </w:rPr>
              <w:t xml:space="preserve"> έτος</w:t>
            </w:r>
          </w:p>
        </w:tc>
        <w:tc>
          <w:tcPr>
            <w:tcW w:w="367" w:type="pct"/>
            <w:shd w:val="pct15" w:color="auto" w:fill="FFFFFF"/>
            <w:vAlign w:val="center"/>
          </w:tcPr>
          <w:p w14:paraId="126EC548" w14:textId="49B262E0" w:rsidR="009A7606" w:rsidRPr="00EF2032" w:rsidRDefault="009A7606" w:rsidP="009A7606">
            <w:pPr>
              <w:spacing w:after="0"/>
              <w:jc w:val="center"/>
              <w:rPr>
                <w:rFonts w:cs="Tahoma"/>
                <w:sz w:val="18"/>
                <w:szCs w:val="18"/>
                <w:lang w:val="el-GR"/>
              </w:rPr>
            </w:pPr>
            <w:r w:rsidRPr="009A7606">
              <w:rPr>
                <w:rFonts w:cs="Tahoma"/>
                <w:sz w:val="16"/>
                <w:szCs w:val="16"/>
                <w:lang w:val="el-GR"/>
              </w:rPr>
              <w:t>2</w:t>
            </w:r>
            <w:r w:rsidRPr="009A7606">
              <w:rPr>
                <w:rFonts w:cs="Tahoma"/>
                <w:sz w:val="16"/>
                <w:szCs w:val="16"/>
                <w:vertAlign w:val="superscript"/>
                <w:lang w:val="el-GR"/>
              </w:rPr>
              <w:t>ο</w:t>
            </w:r>
            <w:r w:rsidRPr="009A7606">
              <w:rPr>
                <w:rFonts w:cs="Tahoma"/>
                <w:sz w:val="16"/>
                <w:szCs w:val="16"/>
                <w:lang w:val="el-GR"/>
              </w:rPr>
              <w:t xml:space="preserve"> έτος</w:t>
            </w:r>
          </w:p>
        </w:tc>
        <w:tc>
          <w:tcPr>
            <w:tcW w:w="366" w:type="pct"/>
            <w:shd w:val="pct15" w:color="auto" w:fill="FFFFFF"/>
            <w:vAlign w:val="center"/>
          </w:tcPr>
          <w:p w14:paraId="3E932509" w14:textId="09D89C34" w:rsidR="009A7606" w:rsidRPr="00EF2032" w:rsidRDefault="009A7606" w:rsidP="009A7606">
            <w:pPr>
              <w:spacing w:after="0"/>
              <w:jc w:val="center"/>
              <w:rPr>
                <w:rFonts w:cs="Tahoma"/>
                <w:sz w:val="18"/>
                <w:szCs w:val="18"/>
                <w:lang w:val="el-GR"/>
              </w:rPr>
            </w:pPr>
            <w:r w:rsidRPr="009A7606">
              <w:rPr>
                <w:rFonts w:cs="Tahoma"/>
                <w:sz w:val="16"/>
                <w:szCs w:val="16"/>
                <w:lang w:val="el-GR"/>
              </w:rPr>
              <w:t>3</w:t>
            </w:r>
            <w:r w:rsidRPr="009A7606">
              <w:rPr>
                <w:rFonts w:cs="Tahoma"/>
                <w:sz w:val="16"/>
                <w:szCs w:val="16"/>
                <w:vertAlign w:val="superscript"/>
                <w:lang w:val="el-GR"/>
              </w:rPr>
              <w:t>ο</w:t>
            </w:r>
            <w:r w:rsidRPr="009A7606">
              <w:rPr>
                <w:rFonts w:cs="Tahoma"/>
                <w:sz w:val="16"/>
                <w:szCs w:val="16"/>
                <w:lang w:val="el-GR"/>
              </w:rPr>
              <w:t xml:space="preserve"> έτος</w:t>
            </w:r>
          </w:p>
        </w:tc>
        <w:tc>
          <w:tcPr>
            <w:tcW w:w="366" w:type="pct"/>
            <w:shd w:val="pct15" w:color="auto" w:fill="FFFFFF"/>
            <w:vAlign w:val="center"/>
          </w:tcPr>
          <w:p w14:paraId="519EF66B" w14:textId="55ED2558" w:rsidR="009A7606" w:rsidRPr="00EF2032" w:rsidRDefault="009A7606" w:rsidP="009A7606">
            <w:pPr>
              <w:spacing w:after="0"/>
              <w:jc w:val="center"/>
              <w:rPr>
                <w:rFonts w:cs="Tahoma"/>
                <w:sz w:val="18"/>
                <w:szCs w:val="18"/>
                <w:lang w:val="el-GR"/>
              </w:rPr>
            </w:pPr>
            <w:r w:rsidRPr="009A7606">
              <w:rPr>
                <w:rFonts w:cs="Tahoma"/>
                <w:sz w:val="16"/>
                <w:szCs w:val="16"/>
                <w:lang w:val="el-GR"/>
              </w:rPr>
              <w:t>4</w:t>
            </w:r>
            <w:r w:rsidRPr="009A7606">
              <w:rPr>
                <w:rFonts w:cs="Tahoma"/>
                <w:sz w:val="16"/>
                <w:szCs w:val="16"/>
                <w:vertAlign w:val="superscript"/>
                <w:lang w:val="el-GR"/>
              </w:rPr>
              <w:t>ο</w:t>
            </w:r>
            <w:r w:rsidRPr="009A7606">
              <w:rPr>
                <w:rFonts w:cs="Tahoma"/>
                <w:sz w:val="16"/>
                <w:szCs w:val="16"/>
                <w:lang w:val="el-GR"/>
              </w:rPr>
              <w:t xml:space="preserve"> έτος</w:t>
            </w:r>
          </w:p>
        </w:tc>
      </w:tr>
      <w:tr w:rsidR="009A7606" w:rsidRPr="00EF2032" w14:paraId="592802B6" w14:textId="5A604774" w:rsidTr="009A7606">
        <w:trPr>
          <w:trHeight w:val="340"/>
        </w:trPr>
        <w:tc>
          <w:tcPr>
            <w:tcW w:w="208" w:type="pct"/>
            <w:vAlign w:val="center"/>
          </w:tcPr>
          <w:p w14:paraId="6A345160" w14:textId="2EE94B9C" w:rsidR="009A7606" w:rsidRPr="00EF2032" w:rsidRDefault="009A7606" w:rsidP="00C4217E">
            <w:pPr>
              <w:spacing w:before="100" w:beforeAutospacing="1" w:after="100" w:afterAutospacing="1"/>
              <w:rPr>
                <w:rFonts w:cs="Tahoma"/>
                <w:sz w:val="18"/>
                <w:szCs w:val="18"/>
                <w:lang w:val="en-US"/>
              </w:rPr>
            </w:pPr>
            <w:r w:rsidRPr="00EF2032">
              <w:rPr>
                <w:rFonts w:cs="Tahoma"/>
                <w:sz w:val="18"/>
                <w:szCs w:val="18"/>
                <w:lang w:val="en-US"/>
              </w:rPr>
              <w:t>1</w:t>
            </w:r>
          </w:p>
        </w:tc>
        <w:tc>
          <w:tcPr>
            <w:tcW w:w="778" w:type="pct"/>
            <w:vAlign w:val="center"/>
          </w:tcPr>
          <w:p w14:paraId="7422C163" w14:textId="15B5D7D2" w:rsidR="009A7606" w:rsidRPr="00EF2032" w:rsidRDefault="009A7606" w:rsidP="00C4217E">
            <w:pPr>
              <w:spacing w:before="100" w:beforeAutospacing="1" w:after="100" w:afterAutospacing="1"/>
              <w:rPr>
                <w:rFonts w:cs="Tahoma"/>
                <w:sz w:val="18"/>
                <w:szCs w:val="18"/>
                <w:lang w:val="el-GR"/>
              </w:rPr>
            </w:pPr>
            <w:r w:rsidRPr="00EF2032">
              <w:rPr>
                <w:sz w:val="18"/>
                <w:szCs w:val="18"/>
                <w:lang w:val="el-GR"/>
              </w:rPr>
              <w:t>Λογισμικό Πλατφόρμας ΕΠΑΔ</w:t>
            </w:r>
          </w:p>
        </w:tc>
        <w:tc>
          <w:tcPr>
            <w:tcW w:w="306" w:type="pct"/>
            <w:vAlign w:val="center"/>
          </w:tcPr>
          <w:p w14:paraId="7461FA48" w14:textId="77777777" w:rsidR="009A7606" w:rsidRPr="00EF2032" w:rsidRDefault="009A7606" w:rsidP="00C4217E">
            <w:pPr>
              <w:spacing w:before="100" w:beforeAutospacing="1" w:after="100" w:afterAutospacing="1"/>
              <w:rPr>
                <w:rFonts w:cs="Tahoma"/>
                <w:sz w:val="18"/>
                <w:szCs w:val="18"/>
                <w:lang w:val="el-GR"/>
              </w:rPr>
            </w:pPr>
          </w:p>
        </w:tc>
        <w:tc>
          <w:tcPr>
            <w:tcW w:w="386" w:type="pct"/>
            <w:vAlign w:val="center"/>
          </w:tcPr>
          <w:p w14:paraId="6DCB9E28" w14:textId="77777777" w:rsidR="009A7606" w:rsidRPr="00EF2032" w:rsidRDefault="009A7606" w:rsidP="00C4217E">
            <w:pPr>
              <w:spacing w:before="100" w:beforeAutospacing="1" w:after="100" w:afterAutospacing="1"/>
              <w:rPr>
                <w:rFonts w:cs="Tahoma"/>
                <w:sz w:val="18"/>
                <w:szCs w:val="18"/>
                <w:lang w:val="el-GR"/>
              </w:rPr>
            </w:pPr>
          </w:p>
        </w:tc>
        <w:tc>
          <w:tcPr>
            <w:tcW w:w="393" w:type="pct"/>
            <w:vAlign w:val="center"/>
          </w:tcPr>
          <w:p w14:paraId="377F4411" w14:textId="77777777" w:rsidR="009A7606" w:rsidRPr="00EF2032" w:rsidRDefault="009A7606" w:rsidP="00C4217E">
            <w:pPr>
              <w:spacing w:before="100" w:beforeAutospacing="1" w:after="100" w:afterAutospacing="1"/>
              <w:rPr>
                <w:rFonts w:cs="Tahoma"/>
                <w:sz w:val="18"/>
                <w:szCs w:val="18"/>
                <w:lang w:val="el-GR"/>
              </w:rPr>
            </w:pPr>
          </w:p>
        </w:tc>
        <w:tc>
          <w:tcPr>
            <w:tcW w:w="339" w:type="pct"/>
            <w:vAlign w:val="center"/>
          </w:tcPr>
          <w:p w14:paraId="28630A6E" w14:textId="77777777" w:rsidR="009A7606" w:rsidRPr="00EF2032" w:rsidRDefault="009A7606" w:rsidP="00C4217E">
            <w:pPr>
              <w:spacing w:before="100" w:beforeAutospacing="1" w:after="100" w:afterAutospacing="1"/>
              <w:rPr>
                <w:rFonts w:cs="Tahoma"/>
                <w:sz w:val="18"/>
                <w:szCs w:val="18"/>
                <w:lang w:val="el-GR"/>
              </w:rPr>
            </w:pPr>
          </w:p>
        </w:tc>
        <w:tc>
          <w:tcPr>
            <w:tcW w:w="338" w:type="pct"/>
            <w:vAlign w:val="center"/>
          </w:tcPr>
          <w:p w14:paraId="7A93F806" w14:textId="77777777" w:rsidR="009A7606" w:rsidRPr="00EF2032" w:rsidRDefault="009A7606" w:rsidP="00C4217E">
            <w:pPr>
              <w:spacing w:before="100" w:beforeAutospacing="1" w:after="100" w:afterAutospacing="1"/>
              <w:rPr>
                <w:rFonts w:cs="Tahoma"/>
                <w:sz w:val="18"/>
                <w:szCs w:val="18"/>
                <w:lang w:val="el-GR"/>
              </w:rPr>
            </w:pPr>
          </w:p>
        </w:tc>
        <w:tc>
          <w:tcPr>
            <w:tcW w:w="787" w:type="pct"/>
            <w:vAlign w:val="center"/>
          </w:tcPr>
          <w:p w14:paraId="199EE4C2" w14:textId="77777777" w:rsidR="009A7606" w:rsidRPr="00EF2032" w:rsidRDefault="009A7606" w:rsidP="00C4217E">
            <w:pPr>
              <w:spacing w:before="100" w:beforeAutospacing="1" w:after="100" w:afterAutospacing="1"/>
              <w:rPr>
                <w:rFonts w:cs="Tahoma"/>
                <w:sz w:val="18"/>
                <w:szCs w:val="18"/>
                <w:lang w:val="el-GR"/>
              </w:rPr>
            </w:pPr>
          </w:p>
        </w:tc>
        <w:tc>
          <w:tcPr>
            <w:tcW w:w="366" w:type="pct"/>
            <w:vAlign w:val="center"/>
          </w:tcPr>
          <w:p w14:paraId="7FBAB393" w14:textId="77777777" w:rsidR="009A7606" w:rsidRPr="00EF2032" w:rsidRDefault="009A7606" w:rsidP="00C4217E">
            <w:pPr>
              <w:spacing w:before="100" w:beforeAutospacing="1" w:after="100" w:afterAutospacing="1"/>
              <w:rPr>
                <w:rFonts w:cs="Tahoma"/>
                <w:sz w:val="18"/>
                <w:szCs w:val="18"/>
                <w:lang w:val="el-GR"/>
              </w:rPr>
            </w:pPr>
          </w:p>
        </w:tc>
        <w:tc>
          <w:tcPr>
            <w:tcW w:w="367" w:type="pct"/>
            <w:vAlign w:val="center"/>
          </w:tcPr>
          <w:p w14:paraId="38880B15" w14:textId="77777777" w:rsidR="009A7606" w:rsidRPr="00EF2032" w:rsidRDefault="009A7606" w:rsidP="00C4217E">
            <w:pPr>
              <w:spacing w:before="100" w:beforeAutospacing="1" w:after="100" w:afterAutospacing="1"/>
              <w:rPr>
                <w:rFonts w:cs="Tahoma"/>
                <w:sz w:val="18"/>
                <w:szCs w:val="18"/>
                <w:lang w:val="el-GR"/>
              </w:rPr>
            </w:pPr>
          </w:p>
        </w:tc>
        <w:tc>
          <w:tcPr>
            <w:tcW w:w="366" w:type="pct"/>
            <w:vAlign w:val="center"/>
          </w:tcPr>
          <w:p w14:paraId="561E080F" w14:textId="77777777" w:rsidR="009A7606" w:rsidRPr="00EF2032" w:rsidRDefault="009A7606" w:rsidP="00C4217E">
            <w:pPr>
              <w:spacing w:before="100" w:beforeAutospacing="1" w:after="100" w:afterAutospacing="1"/>
              <w:rPr>
                <w:rFonts w:cs="Tahoma"/>
                <w:sz w:val="18"/>
                <w:szCs w:val="18"/>
                <w:lang w:val="el-GR"/>
              </w:rPr>
            </w:pPr>
          </w:p>
        </w:tc>
        <w:tc>
          <w:tcPr>
            <w:tcW w:w="366" w:type="pct"/>
          </w:tcPr>
          <w:p w14:paraId="3AA20C26" w14:textId="77777777" w:rsidR="009A7606" w:rsidRPr="00EF2032" w:rsidRDefault="009A7606" w:rsidP="00C4217E">
            <w:pPr>
              <w:spacing w:before="100" w:beforeAutospacing="1" w:after="100" w:afterAutospacing="1"/>
              <w:rPr>
                <w:rFonts w:cs="Tahoma"/>
                <w:sz w:val="18"/>
                <w:szCs w:val="18"/>
                <w:lang w:val="el-GR"/>
              </w:rPr>
            </w:pPr>
          </w:p>
        </w:tc>
      </w:tr>
      <w:tr w:rsidR="009A7606" w:rsidRPr="00EF2032" w14:paraId="616F2D32" w14:textId="75B8F3EE" w:rsidTr="009A7606">
        <w:trPr>
          <w:trHeight w:val="340"/>
        </w:trPr>
        <w:tc>
          <w:tcPr>
            <w:tcW w:w="208" w:type="pct"/>
            <w:vAlign w:val="center"/>
          </w:tcPr>
          <w:p w14:paraId="6EFCE318" w14:textId="47067EE8" w:rsidR="009A7606" w:rsidRPr="00EF2032" w:rsidRDefault="009A7606" w:rsidP="00C4217E">
            <w:pPr>
              <w:spacing w:before="100" w:beforeAutospacing="1" w:after="100" w:afterAutospacing="1"/>
              <w:rPr>
                <w:rFonts w:cs="Tahoma"/>
                <w:sz w:val="18"/>
                <w:szCs w:val="18"/>
                <w:lang w:val="en-US"/>
              </w:rPr>
            </w:pPr>
            <w:r w:rsidRPr="00EF2032">
              <w:rPr>
                <w:rFonts w:cs="Tahoma"/>
                <w:sz w:val="18"/>
                <w:szCs w:val="18"/>
                <w:lang w:val="en-US"/>
              </w:rPr>
              <w:t>2</w:t>
            </w:r>
          </w:p>
        </w:tc>
        <w:tc>
          <w:tcPr>
            <w:tcW w:w="778" w:type="pct"/>
            <w:vAlign w:val="center"/>
          </w:tcPr>
          <w:p w14:paraId="76A10DE5" w14:textId="3935BF8A" w:rsidR="009A7606" w:rsidRPr="00EF2032" w:rsidRDefault="009A7606" w:rsidP="00C4217E">
            <w:pPr>
              <w:spacing w:before="100" w:beforeAutospacing="1" w:after="100" w:afterAutospacing="1"/>
              <w:rPr>
                <w:rFonts w:cs="Tahoma"/>
                <w:sz w:val="18"/>
                <w:szCs w:val="18"/>
                <w:lang w:val="el-GR"/>
              </w:rPr>
            </w:pPr>
            <w:r w:rsidRPr="00EF2032">
              <w:rPr>
                <w:sz w:val="18"/>
                <w:szCs w:val="18"/>
                <w:lang w:val="el-GR"/>
              </w:rPr>
              <w:t>Λογισμικό Παρατηρητηρίου Γραφειοκρατίας</w:t>
            </w:r>
          </w:p>
        </w:tc>
        <w:tc>
          <w:tcPr>
            <w:tcW w:w="306" w:type="pct"/>
            <w:vAlign w:val="center"/>
          </w:tcPr>
          <w:p w14:paraId="1B9F05E7" w14:textId="77777777" w:rsidR="009A7606" w:rsidRPr="00EF2032" w:rsidRDefault="009A7606" w:rsidP="00C4217E">
            <w:pPr>
              <w:spacing w:before="100" w:beforeAutospacing="1" w:after="100" w:afterAutospacing="1"/>
              <w:rPr>
                <w:rFonts w:cs="Tahoma"/>
                <w:sz w:val="18"/>
                <w:szCs w:val="18"/>
                <w:lang w:val="el-GR"/>
              </w:rPr>
            </w:pPr>
          </w:p>
        </w:tc>
        <w:tc>
          <w:tcPr>
            <w:tcW w:w="386" w:type="pct"/>
            <w:vAlign w:val="center"/>
          </w:tcPr>
          <w:p w14:paraId="3EB21E33" w14:textId="77777777" w:rsidR="009A7606" w:rsidRPr="00EF2032" w:rsidRDefault="009A7606" w:rsidP="00C4217E">
            <w:pPr>
              <w:spacing w:before="100" w:beforeAutospacing="1" w:after="100" w:afterAutospacing="1"/>
              <w:rPr>
                <w:rFonts w:cs="Tahoma"/>
                <w:sz w:val="18"/>
                <w:szCs w:val="18"/>
                <w:lang w:val="el-GR"/>
              </w:rPr>
            </w:pPr>
          </w:p>
        </w:tc>
        <w:tc>
          <w:tcPr>
            <w:tcW w:w="393" w:type="pct"/>
            <w:vAlign w:val="center"/>
          </w:tcPr>
          <w:p w14:paraId="523D559B" w14:textId="77777777" w:rsidR="009A7606" w:rsidRPr="00EF2032" w:rsidRDefault="009A7606" w:rsidP="00C4217E">
            <w:pPr>
              <w:spacing w:before="100" w:beforeAutospacing="1" w:after="100" w:afterAutospacing="1"/>
              <w:rPr>
                <w:rFonts w:cs="Tahoma"/>
                <w:sz w:val="18"/>
                <w:szCs w:val="18"/>
                <w:lang w:val="el-GR"/>
              </w:rPr>
            </w:pPr>
          </w:p>
        </w:tc>
        <w:tc>
          <w:tcPr>
            <w:tcW w:w="339" w:type="pct"/>
            <w:vAlign w:val="center"/>
          </w:tcPr>
          <w:p w14:paraId="1609F54D" w14:textId="77777777" w:rsidR="009A7606" w:rsidRPr="00EF2032" w:rsidRDefault="009A7606" w:rsidP="00C4217E">
            <w:pPr>
              <w:spacing w:before="100" w:beforeAutospacing="1" w:after="100" w:afterAutospacing="1"/>
              <w:rPr>
                <w:rFonts w:cs="Tahoma"/>
                <w:sz w:val="18"/>
                <w:szCs w:val="18"/>
                <w:lang w:val="el-GR"/>
              </w:rPr>
            </w:pPr>
          </w:p>
        </w:tc>
        <w:tc>
          <w:tcPr>
            <w:tcW w:w="338" w:type="pct"/>
            <w:vAlign w:val="center"/>
          </w:tcPr>
          <w:p w14:paraId="17144438" w14:textId="77777777" w:rsidR="009A7606" w:rsidRPr="00EF2032" w:rsidRDefault="009A7606" w:rsidP="00C4217E">
            <w:pPr>
              <w:spacing w:before="100" w:beforeAutospacing="1" w:after="100" w:afterAutospacing="1"/>
              <w:rPr>
                <w:rFonts w:cs="Tahoma"/>
                <w:sz w:val="18"/>
                <w:szCs w:val="18"/>
                <w:lang w:val="el-GR"/>
              </w:rPr>
            </w:pPr>
          </w:p>
        </w:tc>
        <w:tc>
          <w:tcPr>
            <w:tcW w:w="787" w:type="pct"/>
            <w:vAlign w:val="center"/>
          </w:tcPr>
          <w:p w14:paraId="7F89E97D" w14:textId="77777777" w:rsidR="009A7606" w:rsidRPr="00EF2032" w:rsidRDefault="009A7606" w:rsidP="00C4217E">
            <w:pPr>
              <w:spacing w:before="100" w:beforeAutospacing="1" w:after="100" w:afterAutospacing="1"/>
              <w:rPr>
                <w:rFonts w:cs="Tahoma"/>
                <w:sz w:val="18"/>
                <w:szCs w:val="18"/>
                <w:lang w:val="el-GR"/>
              </w:rPr>
            </w:pPr>
          </w:p>
        </w:tc>
        <w:tc>
          <w:tcPr>
            <w:tcW w:w="366" w:type="pct"/>
            <w:vAlign w:val="center"/>
          </w:tcPr>
          <w:p w14:paraId="68CF55BF" w14:textId="77777777" w:rsidR="009A7606" w:rsidRPr="00EF2032" w:rsidRDefault="009A7606" w:rsidP="00C4217E">
            <w:pPr>
              <w:spacing w:before="100" w:beforeAutospacing="1" w:after="100" w:afterAutospacing="1"/>
              <w:rPr>
                <w:rFonts w:cs="Tahoma"/>
                <w:sz w:val="18"/>
                <w:szCs w:val="18"/>
                <w:lang w:val="el-GR"/>
              </w:rPr>
            </w:pPr>
          </w:p>
        </w:tc>
        <w:tc>
          <w:tcPr>
            <w:tcW w:w="367" w:type="pct"/>
            <w:vAlign w:val="center"/>
          </w:tcPr>
          <w:p w14:paraId="75196B9B" w14:textId="77777777" w:rsidR="009A7606" w:rsidRPr="00EF2032" w:rsidRDefault="009A7606" w:rsidP="00C4217E">
            <w:pPr>
              <w:spacing w:before="100" w:beforeAutospacing="1" w:after="100" w:afterAutospacing="1"/>
              <w:rPr>
                <w:rFonts w:cs="Tahoma"/>
                <w:sz w:val="18"/>
                <w:szCs w:val="18"/>
                <w:lang w:val="el-GR"/>
              </w:rPr>
            </w:pPr>
          </w:p>
        </w:tc>
        <w:tc>
          <w:tcPr>
            <w:tcW w:w="366" w:type="pct"/>
            <w:vAlign w:val="center"/>
          </w:tcPr>
          <w:p w14:paraId="6B4216BC" w14:textId="77777777" w:rsidR="009A7606" w:rsidRPr="00EF2032" w:rsidRDefault="009A7606" w:rsidP="00C4217E">
            <w:pPr>
              <w:spacing w:before="100" w:beforeAutospacing="1" w:after="100" w:afterAutospacing="1"/>
              <w:rPr>
                <w:rFonts w:cs="Tahoma"/>
                <w:sz w:val="18"/>
                <w:szCs w:val="18"/>
                <w:lang w:val="el-GR"/>
              </w:rPr>
            </w:pPr>
          </w:p>
        </w:tc>
        <w:tc>
          <w:tcPr>
            <w:tcW w:w="366" w:type="pct"/>
          </w:tcPr>
          <w:p w14:paraId="5372E167" w14:textId="77777777" w:rsidR="009A7606" w:rsidRPr="00EF2032" w:rsidRDefault="009A7606" w:rsidP="00C4217E">
            <w:pPr>
              <w:spacing w:before="100" w:beforeAutospacing="1" w:after="100" w:afterAutospacing="1"/>
              <w:rPr>
                <w:rFonts w:cs="Tahoma"/>
                <w:sz w:val="18"/>
                <w:szCs w:val="18"/>
                <w:lang w:val="el-GR"/>
              </w:rPr>
            </w:pPr>
          </w:p>
        </w:tc>
      </w:tr>
      <w:tr w:rsidR="009A7606" w:rsidRPr="00EF2032" w14:paraId="7F4D8958" w14:textId="793E14A4" w:rsidTr="009A7606">
        <w:trPr>
          <w:trHeight w:val="340"/>
        </w:trPr>
        <w:tc>
          <w:tcPr>
            <w:tcW w:w="208" w:type="pct"/>
            <w:tcBorders>
              <w:bottom w:val="single" w:sz="4" w:space="0" w:color="auto"/>
            </w:tcBorders>
            <w:vAlign w:val="center"/>
          </w:tcPr>
          <w:p w14:paraId="0125BD98" w14:textId="5F3F5EF3" w:rsidR="009A7606" w:rsidRPr="00EF2032" w:rsidRDefault="009A7606" w:rsidP="00C4217E">
            <w:pPr>
              <w:spacing w:before="100" w:beforeAutospacing="1" w:after="100" w:afterAutospacing="1"/>
              <w:rPr>
                <w:rFonts w:cs="Tahoma"/>
                <w:sz w:val="18"/>
                <w:szCs w:val="18"/>
                <w:lang w:val="en-US"/>
              </w:rPr>
            </w:pPr>
            <w:r w:rsidRPr="00EF2032">
              <w:rPr>
                <w:rFonts w:cs="Tahoma"/>
                <w:sz w:val="18"/>
                <w:szCs w:val="18"/>
                <w:lang w:val="en-US"/>
              </w:rPr>
              <w:t>3</w:t>
            </w:r>
          </w:p>
        </w:tc>
        <w:tc>
          <w:tcPr>
            <w:tcW w:w="778" w:type="pct"/>
            <w:tcBorders>
              <w:bottom w:val="single" w:sz="4" w:space="0" w:color="auto"/>
            </w:tcBorders>
            <w:vAlign w:val="center"/>
          </w:tcPr>
          <w:p w14:paraId="1FE72F50" w14:textId="60B90BAE" w:rsidR="009A7606" w:rsidRPr="00EF2032" w:rsidRDefault="009A7606" w:rsidP="00C4217E">
            <w:pPr>
              <w:spacing w:before="100" w:beforeAutospacing="1" w:after="100" w:afterAutospacing="1"/>
              <w:rPr>
                <w:rFonts w:cs="Tahoma"/>
                <w:sz w:val="18"/>
                <w:szCs w:val="18"/>
                <w:lang w:val="en-US"/>
              </w:rPr>
            </w:pPr>
            <w:r w:rsidRPr="00EF2032">
              <w:rPr>
                <w:rFonts w:cs="Tahoma"/>
                <w:sz w:val="18"/>
                <w:szCs w:val="18"/>
                <w:lang w:val="en-US"/>
              </w:rPr>
              <w:t>…….</w:t>
            </w:r>
          </w:p>
        </w:tc>
        <w:tc>
          <w:tcPr>
            <w:tcW w:w="306" w:type="pct"/>
            <w:tcBorders>
              <w:bottom w:val="single" w:sz="4" w:space="0" w:color="auto"/>
            </w:tcBorders>
            <w:vAlign w:val="center"/>
          </w:tcPr>
          <w:p w14:paraId="030EC14C" w14:textId="77777777" w:rsidR="009A7606" w:rsidRPr="00EF2032" w:rsidRDefault="009A7606" w:rsidP="00C4217E">
            <w:pPr>
              <w:spacing w:before="100" w:beforeAutospacing="1" w:after="100" w:afterAutospacing="1"/>
              <w:rPr>
                <w:rFonts w:cs="Tahoma"/>
                <w:sz w:val="18"/>
                <w:szCs w:val="18"/>
                <w:lang w:val="el-GR"/>
              </w:rPr>
            </w:pPr>
          </w:p>
        </w:tc>
        <w:tc>
          <w:tcPr>
            <w:tcW w:w="386" w:type="pct"/>
            <w:tcBorders>
              <w:bottom w:val="single" w:sz="4" w:space="0" w:color="auto"/>
            </w:tcBorders>
            <w:vAlign w:val="center"/>
          </w:tcPr>
          <w:p w14:paraId="681A262F" w14:textId="77777777" w:rsidR="009A7606" w:rsidRPr="00EF2032" w:rsidRDefault="009A7606" w:rsidP="00C4217E">
            <w:pPr>
              <w:spacing w:before="100" w:beforeAutospacing="1" w:after="100" w:afterAutospacing="1"/>
              <w:rPr>
                <w:rFonts w:cs="Tahoma"/>
                <w:sz w:val="18"/>
                <w:szCs w:val="18"/>
                <w:lang w:val="el-GR"/>
              </w:rPr>
            </w:pPr>
          </w:p>
        </w:tc>
        <w:tc>
          <w:tcPr>
            <w:tcW w:w="393" w:type="pct"/>
            <w:tcBorders>
              <w:bottom w:val="single" w:sz="4" w:space="0" w:color="auto"/>
            </w:tcBorders>
            <w:vAlign w:val="center"/>
          </w:tcPr>
          <w:p w14:paraId="4E37C9A8" w14:textId="77777777" w:rsidR="009A7606" w:rsidRPr="00EF2032" w:rsidRDefault="009A7606" w:rsidP="00C4217E">
            <w:pPr>
              <w:spacing w:before="100" w:beforeAutospacing="1" w:after="100" w:afterAutospacing="1"/>
              <w:rPr>
                <w:rFonts w:cs="Tahoma"/>
                <w:sz w:val="18"/>
                <w:szCs w:val="18"/>
                <w:lang w:val="el-GR"/>
              </w:rPr>
            </w:pPr>
          </w:p>
        </w:tc>
        <w:tc>
          <w:tcPr>
            <w:tcW w:w="339" w:type="pct"/>
            <w:vAlign w:val="center"/>
          </w:tcPr>
          <w:p w14:paraId="4D400C65" w14:textId="77777777" w:rsidR="009A7606" w:rsidRPr="00EF2032" w:rsidRDefault="009A7606" w:rsidP="00C4217E">
            <w:pPr>
              <w:spacing w:before="100" w:beforeAutospacing="1" w:after="100" w:afterAutospacing="1"/>
              <w:rPr>
                <w:rFonts w:cs="Tahoma"/>
                <w:sz w:val="18"/>
                <w:szCs w:val="18"/>
                <w:lang w:val="el-GR"/>
              </w:rPr>
            </w:pPr>
          </w:p>
        </w:tc>
        <w:tc>
          <w:tcPr>
            <w:tcW w:w="338" w:type="pct"/>
            <w:vAlign w:val="center"/>
          </w:tcPr>
          <w:p w14:paraId="2D285AC8" w14:textId="77777777" w:rsidR="009A7606" w:rsidRPr="00EF2032" w:rsidRDefault="009A7606" w:rsidP="00C4217E">
            <w:pPr>
              <w:spacing w:before="100" w:beforeAutospacing="1" w:after="100" w:afterAutospacing="1"/>
              <w:rPr>
                <w:rFonts w:cs="Tahoma"/>
                <w:sz w:val="18"/>
                <w:szCs w:val="18"/>
                <w:lang w:val="el-GR"/>
              </w:rPr>
            </w:pPr>
          </w:p>
        </w:tc>
        <w:tc>
          <w:tcPr>
            <w:tcW w:w="787" w:type="pct"/>
            <w:vAlign w:val="center"/>
          </w:tcPr>
          <w:p w14:paraId="002F6734" w14:textId="77777777" w:rsidR="009A7606" w:rsidRPr="00EF2032" w:rsidRDefault="009A7606" w:rsidP="00C4217E">
            <w:pPr>
              <w:spacing w:before="100" w:beforeAutospacing="1" w:after="100" w:afterAutospacing="1"/>
              <w:rPr>
                <w:rFonts w:cs="Tahoma"/>
                <w:sz w:val="18"/>
                <w:szCs w:val="18"/>
                <w:lang w:val="el-GR"/>
              </w:rPr>
            </w:pPr>
          </w:p>
        </w:tc>
        <w:tc>
          <w:tcPr>
            <w:tcW w:w="366" w:type="pct"/>
            <w:vAlign w:val="center"/>
          </w:tcPr>
          <w:p w14:paraId="3596E060" w14:textId="77777777" w:rsidR="009A7606" w:rsidRPr="00EF2032" w:rsidRDefault="009A7606" w:rsidP="00C4217E">
            <w:pPr>
              <w:spacing w:before="100" w:beforeAutospacing="1" w:after="100" w:afterAutospacing="1"/>
              <w:rPr>
                <w:rFonts w:cs="Tahoma"/>
                <w:sz w:val="18"/>
                <w:szCs w:val="18"/>
                <w:lang w:val="el-GR"/>
              </w:rPr>
            </w:pPr>
          </w:p>
        </w:tc>
        <w:tc>
          <w:tcPr>
            <w:tcW w:w="367" w:type="pct"/>
            <w:vAlign w:val="center"/>
          </w:tcPr>
          <w:p w14:paraId="782A9C56" w14:textId="77777777" w:rsidR="009A7606" w:rsidRPr="00EF2032" w:rsidRDefault="009A7606" w:rsidP="00C4217E">
            <w:pPr>
              <w:spacing w:before="100" w:beforeAutospacing="1" w:after="100" w:afterAutospacing="1"/>
              <w:rPr>
                <w:rFonts w:cs="Tahoma"/>
                <w:sz w:val="18"/>
                <w:szCs w:val="18"/>
                <w:lang w:val="el-GR"/>
              </w:rPr>
            </w:pPr>
          </w:p>
        </w:tc>
        <w:tc>
          <w:tcPr>
            <w:tcW w:w="366" w:type="pct"/>
            <w:vAlign w:val="center"/>
          </w:tcPr>
          <w:p w14:paraId="15BC9930" w14:textId="77777777" w:rsidR="009A7606" w:rsidRPr="00EF2032" w:rsidRDefault="009A7606" w:rsidP="00C4217E">
            <w:pPr>
              <w:spacing w:before="100" w:beforeAutospacing="1" w:after="100" w:afterAutospacing="1"/>
              <w:rPr>
                <w:rFonts w:cs="Tahoma"/>
                <w:sz w:val="18"/>
                <w:szCs w:val="18"/>
                <w:lang w:val="el-GR"/>
              </w:rPr>
            </w:pPr>
          </w:p>
        </w:tc>
        <w:tc>
          <w:tcPr>
            <w:tcW w:w="366" w:type="pct"/>
          </w:tcPr>
          <w:p w14:paraId="5DAACAD1" w14:textId="77777777" w:rsidR="009A7606" w:rsidRPr="00EF2032" w:rsidRDefault="009A7606" w:rsidP="00C4217E">
            <w:pPr>
              <w:spacing w:before="100" w:beforeAutospacing="1" w:after="100" w:afterAutospacing="1"/>
              <w:rPr>
                <w:rFonts w:cs="Tahoma"/>
                <w:sz w:val="18"/>
                <w:szCs w:val="18"/>
                <w:lang w:val="el-GR"/>
              </w:rPr>
            </w:pPr>
          </w:p>
        </w:tc>
      </w:tr>
      <w:tr w:rsidR="009A7606" w:rsidRPr="00EF2032" w14:paraId="33091B25" w14:textId="7C339BD9" w:rsidTr="009A7606">
        <w:trPr>
          <w:trHeight w:val="340"/>
        </w:trPr>
        <w:tc>
          <w:tcPr>
            <w:tcW w:w="2071" w:type="pct"/>
            <w:gridSpan w:val="5"/>
            <w:shd w:val="pct15" w:color="auto" w:fill="FFFFFF"/>
            <w:vAlign w:val="center"/>
          </w:tcPr>
          <w:p w14:paraId="5C9AFD09" w14:textId="535B4081" w:rsidR="009A7606" w:rsidRPr="00EF2032" w:rsidRDefault="009A7606" w:rsidP="00C4217E">
            <w:pPr>
              <w:spacing w:before="100" w:beforeAutospacing="1" w:after="100" w:afterAutospacing="1"/>
              <w:jc w:val="center"/>
              <w:rPr>
                <w:rFonts w:cs="Tahoma"/>
                <w:sz w:val="18"/>
                <w:szCs w:val="18"/>
                <w:lang w:val="el-GR"/>
              </w:rPr>
            </w:pPr>
            <w:r w:rsidRPr="00EF2032">
              <w:rPr>
                <w:rFonts w:cs="Tahoma"/>
                <w:b/>
                <w:sz w:val="18"/>
                <w:szCs w:val="18"/>
                <w:lang w:val="el-GR"/>
              </w:rPr>
              <w:t>ΣΥΝΟΛΟ</w:t>
            </w:r>
          </w:p>
        </w:tc>
        <w:tc>
          <w:tcPr>
            <w:tcW w:w="339" w:type="pct"/>
            <w:vAlign w:val="center"/>
          </w:tcPr>
          <w:p w14:paraId="40EA3D14" w14:textId="77777777" w:rsidR="009A7606" w:rsidRPr="00EF2032" w:rsidRDefault="009A7606" w:rsidP="00C4217E">
            <w:pPr>
              <w:spacing w:before="100" w:beforeAutospacing="1" w:after="100" w:afterAutospacing="1"/>
              <w:rPr>
                <w:rFonts w:cs="Tahoma"/>
                <w:sz w:val="18"/>
                <w:szCs w:val="18"/>
                <w:lang w:val="el-GR"/>
              </w:rPr>
            </w:pPr>
          </w:p>
        </w:tc>
        <w:tc>
          <w:tcPr>
            <w:tcW w:w="338" w:type="pct"/>
            <w:vAlign w:val="center"/>
          </w:tcPr>
          <w:p w14:paraId="7535F6F0" w14:textId="77777777" w:rsidR="009A7606" w:rsidRPr="00EF2032" w:rsidRDefault="009A7606" w:rsidP="00C4217E">
            <w:pPr>
              <w:spacing w:before="100" w:beforeAutospacing="1" w:after="100" w:afterAutospacing="1"/>
              <w:rPr>
                <w:rFonts w:cs="Tahoma"/>
                <w:sz w:val="18"/>
                <w:szCs w:val="18"/>
                <w:lang w:val="el-GR"/>
              </w:rPr>
            </w:pPr>
          </w:p>
        </w:tc>
        <w:tc>
          <w:tcPr>
            <w:tcW w:w="787" w:type="pct"/>
            <w:vAlign w:val="center"/>
          </w:tcPr>
          <w:p w14:paraId="324F4AC0" w14:textId="77777777" w:rsidR="009A7606" w:rsidRPr="00EF2032" w:rsidRDefault="009A7606" w:rsidP="00C4217E">
            <w:pPr>
              <w:spacing w:before="100" w:beforeAutospacing="1" w:after="100" w:afterAutospacing="1"/>
              <w:rPr>
                <w:rFonts w:cs="Tahoma"/>
                <w:sz w:val="18"/>
                <w:szCs w:val="18"/>
                <w:lang w:val="el-GR"/>
              </w:rPr>
            </w:pPr>
          </w:p>
        </w:tc>
        <w:tc>
          <w:tcPr>
            <w:tcW w:w="366" w:type="pct"/>
            <w:vAlign w:val="center"/>
          </w:tcPr>
          <w:p w14:paraId="26F38171" w14:textId="77777777" w:rsidR="009A7606" w:rsidRPr="00EF2032" w:rsidRDefault="009A7606" w:rsidP="00C4217E">
            <w:pPr>
              <w:spacing w:before="100" w:beforeAutospacing="1" w:after="100" w:afterAutospacing="1"/>
              <w:rPr>
                <w:rFonts w:cs="Tahoma"/>
                <w:sz w:val="18"/>
                <w:szCs w:val="18"/>
                <w:lang w:val="el-GR"/>
              </w:rPr>
            </w:pPr>
          </w:p>
        </w:tc>
        <w:tc>
          <w:tcPr>
            <w:tcW w:w="367" w:type="pct"/>
            <w:vAlign w:val="center"/>
          </w:tcPr>
          <w:p w14:paraId="66B98FC9" w14:textId="77777777" w:rsidR="009A7606" w:rsidRPr="00EF2032" w:rsidRDefault="009A7606" w:rsidP="00C4217E">
            <w:pPr>
              <w:spacing w:before="100" w:beforeAutospacing="1" w:after="100" w:afterAutospacing="1"/>
              <w:rPr>
                <w:rFonts w:cs="Tahoma"/>
                <w:sz w:val="18"/>
                <w:szCs w:val="18"/>
                <w:lang w:val="el-GR"/>
              </w:rPr>
            </w:pPr>
          </w:p>
        </w:tc>
        <w:tc>
          <w:tcPr>
            <w:tcW w:w="366" w:type="pct"/>
            <w:vAlign w:val="center"/>
          </w:tcPr>
          <w:p w14:paraId="77CDF3A6" w14:textId="77777777" w:rsidR="009A7606" w:rsidRPr="00EF2032" w:rsidRDefault="009A7606" w:rsidP="00C4217E">
            <w:pPr>
              <w:spacing w:before="100" w:beforeAutospacing="1" w:after="100" w:afterAutospacing="1"/>
              <w:rPr>
                <w:rFonts w:cs="Tahoma"/>
                <w:sz w:val="18"/>
                <w:szCs w:val="18"/>
                <w:lang w:val="el-GR"/>
              </w:rPr>
            </w:pPr>
          </w:p>
        </w:tc>
        <w:tc>
          <w:tcPr>
            <w:tcW w:w="366" w:type="pct"/>
          </w:tcPr>
          <w:p w14:paraId="62EED18F" w14:textId="77777777" w:rsidR="009A7606" w:rsidRPr="00EF2032" w:rsidRDefault="009A7606" w:rsidP="00C4217E">
            <w:pPr>
              <w:spacing w:before="100" w:beforeAutospacing="1" w:after="100" w:afterAutospacing="1"/>
              <w:rPr>
                <w:rFonts w:cs="Tahoma"/>
                <w:sz w:val="18"/>
                <w:szCs w:val="18"/>
                <w:lang w:val="el-GR"/>
              </w:rPr>
            </w:pPr>
          </w:p>
        </w:tc>
      </w:tr>
    </w:tbl>
    <w:p w14:paraId="7F632D62" w14:textId="222B8DA9" w:rsidR="00623457" w:rsidRPr="00EF2032" w:rsidRDefault="00623457" w:rsidP="00487D50">
      <w:pPr>
        <w:spacing w:after="0"/>
        <w:jc w:val="left"/>
        <w:rPr>
          <w:rFonts w:cs="Tahoma"/>
          <w:sz w:val="20"/>
          <w:lang w:val="el-GR"/>
        </w:rPr>
      </w:pPr>
      <w:r w:rsidRPr="00EF2032">
        <w:rPr>
          <w:rFonts w:cs="Tahoma"/>
          <w:sz w:val="20"/>
          <w:lang w:val="el-GR"/>
        </w:rPr>
        <w:t xml:space="preserve">* Το ΚΟΣΤΟΣ ΣΥΝΤΗΡΗΣΗΣ αφορά στα έτη μετά την ελάχιστη </w:t>
      </w:r>
      <w:r w:rsidRPr="00EF2032">
        <w:rPr>
          <w:rFonts w:cs="Tahoma"/>
          <w:b/>
          <w:sz w:val="20"/>
          <w:lang w:val="el-GR"/>
        </w:rPr>
        <w:t>ζητούμενη</w:t>
      </w:r>
      <w:r w:rsidRPr="00EF2032">
        <w:rPr>
          <w:rFonts w:cs="Tahoma"/>
          <w:sz w:val="20"/>
          <w:lang w:val="el-GR"/>
        </w:rPr>
        <w:t xml:space="preserve"> Περίοδο Εγγύησης.</w:t>
      </w:r>
    </w:p>
    <w:p w14:paraId="4FB3AA6A" w14:textId="77777777" w:rsidR="00487D50" w:rsidRPr="00EF2032" w:rsidRDefault="00487D50" w:rsidP="00487D50">
      <w:pPr>
        <w:spacing w:after="0"/>
        <w:rPr>
          <w:rFonts w:cs="Tahoma"/>
          <w:color w:val="000000"/>
          <w:szCs w:val="22"/>
          <w:lang w:val="el-GR"/>
        </w:rPr>
      </w:pPr>
      <w:r w:rsidRPr="00EF2032">
        <w:rPr>
          <w:rFonts w:cs="Tahoma"/>
          <w:color w:val="000000"/>
          <w:szCs w:val="22"/>
          <w:lang w:val="el-GR"/>
        </w:rPr>
        <w:t>*ΤΥΠΟΣ: αναφέρεται στη μονάδα μέτρησης πχ τεμάχια, άδειες χρήσης, κλπ.</w:t>
      </w:r>
    </w:p>
    <w:p w14:paraId="7BE65BD1" w14:textId="62C587FB" w:rsidR="00487D50" w:rsidRDefault="00487D50" w:rsidP="00D47FB2">
      <w:pPr>
        <w:spacing w:before="100" w:beforeAutospacing="1" w:after="100" w:afterAutospacing="1"/>
        <w:jc w:val="left"/>
        <w:rPr>
          <w:rFonts w:cs="Tahoma"/>
          <w:sz w:val="20"/>
          <w:lang w:val="el-GR"/>
        </w:rPr>
      </w:pPr>
    </w:p>
    <w:p w14:paraId="2E73CFB3" w14:textId="5E879758" w:rsidR="00FE1C26" w:rsidRPr="000C5FFB" w:rsidRDefault="00623457" w:rsidP="00EC6683">
      <w:pPr>
        <w:pStyle w:val="3"/>
        <w:numPr>
          <w:ilvl w:val="2"/>
          <w:numId w:val="18"/>
        </w:numPr>
      </w:pPr>
      <w:bookmarkStart w:id="596" w:name="_Toc240445878"/>
      <w:bookmarkStart w:id="597" w:name="_Toc366852699"/>
      <w:bookmarkStart w:id="598" w:name="_Ref508304059"/>
      <w:bookmarkStart w:id="599" w:name="_Toc10632752"/>
      <w:bookmarkStart w:id="600" w:name="_Toc42167519"/>
      <w:bookmarkStart w:id="601" w:name="_Toc53671372"/>
      <w:bookmarkStart w:id="602" w:name="_Toc80088715"/>
      <w:bookmarkStart w:id="603" w:name="_Toc75439492"/>
      <w:r w:rsidRPr="000C5FFB">
        <w:t>Υπηρεσίες</w:t>
      </w:r>
      <w:bookmarkEnd w:id="596"/>
      <w:bookmarkEnd w:id="597"/>
      <w:bookmarkEnd w:id="598"/>
      <w:bookmarkEnd w:id="599"/>
      <w:bookmarkEnd w:id="600"/>
      <w:bookmarkEnd w:id="601"/>
      <w:bookmarkEnd w:id="602"/>
      <w:r w:rsidR="003B6261" w:rsidRPr="000C5FFB">
        <w:t xml:space="preserve"> </w:t>
      </w:r>
      <w:bookmarkStart w:id="604" w:name="_Toc240445879"/>
      <w:bookmarkStart w:id="605" w:name="_Toc366852700"/>
      <w:bookmarkStart w:id="606" w:name="_Ref508304072"/>
      <w:bookmarkStart w:id="607" w:name="_Toc10632753"/>
      <w:bookmarkStart w:id="608" w:name="_Toc42167520"/>
      <w:bookmarkEnd w:id="603"/>
    </w:p>
    <w:tbl>
      <w:tblPr>
        <w:tblStyle w:val="130"/>
        <w:tblW w:w="1002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3"/>
        <w:gridCol w:w="2383"/>
        <w:gridCol w:w="1134"/>
        <w:gridCol w:w="716"/>
        <w:gridCol w:w="1410"/>
        <w:gridCol w:w="6"/>
        <w:gridCol w:w="1269"/>
        <w:gridCol w:w="6"/>
        <w:gridCol w:w="979"/>
        <w:gridCol w:w="7"/>
        <w:gridCol w:w="1366"/>
        <w:gridCol w:w="11"/>
      </w:tblGrid>
      <w:tr w:rsidR="00D47FB2" w:rsidRPr="00D47FB2" w14:paraId="3C753F86" w14:textId="77777777" w:rsidTr="00476BA5">
        <w:trPr>
          <w:tblHeader/>
        </w:trPr>
        <w:tc>
          <w:tcPr>
            <w:tcW w:w="733" w:type="dxa"/>
            <w:shd w:val="clear" w:color="auto" w:fill="E6E6E6"/>
            <w:vAlign w:val="center"/>
          </w:tcPr>
          <w:p w14:paraId="34F0D01E" w14:textId="77777777" w:rsidR="00476BA5" w:rsidRPr="00D47FB2" w:rsidRDefault="00476BA5" w:rsidP="00D47FB2">
            <w:pPr>
              <w:spacing w:after="0"/>
              <w:jc w:val="center"/>
              <w:rPr>
                <w:rFonts w:cs="Tahoma"/>
                <w:b/>
                <w:bCs/>
                <w:sz w:val="18"/>
                <w:szCs w:val="18"/>
              </w:rPr>
            </w:pPr>
            <w:r w:rsidRPr="00D47FB2">
              <w:rPr>
                <w:rFonts w:cs="Tahoma"/>
                <w:b/>
                <w:bCs/>
                <w:sz w:val="18"/>
                <w:szCs w:val="18"/>
              </w:rPr>
              <w:t>Α/Α</w:t>
            </w:r>
          </w:p>
        </w:tc>
        <w:tc>
          <w:tcPr>
            <w:tcW w:w="2384" w:type="dxa"/>
            <w:shd w:val="clear" w:color="auto" w:fill="E6E6E6"/>
            <w:vAlign w:val="center"/>
          </w:tcPr>
          <w:p w14:paraId="156CDCD4" w14:textId="77777777" w:rsidR="00476BA5" w:rsidRPr="00D47FB2" w:rsidRDefault="00476BA5" w:rsidP="00D47FB2">
            <w:pPr>
              <w:spacing w:after="0"/>
              <w:jc w:val="center"/>
              <w:rPr>
                <w:rFonts w:cs="Tahoma"/>
                <w:b/>
                <w:bCs/>
                <w:sz w:val="18"/>
                <w:szCs w:val="18"/>
                <w:lang w:val="el-GR"/>
              </w:rPr>
            </w:pPr>
            <w:r w:rsidRPr="00D47FB2">
              <w:rPr>
                <w:rFonts w:cs="Tahoma"/>
                <w:b/>
                <w:bCs/>
                <w:sz w:val="18"/>
                <w:szCs w:val="18"/>
              </w:rPr>
              <w:t>ΠΕΡΙΓΡΑΦΗ</w:t>
            </w:r>
          </w:p>
        </w:tc>
        <w:tc>
          <w:tcPr>
            <w:tcW w:w="1135" w:type="dxa"/>
            <w:shd w:val="clear" w:color="auto" w:fill="E6E6E6"/>
            <w:vAlign w:val="center"/>
          </w:tcPr>
          <w:p w14:paraId="0C6060E6" w14:textId="77777777" w:rsidR="00476BA5" w:rsidRPr="00D47FB2" w:rsidRDefault="00476BA5" w:rsidP="00D47FB2">
            <w:pPr>
              <w:spacing w:after="0"/>
              <w:jc w:val="center"/>
              <w:rPr>
                <w:rFonts w:cs="Tahoma"/>
                <w:b/>
                <w:bCs/>
                <w:sz w:val="18"/>
                <w:szCs w:val="18"/>
                <w:lang w:val="el-GR"/>
              </w:rPr>
            </w:pPr>
            <w:r w:rsidRPr="00D47FB2">
              <w:rPr>
                <w:rFonts w:cs="Tahoma"/>
                <w:b/>
                <w:bCs/>
                <w:sz w:val="18"/>
                <w:szCs w:val="18"/>
                <w:lang w:val="en-US"/>
              </w:rPr>
              <w:t>A/M</w:t>
            </w:r>
            <w:r w:rsidRPr="00D47FB2">
              <w:rPr>
                <w:rFonts w:cs="Tahoma"/>
                <w:b/>
                <w:bCs/>
                <w:sz w:val="18"/>
                <w:szCs w:val="18"/>
                <w:lang w:val="el-GR"/>
              </w:rPr>
              <w:t xml:space="preserve"> </w:t>
            </w:r>
          </w:p>
        </w:tc>
        <w:tc>
          <w:tcPr>
            <w:tcW w:w="716" w:type="dxa"/>
            <w:shd w:val="clear" w:color="auto" w:fill="E6E6E6"/>
            <w:vAlign w:val="center"/>
          </w:tcPr>
          <w:p w14:paraId="68720DA7" w14:textId="77777777" w:rsidR="00476BA5" w:rsidRPr="00D47FB2" w:rsidRDefault="00476BA5" w:rsidP="00D47FB2">
            <w:pPr>
              <w:spacing w:after="0"/>
              <w:ind w:left="-107" w:right="-102"/>
              <w:jc w:val="center"/>
              <w:rPr>
                <w:rFonts w:cs="Tahoma"/>
                <w:b/>
                <w:bCs/>
                <w:sz w:val="18"/>
                <w:szCs w:val="18"/>
              </w:rPr>
            </w:pPr>
            <w:r w:rsidRPr="00D47FB2">
              <w:rPr>
                <w:rFonts w:cs="Tahoma"/>
                <w:b/>
                <w:bCs/>
                <w:sz w:val="18"/>
                <w:szCs w:val="18"/>
              </w:rPr>
              <w:t xml:space="preserve">ΠΟΣΟΤΗΤΑ      </w:t>
            </w:r>
          </w:p>
        </w:tc>
        <w:tc>
          <w:tcPr>
            <w:tcW w:w="2690" w:type="dxa"/>
            <w:gridSpan w:val="4"/>
            <w:shd w:val="clear" w:color="auto" w:fill="E6E6E6"/>
            <w:vAlign w:val="center"/>
          </w:tcPr>
          <w:p w14:paraId="7A829F0C" w14:textId="77777777" w:rsidR="00476BA5" w:rsidRPr="00D47FB2" w:rsidRDefault="00476BA5" w:rsidP="00D47FB2">
            <w:pPr>
              <w:spacing w:after="0"/>
              <w:jc w:val="center"/>
              <w:rPr>
                <w:rFonts w:cs="Tahoma"/>
                <w:b/>
                <w:bCs/>
                <w:sz w:val="18"/>
                <w:szCs w:val="18"/>
              </w:rPr>
            </w:pPr>
            <w:r w:rsidRPr="00D47FB2">
              <w:rPr>
                <w:rFonts w:cs="Tahoma"/>
                <w:b/>
                <w:bCs/>
                <w:sz w:val="18"/>
                <w:szCs w:val="18"/>
              </w:rPr>
              <w:t>ΑΞΙΑ ΧΩΡΙΣ ΦΠΑ [€]</w:t>
            </w:r>
          </w:p>
        </w:tc>
        <w:tc>
          <w:tcPr>
            <w:tcW w:w="986" w:type="dxa"/>
            <w:gridSpan w:val="2"/>
            <w:shd w:val="clear" w:color="auto" w:fill="E6E6E6"/>
            <w:vAlign w:val="center"/>
          </w:tcPr>
          <w:p w14:paraId="001C9855" w14:textId="77777777" w:rsidR="00476BA5" w:rsidRPr="00D47FB2" w:rsidRDefault="00476BA5" w:rsidP="00D47FB2">
            <w:pPr>
              <w:spacing w:after="0"/>
              <w:jc w:val="center"/>
              <w:rPr>
                <w:rFonts w:cs="Tahoma"/>
                <w:b/>
                <w:bCs/>
                <w:sz w:val="18"/>
                <w:szCs w:val="18"/>
              </w:rPr>
            </w:pPr>
            <w:r w:rsidRPr="00D47FB2">
              <w:rPr>
                <w:rFonts w:cs="Tahoma"/>
                <w:b/>
                <w:bCs/>
                <w:sz w:val="18"/>
                <w:szCs w:val="18"/>
              </w:rPr>
              <w:t>ΦΠΑ [€]</w:t>
            </w:r>
          </w:p>
        </w:tc>
        <w:tc>
          <w:tcPr>
            <w:tcW w:w="1376" w:type="dxa"/>
            <w:gridSpan w:val="2"/>
            <w:shd w:val="clear" w:color="auto" w:fill="E6E6E6"/>
            <w:vAlign w:val="center"/>
          </w:tcPr>
          <w:p w14:paraId="640CA9DA" w14:textId="77777777" w:rsidR="00476BA5" w:rsidRPr="00D47FB2" w:rsidRDefault="00476BA5" w:rsidP="00D47FB2">
            <w:pPr>
              <w:spacing w:after="0"/>
              <w:jc w:val="center"/>
              <w:rPr>
                <w:rFonts w:cs="Tahoma"/>
                <w:b/>
                <w:bCs/>
                <w:sz w:val="18"/>
                <w:szCs w:val="18"/>
              </w:rPr>
            </w:pPr>
            <w:r w:rsidRPr="00D47FB2">
              <w:rPr>
                <w:rFonts w:cs="Tahoma"/>
                <w:b/>
                <w:bCs/>
                <w:sz w:val="18"/>
                <w:szCs w:val="18"/>
              </w:rPr>
              <w:t xml:space="preserve">ΣΥΝΟΛΙΚΗ ΑΞΙΑ </w:t>
            </w:r>
          </w:p>
          <w:p w14:paraId="54DCFA25" w14:textId="77777777" w:rsidR="00476BA5" w:rsidRPr="00D47FB2" w:rsidRDefault="00476BA5" w:rsidP="00D47FB2">
            <w:pPr>
              <w:spacing w:after="0"/>
              <w:jc w:val="center"/>
              <w:rPr>
                <w:rFonts w:cs="Tahoma"/>
                <w:b/>
                <w:bCs/>
                <w:sz w:val="18"/>
                <w:szCs w:val="18"/>
              </w:rPr>
            </w:pPr>
            <w:r w:rsidRPr="00D47FB2">
              <w:rPr>
                <w:rFonts w:cs="Tahoma"/>
                <w:b/>
                <w:bCs/>
                <w:sz w:val="18"/>
                <w:szCs w:val="18"/>
              </w:rPr>
              <w:t>ΜΕ ΦΠΑ [€]</w:t>
            </w:r>
          </w:p>
        </w:tc>
      </w:tr>
      <w:tr w:rsidR="00476BA5" w:rsidRPr="00D47FB2" w14:paraId="0D2FCB8C" w14:textId="77777777" w:rsidTr="00476BA5">
        <w:trPr>
          <w:trHeight w:val="340"/>
        </w:trPr>
        <w:tc>
          <w:tcPr>
            <w:tcW w:w="10020" w:type="dxa"/>
            <w:gridSpan w:val="12"/>
            <w:vAlign w:val="center"/>
          </w:tcPr>
          <w:p w14:paraId="3F0A6775"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Υπηρεσίες Ενότητας Εργασιών Ι</w:t>
            </w:r>
          </w:p>
        </w:tc>
      </w:tr>
      <w:tr w:rsidR="00476BA5" w:rsidRPr="00D47FB2" w14:paraId="0EC24FA6" w14:textId="77777777" w:rsidTr="00476BA5">
        <w:trPr>
          <w:gridAfter w:val="1"/>
          <w:wAfter w:w="11" w:type="dxa"/>
          <w:trHeight w:val="340"/>
        </w:trPr>
        <w:tc>
          <w:tcPr>
            <w:tcW w:w="733" w:type="dxa"/>
            <w:vAlign w:val="center"/>
          </w:tcPr>
          <w:p w14:paraId="7DA07DBE" w14:textId="77777777" w:rsidR="00476BA5" w:rsidRPr="00D47FB2" w:rsidRDefault="00476BA5" w:rsidP="00D47FB2">
            <w:pPr>
              <w:spacing w:after="0"/>
              <w:rPr>
                <w:rFonts w:cs="Tahoma"/>
                <w:sz w:val="18"/>
                <w:szCs w:val="18"/>
                <w:lang w:val="el-GR"/>
              </w:rPr>
            </w:pPr>
            <w:r w:rsidRPr="00D47FB2">
              <w:rPr>
                <w:rFonts w:cs="Tahoma"/>
                <w:sz w:val="18"/>
                <w:szCs w:val="18"/>
                <w:lang w:val="el-GR"/>
              </w:rPr>
              <w:t>1.</w:t>
            </w:r>
          </w:p>
        </w:tc>
        <w:tc>
          <w:tcPr>
            <w:tcW w:w="2381" w:type="dxa"/>
            <w:vAlign w:val="center"/>
          </w:tcPr>
          <w:p w14:paraId="1104D198" w14:textId="77777777" w:rsidR="00476BA5" w:rsidRPr="00D47FB2" w:rsidRDefault="00476BA5" w:rsidP="00D47FB2">
            <w:pPr>
              <w:tabs>
                <w:tab w:val="left" w:pos="412"/>
              </w:tabs>
              <w:spacing w:after="0" w:line="300" w:lineRule="atLeast"/>
              <w:rPr>
                <w:rFonts w:cs="Tahoma"/>
                <w:sz w:val="18"/>
                <w:szCs w:val="18"/>
                <w:lang w:val="el-GR"/>
              </w:rPr>
            </w:pPr>
            <w:r w:rsidRPr="00D47FB2">
              <w:rPr>
                <w:rFonts w:cs="Tahoma"/>
                <w:b/>
                <w:bCs/>
                <w:sz w:val="18"/>
                <w:szCs w:val="18"/>
                <w:lang w:val="el-GR"/>
              </w:rPr>
              <w:t>ΠΙ.1.1</w:t>
            </w:r>
            <w:r w:rsidRPr="00D47FB2">
              <w:rPr>
                <w:rFonts w:cs="Tahoma"/>
                <w:sz w:val="18"/>
                <w:szCs w:val="18"/>
                <w:lang w:val="el-GR"/>
              </w:rPr>
              <w:t>: Μελέτη Εφαρμογής</w:t>
            </w:r>
          </w:p>
        </w:tc>
        <w:tc>
          <w:tcPr>
            <w:tcW w:w="1134" w:type="dxa"/>
            <w:vAlign w:val="center"/>
          </w:tcPr>
          <w:p w14:paraId="00E97988" w14:textId="77777777" w:rsidR="00476BA5" w:rsidRPr="00D47FB2" w:rsidRDefault="00476BA5" w:rsidP="00D47FB2">
            <w:pPr>
              <w:spacing w:after="0"/>
              <w:jc w:val="center"/>
              <w:rPr>
                <w:rFonts w:cs="Tahoma"/>
                <w:sz w:val="18"/>
                <w:szCs w:val="18"/>
                <w:lang w:val="el-GR"/>
              </w:rPr>
            </w:pPr>
          </w:p>
        </w:tc>
        <w:tc>
          <w:tcPr>
            <w:tcW w:w="715" w:type="dxa"/>
            <w:vAlign w:val="center"/>
          </w:tcPr>
          <w:p w14:paraId="17E80A8F" w14:textId="77777777" w:rsidR="00476BA5" w:rsidRPr="00D47FB2" w:rsidRDefault="00476BA5" w:rsidP="00D47FB2">
            <w:pPr>
              <w:spacing w:after="0"/>
              <w:jc w:val="center"/>
              <w:rPr>
                <w:rFonts w:cs="Tahoma"/>
                <w:sz w:val="18"/>
                <w:szCs w:val="18"/>
                <w:lang w:val="el-GR"/>
              </w:rPr>
            </w:pPr>
          </w:p>
        </w:tc>
        <w:tc>
          <w:tcPr>
            <w:tcW w:w="1411" w:type="dxa"/>
            <w:vAlign w:val="center"/>
          </w:tcPr>
          <w:p w14:paraId="3BE9D39C"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1467EDD7"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721C0AF3"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38DCEECF" w14:textId="77777777" w:rsidR="00476BA5" w:rsidRPr="00D47FB2" w:rsidRDefault="00476BA5" w:rsidP="00D47FB2">
            <w:pPr>
              <w:spacing w:after="0"/>
              <w:jc w:val="center"/>
              <w:rPr>
                <w:rFonts w:cs="Tahoma"/>
                <w:sz w:val="18"/>
                <w:szCs w:val="18"/>
                <w:lang w:val="el-GR"/>
              </w:rPr>
            </w:pPr>
          </w:p>
        </w:tc>
      </w:tr>
      <w:tr w:rsidR="00476BA5" w:rsidRPr="00B15FCB" w14:paraId="589C4854" w14:textId="77777777" w:rsidTr="00476BA5">
        <w:trPr>
          <w:gridAfter w:val="1"/>
          <w:wAfter w:w="11" w:type="dxa"/>
          <w:trHeight w:val="340"/>
        </w:trPr>
        <w:tc>
          <w:tcPr>
            <w:tcW w:w="733" w:type="dxa"/>
            <w:vAlign w:val="center"/>
          </w:tcPr>
          <w:p w14:paraId="4F763B9E" w14:textId="77777777" w:rsidR="00476BA5" w:rsidRPr="00D47FB2" w:rsidRDefault="00476BA5" w:rsidP="00D47FB2">
            <w:pPr>
              <w:spacing w:after="0"/>
              <w:rPr>
                <w:rFonts w:cs="Tahoma"/>
                <w:sz w:val="18"/>
                <w:szCs w:val="18"/>
                <w:lang w:val="el-GR"/>
              </w:rPr>
            </w:pPr>
            <w:r w:rsidRPr="00D47FB2">
              <w:rPr>
                <w:rFonts w:cs="Tahoma"/>
                <w:sz w:val="18"/>
                <w:szCs w:val="18"/>
                <w:lang w:val="el-GR"/>
              </w:rPr>
              <w:t>2.</w:t>
            </w:r>
          </w:p>
        </w:tc>
        <w:tc>
          <w:tcPr>
            <w:tcW w:w="2381" w:type="dxa"/>
            <w:vAlign w:val="center"/>
          </w:tcPr>
          <w:p w14:paraId="05D9EB9A" w14:textId="77777777" w:rsidR="00476BA5" w:rsidRPr="00D47FB2" w:rsidDel="00251799" w:rsidRDefault="00476BA5" w:rsidP="00D47FB2">
            <w:pPr>
              <w:spacing w:after="0"/>
              <w:rPr>
                <w:rFonts w:cs="Tahoma"/>
                <w:sz w:val="18"/>
                <w:szCs w:val="18"/>
                <w:lang w:val="el-GR"/>
              </w:rPr>
            </w:pPr>
            <w:r w:rsidRPr="00D47FB2">
              <w:rPr>
                <w:rFonts w:cs="Tahoma"/>
                <w:b/>
                <w:bCs/>
                <w:sz w:val="18"/>
                <w:szCs w:val="18"/>
                <w:lang w:val="el-GR"/>
              </w:rPr>
              <w:t>Π.Ι.2.1</w:t>
            </w:r>
            <w:r w:rsidRPr="00D47FB2">
              <w:rPr>
                <w:rFonts w:cs="Tahoma"/>
                <w:sz w:val="18"/>
                <w:szCs w:val="18"/>
                <w:lang w:val="el-GR"/>
              </w:rPr>
              <w:t xml:space="preserve"> Εγκατεστημένο και πλήρως παραμετροποιημένο σύστημα στις υποδομές </w:t>
            </w:r>
            <w:r w:rsidRPr="00D47FB2">
              <w:rPr>
                <w:rFonts w:cs="Tahoma"/>
                <w:sz w:val="18"/>
                <w:szCs w:val="18"/>
                <w:lang w:val="en-US"/>
              </w:rPr>
              <w:t>G</w:t>
            </w:r>
            <w:r w:rsidRPr="00D47FB2">
              <w:rPr>
                <w:rFonts w:cs="Tahoma"/>
                <w:sz w:val="18"/>
                <w:szCs w:val="18"/>
                <w:lang w:val="el-GR"/>
              </w:rPr>
              <w:t>-</w:t>
            </w:r>
            <w:r w:rsidRPr="00D47FB2">
              <w:rPr>
                <w:rFonts w:cs="Tahoma"/>
                <w:sz w:val="18"/>
                <w:szCs w:val="18"/>
                <w:lang w:val="en-US"/>
              </w:rPr>
              <w:t>Cloud</w:t>
            </w:r>
            <w:r w:rsidRPr="00D47FB2" w:rsidDel="00225023">
              <w:rPr>
                <w:rFonts w:cs="Tahoma"/>
                <w:sz w:val="18"/>
                <w:szCs w:val="18"/>
                <w:lang w:val="el-GR"/>
              </w:rPr>
              <w:t xml:space="preserve"> </w:t>
            </w:r>
          </w:p>
        </w:tc>
        <w:tc>
          <w:tcPr>
            <w:tcW w:w="1134" w:type="dxa"/>
            <w:vAlign w:val="center"/>
          </w:tcPr>
          <w:p w14:paraId="14302633" w14:textId="77777777" w:rsidR="00476BA5" w:rsidRPr="00D47FB2" w:rsidRDefault="00476BA5" w:rsidP="00D47FB2">
            <w:pPr>
              <w:spacing w:after="0"/>
              <w:jc w:val="center"/>
              <w:rPr>
                <w:rFonts w:cs="Tahoma"/>
                <w:sz w:val="18"/>
                <w:szCs w:val="18"/>
                <w:lang w:val="el-GR"/>
              </w:rPr>
            </w:pPr>
          </w:p>
        </w:tc>
        <w:tc>
          <w:tcPr>
            <w:tcW w:w="715" w:type="dxa"/>
            <w:vAlign w:val="center"/>
          </w:tcPr>
          <w:p w14:paraId="16362F4C" w14:textId="77777777" w:rsidR="00476BA5" w:rsidRPr="00D47FB2" w:rsidRDefault="00476BA5" w:rsidP="00D47FB2">
            <w:pPr>
              <w:spacing w:after="0"/>
              <w:jc w:val="center"/>
              <w:rPr>
                <w:rFonts w:cs="Tahoma"/>
                <w:sz w:val="18"/>
                <w:szCs w:val="18"/>
                <w:lang w:val="el-GR"/>
              </w:rPr>
            </w:pPr>
          </w:p>
        </w:tc>
        <w:tc>
          <w:tcPr>
            <w:tcW w:w="1411" w:type="dxa"/>
            <w:vAlign w:val="center"/>
          </w:tcPr>
          <w:p w14:paraId="37C13600"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0A416B1B"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0AB69AC4"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1A5C0E46" w14:textId="77777777" w:rsidR="00476BA5" w:rsidRPr="00D47FB2" w:rsidRDefault="00476BA5" w:rsidP="00D47FB2">
            <w:pPr>
              <w:spacing w:after="0"/>
              <w:jc w:val="center"/>
              <w:rPr>
                <w:rFonts w:cs="Tahoma"/>
                <w:sz w:val="18"/>
                <w:szCs w:val="18"/>
                <w:lang w:val="el-GR"/>
              </w:rPr>
            </w:pPr>
          </w:p>
        </w:tc>
      </w:tr>
      <w:tr w:rsidR="00476BA5" w:rsidRPr="00D47FB2" w14:paraId="47CEE0FD" w14:textId="77777777" w:rsidTr="00476BA5">
        <w:trPr>
          <w:gridAfter w:val="1"/>
          <w:wAfter w:w="11" w:type="dxa"/>
          <w:trHeight w:val="340"/>
        </w:trPr>
        <w:tc>
          <w:tcPr>
            <w:tcW w:w="733" w:type="dxa"/>
            <w:vAlign w:val="center"/>
          </w:tcPr>
          <w:p w14:paraId="7E8FA17E" w14:textId="77777777" w:rsidR="00476BA5" w:rsidRPr="00D47FB2" w:rsidRDefault="00476BA5" w:rsidP="00D47FB2">
            <w:pPr>
              <w:spacing w:after="0"/>
              <w:rPr>
                <w:rFonts w:cs="Tahoma"/>
                <w:sz w:val="18"/>
                <w:szCs w:val="18"/>
                <w:lang w:val="el-GR"/>
              </w:rPr>
            </w:pPr>
            <w:r w:rsidRPr="00D47FB2">
              <w:rPr>
                <w:rFonts w:cs="Tahoma"/>
                <w:sz w:val="18"/>
                <w:szCs w:val="18"/>
                <w:lang w:val="el-GR"/>
              </w:rPr>
              <w:t>3.</w:t>
            </w:r>
          </w:p>
        </w:tc>
        <w:tc>
          <w:tcPr>
            <w:tcW w:w="2381" w:type="dxa"/>
            <w:vAlign w:val="center"/>
          </w:tcPr>
          <w:p w14:paraId="67335CF3"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Π.Ι.2.2</w:t>
            </w:r>
            <w:r w:rsidRPr="00D47FB2">
              <w:rPr>
                <w:rFonts w:cs="Tahoma"/>
                <w:sz w:val="18"/>
                <w:szCs w:val="18"/>
                <w:lang w:val="el-GR"/>
              </w:rPr>
              <w:t xml:space="preserve"> Τεκμηρίωση συστήματος</w:t>
            </w:r>
            <w:r w:rsidRPr="00D47FB2" w:rsidDel="00251799">
              <w:rPr>
                <w:rFonts w:cs="Tahoma"/>
                <w:sz w:val="18"/>
                <w:szCs w:val="18"/>
                <w:lang w:val="el-GR"/>
              </w:rPr>
              <w:t xml:space="preserve"> </w:t>
            </w:r>
          </w:p>
        </w:tc>
        <w:tc>
          <w:tcPr>
            <w:tcW w:w="1134" w:type="dxa"/>
            <w:vAlign w:val="center"/>
          </w:tcPr>
          <w:p w14:paraId="3881D1FC" w14:textId="77777777" w:rsidR="00476BA5" w:rsidRPr="00D47FB2" w:rsidRDefault="00476BA5" w:rsidP="00D47FB2">
            <w:pPr>
              <w:spacing w:after="0"/>
              <w:jc w:val="center"/>
              <w:rPr>
                <w:rFonts w:cs="Tahoma"/>
                <w:sz w:val="18"/>
                <w:szCs w:val="18"/>
                <w:lang w:val="el-GR"/>
              </w:rPr>
            </w:pPr>
          </w:p>
        </w:tc>
        <w:tc>
          <w:tcPr>
            <w:tcW w:w="715" w:type="dxa"/>
            <w:vAlign w:val="center"/>
          </w:tcPr>
          <w:p w14:paraId="6761861D" w14:textId="77777777" w:rsidR="00476BA5" w:rsidRPr="00D47FB2" w:rsidRDefault="00476BA5" w:rsidP="00D47FB2">
            <w:pPr>
              <w:spacing w:after="0"/>
              <w:jc w:val="center"/>
              <w:rPr>
                <w:rFonts w:cs="Tahoma"/>
                <w:sz w:val="18"/>
                <w:szCs w:val="18"/>
                <w:lang w:val="el-GR"/>
              </w:rPr>
            </w:pPr>
          </w:p>
        </w:tc>
        <w:tc>
          <w:tcPr>
            <w:tcW w:w="1411" w:type="dxa"/>
            <w:vAlign w:val="center"/>
          </w:tcPr>
          <w:p w14:paraId="2362F103"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25C4B7D7"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06CD6BFB"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11B42A7E" w14:textId="77777777" w:rsidR="00476BA5" w:rsidRPr="00D47FB2" w:rsidRDefault="00476BA5" w:rsidP="00D47FB2">
            <w:pPr>
              <w:spacing w:after="0"/>
              <w:jc w:val="center"/>
              <w:rPr>
                <w:rFonts w:cs="Tahoma"/>
                <w:sz w:val="18"/>
                <w:szCs w:val="18"/>
                <w:lang w:val="el-GR"/>
              </w:rPr>
            </w:pPr>
          </w:p>
        </w:tc>
      </w:tr>
      <w:tr w:rsidR="00476BA5" w:rsidRPr="00D47FB2" w14:paraId="39EA1C40" w14:textId="77777777" w:rsidTr="00476BA5">
        <w:trPr>
          <w:gridAfter w:val="1"/>
          <w:wAfter w:w="11" w:type="dxa"/>
          <w:trHeight w:val="340"/>
        </w:trPr>
        <w:tc>
          <w:tcPr>
            <w:tcW w:w="733" w:type="dxa"/>
            <w:vAlign w:val="center"/>
          </w:tcPr>
          <w:p w14:paraId="669A331C" w14:textId="77777777" w:rsidR="00476BA5" w:rsidRPr="00D47FB2" w:rsidRDefault="00476BA5" w:rsidP="00D47FB2">
            <w:pPr>
              <w:spacing w:after="0"/>
              <w:rPr>
                <w:rFonts w:cs="Tahoma"/>
                <w:sz w:val="18"/>
                <w:szCs w:val="18"/>
                <w:lang w:val="en-US"/>
              </w:rPr>
            </w:pPr>
            <w:r w:rsidRPr="00D47FB2">
              <w:rPr>
                <w:rFonts w:cs="Tahoma"/>
                <w:sz w:val="18"/>
                <w:szCs w:val="18"/>
                <w:lang w:val="en-US"/>
              </w:rPr>
              <w:t>4.</w:t>
            </w:r>
          </w:p>
        </w:tc>
        <w:tc>
          <w:tcPr>
            <w:tcW w:w="2381" w:type="dxa"/>
            <w:vAlign w:val="center"/>
          </w:tcPr>
          <w:p w14:paraId="44A793E9" w14:textId="77777777" w:rsidR="00476BA5" w:rsidRPr="00D47FB2" w:rsidDel="00251799" w:rsidRDefault="00476BA5" w:rsidP="00D47FB2">
            <w:pPr>
              <w:tabs>
                <w:tab w:val="left" w:pos="412"/>
              </w:tabs>
              <w:spacing w:after="0" w:line="300" w:lineRule="atLeast"/>
              <w:rPr>
                <w:rFonts w:cs="Tahoma"/>
                <w:sz w:val="18"/>
                <w:szCs w:val="18"/>
                <w:lang w:val="el-GR"/>
              </w:rPr>
            </w:pPr>
            <w:r w:rsidRPr="00D47FB2">
              <w:rPr>
                <w:rFonts w:cs="Tahoma"/>
                <w:b/>
                <w:bCs/>
                <w:sz w:val="18"/>
                <w:szCs w:val="18"/>
                <w:lang w:val="el-GR"/>
              </w:rPr>
              <w:t>Π.Ι.2.3</w:t>
            </w:r>
            <w:r w:rsidRPr="00D47FB2">
              <w:rPr>
                <w:rFonts w:cs="Tahoma"/>
                <w:sz w:val="18"/>
                <w:szCs w:val="18"/>
                <w:lang w:val="el-GR"/>
              </w:rPr>
              <w:t xml:space="preserve"> Πηγαίος Κώδικας</w:t>
            </w:r>
          </w:p>
        </w:tc>
        <w:tc>
          <w:tcPr>
            <w:tcW w:w="1134" w:type="dxa"/>
            <w:vAlign w:val="center"/>
          </w:tcPr>
          <w:p w14:paraId="6BE22A35" w14:textId="77777777" w:rsidR="00476BA5" w:rsidRPr="00D47FB2" w:rsidRDefault="00476BA5" w:rsidP="00D47FB2">
            <w:pPr>
              <w:spacing w:after="0"/>
              <w:jc w:val="center"/>
              <w:rPr>
                <w:rFonts w:cs="Tahoma"/>
                <w:sz w:val="18"/>
                <w:szCs w:val="18"/>
                <w:lang w:val="el-GR"/>
              </w:rPr>
            </w:pPr>
          </w:p>
        </w:tc>
        <w:tc>
          <w:tcPr>
            <w:tcW w:w="715" w:type="dxa"/>
            <w:vAlign w:val="center"/>
          </w:tcPr>
          <w:p w14:paraId="5E7A27EA" w14:textId="77777777" w:rsidR="00476BA5" w:rsidRPr="00D47FB2" w:rsidRDefault="00476BA5" w:rsidP="00D47FB2">
            <w:pPr>
              <w:spacing w:after="0"/>
              <w:jc w:val="center"/>
              <w:rPr>
                <w:rFonts w:cs="Tahoma"/>
                <w:sz w:val="18"/>
                <w:szCs w:val="18"/>
                <w:lang w:val="el-GR"/>
              </w:rPr>
            </w:pPr>
          </w:p>
        </w:tc>
        <w:tc>
          <w:tcPr>
            <w:tcW w:w="1411" w:type="dxa"/>
            <w:vAlign w:val="center"/>
          </w:tcPr>
          <w:p w14:paraId="0F5A352C"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12B68173"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7E90CF8C"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14772599" w14:textId="77777777" w:rsidR="00476BA5" w:rsidRPr="00D47FB2" w:rsidRDefault="00476BA5" w:rsidP="00D47FB2">
            <w:pPr>
              <w:spacing w:after="0"/>
              <w:jc w:val="center"/>
              <w:rPr>
                <w:rFonts w:cs="Tahoma"/>
                <w:sz w:val="18"/>
                <w:szCs w:val="18"/>
                <w:lang w:val="el-GR"/>
              </w:rPr>
            </w:pPr>
          </w:p>
        </w:tc>
      </w:tr>
      <w:tr w:rsidR="00476BA5" w:rsidRPr="00B15FCB" w14:paraId="1412188D" w14:textId="77777777" w:rsidTr="00476BA5">
        <w:trPr>
          <w:gridAfter w:val="1"/>
          <w:wAfter w:w="11" w:type="dxa"/>
          <w:trHeight w:val="340"/>
        </w:trPr>
        <w:tc>
          <w:tcPr>
            <w:tcW w:w="733" w:type="dxa"/>
            <w:vAlign w:val="center"/>
          </w:tcPr>
          <w:p w14:paraId="654A8988" w14:textId="77777777" w:rsidR="00476BA5" w:rsidRPr="00D47FB2" w:rsidRDefault="00476BA5" w:rsidP="00D47FB2">
            <w:pPr>
              <w:spacing w:after="0"/>
              <w:rPr>
                <w:rFonts w:cs="Tahoma"/>
                <w:sz w:val="18"/>
                <w:szCs w:val="18"/>
                <w:lang w:val="en-US"/>
              </w:rPr>
            </w:pPr>
            <w:r w:rsidRPr="00D47FB2">
              <w:rPr>
                <w:rFonts w:cs="Tahoma"/>
                <w:sz w:val="18"/>
                <w:szCs w:val="18"/>
                <w:lang w:val="en-US"/>
              </w:rPr>
              <w:t>5.</w:t>
            </w:r>
          </w:p>
        </w:tc>
        <w:tc>
          <w:tcPr>
            <w:tcW w:w="2381" w:type="dxa"/>
            <w:vAlign w:val="center"/>
          </w:tcPr>
          <w:p w14:paraId="778B0EC7" w14:textId="77777777" w:rsidR="00476BA5" w:rsidRPr="00D47FB2" w:rsidDel="00251799" w:rsidRDefault="00476BA5" w:rsidP="00D47FB2">
            <w:pPr>
              <w:tabs>
                <w:tab w:val="left" w:pos="412"/>
              </w:tabs>
              <w:spacing w:after="0" w:line="300" w:lineRule="atLeast"/>
              <w:rPr>
                <w:rFonts w:cs="Tahoma"/>
                <w:sz w:val="18"/>
                <w:szCs w:val="18"/>
                <w:lang w:val="el-GR"/>
              </w:rPr>
            </w:pPr>
            <w:r w:rsidRPr="00D47FB2">
              <w:rPr>
                <w:rFonts w:cs="Tahoma"/>
                <w:b/>
                <w:bCs/>
                <w:sz w:val="18"/>
                <w:szCs w:val="18"/>
                <w:lang w:val="el-GR"/>
              </w:rPr>
              <w:t>Π.Ι.2.4</w:t>
            </w:r>
            <w:r w:rsidRPr="00D47FB2">
              <w:rPr>
                <w:rFonts w:cs="Tahoma"/>
                <w:sz w:val="18"/>
                <w:szCs w:val="18"/>
                <w:lang w:val="el-GR"/>
              </w:rPr>
              <w:t xml:space="preserve"> Αποτελέσματα Ελέγχων αποδοχής.</w:t>
            </w:r>
          </w:p>
        </w:tc>
        <w:tc>
          <w:tcPr>
            <w:tcW w:w="1134" w:type="dxa"/>
            <w:vAlign w:val="center"/>
          </w:tcPr>
          <w:p w14:paraId="2CC2E979" w14:textId="77777777" w:rsidR="00476BA5" w:rsidRPr="00D47FB2" w:rsidRDefault="00476BA5" w:rsidP="00D47FB2">
            <w:pPr>
              <w:spacing w:after="0"/>
              <w:jc w:val="center"/>
              <w:rPr>
                <w:rFonts w:cs="Tahoma"/>
                <w:sz w:val="18"/>
                <w:szCs w:val="18"/>
                <w:lang w:val="el-GR"/>
              </w:rPr>
            </w:pPr>
          </w:p>
        </w:tc>
        <w:tc>
          <w:tcPr>
            <w:tcW w:w="715" w:type="dxa"/>
            <w:vAlign w:val="center"/>
          </w:tcPr>
          <w:p w14:paraId="4C838020" w14:textId="77777777" w:rsidR="00476BA5" w:rsidRPr="00D47FB2" w:rsidRDefault="00476BA5" w:rsidP="00D47FB2">
            <w:pPr>
              <w:spacing w:after="0"/>
              <w:jc w:val="center"/>
              <w:rPr>
                <w:rFonts w:cs="Tahoma"/>
                <w:sz w:val="18"/>
                <w:szCs w:val="18"/>
                <w:lang w:val="el-GR"/>
              </w:rPr>
            </w:pPr>
          </w:p>
        </w:tc>
        <w:tc>
          <w:tcPr>
            <w:tcW w:w="1411" w:type="dxa"/>
            <w:vAlign w:val="center"/>
          </w:tcPr>
          <w:p w14:paraId="6BD73C2A"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3B2C10B8"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248A2741"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6310BC3B" w14:textId="77777777" w:rsidR="00476BA5" w:rsidRPr="00D47FB2" w:rsidRDefault="00476BA5" w:rsidP="00D47FB2">
            <w:pPr>
              <w:spacing w:after="0"/>
              <w:jc w:val="center"/>
              <w:rPr>
                <w:rFonts w:cs="Tahoma"/>
                <w:sz w:val="18"/>
                <w:szCs w:val="18"/>
                <w:lang w:val="el-GR"/>
              </w:rPr>
            </w:pPr>
          </w:p>
        </w:tc>
      </w:tr>
      <w:tr w:rsidR="00476BA5" w:rsidRPr="00D47FB2" w14:paraId="67A76FE0" w14:textId="77777777" w:rsidTr="00476BA5">
        <w:trPr>
          <w:gridAfter w:val="1"/>
          <w:wAfter w:w="11" w:type="dxa"/>
          <w:trHeight w:val="340"/>
        </w:trPr>
        <w:tc>
          <w:tcPr>
            <w:tcW w:w="733" w:type="dxa"/>
            <w:vAlign w:val="center"/>
          </w:tcPr>
          <w:p w14:paraId="15448908" w14:textId="77777777" w:rsidR="00476BA5" w:rsidRPr="00D47FB2" w:rsidRDefault="00476BA5" w:rsidP="00D47FB2">
            <w:pPr>
              <w:spacing w:after="0"/>
              <w:rPr>
                <w:rFonts w:cs="Tahoma"/>
                <w:sz w:val="18"/>
                <w:szCs w:val="18"/>
                <w:lang w:val="en-US"/>
              </w:rPr>
            </w:pPr>
            <w:r w:rsidRPr="00D47FB2">
              <w:rPr>
                <w:rFonts w:cs="Tahoma"/>
                <w:sz w:val="18"/>
                <w:szCs w:val="18"/>
                <w:lang w:val="en-US"/>
              </w:rPr>
              <w:t>6.</w:t>
            </w:r>
          </w:p>
        </w:tc>
        <w:tc>
          <w:tcPr>
            <w:tcW w:w="2381" w:type="dxa"/>
            <w:vAlign w:val="center"/>
          </w:tcPr>
          <w:p w14:paraId="0149A70A" w14:textId="77777777" w:rsidR="00476BA5" w:rsidRPr="00D47FB2" w:rsidDel="00251799" w:rsidRDefault="00476BA5" w:rsidP="00D47FB2">
            <w:pPr>
              <w:spacing w:after="0"/>
              <w:rPr>
                <w:rFonts w:cs="Tahoma"/>
                <w:sz w:val="18"/>
                <w:szCs w:val="18"/>
                <w:lang w:val="el-GR"/>
              </w:rPr>
            </w:pPr>
            <w:r w:rsidRPr="00D47FB2">
              <w:rPr>
                <w:rFonts w:cs="Tahoma"/>
                <w:b/>
                <w:bCs/>
                <w:sz w:val="18"/>
                <w:szCs w:val="18"/>
                <w:lang w:val="el-GR"/>
              </w:rPr>
              <w:t>Π.Ι.3.1</w:t>
            </w:r>
            <w:r w:rsidRPr="00D47FB2">
              <w:rPr>
                <w:rFonts w:cs="Tahoma"/>
                <w:sz w:val="18"/>
                <w:szCs w:val="18"/>
                <w:lang w:val="el-GR"/>
              </w:rPr>
              <w:t xml:space="preserve"> Εκπαιδευτικό υλικό</w:t>
            </w:r>
          </w:p>
        </w:tc>
        <w:tc>
          <w:tcPr>
            <w:tcW w:w="1134" w:type="dxa"/>
            <w:vAlign w:val="center"/>
          </w:tcPr>
          <w:p w14:paraId="0199E7C7" w14:textId="77777777" w:rsidR="00476BA5" w:rsidRPr="00D47FB2" w:rsidRDefault="00476BA5" w:rsidP="00D47FB2">
            <w:pPr>
              <w:spacing w:after="0"/>
              <w:jc w:val="center"/>
              <w:rPr>
                <w:rFonts w:cs="Tahoma"/>
                <w:sz w:val="18"/>
                <w:szCs w:val="18"/>
                <w:lang w:val="el-GR"/>
              </w:rPr>
            </w:pPr>
          </w:p>
        </w:tc>
        <w:tc>
          <w:tcPr>
            <w:tcW w:w="715" w:type="dxa"/>
            <w:vAlign w:val="center"/>
          </w:tcPr>
          <w:p w14:paraId="085D792A" w14:textId="77777777" w:rsidR="00476BA5" w:rsidRPr="00D47FB2" w:rsidRDefault="00476BA5" w:rsidP="00D47FB2">
            <w:pPr>
              <w:spacing w:after="0"/>
              <w:jc w:val="center"/>
              <w:rPr>
                <w:rFonts w:cs="Tahoma"/>
                <w:sz w:val="18"/>
                <w:szCs w:val="18"/>
                <w:lang w:val="el-GR"/>
              </w:rPr>
            </w:pPr>
          </w:p>
        </w:tc>
        <w:tc>
          <w:tcPr>
            <w:tcW w:w="1411" w:type="dxa"/>
            <w:vAlign w:val="center"/>
          </w:tcPr>
          <w:p w14:paraId="04FE0442"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1FF60176"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3BA2D010"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7014C3C6" w14:textId="77777777" w:rsidR="00476BA5" w:rsidRPr="00D47FB2" w:rsidRDefault="00476BA5" w:rsidP="00D47FB2">
            <w:pPr>
              <w:spacing w:after="0"/>
              <w:jc w:val="center"/>
              <w:rPr>
                <w:rFonts w:cs="Tahoma"/>
                <w:sz w:val="18"/>
                <w:szCs w:val="18"/>
                <w:lang w:val="el-GR"/>
              </w:rPr>
            </w:pPr>
          </w:p>
        </w:tc>
      </w:tr>
      <w:tr w:rsidR="00476BA5" w:rsidRPr="00B15FCB" w14:paraId="5C59E579" w14:textId="77777777" w:rsidTr="00476BA5">
        <w:trPr>
          <w:gridAfter w:val="1"/>
          <w:wAfter w:w="11" w:type="dxa"/>
          <w:trHeight w:val="340"/>
        </w:trPr>
        <w:tc>
          <w:tcPr>
            <w:tcW w:w="733" w:type="dxa"/>
            <w:vAlign w:val="center"/>
          </w:tcPr>
          <w:p w14:paraId="1D7BC26A" w14:textId="77777777" w:rsidR="00476BA5" w:rsidRPr="00D47FB2" w:rsidRDefault="00476BA5" w:rsidP="00D47FB2">
            <w:pPr>
              <w:spacing w:after="0"/>
              <w:rPr>
                <w:rFonts w:cs="Tahoma"/>
                <w:sz w:val="18"/>
                <w:szCs w:val="18"/>
                <w:lang w:val="en-US"/>
              </w:rPr>
            </w:pPr>
            <w:r w:rsidRPr="00D47FB2">
              <w:rPr>
                <w:rFonts w:cs="Tahoma"/>
                <w:sz w:val="18"/>
                <w:szCs w:val="18"/>
                <w:lang w:val="en-US"/>
              </w:rPr>
              <w:t>7.</w:t>
            </w:r>
          </w:p>
        </w:tc>
        <w:tc>
          <w:tcPr>
            <w:tcW w:w="2381" w:type="dxa"/>
            <w:vAlign w:val="center"/>
          </w:tcPr>
          <w:p w14:paraId="2FDE0E69" w14:textId="77777777" w:rsidR="00476BA5" w:rsidRPr="00D47FB2" w:rsidDel="00251799" w:rsidRDefault="00476BA5" w:rsidP="00D47FB2">
            <w:pPr>
              <w:spacing w:after="0"/>
              <w:rPr>
                <w:rFonts w:cs="Tahoma"/>
                <w:sz w:val="18"/>
                <w:szCs w:val="18"/>
                <w:lang w:val="el-GR"/>
              </w:rPr>
            </w:pPr>
            <w:r w:rsidRPr="00D47FB2">
              <w:rPr>
                <w:rFonts w:cs="Tahoma"/>
                <w:b/>
                <w:bCs/>
                <w:sz w:val="18"/>
                <w:szCs w:val="18"/>
                <w:lang w:val="el-GR"/>
              </w:rPr>
              <w:t>Π.Ι.3.2</w:t>
            </w:r>
            <w:r w:rsidRPr="00D47FB2">
              <w:rPr>
                <w:rFonts w:cs="Tahoma"/>
                <w:sz w:val="18"/>
                <w:szCs w:val="18"/>
                <w:lang w:val="el-GR"/>
              </w:rPr>
              <w:t xml:space="preserve"> Αναφορά αποτελεσμάτων υπηρεσιών </w:t>
            </w:r>
            <w:r w:rsidRPr="00D47FB2">
              <w:rPr>
                <w:rFonts w:cs="Tahoma"/>
                <w:sz w:val="18"/>
                <w:szCs w:val="18"/>
                <w:lang w:val="en-US"/>
              </w:rPr>
              <w:t>OJT</w:t>
            </w:r>
            <w:r w:rsidRPr="00D47FB2">
              <w:rPr>
                <w:rFonts w:cs="Tahoma"/>
                <w:sz w:val="18"/>
                <w:szCs w:val="18"/>
                <w:lang w:val="el-GR"/>
              </w:rPr>
              <w:t xml:space="preserve"> και Πιλοτικής Λειτουργίας</w:t>
            </w:r>
          </w:p>
        </w:tc>
        <w:tc>
          <w:tcPr>
            <w:tcW w:w="1134" w:type="dxa"/>
            <w:vAlign w:val="center"/>
          </w:tcPr>
          <w:p w14:paraId="74DBAAEF" w14:textId="77777777" w:rsidR="00476BA5" w:rsidRPr="00D47FB2" w:rsidRDefault="00476BA5" w:rsidP="00D47FB2">
            <w:pPr>
              <w:spacing w:after="0"/>
              <w:jc w:val="center"/>
              <w:rPr>
                <w:rFonts w:cs="Tahoma"/>
                <w:sz w:val="18"/>
                <w:szCs w:val="18"/>
                <w:lang w:val="el-GR"/>
              </w:rPr>
            </w:pPr>
          </w:p>
        </w:tc>
        <w:tc>
          <w:tcPr>
            <w:tcW w:w="715" w:type="dxa"/>
            <w:vAlign w:val="center"/>
          </w:tcPr>
          <w:p w14:paraId="2A397608" w14:textId="77777777" w:rsidR="00476BA5" w:rsidRPr="00D47FB2" w:rsidRDefault="00476BA5" w:rsidP="00D47FB2">
            <w:pPr>
              <w:spacing w:after="0"/>
              <w:jc w:val="center"/>
              <w:rPr>
                <w:rFonts w:cs="Tahoma"/>
                <w:sz w:val="18"/>
                <w:szCs w:val="18"/>
                <w:lang w:val="el-GR"/>
              </w:rPr>
            </w:pPr>
          </w:p>
        </w:tc>
        <w:tc>
          <w:tcPr>
            <w:tcW w:w="1411" w:type="dxa"/>
            <w:vAlign w:val="center"/>
          </w:tcPr>
          <w:p w14:paraId="7971D743"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1F5C14B0"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2A92546B"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4ABD545A" w14:textId="77777777" w:rsidR="00476BA5" w:rsidRPr="00D47FB2" w:rsidRDefault="00476BA5" w:rsidP="00D47FB2">
            <w:pPr>
              <w:spacing w:after="0"/>
              <w:jc w:val="center"/>
              <w:rPr>
                <w:rFonts w:cs="Tahoma"/>
                <w:sz w:val="18"/>
                <w:szCs w:val="18"/>
                <w:lang w:val="el-GR"/>
              </w:rPr>
            </w:pPr>
          </w:p>
        </w:tc>
      </w:tr>
      <w:tr w:rsidR="00476BA5" w:rsidRPr="00B15FCB" w14:paraId="59D1BF22" w14:textId="77777777" w:rsidTr="00476BA5">
        <w:trPr>
          <w:gridAfter w:val="1"/>
          <w:wAfter w:w="11" w:type="dxa"/>
          <w:trHeight w:val="340"/>
        </w:trPr>
        <w:tc>
          <w:tcPr>
            <w:tcW w:w="733" w:type="dxa"/>
            <w:vAlign w:val="center"/>
          </w:tcPr>
          <w:p w14:paraId="7FC5388E" w14:textId="77777777" w:rsidR="00476BA5" w:rsidRPr="00D47FB2" w:rsidRDefault="00476BA5" w:rsidP="00D47FB2">
            <w:pPr>
              <w:spacing w:after="0"/>
              <w:rPr>
                <w:rFonts w:cs="Tahoma"/>
                <w:sz w:val="18"/>
                <w:szCs w:val="18"/>
                <w:lang w:val="en-US"/>
              </w:rPr>
            </w:pPr>
            <w:r w:rsidRPr="00D47FB2">
              <w:rPr>
                <w:rFonts w:cs="Tahoma"/>
                <w:sz w:val="18"/>
                <w:szCs w:val="18"/>
                <w:lang w:val="en-US"/>
              </w:rPr>
              <w:t>8.</w:t>
            </w:r>
          </w:p>
        </w:tc>
        <w:tc>
          <w:tcPr>
            <w:tcW w:w="2381" w:type="dxa"/>
            <w:vAlign w:val="center"/>
          </w:tcPr>
          <w:p w14:paraId="4C17AB7A" w14:textId="77777777" w:rsidR="00476BA5" w:rsidRPr="00D47FB2" w:rsidRDefault="00476BA5" w:rsidP="00D47FB2">
            <w:pPr>
              <w:spacing w:after="0"/>
              <w:rPr>
                <w:rFonts w:cs="Tahoma"/>
                <w:b/>
                <w:bCs/>
                <w:sz w:val="18"/>
                <w:szCs w:val="18"/>
                <w:lang w:val="el-GR"/>
              </w:rPr>
            </w:pPr>
            <w:r w:rsidRPr="00D47FB2">
              <w:rPr>
                <w:rFonts w:cs="Tahoma"/>
                <w:b/>
                <w:bCs/>
                <w:sz w:val="18"/>
                <w:szCs w:val="18"/>
                <w:lang w:val="el-GR"/>
              </w:rPr>
              <w:t>Π.Ι.3.3</w:t>
            </w:r>
            <w:r w:rsidRPr="00D47FB2">
              <w:rPr>
                <w:rFonts w:cs="Tahoma"/>
                <w:sz w:val="18"/>
                <w:szCs w:val="18"/>
                <w:lang w:val="el-GR"/>
              </w:rPr>
              <w:t xml:space="preserve"> Επικαιροποιημένο λογισμικό και τεκμηρίωση</w:t>
            </w:r>
          </w:p>
        </w:tc>
        <w:tc>
          <w:tcPr>
            <w:tcW w:w="1134" w:type="dxa"/>
            <w:vAlign w:val="center"/>
          </w:tcPr>
          <w:p w14:paraId="431A45F4" w14:textId="77777777" w:rsidR="00476BA5" w:rsidRPr="00D47FB2" w:rsidRDefault="00476BA5" w:rsidP="00D47FB2">
            <w:pPr>
              <w:spacing w:after="0"/>
              <w:jc w:val="center"/>
              <w:rPr>
                <w:rFonts w:cs="Tahoma"/>
                <w:sz w:val="18"/>
                <w:szCs w:val="18"/>
                <w:lang w:val="el-GR"/>
              </w:rPr>
            </w:pPr>
          </w:p>
        </w:tc>
        <w:tc>
          <w:tcPr>
            <w:tcW w:w="715" w:type="dxa"/>
            <w:vAlign w:val="center"/>
          </w:tcPr>
          <w:p w14:paraId="61FA8B4A" w14:textId="77777777" w:rsidR="00476BA5" w:rsidRPr="00D47FB2" w:rsidRDefault="00476BA5" w:rsidP="00D47FB2">
            <w:pPr>
              <w:spacing w:after="0"/>
              <w:jc w:val="center"/>
              <w:rPr>
                <w:rFonts w:cs="Tahoma"/>
                <w:sz w:val="18"/>
                <w:szCs w:val="18"/>
                <w:lang w:val="el-GR"/>
              </w:rPr>
            </w:pPr>
          </w:p>
        </w:tc>
        <w:tc>
          <w:tcPr>
            <w:tcW w:w="1411" w:type="dxa"/>
            <w:vAlign w:val="center"/>
          </w:tcPr>
          <w:p w14:paraId="63BE7411"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1C779661"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32D0D7CA"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10F31DFA" w14:textId="77777777" w:rsidR="00476BA5" w:rsidRPr="00D47FB2" w:rsidRDefault="00476BA5" w:rsidP="00D47FB2">
            <w:pPr>
              <w:spacing w:after="0"/>
              <w:jc w:val="center"/>
              <w:rPr>
                <w:rFonts w:cs="Tahoma"/>
                <w:sz w:val="18"/>
                <w:szCs w:val="18"/>
                <w:lang w:val="el-GR"/>
              </w:rPr>
            </w:pPr>
          </w:p>
        </w:tc>
      </w:tr>
      <w:tr w:rsidR="00476BA5" w:rsidRPr="00B15FCB" w14:paraId="57B0B9B6" w14:textId="77777777" w:rsidTr="00476BA5">
        <w:trPr>
          <w:gridAfter w:val="1"/>
          <w:wAfter w:w="11" w:type="dxa"/>
          <w:trHeight w:val="340"/>
        </w:trPr>
        <w:tc>
          <w:tcPr>
            <w:tcW w:w="733" w:type="dxa"/>
            <w:vAlign w:val="center"/>
          </w:tcPr>
          <w:p w14:paraId="5E9E67D9" w14:textId="77777777" w:rsidR="00476BA5" w:rsidRPr="00D47FB2" w:rsidRDefault="00476BA5" w:rsidP="00D47FB2">
            <w:pPr>
              <w:spacing w:after="0"/>
              <w:rPr>
                <w:rFonts w:cs="Tahoma"/>
                <w:sz w:val="18"/>
                <w:szCs w:val="18"/>
                <w:lang w:val="en-US"/>
              </w:rPr>
            </w:pPr>
            <w:r w:rsidRPr="00D47FB2">
              <w:rPr>
                <w:rFonts w:cs="Tahoma"/>
                <w:sz w:val="18"/>
                <w:szCs w:val="18"/>
                <w:lang w:val="en-US"/>
              </w:rPr>
              <w:t>9.</w:t>
            </w:r>
          </w:p>
        </w:tc>
        <w:tc>
          <w:tcPr>
            <w:tcW w:w="2381" w:type="dxa"/>
            <w:vAlign w:val="center"/>
          </w:tcPr>
          <w:p w14:paraId="7E02CA44" w14:textId="77777777" w:rsidR="00476BA5" w:rsidRPr="00D47FB2" w:rsidRDefault="00476BA5" w:rsidP="00D47FB2">
            <w:pPr>
              <w:spacing w:after="0"/>
              <w:rPr>
                <w:rFonts w:cs="Tahoma"/>
                <w:b/>
                <w:bCs/>
                <w:sz w:val="18"/>
                <w:szCs w:val="18"/>
                <w:lang w:val="el-GR"/>
              </w:rPr>
            </w:pPr>
            <w:r w:rsidRPr="00D47FB2">
              <w:rPr>
                <w:rFonts w:cs="Tahoma"/>
                <w:b/>
                <w:bCs/>
                <w:sz w:val="18"/>
                <w:szCs w:val="18"/>
                <w:lang w:val="el-GR"/>
              </w:rPr>
              <w:t>Π.Ι.4.1</w:t>
            </w:r>
            <w:r w:rsidRPr="00D47FB2">
              <w:rPr>
                <w:rFonts w:cs="Tahoma"/>
                <w:sz w:val="18"/>
                <w:szCs w:val="18"/>
                <w:lang w:val="el-GR"/>
              </w:rPr>
              <w:t>: Αναφορά αποτελεσμάτων υπηρεσιών Υποστήριξης Δοκιμαστικής Λειτουργίας</w:t>
            </w:r>
          </w:p>
        </w:tc>
        <w:tc>
          <w:tcPr>
            <w:tcW w:w="1134" w:type="dxa"/>
            <w:vAlign w:val="center"/>
          </w:tcPr>
          <w:p w14:paraId="4C169C1F" w14:textId="77777777" w:rsidR="00476BA5" w:rsidRPr="00D47FB2" w:rsidRDefault="00476BA5" w:rsidP="00D47FB2">
            <w:pPr>
              <w:spacing w:after="0"/>
              <w:jc w:val="center"/>
              <w:rPr>
                <w:rFonts w:cs="Tahoma"/>
                <w:sz w:val="18"/>
                <w:szCs w:val="18"/>
                <w:lang w:val="el-GR"/>
              </w:rPr>
            </w:pPr>
          </w:p>
        </w:tc>
        <w:tc>
          <w:tcPr>
            <w:tcW w:w="715" w:type="dxa"/>
            <w:vAlign w:val="center"/>
          </w:tcPr>
          <w:p w14:paraId="1A703033" w14:textId="77777777" w:rsidR="00476BA5" w:rsidRPr="00D47FB2" w:rsidRDefault="00476BA5" w:rsidP="00D47FB2">
            <w:pPr>
              <w:spacing w:after="0"/>
              <w:jc w:val="center"/>
              <w:rPr>
                <w:rFonts w:cs="Tahoma"/>
                <w:sz w:val="18"/>
                <w:szCs w:val="18"/>
                <w:lang w:val="el-GR"/>
              </w:rPr>
            </w:pPr>
          </w:p>
        </w:tc>
        <w:tc>
          <w:tcPr>
            <w:tcW w:w="1411" w:type="dxa"/>
            <w:vAlign w:val="center"/>
          </w:tcPr>
          <w:p w14:paraId="5CF5CD52"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5CD2B6DA"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1ABDB0E6"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7A382A03" w14:textId="77777777" w:rsidR="00476BA5" w:rsidRPr="00D47FB2" w:rsidRDefault="00476BA5" w:rsidP="00D47FB2">
            <w:pPr>
              <w:spacing w:after="0"/>
              <w:jc w:val="center"/>
              <w:rPr>
                <w:rFonts w:cs="Tahoma"/>
                <w:sz w:val="18"/>
                <w:szCs w:val="18"/>
                <w:lang w:val="el-GR"/>
              </w:rPr>
            </w:pPr>
          </w:p>
        </w:tc>
      </w:tr>
      <w:tr w:rsidR="00476BA5" w:rsidRPr="00B15FCB" w14:paraId="54E64DF1" w14:textId="77777777" w:rsidTr="00476BA5">
        <w:trPr>
          <w:gridAfter w:val="1"/>
          <w:wAfter w:w="11" w:type="dxa"/>
          <w:trHeight w:val="340"/>
        </w:trPr>
        <w:tc>
          <w:tcPr>
            <w:tcW w:w="733" w:type="dxa"/>
            <w:vAlign w:val="center"/>
          </w:tcPr>
          <w:p w14:paraId="31D16870" w14:textId="77777777" w:rsidR="00476BA5" w:rsidRPr="00D47FB2" w:rsidRDefault="00476BA5" w:rsidP="00D47FB2">
            <w:pPr>
              <w:spacing w:after="0"/>
              <w:rPr>
                <w:rFonts w:cs="Tahoma"/>
                <w:sz w:val="18"/>
                <w:szCs w:val="18"/>
                <w:lang w:val="el-GR"/>
              </w:rPr>
            </w:pPr>
            <w:r w:rsidRPr="00D47FB2">
              <w:rPr>
                <w:rFonts w:cs="Tahoma"/>
                <w:sz w:val="18"/>
                <w:szCs w:val="18"/>
                <w:lang w:val="en-US"/>
              </w:rPr>
              <w:t>10.</w:t>
            </w:r>
          </w:p>
        </w:tc>
        <w:tc>
          <w:tcPr>
            <w:tcW w:w="2381" w:type="dxa"/>
            <w:vAlign w:val="center"/>
          </w:tcPr>
          <w:p w14:paraId="49A06B0D" w14:textId="77777777" w:rsidR="00476BA5" w:rsidRPr="00D47FB2" w:rsidDel="00251799" w:rsidRDefault="00476BA5" w:rsidP="00D47FB2">
            <w:pPr>
              <w:spacing w:after="0"/>
              <w:rPr>
                <w:rFonts w:cs="Tahoma"/>
                <w:sz w:val="18"/>
                <w:szCs w:val="18"/>
                <w:lang w:val="el-GR"/>
              </w:rPr>
            </w:pPr>
            <w:r w:rsidRPr="00D47FB2">
              <w:rPr>
                <w:rFonts w:cs="Tahoma"/>
                <w:b/>
                <w:bCs/>
                <w:sz w:val="18"/>
                <w:szCs w:val="18"/>
                <w:lang w:val="el-GR"/>
              </w:rPr>
              <w:t>Π.Ι.4.2</w:t>
            </w:r>
            <w:r w:rsidRPr="00D47FB2">
              <w:rPr>
                <w:rFonts w:cs="Tahoma"/>
                <w:sz w:val="18"/>
                <w:szCs w:val="18"/>
                <w:lang w:val="el-GR"/>
              </w:rPr>
              <w:t>: Τελική τεκμηρίωση, Τελικός Κώδικας</w:t>
            </w:r>
            <w:r w:rsidRPr="00D47FB2" w:rsidDel="00355CFA">
              <w:rPr>
                <w:rFonts w:cs="Tahoma"/>
                <w:sz w:val="18"/>
                <w:szCs w:val="18"/>
                <w:lang w:val="el-GR"/>
              </w:rPr>
              <w:t xml:space="preserve"> </w:t>
            </w:r>
          </w:p>
        </w:tc>
        <w:tc>
          <w:tcPr>
            <w:tcW w:w="1134" w:type="dxa"/>
            <w:vAlign w:val="center"/>
          </w:tcPr>
          <w:p w14:paraId="2A37ADD0" w14:textId="77777777" w:rsidR="00476BA5" w:rsidRPr="00D47FB2" w:rsidRDefault="00476BA5" w:rsidP="00D47FB2">
            <w:pPr>
              <w:spacing w:after="0"/>
              <w:jc w:val="center"/>
              <w:rPr>
                <w:rFonts w:cs="Tahoma"/>
                <w:sz w:val="18"/>
                <w:szCs w:val="18"/>
                <w:lang w:val="el-GR"/>
              </w:rPr>
            </w:pPr>
          </w:p>
        </w:tc>
        <w:tc>
          <w:tcPr>
            <w:tcW w:w="715" w:type="dxa"/>
            <w:vAlign w:val="center"/>
          </w:tcPr>
          <w:p w14:paraId="3513C11B" w14:textId="77777777" w:rsidR="00476BA5" w:rsidRPr="00D47FB2" w:rsidRDefault="00476BA5" w:rsidP="00D47FB2">
            <w:pPr>
              <w:spacing w:after="0"/>
              <w:jc w:val="center"/>
              <w:rPr>
                <w:rFonts w:cs="Tahoma"/>
                <w:sz w:val="18"/>
                <w:szCs w:val="18"/>
                <w:lang w:val="el-GR"/>
              </w:rPr>
            </w:pPr>
          </w:p>
        </w:tc>
        <w:tc>
          <w:tcPr>
            <w:tcW w:w="1411" w:type="dxa"/>
            <w:vAlign w:val="center"/>
          </w:tcPr>
          <w:p w14:paraId="51E3F9A8"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31ED7B7F"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7EA78C54"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7CBF6082" w14:textId="77777777" w:rsidR="00476BA5" w:rsidRPr="00D47FB2" w:rsidRDefault="00476BA5" w:rsidP="00D47FB2">
            <w:pPr>
              <w:spacing w:after="0"/>
              <w:jc w:val="center"/>
              <w:rPr>
                <w:rFonts w:cs="Tahoma"/>
                <w:sz w:val="18"/>
                <w:szCs w:val="18"/>
                <w:lang w:val="el-GR"/>
              </w:rPr>
            </w:pPr>
          </w:p>
        </w:tc>
      </w:tr>
      <w:tr w:rsidR="00476BA5" w:rsidRPr="00D47FB2" w14:paraId="53412E0D" w14:textId="77777777" w:rsidTr="00476BA5">
        <w:trPr>
          <w:trHeight w:val="340"/>
        </w:trPr>
        <w:tc>
          <w:tcPr>
            <w:tcW w:w="6385" w:type="dxa"/>
            <w:gridSpan w:val="6"/>
            <w:vAlign w:val="center"/>
          </w:tcPr>
          <w:p w14:paraId="2248F3FD" w14:textId="77777777" w:rsidR="00476BA5" w:rsidRPr="00D47FB2" w:rsidRDefault="00476BA5" w:rsidP="00D47FB2">
            <w:pPr>
              <w:spacing w:after="0"/>
              <w:jc w:val="center"/>
              <w:rPr>
                <w:rFonts w:cs="Tahoma"/>
                <w:b/>
                <w:bCs/>
                <w:i/>
                <w:iCs/>
                <w:sz w:val="18"/>
                <w:szCs w:val="18"/>
                <w:lang w:val="el-GR"/>
              </w:rPr>
            </w:pPr>
            <w:r w:rsidRPr="00D47FB2">
              <w:rPr>
                <w:rFonts w:cs="Tahoma"/>
                <w:b/>
                <w:bCs/>
                <w:i/>
                <w:iCs/>
                <w:sz w:val="18"/>
                <w:szCs w:val="18"/>
                <w:lang w:val="el-GR"/>
              </w:rPr>
              <w:t>ΜΕΡΙΚΟ ΣΥΝΟΛΟ 2.1</w:t>
            </w:r>
          </w:p>
        </w:tc>
        <w:tc>
          <w:tcPr>
            <w:tcW w:w="1276" w:type="dxa"/>
            <w:gridSpan w:val="2"/>
            <w:vAlign w:val="center"/>
          </w:tcPr>
          <w:p w14:paraId="63C4F7CA"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1662FA25"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6E231749" w14:textId="77777777" w:rsidR="00476BA5" w:rsidRPr="00D47FB2" w:rsidRDefault="00476BA5" w:rsidP="00D47FB2">
            <w:pPr>
              <w:spacing w:after="0"/>
              <w:jc w:val="center"/>
              <w:rPr>
                <w:rFonts w:cs="Tahoma"/>
                <w:sz w:val="18"/>
                <w:szCs w:val="18"/>
                <w:lang w:val="el-GR"/>
              </w:rPr>
            </w:pPr>
          </w:p>
        </w:tc>
      </w:tr>
      <w:tr w:rsidR="00476BA5" w:rsidRPr="00D47FB2" w14:paraId="701EA94B" w14:textId="77777777" w:rsidTr="00476BA5">
        <w:trPr>
          <w:trHeight w:val="340"/>
        </w:trPr>
        <w:tc>
          <w:tcPr>
            <w:tcW w:w="10020" w:type="dxa"/>
            <w:gridSpan w:val="12"/>
            <w:vAlign w:val="center"/>
          </w:tcPr>
          <w:p w14:paraId="06907D2C" w14:textId="77777777" w:rsidR="00476BA5" w:rsidRPr="00D47FB2" w:rsidRDefault="00476BA5" w:rsidP="00D47FB2">
            <w:pPr>
              <w:spacing w:after="0"/>
              <w:jc w:val="left"/>
              <w:rPr>
                <w:rFonts w:cs="Tahoma"/>
                <w:sz w:val="18"/>
                <w:szCs w:val="18"/>
                <w:lang w:val="el-GR"/>
              </w:rPr>
            </w:pPr>
            <w:r w:rsidRPr="00D47FB2">
              <w:rPr>
                <w:rFonts w:cs="Tahoma"/>
                <w:b/>
                <w:bCs/>
                <w:sz w:val="18"/>
                <w:szCs w:val="18"/>
                <w:lang w:val="el-GR"/>
              </w:rPr>
              <w:t>Υπηρεσίες Ενότητας Εργασιών ΙΙ</w:t>
            </w:r>
          </w:p>
        </w:tc>
      </w:tr>
      <w:tr w:rsidR="00476BA5" w:rsidRPr="00B15FCB" w14:paraId="7A8ECCC8" w14:textId="77777777" w:rsidTr="00476BA5">
        <w:trPr>
          <w:gridAfter w:val="1"/>
          <w:wAfter w:w="11" w:type="dxa"/>
          <w:trHeight w:val="340"/>
        </w:trPr>
        <w:tc>
          <w:tcPr>
            <w:tcW w:w="733" w:type="dxa"/>
            <w:vAlign w:val="center"/>
          </w:tcPr>
          <w:p w14:paraId="635197CF" w14:textId="77777777" w:rsidR="00476BA5" w:rsidRPr="00D47FB2" w:rsidRDefault="00476BA5" w:rsidP="00D47FB2">
            <w:pPr>
              <w:spacing w:after="0"/>
              <w:rPr>
                <w:rFonts w:cs="Tahoma"/>
                <w:sz w:val="18"/>
                <w:szCs w:val="18"/>
                <w:lang w:val="el-GR"/>
              </w:rPr>
            </w:pPr>
            <w:r w:rsidRPr="00D47FB2">
              <w:rPr>
                <w:rFonts w:cs="Tahoma"/>
                <w:sz w:val="18"/>
                <w:szCs w:val="18"/>
                <w:lang w:val="el-GR"/>
              </w:rPr>
              <w:t>1.</w:t>
            </w:r>
          </w:p>
        </w:tc>
        <w:tc>
          <w:tcPr>
            <w:tcW w:w="2381" w:type="dxa"/>
            <w:vAlign w:val="center"/>
          </w:tcPr>
          <w:p w14:paraId="4C39B9E3"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.1.1</w:t>
            </w:r>
            <w:r w:rsidRPr="00D47FB2">
              <w:rPr>
                <w:rFonts w:cs="Tahoma"/>
                <w:sz w:val="18"/>
                <w:szCs w:val="18"/>
              </w:rPr>
              <w:t> </w:t>
            </w:r>
            <w:r w:rsidRPr="00D47FB2">
              <w:rPr>
                <w:rFonts w:cs="Tahoma"/>
                <w:sz w:val="18"/>
                <w:szCs w:val="18"/>
                <w:lang w:val="el-GR"/>
              </w:rPr>
              <w:t>Μελέτη ανάλυσης τομέων πολιτικής και προσδιορισμού αντικειμένου μέτρησης Διοικητικών Βαρών</w:t>
            </w:r>
            <w:r w:rsidRPr="00D47FB2" w:rsidDel="00C0493E">
              <w:rPr>
                <w:rFonts w:cs="Tahoma"/>
                <w:b/>
                <w:bCs/>
                <w:sz w:val="18"/>
                <w:szCs w:val="18"/>
                <w:lang w:val="el-GR"/>
              </w:rPr>
              <w:t xml:space="preserve"> </w:t>
            </w:r>
          </w:p>
        </w:tc>
        <w:tc>
          <w:tcPr>
            <w:tcW w:w="1134" w:type="dxa"/>
            <w:vAlign w:val="center"/>
          </w:tcPr>
          <w:p w14:paraId="5D9D2390" w14:textId="77777777" w:rsidR="00476BA5" w:rsidRPr="00D47FB2" w:rsidRDefault="00476BA5" w:rsidP="00D47FB2">
            <w:pPr>
              <w:spacing w:after="0"/>
              <w:jc w:val="center"/>
              <w:rPr>
                <w:rFonts w:cs="Tahoma"/>
                <w:sz w:val="18"/>
                <w:szCs w:val="18"/>
                <w:lang w:val="el-GR"/>
              </w:rPr>
            </w:pPr>
          </w:p>
        </w:tc>
        <w:tc>
          <w:tcPr>
            <w:tcW w:w="715" w:type="dxa"/>
            <w:vAlign w:val="center"/>
          </w:tcPr>
          <w:p w14:paraId="706A2CF1" w14:textId="77777777" w:rsidR="00476BA5" w:rsidRPr="00D47FB2" w:rsidRDefault="00476BA5" w:rsidP="00D47FB2">
            <w:pPr>
              <w:spacing w:after="0"/>
              <w:jc w:val="center"/>
              <w:rPr>
                <w:rFonts w:cs="Tahoma"/>
                <w:sz w:val="18"/>
                <w:szCs w:val="18"/>
                <w:lang w:val="el-GR"/>
              </w:rPr>
            </w:pPr>
          </w:p>
        </w:tc>
        <w:tc>
          <w:tcPr>
            <w:tcW w:w="1411" w:type="dxa"/>
            <w:vAlign w:val="center"/>
          </w:tcPr>
          <w:p w14:paraId="344B0D64"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3E4D8846"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3F71C231"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0A33A6B3" w14:textId="77777777" w:rsidR="00476BA5" w:rsidRPr="00D47FB2" w:rsidRDefault="00476BA5" w:rsidP="00D47FB2">
            <w:pPr>
              <w:spacing w:after="0"/>
              <w:jc w:val="center"/>
              <w:rPr>
                <w:rFonts w:cs="Tahoma"/>
                <w:sz w:val="18"/>
                <w:szCs w:val="18"/>
                <w:lang w:val="el-GR"/>
              </w:rPr>
            </w:pPr>
          </w:p>
        </w:tc>
      </w:tr>
      <w:tr w:rsidR="00476BA5" w:rsidRPr="00B15FCB" w14:paraId="6CF417B1" w14:textId="77777777" w:rsidTr="00476BA5">
        <w:trPr>
          <w:gridAfter w:val="1"/>
          <w:wAfter w:w="11" w:type="dxa"/>
          <w:trHeight w:val="340"/>
        </w:trPr>
        <w:tc>
          <w:tcPr>
            <w:tcW w:w="733" w:type="dxa"/>
            <w:vAlign w:val="center"/>
          </w:tcPr>
          <w:p w14:paraId="535317DB" w14:textId="77777777" w:rsidR="00476BA5" w:rsidRPr="00D47FB2" w:rsidRDefault="00476BA5" w:rsidP="00D47FB2">
            <w:pPr>
              <w:spacing w:after="0"/>
              <w:rPr>
                <w:rFonts w:cs="Tahoma"/>
                <w:sz w:val="18"/>
                <w:szCs w:val="18"/>
                <w:lang w:val="el-GR"/>
              </w:rPr>
            </w:pPr>
            <w:r w:rsidRPr="00D47FB2">
              <w:rPr>
                <w:rFonts w:cs="Tahoma"/>
                <w:sz w:val="18"/>
                <w:szCs w:val="18"/>
                <w:lang w:val="el-GR"/>
              </w:rPr>
              <w:t>2.</w:t>
            </w:r>
          </w:p>
        </w:tc>
        <w:tc>
          <w:tcPr>
            <w:tcW w:w="2381" w:type="dxa"/>
            <w:vAlign w:val="center"/>
          </w:tcPr>
          <w:p w14:paraId="35C7087F" w14:textId="77777777" w:rsidR="00476BA5" w:rsidRPr="00D47FB2" w:rsidRDefault="00476BA5" w:rsidP="00D47FB2">
            <w:pPr>
              <w:spacing w:after="0"/>
              <w:rPr>
                <w:rFonts w:cs="Tahoma"/>
                <w:b/>
                <w:bCs/>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.1.2.α 1</w:t>
            </w:r>
            <w:r w:rsidRPr="00D47FB2">
              <w:rPr>
                <w:rFonts w:cs="Tahoma"/>
                <w:b/>
                <w:bCs/>
                <w:sz w:val="18"/>
                <w:szCs w:val="18"/>
                <w:vertAlign w:val="superscript"/>
                <w:lang w:val="el-GR"/>
              </w:rPr>
              <w:t>η</w:t>
            </w:r>
            <w:r w:rsidRPr="00D47FB2">
              <w:rPr>
                <w:rFonts w:cs="Tahoma"/>
                <w:b/>
                <w:bCs/>
                <w:sz w:val="18"/>
                <w:szCs w:val="18"/>
                <w:lang w:val="el-GR"/>
              </w:rPr>
              <w:t xml:space="preserve"> ομάδα μετρήσεων</w:t>
            </w:r>
            <w:r w:rsidRPr="00D47FB2">
              <w:rPr>
                <w:rFonts w:cs="Tahoma"/>
                <w:sz w:val="18"/>
                <w:szCs w:val="18"/>
                <w:lang w:val="el-GR"/>
              </w:rPr>
              <w:t xml:space="preserve"> ΔΒ σε επιλεγμένους τομείς πολιτικής</w:t>
            </w:r>
          </w:p>
        </w:tc>
        <w:tc>
          <w:tcPr>
            <w:tcW w:w="1134" w:type="dxa"/>
            <w:vAlign w:val="center"/>
          </w:tcPr>
          <w:p w14:paraId="2F9DC51B" w14:textId="77777777" w:rsidR="00476BA5" w:rsidRPr="00D47FB2" w:rsidRDefault="00476BA5" w:rsidP="00D47FB2">
            <w:pPr>
              <w:spacing w:after="0"/>
              <w:jc w:val="center"/>
              <w:rPr>
                <w:rFonts w:cs="Tahoma"/>
                <w:sz w:val="18"/>
                <w:szCs w:val="18"/>
                <w:lang w:val="el-GR"/>
              </w:rPr>
            </w:pPr>
          </w:p>
        </w:tc>
        <w:tc>
          <w:tcPr>
            <w:tcW w:w="715" w:type="dxa"/>
            <w:vAlign w:val="center"/>
          </w:tcPr>
          <w:p w14:paraId="529F75E6" w14:textId="77777777" w:rsidR="00476BA5" w:rsidRPr="00D47FB2" w:rsidRDefault="00476BA5" w:rsidP="00D47FB2">
            <w:pPr>
              <w:spacing w:after="0"/>
              <w:jc w:val="center"/>
              <w:rPr>
                <w:rFonts w:cs="Tahoma"/>
                <w:sz w:val="18"/>
                <w:szCs w:val="18"/>
                <w:lang w:val="el-GR"/>
              </w:rPr>
            </w:pPr>
          </w:p>
        </w:tc>
        <w:tc>
          <w:tcPr>
            <w:tcW w:w="1411" w:type="dxa"/>
            <w:vAlign w:val="center"/>
          </w:tcPr>
          <w:p w14:paraId="4A7AD145"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64BB204D"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79D31AD0"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32B88C88" w14:textId="77777777" w:rsidR="00476BA5" w:rsidRPr="00D47FB2" w:rsidRDefault="00476BA5" w:rsidP="00D47FB2">
            <w:pPr>
              <w:spacing w:after="0"/>
              <w:jc w:val="center"/>
              <w:rPr>
                <w:rFonts w:cs="Tahoma"/>
                <w:sz w:val="18"/>
                <w:szCs w:val="18"/>
                <w:lang w:val="el-GR"/>
              </w:rPr>
            </w:pPr>
          </w:p>
        </w:tc>
      </w:tr>
      <w:tr w:rsidR="00476BA5" w:rsidRPr="00B15FCB" w14:paraId="174BA172" w14:textId="77777777" w:rsidTr="00476BA5">
        <w:trPr>
          <w:gridAfter w:val="1"/>
          <w:wAfter w:w="11" w:type="dxa"/>
          <w:trHeight w:val="340"/>
        </w:trPr>
        <w:tc>
          <w:tcPr>
            <w:tcW w:w="733" w:type="dxa"/>
            <w:vAlign w:val="center"/>
          </w:tcPr>
          <w:p w14:paraId="6B3DDCC8" w14:textId="77777777" w:rsidR="00476BA5" w:rsidRPr="00D47FB2" w:rsidRDefault="00476BA5" w:rsidP="00D47FB2">
            <w:pPr>
              <w:spacing w:after="0"/>
              <w:rPr>
                <w:rFonts w:cs="Tahoma"/>
                <w:sz w:val="18"/>
                <w:szCs w:val="18"/>
                <w:lang w:val="el-GR"/>
              </w:rPr>
            </w:pPr>
            <w:r w:rsidRPr="00D47FB2">
              <w:rPr>
                <w:rFonts w:cs="Tahoma"/>
                <w:sz w:val="18"/>
                <w:szCs w:val="18"/>
                <w:lang w:val="el-GR"/>
              </w:rPr>
              <w:t>3.</w:t>
            </w:r>
          </w:p>
        </w:tc>
        <w:tc>
          <w:tcPr>
            <w:tcW w:w="2381" w:type="dxa"/>
            <w:vAlign w:val="center"/>
          </w:tcPr>
          <w:p w14:paraId="3F4BCBAF" w14:textId="77777777" w:rsidR="00476BA5" w:rsidRPr="00D47FB2" w:rsidRDefault="00476BA5" w:rsidP="00D47FB2">
            <w:pPr>
              <w:spacing w:after="0"/>
              <w:rPr>
                <w:rFonts w:cs="Tahoma"/>
                <w:b/>
                <w:bCs/>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.2.1.α</w:t>
            </w:r>
            <w:r w:rsidRPr="00D47FB2">
              <w:rPr>
                <w:rFonts w:cs="Tahoma"/>
                <w:sz w:val="18"/>
                <w:szCs w:val="18"/>
              </w:rPr>
              <w:t> </w:t>
            </w:r>
            <w:r w:rsidRPr="00D47FB2">
              <w:rPr>
                <w:rFonts w:cs="Tahoma"/>
                <w:sz w:val="18"/>
                <w:szCs w:val="18"/>
                <w:lang w:val="el-GR"/>
              </w:rPr>
              <w:t>Μελέτη Στρατηγικής για την πλατφόρμα και την πολιτική απλούστευσης διαδικασιών  (Αρχική)</w:t>
            </w:r>
          </w:p>
        </w:tc>
        <w:tc>
          <w:tcPr>
            <w:tcW w:w="1134" w:type="dxa"/>
            <w:vAlign w:val="center"/>
          </w:tcPr>
          <w:p w14:paraId="59D1C91F" w14:textId="77777777" w:rsidR="00476BA5" w:rsidRPr="00D47FB2" w:rsidRDefault="00476BA5" w:rsidP="00D47FB2">
            <w:pPr>
              <w:spacing w:after="0"/>
              <w:jc w:val="center"/>
              <w:rPr>
                <w:rFonts w:cs="Tahoma"/>
                <w:sz w:val="18"/>
                <w:szCs w:val="18"/>
                <w:lang w:val="el-GR"/>
              </w:rPr>
            </w:pPr>
          </w:p>
        </w:tc>
        <w:tc>
          <w:tcPr>
            <w:tcW w:w="715" w:type="dxa"/>
            <w:vAlign w:val="center"/>
          </w:tcPr>
          <w:p w14:paraId="601D8E37" w14:textId="77777777" w:rsidR="00476BA5" w:rsidRPr="00D47FB2" w:rsidRDefault="00476BA5" w:rsidP="00D47FB2">
            <w:pPr>
              <w:spacing w:after="0"/>
              <w:jc w:val="center"/>
              <w:rPr>
                <w:rFonts w:cs="Tahoma"/>
                <w:sz w:val="18"/>
                <w:szCs w:val="18"/>
                <w:lang w:val="el-GR"/>
              </w:rPr>
            </w:pPr>
          </w:p>
        </w:tc>
        <w:tc>
          <w:tcPr>
            <w:tcW w:w="1411" w:type="dxa"/>
            <w:vAlign w:val="center"/>
          </w:tcPr>
          <w:p w14:paraId="68E5B9A8"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50104E87"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1CA16B7C"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77A530BC" w14:textId="77777777" w:rsidR="00476BA5" w:rsidRPr="00D47FB2" w:rsidRDefault="00476BA5" w:rsidP="00D47FB2">
            <w:pPr>
              <w:spacing w:after="0"/>
              <w:jc w:val="center"/>
              <w:rPr>
                <w:rFonts w:cs="Tahoma"/>
                <w:sz w:val="18"/>
                <w:szCs w:val="18"/>
                <w:lang w:val="el-GR"/>
              </w:rPr>
            </w:pPr>
          </w:p>
        </w:tc>
      </w:tr>
      <w:tr w:rsidR="00476BA5" w:rsidRPr="00B15FCB" w14:paraId="637D5C59" w14:textId="77777777" w:rsidTr="00476BA5">
        <w:trPr>
          <w:gridAfter w:val="1"/>
          <w:wAfter w:w="11" w:type="dxa"/>
          <w:trHeight w:val="340"/>
        </w:trPr>
        <w:tc>
          <w:tcPr>
            <w:tcW w:w="733" w:type="dxa"/>
            <w:vAlign w:val="center"/>
          </w:tcPr>
          <w:p w14:paraId="4B7D63B6" w14:textId="77777777" w:rsidR="00476BA5" w:rsidRPr="00D47FB2" w:rsidRDefault="00476BA5" w:rsidP="00D47FB2">
            <w:pPr>
              <w:spacing w:after="0"/>
              <w:rPr>
                <w:rFonts w:cs="Tahoma"/>
                <w:sz w:val="18"/>
                <w:szCs w:val="18"/>
                <w:lang w:val="el-GR"/>
              </w:rPr>
            </w:pPr>
            <w:r w:rsidRPr="00D47FB2">
              <w:rPr>
                <w:rFonts w:cs="Tahoma"/>
                <w:sz w:val="18"/>
                <w:szCs w:val="18"/>
                <w:lang w:val="el-GR"/>
              </w:rPr>
              <w:t>4.</w:t>
            </w:r>
          </w:p>
        </w:tc>
        <w:tc>
          <w:tcPr>
            <w:tcW w:w="2381" w:type="dxa"/>
            <w:vAlign w:val="center"/>
          </w:tcPr>
          <w:p w14:paraId="24671A08"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.2.2.α</w:t>
            </w:r>
            <w:r w:rsidRPr="00D47FB2">
              <w:rPr>
                <w:rFonts w:cs="Tahoma"/>
                <w:sz w:val="18"/>
                <w:szCs w:val="18"/>
                <w:lang w:val="el-GR"/>
              </w:rPr>
              <w:t xml:space="preserve"> Αναφορά αποτελεσμάτων ερευνών για την τεκμηρίωση και καλύτερη στόχευση και αξιολόγηση των δράσεων – 1</w:t>
            </w:r>
            <w:r w:rsidRPr="00D47FB2">
              <w:rPr>
                <w:rFonts w:cs="Tahoma"/>
                <w:sz w:val="18"/>
                <w:szCs w:val="18"/>
                <w:vertAlign w:val="superscript"/>
                <w:lang w:val="el-GR"/>
              </w:rPr>
              <w:t>η</w:t>
            </w:r>
            <w:r w:rsidRPr="00D47FB2">
              <w:rPr>
                <w:rFonts w:cs="Tahoma"/>
                <w:sz w:val="18"/>
                <w:szCs w:val="18"/>
                <w:lang w:val="el-GR"/>
              </w:rPr>
              <w:t xml:space="preserve"> έρευνα</w:t>
            </w:r>
          </w:p>
        </w:tc>
        <w:tc>
          <w:tcPr>
            <w:tcW w:w="1134" w:type="dxa"/>
            <w:vAlign w:val="center"/>
          </w:tcPr>
          <w:p w14:paraId="225E6160" w14:textId="77777777" w:rsidR="00476BA5" w:rsidRPr="00D47FB2" w:rsidRDefault="00476BA5" w:rsidP="00D47FB2">
            <w:pPr>
              <w:spacing w:after="0"/>
              <w:jc w:val="center"/>
              <w:rPr>
                <w:rFonts w:cs="Tahoma"/>
                <w:sz w:val="18"/>
                <w:szCs w:val="18"/>
                <w:lang w:val="el-GR"/>
              </w:rPr>
            </w:pPr>
          </w:p>
        </w:tc>
        <w:tc>
          <w:tcPr>
            <w:tcW w:w="715" w:type="dxa"/>
            <w:vAlign w:val="center"/>
          </w:tcPr>
          <w:p w14:paraId="19CA69C2" w14:textId="77777777" w:rsidR="00476BA5" w:rsidRPr="00D47FB2" w:rsidRDefault="00476BA5" w:rsidP="00D47FB2">
            <w:pPr>
              <w:spacing w:after="0"/>
              <w:jc w:val="center"/>
              <w:rPr>
                <w:rFonts w:cs="Tahoma"/>
                <w:sz w:val="18"/>
                <w:szCs w:val="18"/>
                <w:lang w:val="el-GR"/>
              </w:rPr>
            </w:pPr>
          </w:p>
        </w:tc>
        <w:tc>
          <w:tcPr>
            <w:tcW w:w="1411" w:type="dxa"/>
            <w:vAlign w:val="center"/>
          </w:tcPr>
          <w:p w14:paraId="0547EEB4"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339D1DD9"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2D8ED8FD"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5C271C81" w14:textId="77777777" w:rsidR="00476BA5" w:rsidRPr="00D47FB2" w:rsidRDefault="00476BA5" w:rsidP="00D47FB2">
            <w:pPr>
              <w:spacing w:after="0"/>
              <w:jc w:val="center"/>
              <w:rPr>
                <w:rFonts w:cs="Tahoma"/>
                <w:sz w:val="18"/>
                <w:szCs w:val="18"/>
                <w:lang w:val="el-GR"/>
              </w:rPr>
            </w:pPr>
          </w:p>
        </w:tc>
      </w:tr>
      <w:tr w:rsidR="00476BA5" w:rsidRPr="00B15FCB" w14:paraId="45CE1107" w14:textId="77777777" w:rsidTr="00476BA5">
        <w:trPr>
          <w:gridAfter w:val="1"/>
          <w:wAfter w:w="11" w:type="dxa"/>
          <w:trHeight w:val="340"/>
        </w:trPr>
        <w:tc>
          <w:tcPr>
            <w:tcW w:w="733" w:type="dxa"/>
            <w:vAlign w:val="center"/>
          </w:tcPr>
          <w:p w14:paraId="5B4CBA37" w14:textId="77777777" w:rsidR="00476BA5" w:rsidRPr="00D47FB2" w:rsidRDefault="00476BA5" w:rsidP="00D47FB2">
            <w:pPr>
              <w:spacing w:after="0"/>
              <w:rPr>
                <w:rFonts w:cs="Tahoma"/>
                <w:sz w:val="18"/>
                <w:szCs w:val="18"/>
                <w:lang w:val="el-GR"/>
              </w:rPr>
            </w:pPr>
            <w:r w:rsidRPr="00D47FB2">
              <w:rPr>
                <w:rFonts w:cs="Tahoma"/>
                <w:sz w:val="18"/>
                <w:szCs w:val="18"/>
                <w:lang w:val="el-GR"/>
              </w:rPr>
              <w:t>5.</w:t>
            </w:r>
          </w:p>
        </w:tc>
        <w:tc>
          <w:tcPr>
            <w:tcW w:w="2381" w:type="dxa"/>
            <w:vAlign w:val="center"/>
          </w:tcPr>
          <w:p w14:paraId="2990C1CC"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.3.1.α</w:t>
            </w:r>
            <w:r w:rsidRPr="00D47FB2">
              <w:rPr>
                <w:rFonts w:cs="Tahoma"/>
                <w:sz w:val="18"/>
                <w:szCs w:val="18"/>
                <w:lang w:val="el-GR"/>
              </w:rPr>
              <w:t xml:space="preserve"> Εργαλειοθήκη Πλατφόρμας – αρχική έκδοση</w:t>
            </w:r>
          </w:p>
        </w:tc>
        <w:tc>
          <w:tcPr>
            <w:tcW w:w="1134" w:type="dxa"/>
            <w:vAlign w:val="center"/>
          </w:tcPr>
          <w:p w14:paraId="31678594" w14:textId="77777777" w:rsidR="00476BA5" w:rsidRPr="00D47FB2" w:rsidRDefault="00476BA5" w:rsidP="00D47FB2">
            <w:pPr>
              <w:spacing w:after="0"/>
              <w:jc w:val="center"/>
              <w:rPr>
                <w:rFonts w:cs="Tahoma"/>
                <w:sz w:val="18"/>
                <w:szCs w:val="18"/>
                <w:lang w:val="el-GR"/>
              </w:rPr>
            </w:pPr>
          </w:p>
        </w:tc>
        <w:tc>
          <w:tcPr>
            <w:tcW w:w="715" w:type="dxa"/>
            <w:vAlign w:val="center"/>
          </w:tcPr>
          <w:p w14:paraId="6B7C49C4" w14:textId="77777777" w:rsidR="00476BA5" w:rsidRPr="00D47FB2" w:rsidRDefault="00476BA5" w:rsidP="00D47FB2">
            <w:pPr>
              <w:spacing w:after="0"/>
              <w:jc w:val="center"/>
              <w:rPr>
                <w:rFonts w:cs="Tahoma"/>
                <w:sz w:val="18"/>
                <w:szCs w:val="18"/>
                <w:lang w:val="el-GR"/>
              </w:rPr>
            </w:pPr>
          </w:p>
        </w:tc>
        <w:tc>
          <w:tcPr>
            <w:tcW w:w="1411" w:type="dxa"/>
            <w:vAlign w:val="center"/>
          </w:tcPr>
          <w:p w14:paraId="1A26DD97"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600FA738"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538F067B"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30F86F2E" w14:textId="77777777" w:rsidR="00476BA5" w:rsidRPr="00D47FB2" w:rsidRDefault="00476BA5" w:rsidP="00D47FB2">
            <w:pPr>
              <w:spacing w:after="0"/>
              <w:jc w:val="center"/>
              <w:rPr>
                <w:rFonts w:cs="Tahoma"/>
                <w:sz w:val="18"/>
                <w:szCs w:val="18"/>
                <w:lang w:val="el-GR"/>
              </w:rPr>
            </w:pPr>
          </w:p>
        </w:tc>
      </w:tr>
      <w:tr w:rsidR="00476BA5" w:rsidRPr="00B15FCB" w14:paraId="72F50731" w14:textId="77777777" w:rsidTr="00476BA5">
        <w:trPr>
          <w:gridAfter w:val="1"/>
          <w:wAfter w:w="11" w:type="dxa"/>
          <w:trHeight w:val="340"/>
        </w:trPr>
        <w:tc>
          <w:tcPr>
            <w:tcW w:w="733" w:type="dxa"/>
            <w:vAlign w:val="center"/>
          </w:tcPr>
          <w:p w14:paraId="0D7000CE" w14:textId="77777777" w:rsidR="00476BA5" w:rsidRPr="00D47FB2" w:rsidRDefault="00476BA5" w:rsidP="00D47FB2">
            <w:pPr>
              <w:spacing w:after="0"/>
              <w:rPr>
                <w:rFonts w:cs="Tahoma"/>
                <w:sz w:val="18"/>
                <w:szCs w:val="18"/>
                <w:lang w:val="el-GR"/>
              </w:rPr>
            </w:pPr>
            <w:r w:rsidRPr="00D47FB2">
              <w:rPr>
                <w:rFonts w:cs="Tahoma"/>
                <w:sz w:val="18"/>
                <w:szCs w:val="18"/>
                <w:lang w:val="el-GR"/>
              </w:rPr>
              <w:t>6.</w:t>
            </w:r>
          </w:p>
        </w:tc>
        <w:tc>
          <w:tcPr>
            <w:tcW w:w="2381" w:type="dxa"/>
            <w:vAlign w:val="center"/>
          </w:tcPr>
          <w:p w14:paraId="1CDB8859"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.3.2</w:t>
            </w:r>
            <w:r w:rsidRPr="00D47FB2">
              <w:rPr>
                <w:rFonts w:cs="Tahoma"/>
                <w:sz w:val="18"/>
                <w:szCs w:val="18"/>
                <w:lang w:val="el-GR"/>
              </w:rPr>
              <w:t xml:space="preserve"> Εκπαιδευτικό υλικό και αποτελέσματα υπηρεσιών εκπαίδευσης</w:t>
            </w:r>
            <w:r w:rsidRPr="00D47FB2" w:rsidDel="00162DD3">
              <w:rPr>
                <w:rFonts w:cs="Tahoma"/>
                <w:sz w:val="18"/>
                <w:szCs w:val="18"/>
                <w:lang w:val="el-GR"/>
              </w:rPr>
              <w:t xml:space="preserve"> </w:t>
            </w:r>
          </w:p>
        </w:tc>
        <w:tc>
          <w:tcPr>
            <w:tcW w:w="1134" w:type="dxa"/>
            <w:vAlign w:val="center"/>
          </w:tcPr>
          <w:p w14:paraId="2D0A89F0" w14:textId="77777777" w:rsidR="00476BA5" w:rsidRPr="00D47FB2" w:rsidRDefault="00476BA5" w:rsidP="00D47FB2">
            <w:pPr>
              <w:spacing w:after="0"/>
              <w:jc w:val="center"/>
              <w:rPr>
                <w:rFonts w:cs="Tahoma"/>
                <w:sz w:val="18"/>
                <w:szCs w:val="18"/>
                <w:lang w:val="el-GR"/>
              </w:rPr>
            </w:pPr>
          </w:p>
        </w:tc>
        <w:tc>
          <w:tcPr>
            <w:tcW w:w="715" w:type="dxa"/>
            <w:vAlign w:val="center"/>
          </w:tcPr>
          <w:p w14:paraId="085A7A3B" w14:textId="77777777" w:rsidR="00476BA5" w:rsidRPr="00D47FB2" w:rsidRDefault="00476BA5" w:rsidP="00D47FB2">
            <w:pPr>
              <w:spacing w:after="0"/>
              <w:jc w:val="center"/>
              <w:rPr>
                <w:rFonts w:cs="Tahoma"/>
                <w:sz w:val="18"/>
                <w:szCs w:val="18"/>
                <w:lang w:val="el-GR"/>
              </w:rPr>
            </w:pPr>
          </w:p>
        </w:tc>
        <w:tc>
          <w:tcPr>
            <w:tcW w:w="1411" w:type="dxa"/>
            <w:vAlign w:val="center"/>
          </w:tcPr>
          <w:p w14:paraId="120FEC33"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07E50DF0"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79546682"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35ED7D84" w14:textId="77777777" w:rsidR="00476BA5" w:rsidRPr="00D47FB2" w:rsidRDefault="00476BA5" w:rsidP="00D47FB2">
            <w:pPr>
              <w:spacing w:after="0"/>
              <w:jc w:val="center"/>
              <w:rPr>
                <w:rFonts w:cs="Tahoma"/>
                <w:sz w:val="18"/>
                <w:szCs w:val="18"/>
                <w:lang w:val="el-GR"/>
              </w:rPr>
            </w:pPr>
          </w:p>
        </w:tc>
      </w:tr>
      <w:tr w:rsidR="00476BA5" w:rsidRPr="00B15FCB" w14:paraId="6D0F24D2" w14:textId="77777777" w:rsidTr="00476BA5">
        <w:trPr>
          <w:gridAfter w:val="1"/>
          <w:wAfter w:w="11" w:type="dxa"/>
          <w:trHeight w:val="340"/>
        </w:trPr>
        <w:tc>
          <w:tcPr>
            <w:tcW w:w="733" w:type="dxa"/>
            <w:vAlign w:val="center"/>
          </w:tcPr>
          <w:p w14:paraId="3D21E5A0" w14:textId="77777777" w:rsidR="00476BA5" w:rsidRPr="00D47FB2" w:rsidRDefault="00476BA5" w:rsidP="00D47FB2">
            <w:pPr>
              <w:spacing w:after="0"/>
              <w:rPr>
                <w:rFonts w:cs="Tahoma"/>
                <w:sz w:val="18"/>
                <w:szCs w:val="18"/>
                <w:lang w:val="el-GR"/>
              </w:rPr>
            </w:pPr>
            <w:r w:rsidRPr="00D47FB2">
              <w:rPr>
                <w:rFonts w:cs="Tahoma"/>
                <w:sz w:val="18"/>
                <w:szCs w:val="18"/>
                <w:lang w:val="el-GR"/>
              </w:rPr>
              <w:t>7.</w:t>
            </w:r>
          </w:p>
        </w:tc>
        <w:tc>
          <w:tcPr>
            <w:tcW w:w="2381" w:type="dxa"/>
            <w:vAlign w:val="center"/>
          </w:tcPr>
          <w:p w14:paraId="58730AA8"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.4.1.α</w:t>
            </w:r>
            <w:r w:rsidRPr="00D47FB2">
              <w:rPr>
                <w:rFonts w:cs="Tahoma"/>
                <w:sz w:val="18"/>
                <w:szCs w:val="18"/>
                <w:lang w:val="el-GR"/>
              </w:rPr>
              <w:t xml:space="preserve"> Δημιουργικό Υλικό για την πλατφόρμα – Φάση 1</w:t>
            </w:r>
          </w:p>
        </w:tc>
        <w:tc>
          <w:tcPr>
            <w:tcW w:w="1134" w:type="dxa"/>
            <w:vAlign w:val="center"/>
          </w:tcPr>
          <w:p w14:paraId="506CBF93" w14:textId="77777777" w:rsidR="00476BA5" w:rsidRPr="00D47FB2" w:rsidRDefault="00476BA5" w:rsidP="00D47FB2">
            <w:pPr>
              <w:spacing w:after="0"/>
              <w:jc w:val="center"/>
              <w:rPr>
                <w:rFonts w:cs="Tahoma"/>
                <w:sz w:val="18"/>
                <w:szCs w:val="18"/>
                <w:lang w:val="el-GR"/>
              </w:rPr>
            </w:pPr>
          </w:p>
        </w:tc>
        <w:tc>
          <w:tcPr>
            <w:tcW w:w="715" w:type="dxa"/>
            <w:vAlign w:val="center"/>
          </w:tcPr>
          <w:p w14:paraId="76FE3D7F" w14:textId="77777777" w:rsidR="00476BA5" w:rsidRPr="00D47FB2" w:rsidRDefault="00476BA5" w:rsidP="00D47FB2">
            <w:pPr>
              <w:spacing w:after="0"/>
              <w:jc w:val="center"/>
              <w:rPr>
                <w:rFonts w:cs="Tahoma"/>
                <w:sz w:val="18"/>
                <w:szCs w:val="18"/>
                <w:lang w:val="el-GR"/>
              </w:rPr>
            </w:pPr>
          </w:p>
        </w:tc>
        <w:tc>
          <w:tcPr>
            <w:tcW w:w="1411" w:type="dxa"/>
            <w:vAlign w:val="center"/>
          </w:tcPr>
          <w:p w14:paraId="128A1BD6"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575AAD65"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4CBACE90"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3593401B" w14:textId="77777777" w:rsidR="00476BA5" w:rsidRPr="00D47FB2" w:rsidRDefault="00476BA5" w:rsidP="00D47FB2">
            <w:pPr>
              <w:spacing w:after="0"/>
              <w:jc w:val="center"/>
              <w:rPr>
                <w:rFonts w:cs="Tahoma"/>
                <w:sz w:val="18"/>
                <w:szCs w:val="18"/>
                <w:lang w:val="el-GR"/>
              </w:rPr>
            </w:pPr>
          </w:p>
        </w:tc>
      </w:tr>
      <w:tr w:rsidR="00476BA5" w:rsidRPr="00B15FCB" w14:paraId="09C0E986" w14:textId="77777777" w:rsidTr="00476BA5">
        <w:trPr>
          <w:gridAfter w:val="1"/>
          <w:wAfter w:w="11" w:type="dxa"/>
          <w:trHeight w:val="340"/>
        </w:trPr>
        <w:tc>
          <w:tcPr>
            <w:tcW w:w="733" w:type="dxa"/>
            <w:vAlign w:val="center"/>
          </w:tcPr>
          <w:p w14:paraId="79048465" w14:textId="77777777" w:rsidR="00476BA5" w:rsidRPr="00D47FB2" w:rsidRDefault="00476BA5" w:rsidP="00D47FB2">
            <w:pPr>
              <w:spacing w:after="0"/>
              <w:rPr>
                <w:rFonts w:cs="Tahoma"/>
                <w:sz w:val="18"/>
                <w:szCs w:val="18"/>
                <w:lang w:val="el-GR"/>
              </w:rPr>
            </w:pPr>
            <w:r w:rsidRPr="00D47FB2">
              <w:rPr>
                <w:rFonts w:cs="Tahoma"/>
                <w:sz w:val="18"/>
                <w:szCs w:val="18"/>
                <w:lang w:val="el-GR"/>
              </w:rPr>
              <w:t>8.</w:t>
            </w:r>
          </w:p>
        </w:tc>
        <w:tc>
          <w:tcPr>
            <w:tcW w:w="2381" w:type="dxa"/>
            <w:vAlign w:val="center"/>
          </w:tcPr>
          <w:p w14:paraId="3D581D7D"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.4.2.α</w:t>
            </w:r>
            <w:r w:rsidRPr="00D47FB2">
              <w:rPr>
                <w:rFonts w:cs="Tahoma"/>
                <w:sz w:val="18"/>
                <w:szCs w:val="18"/>
                <w:lang w:val="el-GR"/>
              </w:rPr>
              <w:t xml:space="preserve"> 1</w:t>
            </w:r>
            <w:r w:rsidRPr="00D47FB2">
              <w:rPr>
                <w:rFonts w:cs="Tahoma"/>
                <w:sz w:val="18"/>
                <w:szCs w:val="18"/>
                <w:vertAlign w:val="superscript"/>
                <w:lang w:val="el-GR"/>
              </w:rPr>
              <w:t>ο</w:t>
            </w:r>
            <w:r w:rsidRPr="00D47FB2">
              <w:rPr>
                <w:rFonts w:cs="Tahoma"/>
                <w:sz w:val="18"/>
                <w:szCs w:val="18"/>
                <w:lang w:val="el-GR"/>
              </w:rPr>
              <w:t xml:space="preserve"> Διεξαχθέν </w:t>
            </w:r>
            <w:r w:rsidRPr="00D47FB2">
              <w:rPr>
                <w:rFonts w:cs="Tahoma"/>
                <w:sz w:val="18"/>
                <w:szCs w:val="18"/>
              </w:rPr>
              <w:t>Hackathon</w:t>
            </w:r>
          </w:p>
        </w:tc>
        <w:tc>
          <w:tcPr>
            <w:tcW w:w="1134" w:type="dxa"/>
            <w:vAlign w:val="center"/>
          </w:tcPr>
          <w:p w14:paraId="7870158E" w14:textId="77777777" w:rsidR="00476BA5" w:rsidRPr="00D47FB2" w:rsidRDefault="00476BA5" w:rsidP="00D47FB2">
            <w:pPr>
              <w:spacing w:after="0"/>
              <w:jc w:val="center"/>
              <w:rPr>
                <w:rFonts w:cs="Tahoma"/>
                <w:sz w:val="18"/>
                <w:szCs w:val="18"/>
                <w:lang w:val="el-GR"/>
              </w:rPr>
            </w:pPr>
          </w:p>
        </w:tc>
        <w:tc>
          <w:tcPr>
            <w:tcW w:w="715" w:type="dxa"/>
            <w:vAlign w:val="center"/>
          </w:tcPr>
          <w:p w14:paraId="7EF7DDEC" w14:textId="77777777" w:rsidR="00476BA5" w:rsidRPr="00D47FB2" w:rsidRDefault="00476BA5" w:rsidP="00D47FB2">
            <w:pPr>
              <w:spacing w:after="0"/>
              <w:jc w:val="center"/>
              <w:rPr>
                <w:rFonts w:cs="Tahoma"/>
                <w:sz w:val="18"/>
                <w:szCs w:val="18"/>
                <w:lang w:val="el-GR"/>
              </w:rPr>
            </w:pPr>
          </w:p>
        </w:tc>
        <w:tc>
          <w:tcPr>
            <w:tcW w:w="1411" w:type="dxa"/>
            <w:vAlign w:val="center"/>
          </w:tcPr>
          <w:p w14:paraId="060991F6"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38313B25"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53B6DDCC"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2967AF68" w14:textId="77777777" w:rsidR="00476BA5" w:rsidRPr="00D47FB2" w:rsidRDefault="00476BA5" w:rsidP="00D47FB2">
            <w:pPr>
              <w:spacing w:after="0"/>
              <w:jc w:val="center"/>
              <w:rPr>
                <w:rFonts w:cs="Tahoma"/>
                <w:sz w:val="18"/>
                <w:szCs w:val="18"/>
                <w:lang w:val="el-GR"/>
              </w:rPr>
            </w:pPr>
          </w:p>
        </w:tc>
      </w:tr>
      <w:tr w:rsidR="00476BA5" w:rsidRPr="00B15FCB" w14:paraId="196250EC" w14:textId="77777777" w:rsidTr="00476BA5">
        <w:trPr>
          <w:gridAfter w:val="1"/>
          <w:wAfter w:w="11" w:type="dxa"/>
          <w:trHeight w:val="340"/>
        </w:trPr>
        <w:tc>
          <w:tcPr>
            <w:tcW w:w="733" w:type="dxa"/>
            <w:vAlign w:val="center"/>
          </w:tcPr>
          <w:p w14:paraId="48CB6AC2" w14:textId="77777777" w:rsidR="00476BA5" w:rsidRPr="00D47FB2" w:rsidRDefault="00476BA5" w:rsidP="00D47FB2">
            <w:pPr>
              <w:spacing w:after="0"/>
              <w:rPr>
                <w:rFonts w:cs="Tahoma"/>
                <w:sz w:val="18"/>
                <w:szCs w:val="18"/>
                <w:lang w:val="el-GR"/>
              </w:rPr>
            </w:pPr>
            <w:r w:rsidRPr="00D47FB2">
              <w:rPr>
                <w:rFonts w:cs="Tahoma"/>
                <w:sz w:val="18"/>
                <w:szCs w:val="18"/>
                <w:lang w:val="el-GR"/>
              </w:rPr>
              <w:t>9.</w:t>
            </w:r>
          </w:p>
        </w:tc>
        <w:tc>
          <w:tcPr>
            <w:tcW w:w="2381" w:type="dxa"/>
            <w:vAlign w:val="center"/>
          </w:tcPr>
          <w:p w14:paraId="3ECB6D58" w14:textId="77777777" w:rsidR="00476BA5" w:rsidRPr="00D47FB2" w:rsidRDefault="00476BA5" w:rsidP="00D47FB2">
            <w:pPr>
              <w:spacing w:after="0" w:line="300" w:lineRule="atLeast"/>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.4.3.α</w:t>
            </w:r>
            <w:r w:rsidRPr="00D47FB2">
              <w:rPr>
                <w:rFonts w:cs="Tahoma"/>
                <w:sz w:val="18"/>
                <w:szCs w:val="18"/>
                <w:lang w:val="el-GR"/>
              </w:rPr>
              <w:t xml:space="preserve"> Αναφορές του Παρατηρητηρίου και του ΕΠΑΔ – Φάση 1</w:t>
            </w:r>
          </w:p>
        </w:tc>
        <w:tc>
          <w:tcPr>
            <w:tcW w:w="1134" w:type="dxa"/>
            <w:vAlign w:val="center"/>
          </w:tcPr>
          <w:p w14:paraId="1D2E8CC8" w14:textId="77777777" w:rsidR="00476BA5" w:rsidRPr="00D47FB2" w:rsidRDefault="00476BA5" w:rsidP="00D47FB2">
            <w:pPr>
              <w:spacing w:after="0"/>
              <w:jc w:val="center"/>
              <w:rPr>
                <w:rFonts w:cs="Tahoma"/>
                <w:sz w:val="18"/>
                <w:szCs w:val="18"/>
                <w:lang w:val="el-GR"/>
              </w:rPr>
            </w:pPr>
          </w:p>
        </w:tc>
        <w:tc>
          <w:tcPr>
            <w:tcW w:w="715" w:type="dxa"/>
            <w:vAlign w:val="center"/>
          </w:tcPr>
          <w:p w14:paraId="1DDB96E5" w14:textId="77777777" w:rsidR="00476BA5" w:rsidRPr="00D47FB2" w:rsidRDefault="00476BA5" w:rsidP="00D47FB2">
            <w:pPr>
              <w:spacing w:after="0"/>
              <w:jc w:val="center"/>
              <w:rPr>
                <w:rFonts w:cs="Tahoma"/>
                <w:sz w:val="18"/>
                <w:szCs w:val="18"/>
                <w:lang w:val="el-GR"/>
              </w:rPr>
            </w:pPr>
          </w:p>
        </w:tc>
        <w:tc>
          <w:tcPr>
            <w:tcW w:w="1411" w:type="dxa"/>
            <w:vAlign w:val="center"/>
          </w:tcPr>
          <w:p w14:paraId="0C38988D"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72410607"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43912C36"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3359DC39" w14:textId="77777777" w:rsidR="00476BA5" w:rsidRPr="00D47FB2" w:rsidRDefault="00476BA5" w:rsidP="00D47FB2">
            <w:pPr>
              <w:spacing w:after="0"/>
              <w:jc w:val="center"/>
              <w:rPr>
                <w:rFonts w:cs="Tahoma"/>
                <w:sz w:val="18"/>
                <w:szCs w:val="18"/>
                <w:lang w:val="el-GR"/>
              </w:rPr>
            </w:pPr>
          </w:p>
        </w:tc>
      </w:tr>
      <w:tr w:rsidR="00476BA5" w:rsidRPr="00B15FCB" w14:paraId="46A53606" w14:textId="77777777" w:rsidTr="00476BA5">
        <w:trPr>
          <w:gridAfter w:val="1"/>
          <w:wAfter w:w="11" w:type="dxa"/>
          <w:trHeight w:val="340"/>
        </w:trPr>
        <w:tc>
          <w:tcPr>
            <w:tcW w:w="733" w:type="dxa"/>
            <w:vAlign w:val="center"/>
          </w:tcPr>
          <w:p w14:paraId="6BC73BE2" w14:textId="77777777" w:rsidR="00476BA5" w:rsidRPr="00D47FB2" w:rsidRDefault="00476BA5" w:rsidP="00D47FB2">
            <w:pPr>
              <w:spacing w:after="0"/>
              <w:rPr>
                <w:rFonts w:cs="Tahoma"/>
                <w:sz w:val="18"/>
                <w:szCs w:val="18"/>
                <w:lang w:val="el-GR"/>
              </w:rPr>
            </w:pPr>
            <w:r w:rsidRPr="00D47FB2">
              <w:rPr>
                <w:rFonts w:cs="Tahoma"/>
                <w:sz w:val="18"/>
                <w:szCs w:val="18"/>
                <w:lang w:val="el-GR"/>
              </w:rPr>
              <w:t>10.</w:t>
            </w:r>
          </w:p>
        </w:tc>
        <w:tc>
          <w:tcPr>
            <w:tcW w:w="2381" w:type="dxa"/>
            <w:vAlign w:val="center"/>
          </w:tcPr>
          <w:p w14:paraId="55513840"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.4.4.α</w:t>
            </w:r>
            <w:r w:rsidRPr="00D47FB2">
              <w:rPr>
                <w:rFonts w:cs="Tahoma"/>
                <w:sz w:val="18"/>
                <w:szCs w:val="18"/>
                <w:lang w:val="el-GR"/>
              </w:rPr>
              <w:t xml:space="preserve"> Δράσεις διάχυσης αποτελεσμάτων, ευαισθητοποίησης &amp; Περιεχόμενο – Φάση 1</w:t>
            </w:r>
          </w:p>
        </w:tc>
        <w:tc>
          <w:tcPr>
            <w:tcW w:w="1134" w:type="dxa"/>
            <w:vAlign w:val="center"/>
          </w:tcPr>
          <w:p w14:paraId="27E7BF80" w14:textId="77777777" w:rsidR="00476BA5" w:rsidRPr="00D47FB2" w:rsidRDefault="00476BA5" w:rsidP="00D47FB2">
            <w:pPr>
              <w:spacing w:after="0"/>
              <w:jc w:val="center"/>
              <w:rPr>
                <w:rFonts w:cs="Tahoma"/>
                <w:sz w:val="18"/>
                <w:szCs w:val="18"/>
                <w:lang w:val="el-GR"/>
              </w:rPr>
            </w:pPr>
          </w:p>
        </w:tc>
        <w:tc>
          <w:tcPr>
            <w:tcW w:w="715" w:type="dxa"/>
            <w:vAlign w:val="center"/>
          </w:tcPr>
          <w:p w14:paraId="00AA5996" w14:textId="77777777" w:rsidR="00476BA5" w:rsidRPr="00D47FB2" w:rsidRDefault="00476BA5" w:rsidP="00D47FB2">
            <w:pPr>
              <w:spacing w:after="0"/>
              <w:jc w:val="center"/>
              <w:rPr>
                <w:rFonts w:cs="Tahoma"/>
                <w:sz w:val="18"/>
                <w:szCs w:val="18"/>
                <w:lang w:val="el-GR"/>
              </w:rPr>
            </w:pPr>
          </w:p>
        </w:tc>
        <w:tc>
          <w:tcPr>
            <w:tcW w:w="1411" w:type="dxa"/>
            <w:vAlign w:val="center"/>
          </w:tcPr>
          <w:p w14:paraId="223B78EE"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5E9B0718"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7C6C17BE"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59D7CB75" w14:textId="77777777" w:rsidR="00476BA5" w:rsidRPr="00D47FB2" w:rsidRDefault="00476BA5" w:rsidP="00D47FB2">
            <w:pPr>
              <w:spacing w:after="0"/>
              <w:jc w:val="center"/>
              <w:rPr>
                <w:rFonts w:cs="Tahoma"/>
                <w:sz w:val="18"/>
                <w:szCs w:val="18"/>
                <w:lang w:val="el-GR"/>
              </w:rPr>
            </w:pPr>
          </w:p>
        </w:tc>
      </w:tr>
      <w:tr w:rsidR="00476BA5" w:rsidRPr="00B15FCB" w14:paraId="70E4F043" w14:textId="77777777" w:rsidTr="00476BA5">
        <w:trPr>
          <w:gridAfter w:val="1"/>
          <w:wAfter w:w="11" w:type="dxa"/>
          <w:trHeight w:val="340"/>
        </w:trPr>
        <w:tc>
          <w:tcPr>
            <w:tcW w:w="733" w:type="dxa"/>
            <w:vAlign w:val="center"/>
          </w:tcPr>
          <w:p w14:paraId="4B165AF2" w14:textId="77777777" w:rsidR="00476BA5" w:rsidRPr="00D47FB2" w:rsidRDefault="00476BA5" w:rsidP="00D47FB2">
            <w:pPr>
              <w:spacing w:after="0"/>
              <w:rPr>
                <w:rFonts w:cs="Tahoma"/>
                <w:sz w:val="18"/>
                <w:szCs w:val="18"/>
                <w:lang w:val="el-GR"/>
              </w:rPr>
            </w:pPr>
            <w:r w:rsidRPr="00D47FB2">
              <w:rPr>
                <w:rFonts w:cs="Tahoma"/>
                <w:sz w:val="18"/>
                <w:szCs w:val="18"/>
                <w:lang w:val="el-GR"/>
              </w:rPr>
              <w:t>11.</w:t>
            </w:r>
          </w:p>
        </w:tc>
        <w:tc>
          <w:tcPr>
            <w:tcW w:w="2381" w:type="dxa"/>
            <w:vAlign w:val="center"/>
          </w:tcPr>
          <w:p w14:paraId="33ABDCCB" w14:textId="77777777" w:rsidR="00476BA5" w:rsidRPr="00D47FB2" w:rsidRDefault="00476BA5" w:rsidP="00D47FB2">
            <w:pPr>
              <w:spacing w:after="0"/>
              <w:rPr>
                <w:rFonts w:cs="Tahoma"/>
                <w:b/>
                <w:bCs/>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.1.2.β 2</w:t>
            </w:r>
            <w:r w:rsidRPr="00D47FB2">
              <w:rPr>
                <w:rFonts w:cs="Tahoma"/>
                <w:b/>
                <w:bCs/>
                <w:sz w:val="18"/>
                <w:szCs w:val="18"/>
                <w:vertAlign w:val="superscript"/>
                <w:lang w:val="el-GR"/>
              </w:rPr>
              <w:t>η</w:t>
            </w:r>
            <w:r w:rsidRPr="00D47FB2">
              <w:rPr>
                <w:rFonts w:cs="Tahoma"/>
                <w:b/>
                <w:bCs/>
                <w:sz w:val="18"/>
                <w:szCs w:val="18"/>
                <w:lang w:val="el-GR"/>
              </w:rPr>
              <w:t xml:space="preserve"> ομάδα μετρήσεων</w:t>
            </w:r>
            <w:r w:rsidRPr="00D47FB2">
              <w:rPr>
                <w:rFonts w:cs="Tahoma"/>
                <w:sz w:val="18"/>
                <w:szCs w:val="18"/>
                <w:lang w:val="el-GR"/>
              </w:rPr>
              <w:t xml:space="preserve"> ΔΒ σε επιλεγμένους τομείς πολιτικής</w:t>
            </w:r>
          </w:p>
        </w:tc>
        <w:tc>
          <w:tcPr>
            <w:tcW w:w="1134" w:type="dxa"/>
            <w:vAlign w:val="center"/>
          </w:tcPr>
          <w:p w14:paraId="63421A48" w14:textId="77777777" w:rsidR="00476BA5" w:rsidRPr="00D47FB2" w:rsidRDefault="00476BA5" w:rsidP="00D47FB2">
            <w:pPr>
              <w:spacing w:after="0"/>
              <w:jc w:val="center"/>
              <w:rPr>
                <w:rFonts w:cs="Tahoma"/>
                <w:sz w:val="18"/>
                <w:szCs w:val="18"/>
                <w:lang w:val="el-GR"/>
              </w:rPr>
            </w:pPr>
          </w:p>
        </w:tc>
        <w:tc>
          <w:tcPr>
            <w:tcW w:w="715" w:type="dxa"/>
            <w:vAlign w:val="center"/>
          </w:tcPr>
          <w:p w14:paraId="79F72162" w14:textId="77777777" w:rsidR="00476BA5" w:rsidRPr="00D47FB2" w:rsidRDefault="00476BA5" w:rsidP="00D47FB2">
            <w:pPr>
              <w:spacing w:after="0"/>
              <w:jc w:val="center"/>
              <w:rPr>
                <w:rFonts w:cs="Tahoma"/>
                <w:sz w:val="18"/>
                <w:szCs w:val="18"/>
                <w:lang w:val="el-GR"/>
              </w:rPr>
            </w:pPr>
          </w:p>
        </w:tc>
        <w:tc>
          <w:tcPr>
            <w:tcW w:w="1411" w:type="dxa"/>
            <w:vAlign w:val="center"/>
          </w:tcPr>
          <w:p w14:paraId="18C895A7"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6221F49E"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4BB24024"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105390C1" w14:textId="77777777" w:rsidR="00476BA5" w:rsidRPr="00D47FB2" w:rsidRDefault="00476BA5" w:rsidP="00D47FB2">
            <w:pPr>
              <w:spacing w:after="0"/>
              <w:jc w:val="center"/>
              <w:rPr>
                <w:rFonts w:cs="Tahoma"/>
                <w:sz w:val="18"/>
                <w:szCs w:val="18"/>
                <w:lang w:val="el-GR"/>
              </w:rPr>
            </w:pPr>
          </w:p>
        </w:tc>
      </w:tr>
      <w:tr w:rsidR="00476BA5" w:rsidRPr="00B15FCB" w14:paraId="65AFD69B" w14:textId="77777777" w:rsidTr="00476BA5">
        <w:trPr>
          <w:gridAfter w:val="1"/>
          <w:wAfter w:w="11" w:type="dxa"/>
          <w:trHeight w:val="340"/>
        </w:trPr>
        <w:tc>
          <w:tcPr>
            <w:tcW w:w="733" w:type="dxa"/>
            <w:vAlign w:val="center"/>
          </w:tcPr>
          <w:p w14:paraId="19E2245E" w14:textId="77777777" w:rsidR="00476BA5" w:rsidRPr="00D47FB2" w:rsidRDefault="00476BA5" w:rsidP="00D47FB2">
            <w:pPr>
              <w:spacing w:after="0"/>
              <w:rPr>
                <w:rFonts w:cs="Tahoma"/>
                <w:sz w:val="18"/>
                <w:szCs w:val="18"/>
                <w:lang w:val="el-GR"/>
              </w:rPr>
            </w:pPr>
            <w:r w:rsidRPr="00D47FB2">
              <w:rPr>
                <w:rFonts w:cs="Tahoma"/>
                <w:sz w:val="18"/>
                <w:szCs w:val="18"/>
                <w:lang w:val="el-GR"/>
              </w:rPr>
              <w:t>12.</w:t>
            </w:r>
          </w:p>
        </w:tc>
        <w:tc>
          <w:tcPr>
            <w:tcW w:w="2381" w:type="dxa"/>
            <w:vAlign w:val="center"/>
          </w:tcPr>
          <w:p w14:paraId="1399DE87"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.2.1.β</w:t>
            </w:r>
            <w:r w:rsidRPr="00D47FB2">
              <w:rPr>
                <w:rFonts w:cs="Tahoma"/>
                <w:sz w:val="18"/>
                <w:szCs w:val="18"/>
              </w:rPr>
              <w:t> </w:t>
            </w:r>
            <w:r w:rsidRPr="00D47FB2">
              <w:rPr>
                <w:rFonts w:cs="Tahoma"/>
                <w:sz w:val="18"/>
                <w:szCs w:val="18"/>
                <w:lang w:val="el-GR"/>
              </w:rPr>
              <w:t>Μελέτη Στρατηγικής για την πλατφόρμα και την πολιτική απλούστευσης διαδικασιών  (Επικαιροποίηση)</w:t>
            </w:r>
          </w:p>
        </w:tc>
        <w:tc>
          <w:tcPr>
            <w:tcW w:w="1134" w:type="dxa"/>
            <w:vAlign w:val="center"/>
          </w:tcPr>
          <w:p w14:paraId="10FA9340" w14:textId="77777777" w:rsidR="00476BA5" w:rsidRPr="00D47FB2" w:rsidRDefault="00476BA5" w:rsidP="00D47FB2">
            <w:pPr>
              <w:spacing w:after="0"/>
              <w:jc w:val="center"/>
              <w:rPr>
                <w:rFonts w:cs="Tahoma"/>
                <w:sz w:val="18"/>
                <w:szCs w:val="18"/>
                <w:lang w:val="el-GR"/>
              </w:rPr>
            </w:pPr>
          </w:p>
        </w:tc>
        <w:tc>
          <w:tcPr>
            <w:tcW w:w="715" w:type="dxa"/>
            <w:vAlign w:val="center"/>
          </w:tcPr>
          <w:p w14:paraId="77EFA62F" w14:textId="77777777" w:rsidR="00476BA5" w:rsidRPr="00D47FB2" w:rsidRDefault="00476BA5" w:rsidP="00D47FB2">
            <w:pPr>
              <w:spacing w:after="0"/>
              <w:jc w:val="center"/>
              <w:rPr>
                <w:rFonts w:cs="Tahoma"/>
                <w:sz w:val="18"/>
                <w:szCs w:val="18"/>
                <w:lang w:val="el-GR"/>
              </w:rPr>
            </w:pPr>
          </w:p>
        </w:tc>
        <w:tc>
          <w:tcPr>
            <w:tcW w:w="1411" w:type="dxa"/>
            <w:vAlign w:val="center"/>
          </w:tcPr>
          <w:p w14:paraId="3FC75229"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5CA7B6C0"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291AC502"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0304AEBA" w14:textId="77777777" w:rsidR="00476BA5" w:rsidRPr="00D47FB2" w:rsidRDefault="00476BA5" w:rsidP="00D47FB2">
            <w:pPr>
              <w:spacing w:after="0"/>
              <w:jc w:val="center"/>
              <w:rPr>
                <w:rFonts w:cs="Tahoma"/>
                <w:sz w:val="18"/>
                <w:szCs w:val="18"/>
                <w:lang w:val="el-GR"/>
              </w:rPr>
            </w:pPr>
          </w:p>
        </w:tc>
      </w:tr>
      <w:tr w:rsidR="00476BA5" w:rsidRPr="00B15FCB" w14:paraId="1950FADF" w14:textId="77777777" w:rsidTr="00476BA5">
        <w:trPr>
          <w:gridAfter w:val="1"/>
          <w:wAfter w:w="11" w:type="dxa"/>
          <w:trHeight w:val="340"/>
        </w:trPr>
        <w:tc>
          <w:tcPr>
            <w:tcW w:w="733" w:type="dxa"/>
            <w:vAlign w:val="center"/>
          </w:tcPr>
          <w:p w14:paraId="25C8EBA1" w14:textId="77777777" w:rsidR="00476BA5" w:rsidRPr="00D47FB2" w:rsidRDefault="00476BA5" w:rsidP="00D47FB2">
            <w:pPr>
              <w:spacing w:after="0"/>
              <w:rPr>
                <w:rFonts w:cs="Tahoma"/>
                <w:sz w:val="18"/>
                <w:szCs w:val="18"/>
                <w:lang w:val="el-GR"/>
              </w:rPr>
            </w:pPr>
            <w:r w:rsidRPr="00D47FB2">
              <w:rPr>
                <w:rFonts w:cs="Tahoma"/>
                <w:sz w:val="18"/>
                <w:szCs w:val="18"/>
                <w:lang w:val="el-GR"/>
              </w:rPr>
              <w:t>13.</w:t>
            </w:r>
          </w:p>
        </w:tc>
        <w:tc>
          <w:tcPr>
            <w:tcW w:w="2381" w:type="dxa"/>
            <w:vAlign w:val="center"/>
          </w:tcPr>
          <w:p w14:paraId="28043883"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.2.2.β</w:t>
            </w:r>
            <w:r w:rsidRPr="00D47FB2">
              <w:rPr>
                <w:rFonts w:cs="Tahoma"/>
                <w:sz w:val="18"/>
                <w:szCs w:val="18"/>
                <w:lang w:val="el-GR"/>
              </w:rPr>
              <w:t xml:space="preserve"> Αναφορά αποτελεσμάτων ερευνών για την τεκμηρίωση και καλύτερη στόχευση και αξιολόγηση των δράσεων – 2</w:t>
            </w:r>
            <w:r w:rsidRPr="00D47FB2">
              <w:rPr>
                <w:rFonts w:cs="Tahoma"/>
                <w:sz w:val="18"/>
                <w:szCs w:val="18"/>
                <w:vertAlign w:val="superscript"/>
                <w:lang w:val="el-GR"/>
              </w:rPr>
              <w:t>η</w:t>
            </w:r>
            <w:r w:rsidRPr="00D47FB2">
              <w:rPr>
                <w:rFonts w:cs="Tahoma"/>
                <w:sz w:val="18"/>
                <w:szCs w:val="18"/>
                <w:lang w:val="el-GR"/>
              </w:rPr>
              <w:t xml:space="preserve"> έρευνα</w:t>
            </w:r>
          </w:p>
        </w:tc>
        <w:tc>
          <w:tcPr>
            <w:tcW w:w="1134" w:type="dxa"/>
            <w:vAlign w:val="center"/>
          </w:tcPr>
          <w:p w14:paraId="44F8B5D5" w14:textId="77777777" w:rsidR="00476BA5" w:rsidRPr="00D47FB2" w:rsidRDefault="00476BA5" w:rsidP="00D47FB2">
            <w:pPr>
              <w:spacing w:after="0"/>
              <w:jc w:val="center"/>
              <w:rPr>
                <w:rFonts w:cs="Tahoma"/>
                <w:sz w:val="18"/>
                <w:szCs w:val="18"/>
                <w:lang w:val="el-GR"/>
              </w:rPr>
            </w:pPr>
          </w:p>
        </w:tc>
        <w:tc>
          <w:tcPr>
            <w:tcW w:w="715" w:type="dxa"/>
            <w:vAlign w:val="center"/>
          </w:tcPr>
          <w:p w14:paraId="146487B8" w14:textId="77777777" w:rsidR="00476BA5" w:rsidRPr="00D47FB2" w:rsidRDefault="00476BA5" w:rsidP="00D47FB2">
            <w:pPr>
              <w:spacing w:after="0"/>
              <w:jc w:val="center"/>
              <w:rPr>
                <w:rFonts w:cs="Tahoma"/>
                <w:sz w:val="18"/>
                <w:szCs w:val="18"/>
                <w:lang w:val="el-GR"/>
              </w:rPr>
            </w:pPr>
          </w:p>
        </w:tc>
        <w:tc>
          <w:tcPr>
            <w:tcW w:w="1411" w:type="dxa"/>
            <w:vAlign w:val="center"/>
          </w:tcPr>
          <w:p w14:paraId="6FB7616D"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69218CA7"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471DDED3"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5FFA1DAA" w14:textId="77777777" w:rsidR="00476BA5" w:rsidRPr="00D47FB2" w:rsidRDefault="00476BA5" w:rsidP="00D47FB2">
            <w:pPr>
              <w:spacing w:after="0"/>
              <w:jc w:val="center"/>
              <w:rPr>
                <w:rFonts w:cs="Tahoma"/>
                <w:sz w:val="18"/>
                <w:szCs w:val="18"/>
                <w:lang w:val="el-GR"/>
              </w:rPr>
            </w:pPr>
          </w:p>
        </w:tc>
      </w:tr>
      <w:tr w:rsidR="00476BA5" w:rsidRPr="00B15FCB" w14:paraId="0ADBDCB9" w14:textId="77777777" w:rsidTr="00476BA5">
        <w:trPr>
          <w:gridAfter w:val="1"/>
          <w:wAfter w:w="11" w:type="dxa"/>
          <w:trHeight w:val="340"/>
        </w:trPr>
        <w:tc>
          <w:tcPr>
            <w:tcW w:w="733" w:type="dxa"/>
            <w:vAlign w:val="center"/>
          </w:tcPr>
          <w:p w14:paraId="52B4F701" w14:textId="77777777" w:rsidR="00476BA5" w:rsidRPr="00D47FB2" w:rsidRDefault="00476BA5" w:rsidP="00D47FB2">
            <w:pPr>
              <w:spacing w:after="0"/>
              <w:rPr>
                <w:rFonts w:cs="Tahoma"/>
                <w:sz w:val="18"/>
                <w:szCs w:val="18"/>
                <w:lang w:val="el-GR"/>
              </w:rPr>
            </w:pPr>
            <w:r w:rsidRPr="00D47FB2">
              <w:rPr>
                <w:rFonts w:cs="Tahoma"/>
                <w:sz w:val="18"/>
                <w:szCs w:val="18"/>
                <w:lang w:val="el-GR"/>
              </w:rPr>
              <w:t>14.</w:t>
            </w:r>
          </w:p>
        </w:tc>
        <w:tc>
          <w:tcPr>
            <w:tcW w:w="2381" w:type="dxa"/>
            <w:vAlign w:val="center"/>
          </w:tcPr>
          <w:p w14:paraId="0374D1D6"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.3.1.β</w:t>
            </w:r>
            <w:r w:rsidRPr="00D47FB2">
              <w:rPr>
                <w:rFonts w:cs="Tahoma"/>
                <w:sz w:val="18"/>
                <w:szCs w:val="18"/>
                <w:lang w:val="el-GR"/>
              </w:rPr>
              <w:t xml:space="preserve"> Εργαλειοθήκη Πλατφόρμας – τελική έκδοση</w:t>
            </w:r>
          </w:p>
        </w:tc>
        <w:tc>
          <w:tcPr>
            <w:tcW w:w="1134" w:type="dxa"/>
            <w:vAlign w:val="center"/>
          </w:tcPr>
          <w:p w14:paraId="33A2A482" w14:textId="77777777" w:rsidR="00476BA5" w:rsidRPr="00D47FB2" w:rsidRDefault="00476BA5" w:rsidP="00D47FB2">
            <w:pPr>
              <w:spacing w:after="0"/>
              <w:jc w:val="center"/>
              <w:rPr>
                <w:rFonts w:cs="Tahoma"/>
                <w:sz w:val="18"/>
                <w:szCs w:val="18"/>
                <w:lang w:val="el-GR"/>
              </w:rPr>
            </w:pPr>
          </w:p>
        </w:tc>
        <w:tc>
          <w:tcPr>
            <w:tcW w:w="715" w:type="dxa"/>
            <w:vAlign w:val="center"/>
          </w:tcPr>
          <w:p w14:paraId="018DD7B0" w14:textId="77777777" w:rsidR="00476BA5" w:rsidRPr="00D47FB2" w:rsidRDefault="00476BA5" w:rsidP="00D47FB2">
            <w:pPr>
              <w:spacing w:after="0"/>
              <w:jc w:val="center"/>
              <w:rPr>
                <w:rFonts w:cs="Tahoma"/>
                <w:sz w:val="18"/>
                <w:szCs w:val="18"/>
                <w:lang w:val="el-GR"/>
              </w:rPr>
            </w:pPr>
          </w:p>
        </w:tc>
        <w:tc>
          <w:tcPr>
            <w:tcW w:w="1411" w:type="dxa"/>
            <w:vAlign w:val="center"/>
          </w:tcPr>
          <w:p w14:paraId="399820DA"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1C312197"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23E26D5B"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408A0B2F" w14:textId="77777777" w:rsidR="00476BA5" w:rsidRPr="00D47FB2" w:rsidRDefault="00476BA5" w:rsidP="00D47FB2">
            <w:pPr>
              <w:spacing w:after="0"/>
              <w:jc w:val="center"/>
              <w:rPr>
                <w:rFonts w:cs="Tahoma"/>
                <w:sz w:val="18"/>
                <w:szCs w:val="18"/>
                <w:lang w:val="el-GR"/>
              </w:rPr>
            </w:pPr>
          </w:p>
        </w:tc>
      </w:tr>
      <w:tr w:rsidR="00476BA5" w:rsidRPr="00B15FCB" w14:paraId="7391B7A9" w14:textId="77777777" w:rsidTr="00476BA5">
        <w:trPr>
          <w:gridAfter w:val="1"/>
          <w:wAfter w:w="11" w:type="dxa"/>
          <w:trHeight w:val="340"/>
        </w:trPr>
        <w:tc>
          <w:tcPr>
            <w:tcW w:w="733" w:type="dxa"/>
            <w:vAlign w:val="center"/>
          </w:tcPr>
          <w:p w14:paraId="2FAF6619" w14:textId="77777777" w:rsidR="00476BA5" w:rsidRPr="00D47FB2" w:rsidRDefault="00476BA5" w:rsidP="00D47FB2">
            <w:pPr>
              <w:spacing w:after="0"/>
              <w:rPr>
                <w:rFonts w:cs="Tahoma"/>
                <w:sz w:val="18"/>
                <w:szCs w:val="18"/>
                <w:lang w:val="el-GR"/>
              </w:rPr>
            </w:pPr>
            <w:r w:rsidRPr="00D47FB2">
              <w:rPr>
                <w:rFonts w:cs="Tahoma"/>
                <w:sz w:val="18"/>
                <w:szCs w:val="18"/>
                <w:lang w:val="el-GR"/>
              </w:rPr>
              <w:t>15.</w:t>
            </w:r>
          </w:p>
        </w:tc>
        <w:tc>
          <w:tcPr>
            <w:tcW w:w="2381" w:type="dxa"/>
            <w:vAlign w:val="center"/>
          </w:tcPr>
          <w:p w14:paraId="76EC8C18"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.4.1.β</w:t>
            </w:r>
            <w:r w:rsidRPr="00D47FB2">
              <w:rPr>
                <w:rFonts w:cs="Tahoma"/>
                <w:sz w:val="18"/>
                <w:szCs w:val="18"/>
                <w:lang w:val="el-GR"/>
              </w:rPr>
              <w:t xml:space="preserve"> Δημιουργικό Υλικό για την πλατφόρμα – Φάση 2</w:t>
            </w:r>
          </w:p>
        </w:tc>
        <w:tc>
          <w:tcPr>
            <w:tcW w:w="1134" w:type="dxa"/>
            <w:vAlign w:val="center"/>
          </w:tcPr>
          <w:p w14:paraId="6BC76BB4" w14:textId="77777777" w:rsidR="00476BA5" w:rsidRPr="00D47FB2" w:rsidRDefault="00476BA5" w:rsidP="00D47FB2">
            <w:pPr>
              <w:spacing w:after="0"/>
              <w:jc w:val="center"/>
              <w:rPr>
                <w:rFonts w:cs="Tahoma"/>
                <w:sz w:val="18"/>
                <w:szCs w:val="18"/>
                <w:lang w:val="el-GR"/>
              </w:rPr>
            </w:pPr>
          </w:p>
        </w:tc>
        <w:tc>
          <w:tcPr>
            <w:tcW w:w="715" w:type="dxa"/>
            <w:vAlign w:val="center"/>
          </w:tcPr>
          <w:p w14:paraId="5C7BC350" w14:textId="77777777" w:rsidR="00476BA5" w:rsidRPr="00D47FB2" w:rsidRDefault="00476BA5" w:rsidP="00D47FB2">
            <w:pPr>
              <w:spacing w:after="0"/>
              <w:jc w:val="center"/>
              <w:rPr>
                <w:rFonts w:cs="Tahoma"/>
                <w:sz w:val="18"/>
                <w:szCs w:val="18"/>
                <w:lang w:val="el-GR"/>
              </w:rPr>
            </w:pPr>
          </w:p>
        </w:tc>
        <w:tc>
          <w:tcPr>
            <w:tcW w:w="1411" w:type="dxa"/>
            <w:vAlign w:val="center"/>
          </w:tcPr>
          <w:p w14:paraId="1300B5B2"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1D473B24"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50B4A6E0"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3D72AE33" w14:textId="77777777" w:rsidR="00476BA5" w:rsidRPr="00D47FB2" w:rsidRDefault="00476BA5" w:rsidP="00D47FB2">
            <w:pPr>
              <w:spacing w:after="0"/>
              <w:jc w:val="center"/>
              <w:rPr>
                <w:rFonts w:cs="Tahoma"/>
                <w:sz w:val="18"/>
                <w:szCs w:val="18"/>
                <w:lang w:val="el-GR"/>
              </w:rPr>
            </w:pPr>
          </w:p>
        </w:tc>
      </w:tr>
      <w:tr w:rsidR="00476BA5" w:rsidRPr="00B15FCB" w14:paraId="04600D6E" w14:textId="77777777" w:rsidTr="00476BA5">
        <w:trPr>
          <w:gridAfter w:val="1"/>
          <w:wAfter w:w="11" w:type="dxa"/>
          <w:trHeight w:val="340"/>
        </w:trPr>
        <w:tc>
          <w:tcPr>
            <w:tcW w:w="733" w:type="dxa"/>
            <w:vAlign w:val="center"/>
          </w:tcPr>
          <w:p w14:paraId="383FC621" w14:textId="77777777" w:rsidR="00476BA5" w:rsidRPr="00D47FB2" w:rsidRDefault="00476BA5" w:rsidP="00D47FB2">
            <w:pPr>
              <w:spacing w:after="0"/>
              <w:rPr>
                <w:rFonts w:cs="Tahoma"/>
                <w:sz w:val="18"/>
                <w:szCs w:val="18"/>
                <w:lang w:val="el-GR"/>
              </w:rPr>
            </w:pPr>
            <w:r w:rsidRPr="00D47FB2">
              <w:rPr>
                <w:rFonts w:cs="Tahoma"/>
                <w:sz w:val="18"/>
                <w:szCs w:val="18"/>
                <w:lang w:val="el-GR"/>
              </w:rPr>
              <w:t>16.</w:t>
            </w:r>
          </w:p>
        </w:tc>
        <w:tc>
          <w:tcPr>
            <w:tcW w:w="2381" w:type="dxa"/>
            <w:vAlign w:val="center"/>
          </w:tcPr>
          <w:p w14:paraId="01A0C406"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 xml:space="preserve">.4.2.β </w:t>
            </w:r>
            <w:r w:rsidRPr="00D47FB2">
              <w:rPr>
                <w:rFonts w:cs="Tahoma"/>
                <w:sz w:val="18"/>
                <w:szCs w:val="18"/>
                <w:lang w:val="el-GR"/>
              </w:rPr>
              <w:t>2</w:t>
            </w:r>
            <w:r w:rsidRPr="00D47FB2">
              <w:rPr>
                <w:rFonts w:cs="Tahoma"/>
                <w:sz w:val="18"/>
                <w:szCs w:val="18"/>
                <w:vertAlign w:val="superscript"/>
                <w:lang w:val="el-GR"/>
              </w:rPr>
              <w:t>ο</w:t>
            </w:r>
            <w:r w:rsidRPr="00D47FB2">
              <w:rPr>
                <w:rFonts w:cs="Tahoma"/>
                <w:sz w:val="18"/>
                <w:szCs w:val="18"/>
                <w:lang w:val="el-GR"/>
              </w:rPr>
              <w:t xml:space="preserve"> Διεξαχθέν </w:t>
            </w:r>
            <w:r w:rsidRPr="00D47FB2">
              <w:rPr>
                <w:rFonts w:cs="Tahoma"/>
                <w:sz w:val="18"/>
                <w:szCs w:val="18"/>
              </w:rPr>
              <w:t>Hackathon</w:t>
            </w:r>
          </w:p>
        </w:tc>
        <w:tc>
          <w:tcPr>
            <w:tcW w:w="1134" w:type="dxa"/>
            <w:vAlign w:val="center"/>
          </w:tcPr>
          <w:p w14:paraId="0F8CBA1A" w14:textId="77777777" w:rsidR="00476BA5" w:rsidRPr="00D47FB2" w:rsidRDefault="00476BA5" w:rsidP="00D47FB2">
            <w:pPr>
              <w:spacing w:after="0"/>
              <w:jc w:val="center"/>
              <w:rPr>
                <w:rFonts w:cs="Tahoma"/>
                <w:sz w:val="18"/>
                <w:szCs w:val="18"/>
                <w:lang w:val="el-GR"/>
              </w:rPr>
            </w:pPr>
          </w:p>
        </w:tc>
        <w:tc>
          <w:tcPr>
            <w:tcW w:w="715" w:type="dxa"/>
            <w:vAlign w:val="center"/>
          </w:tcPr>
          <w:p w14:paraId="24CC3976" w14:textId="77777777" w:rsidR="00476BA5" w:rsidRPr="00D47FB2" w:rsidRDefault="00476BA5" w:rsidP="00D47FB2">
            <w:pPr>
              <w:spacing w:after="0"/>
              <w:jc w:val="center"/>
              <w:rPr>
                <w:rFonts w:cs="Tahoma"/>
                <w:sz w:val="18"/>
                <w:szCs w:val="18"/>
                <w:lang w:val="el-GR"/>
              </w:rPr>
            </w:pPr>
          </w:p>
        </w:tc>
        <w:tc>
          <w:tcPr>
            <w:tcW w:w="1411" w:type="dxa"/>
            <w:vAlign w:val="center"/>
          </w:tcPr>
          <w:p w14:paraId="49C523D1"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2AFBF71C"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1F43B7CE"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03EF0A05" w14:textId="77777777" w:rsidR="00476BA5" w:rsidRPr="00D47FB2" w:rsidRDefault="00476BA5" w:rsidP="00D47FB2">
            <w:pPr>
              <w:spacing w:after="0"/>
              <w:jc w:val="center"/>
              <w:rPr>
                <w:rFonts w:cs="Tahoma"/>
                <w:sz w:val="18"/>
                <w:szCs w:val="18"/>
                <w:lang w:val="el-GR"/>
              </w:rPr>
            </w:pPr>
          </w:p>
        </w:tc>
      </w:tr>
      <w:tr w:rsidR="00476BA5" w:rsidRPr="00B15FCB" w14:paraId="414BCB96" w14:textId="77777777" w:rsidTr="00476BA5">
        <w:trPr>
          <w:gridAfter w:val="1"/>
          <w:wAfter w:w="11" w:type="dxa"/>
          <w:trHeight w:val="340"/>
        </w:trPr>
        <w:tc>
          <w:tcPr>
            <w:tcW w:w="733" w:type="dxa"/>
            <w:vAlign w:val="center"/>
          </w:tcPr>
          <w:p w14:paraId="73EFDD7F" w14:textId="77777777" w:rsidR="00476BA5" w:rsidRPr="00D47FB2" w:rsidRDefault="00476BA5" w:rsidP="00D47FB2">
            <w:pPr>
              <w:spacing w:after="0"/>
              <w:rPr>
                <w:rFonts w:cs="Tahoma"/>
                <w:sz w:val="18"/>
                <w:szCs w:val="18"/>
                <w:lang w:val="el-GR"/>
              </w:rPr>
            </w:pPr>
            <w:r w:rsidRPr="00D47FB2">
              <w:rPr>
                <w:rFonts w:cs="Tahoma"/>
                <w:sz w:val="18"/>
                <w:szCs w:val="18"/>
                <w:lang w:val="el-GR"/>
              </w:rPr>
              <w:t>17.</w:t>
            </w:r>
          </w:p>
        </w:tc>
        <w:tc>
          <w:tcPr>
            <w:tcW w:w="2381" w:type="dxa"/>
            <w:vAlign w:val="center"/>
          </w:tcPr>
          <w:p w14:paraId="5411353D"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.4.3.β</w:t>
            </w:r>
            <w:r w:rsidRPr="00D47FB2">
              <w:rPr>
                <w:rFonts w:cs="Tahoma"/>
                <w:sz w:val="18"/>
                <w:szCs w:val="18"/>
                <w:lang w:val="el-GR"/>
              </w:rPr>
              <w:t xml:space="preserve"> Αναφορές του Παρατηρητηρίου και του ΕΠΑΔ – Φάση 2</w:t>
            </w:r>
          </w:p>
        </w:tc>
        <w:tc>
          <w:tcPr>
            <w:tcW w:w="1134" w:type="dxa"/>
            <w:vAlign w:val="center"/>
          </w:tcPr>
          <w:p w14:paraId="333458C7" w14:textId="77777777" w:rsidR="00476BA5" w:rsidRPr="00D47FB2" w:rsidRDefault="00476BA5" w:rsidP="00D47FB2">
            <w:pPr>
              <w:spacing w:after="0"/>
              <w:jc w:val="center"/>
              <w:rPr>
                <w:rFonts w:cs="Tahoma"/>
                <w:sz w:val="18"/>
                <w:szCs w:val="18"/>
                <w:lang w:val="el-GR"/>
              </w:rPr>
            </w:pPr>
          </w:p>
        </w:tc>
        <w:tc>
          <w:tcPr>
            <w:tcW w:w="715" w:type="dxa"/>
            <w:vAlign w:val="center"/>
          </w:tcPr>
          <w:p w14:paraId="7A3E882E" w14:textId="77777777" w:rsidR="00476BA5" w:rsidRPr="00D47FB2" w:rsidRDefault="00476BA5" w:rsidP="00D47FB2">
            <w:pPr>
              <w:spacing w:after="0"/>
              <w:jc w:val="center"/>
              <w:rPr>
                <w:rFonts w:cs="Tahoma"/>
                <w:sz w:val="18"/>
                <w:szCs w:val="18"/>
                <w:lang w:val="el-GR"/>
              </w:rPr>
            </w:pPr>
          </w:p>
        </w:tc>
        <w:tc>
          <w:tcPr>
            <w:tcW w:w="1411" w:type="dxa"/>
            <w:vAlign w:val="center"/>
          </w:tcPr>
          <w:p w14:paraId="4BFB4E43"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02F63C6E"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3B790481"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2CAE99B7" w14:textId="77777777" w:rsidR="00476BA5" w:rsidRPr="00D47FB2" w:rsidRDefault="00476BA5" w:rsidP="00D47FB2">
            <w:pPr>
              <w:spacing w:after="0"/>
              <w:jc w:val="center"/>
              <w:rPr>
                <w:rFonts w:cs="Tahoma"/>
                <w:sz w:val="18"/>
                <w:szCs w:val="18"/>
                <w:lang w:val="el-GR"/>
              </w:rPr>
            </w:pPr>
          </w:p>
        </w:tc>
      </w:tr>
      <w:tr w:rsidR="00476BA5" w:rsidRPr="00B15FCB" w14:paraId="5C196B57" w14:textId="77777777" w:rsidTr="00476BA5">
        <w:trPr>
          <w:gridAfter w:val="1"/>
          <w:wAfter w:w="11" w:type="dxa"/>
          <w:trHeight w:val="340"/>
        </w:trPr>
        <w:tc>
          <w:tcPr>
            <w:tcW w:w="733" w:type="dxa"/>
            <w:vAlign w:val="center"/>
          </w:tcPr>
          <w:p w14:paraId="13CE059F" w14:textId="77777777" w:rsidR="00476BA5" w:rsidRPr="00D47FB2" w:rsidRDefault="00476BA5" w:rsidP="00D47FB2">
            <w:pPr>
              <w:spacing w:after="0"/>
              <w:rPr>
                <w:rFonts w:cs="Tahoma"/>
                <w:sz w:val="18"/>
                <w:szCs w:val="18"/>
                <w:lang w:val="el-GR"/>
              </w:rPr>
            </w:pPr>
            <w:r w:rsidRPr="00D47FB2">
              <w:rPr>
                <w:rFonts w:cs="Tahoma"/>
                <w:sz w:val="18"/>
                <w:szCs w:val="18"/>
                <w:lang w:val="el-GR"/>
              </w:rPr>
              <w:t>18.</w:t>
            </w:r>
          </w:p>
        </w:tc>
        <w:tc>
          <w:tcPr>
            <w:tcW w:w="2381" w:type="dxa"/>
            <w:vAlign w:val="center"/>
          </w:tcPr>
          <w:p w14:paraId="61BA6D37" w14:textId="77777777" w:rsidR="00476BA5" w:rsidRPr="00D47FB2" w:rsidRDefault="00476BA5" w:rsidP="00D47FB2">
            <w:pPr>
              <w:spacing w:after="0"/>
              <w:rPr>
                <w:rFonts w:cs="Tahoma"/>
                <w:sz w:val="18"/>
                <w:szCs w:val="18"/>
                <w:lang w:val="el-GR"/>
              </w:rPr>
            </w:pPr>
            <w:r w:rsidRPr="00D47FB2">
              <w:rPr>
                <w:rFonts w:cs="Tahoma"/>
                <w:b/>
                <w:bCs/>
                <w:sz w:val="18"/>
                <w:szCs w:val="18"/>
                <w:lang w:val="el-GR"/>
              </w:rPr>
              <w:t>Π.</w:t>
            </w:r>
            <w:r w:rsidRPr="00D47FB2">
              <w:rPr>
                <w:rFonts w:cs="Tahoma"/>
                <w:b/>
                <w:bCs/>
                <w:sz w:val="18"/>
                <w:szCs w:val="18"/>
                <w:lang w:val="en-US"/>
              </w:rPr>
              <w:t>II</w:t>
            </w:r>
            <w:r w:rsidRPr="00D47FB2">
              <w:rPr>
                <w:rFonts w:cs="Tahoma"/>
                <w:b/>
                <w:bCs/>
                <w:sz w:val="18"/>
                <w:szCs w:val="18"/>
                <w:lang w:val="el-GR"/>
              </w:rPr>
              <w:t>.4.4.β</w:t>
            </w:r>
            <w:r w:rsidRPr="00D47FB2">
              <w:rPr>
                <w:rFonts w:cs="Tahoma"/>
                <w:sz w:val="18"/>
                <w:szCs w:val="18"/>
                <w:lang w:val="el-GR"/>
              </w:rPr>
              <w:t xml:space="preserve"> Δράσεις διάχυσης αποτελεσμάτων, ευαισθητοποίησης &amp; Περιεχόμενο – Φάση 2</w:t>
            </w:r>
          </w:p>
        </w:tc>
        <w:tc>
          <w:tcPr>
            <w:tcW w:w="1134" w:type="dxa"/>
            <w:vAlign w:val="center"/>
          </w:tcPr>
          <w:p w14:paraId="47FCC99F" w14:textId="77777777" w:rsidR="00476BA5" w:rsidRPr="00D47FB2" w:rsidRDefault="00476BA5" w:rsidP="00D47FB2">
            <w:pPr>
              <w:spacing w:after="0"/>
              <w:jc w:val="center"/>
              <w:rPr>
                <w:rFonts w:cs="Tahoma"/>
                <w:sz w:val="18"/>
                <w:szCs w:val="18"/>
                <w:lang w:val="el-GR"/>
              </w:rPr>
            </w:pPr>
          </w:p>
        </w:tc>
        <w:tc>
          <w:tcPr>
            <w:tcW w:w="715" w:type="dxa"/>
            <w:vAlign w:val="center"/>
          </w:tcPr>
          <w:p w14:paraId="47CFAF27" w14:textId="77777777" w:rsidR="00476BA5" w:rsidRPr="00D47FB2" w:rsidRDefault="00476BA5" w:rsidP="00D47FB2">
            <w:pPr>
              <w:spacing w:after="0"/>
              <w:jc w:val="center"/>
              <w:rPr>
                <w:rFonts w:cs="Tahoma"/>
                <w:sz w:val="18"/>
                <w:szCs w:val="18"/>
                <w:lang w:val="el-GR"/>
              </w:rPr>
            </w:pPr>
          </w:p>
        </w:tc>
        <w:tc>
          <w:tcPr>
            <w:tcW w:w="1411" w:type="dxa"/>
            <w:vAlign w:val="center"/>
          </w:tcPr>
          <w:p w14:paraId="057F5592"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010272D2"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55FB9F48"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311A6174" w14:textId="77777777" w:rsidR="00476BA5" w:rsidRPr="00D47FB2" w:rsidRDefault="00476BA5" w:rsidP="00D47FB2">
            <w:pPr>
              <w:spacing w:after="0"/>
              <w:jc w:val="center"/>
              <w:rPr>
                <w:rFonts w:cs="Tahoma"/>
                <w:sz w:val="18"/>
                <w:szCs w:val="18"/>
                <w:lang w:val="el-GR"/>
              </w:rPr>
            </w:pPr>
          </w:p>
        </w:tc>
      </w:tr>
      <w:tr w:rsidR="00476BA5" w:rsidRPr="00D47FB2" w14:paraId="52AFB867" w14:textId="77777777" w:rsidTr="00476BA5">
        <w:trPr>
          <w:trHeight w:val="340"/>
        </w:trPr>
        <w:tc>
          <w:tcPr>
            <w:tcW w:w="6385" w:type="dxa"/>
            <w:gridSpan w:val="6"/>
            <w:vAlign w:val="center"/>
          </w:tcPr>
          <w:p w14:paraId="5637DE64" w14:textId="77777777" w:rsidR="00476BA5" w:rsidRPr="00D47FB2" w:rsidRDefault="00476BA5" w:rsidP="00D47FB2">
            <w:pPr>
              <w:spacing w:after="0"/>
              <w:jc w:val="center"/>
              <w:rPr>
                <w:rFonts w:cs="Tahoma"/>
                <w:b/>
                <w:bCs/>
                <w:i/>
                <w:iCs/>
                <w:sz w:val="18"/>
                <w:szCs w:val="18"/>
                <w:lang w:val="el-GR"/>
              </w:rPr>
            </w:pPr>
            <w:r w:rsidRPr="00D47FB2">
              <w:rPr>
                <w:rFonts w:cs="Tahoma"/>
                <w:b/>
                <w:bCs/>
                <w:i/>
                <w:iCs/>
                <w:sz w:val="18"/>
                <w:szCs w:val="18"/>
                <w:lang w:val="el-GR"/>
              </w:rPr>
              <w:t>ΜΕΡΙΚΟ ΣΥΝΟΛΟ 2.2</w:t>
            </w:r>
          </w:p>
        </w:tc>
        <w:tc>
          <w:tcPr>
            <w:tcW w:w="1276" w:type="dxa"/>
            <w:gridSpan w:val="2"/>
            <w:tcBorders>
              <w:bottom w:val="single" w:sz="4" w:space="0" w:color="000000"/>
            </w:tcBorders>
            <w:vAlign w:val="center"/>
          </w:tcPr>
          <w:p w14:paraId="385B90D9" w14:textId="77777777" w:rsidR="00476BA5" w:rsidRPr="00D47FB2" w:rsidRDefault="00476BA5" w:rsidP="00D47FB2">
            <w:pPr>
              <w:spacing w:after="0"/>
              <w:jc w:val="center"/>
              <w:rPr>
                <w:rFonts w:cs="Tahoma"/>
                <w:sz w:val="18"/>
                <w:szCs w:val="18"/>
                <w:lang w:val="el-GR"/>
              </w:rPr>
            </w:pPr>
          </w:p>
        </w:tc>
        <w:tc>
          <w:tcPr>
            <w:tcW w:w="985" w:type="dxa"/>
            <w:gridSpan w:val="2"/>
            <w:tcBorders>
              <w:bottom w:val="single" w:sz="4" w:space="0" w:color="000000"/>
            </w:tcBorders>
            <w:vAlign w:val="center"/>
          </w:tcPr>
          <w:p w14:paraId="2BD0AB9A" w14:textId="77777777" w:rsidR="00476BA5" w:rsidRPr="00D47FB2" w:rsidRDefault="00476BA5" w:rsidP="00D47FB2">
            <w:pPr>
              <w:spacing w:after="0"/>
              <w:jc w:val="center"/>
              <w:rPr>
                <w:rFonts w:cs="Tahoma"/>
                <w:sz w:val="18"/>
                <w:szCs w:val="18"/>
                <w:lang w:val="el-GR"/>
              </w:rPr>
            </w:pPr>
          </w:p>
        </w:tc>
        <w:tc>
          <w:tcPr>
            <w:tcW w:w="1374" w:type="dxa"/>
            <w:gridSpan w:val="2"/>
            <w:tcBorders>
              <w:bottom w:val="single" w:sz="4" w:space="0" w:color="000000"/>
            </w:tcBorders>
            <w:vAlign w:val="center"/>
          </w:tcPr>
          <w:p w14:paraId="7F53F374" w14:textId="77777777" w:rsidR="00476BA5" w:rsidRPr="00D47FB2" w:rsidRDefault="00476BA5" w:rsidP="00D47FB2">
            <w:pPr>
              <w:spacing w:after="0"/>
              <w:jc w:val="center"/>
              <w:rPr>
                <w:rFonts w:cs="Tahoma"/>
                <w:sz w:val="18"/>
                <w:szCs w:val="18"/>
                <w:lang w:val="el-GR"/>
              </w:rPr>
            </w:pPr>
          </w:p>
        </w:tc>
      </w:tr>
      <w:tr w:rsidR="00476BA5" w:rsidRPr="00D47FB2" w14:paraId="17B79EFE" w14:textId="77777777" w:rsidTr="00476BA5">
        <w:trPr>
          <w:trHeight w:val="340"/>
        </w:trPr>
        <w:tc>
          <w:tcPr>
            <w:tcW w:w="10020" w:type="dxa"/>
            <w:gridSpan w:val="12"/>
            <w:vAlign w:val="center"/>
          </w:tcPr>
          <w:p w14:paraId="3A422CA6" w14:textId="77777777" w:rsidR="00476BA5" w:rsidRPr="00D47FB2" w:rsidRDefault="00476BA5" w:rsidP="00D47FB2">
            <w:pPr>
              <w:spacing w:after="0"/>
              <w:jc w:val="left"/>
              <w:rPr>
                <w:rFonts w:cs="Tahoma"/>
                <w:sz w:val="18"/>
                <w:szCs w:val="18"/>
                <w:lang w:val="el-GR"/>
              </w:rPr>
            </w:pPr>
            <w:r w:rsidRPr="00D47FB2">
              <w:rPr>
                <w:rFonts w:cs="Tahoma"/>
                <w:b/>
                <w:bCs/>
                <w:sz w:val="18"/>
                <w:szCs w:val="18"/>
                <w:lang w:val="el-GR"/>
              </w:rPr>
              <w:t>Υπηρεσίες Διαχείρισης &amp; Διοίκησης Έργου</w:t>
            </w:r>
          </w:p>
        </w:tc>
      </w:tr>
      <w:tr w:rsidR="00476BA5" w:rsidRPr="00B15FCB" w14:paraId="3B016DD7" w14:textId="77777777" w:rsidTr="00476BA5">
        <w:trPr>
          <w:gridAfter w:val="1"/>
          <w:wAfter w:w="11" w:type="dxa"/>
          <w:trHeight w:val="340"/>
        </w:trPr>
        <w:tc>
          <w:tcPr>
            <w:tcW w:w="733" w:type="dxa"/>
            <w:vAlign w:val="center"/>
          </w:tcPr>
          <w:p w14:paraId="7A5B4312" w14:textId="77777777" w:rsidR="00476BA5" w:rsidRPr="00D47FB2" w:rsidRDefault="00476BA5" w:rsidP="00D47FB2">
            <w:pPr>
              <w:spacing w:after="0"/>
              <w:rPr>
                <w:rFonts w:cs="Tahoma"/>
                <w:sz w:val="18"/>
                <w:szCs w:val="18"/>
                <w:lang w:val="el-GR"/>
              </w:rPr>
            </w:pPr>
            <w:r w:rsidRPr="00D47FB2">
              <w:rPr>
                <w:rFonts w:cs="Tahoma"/>
                <w:sz w:val="18"/>
                <w:szCs w:val="18"/>
                <w:lang w:val="el-GR"/>
              </w:rPr>
              <w:t>1.</w:t>
            </w:r>
          </w:p>
        </w:tc>
        <w:tc>
          <w:tcPr>
            <w:tcW w:w="2381" w:type="dxa"/>
            <w:vAlign w:val="center"/>
          </w:tcPr>
          <w:p w14:paraId="1A2910B6" w14:textId="77777777" w:rsidR="00476BA5" w:rsidRPr="00D47FB2" w:rsidRDefault="00476BA5" w:rsidP="00D47FB2">
            <w:pPr>
              <w:spacing w:after="0"/>
              <w:rPr>
                <w:rFonts w:cs="Tahoma"/>
                <w:sz w:val="18"/>
                <w:szCs w:val="18"/>
                <w:lang w:val="el-GR"/>
              </w:rPr>
            </w:pPr>
            <w:r w:rsidRPr="00D47FB2">
              <w:rPr>
                <w:rFonts w:cs="Tahoma"/>
                <w:b/>
                <w:bCs/>
                <w:sz w:val="18"/>
                <w:szCs w:val="18"/>
                <w:lang w:val="el-GR"/>
              </w:rPr>
              <w:t xml:space="preserve">Π.ΙΙΙ </w:t>
            </w:r>
            <w:r w:rsidRPr="00D47FB2">
              <w:rPr>
                <w:rFonts w:cs="Tahoma"/>
                <w:sz w:val="18"/>
                <w:szCs w:val="18"/>
                <w:lang w:val="el-GR"/>
              </w:rPr>
              <w:t>Αναφορές Διαχείρισης &amp; Διοίκησης Έργου</w:t>
            </w:r>
          </w:p>
        </w:tc>
        <w:tc>
          <w:tcPr>
            <w:tcW w:w="1134" w:type="dxa"/>
            <w:vAlign w:val="center"/>
          </w:tcPr>
          <w:p w14:paraId="3472E3AB" w14:textId="77777777" w:rsidR="00476BA5" w:rsidRPr="00D47FB2" w:rsidRDefault="00476BA5" w:rsidP="00D47FB2">
            <w:pPr>
              <w:spacing w:after="0"/>
              <w:jc w:val="center"/>
              <w:rPr>
                <w:rFonts w:cs="Tahoma"/>
                <w:sz w:val="18"/>
                <w:szCs w:val="18"/>
                <w:lang w:val="el-GR"/>
              </w:rPr>
            </w:pPr>
          </w:p>
        </w:tc>
        <w:tc>
          <w:tcPr>
            <w:tcW w:w="715" w:type="dxa"/>
            <w:vAlign w:val="center"/>
          </w:tcPr>
          <w:p w14:paraId="3694F0E3" w14:textId="77777777" w:rsidR="00476BA5" w:rsidRPr="00D47FB2" w:rsidRDefault="00476BA5" w:rsidP="00D47FB2">
            <w:pPr>
              <w:spacing w:after="0"/>
              <w:jc w:val="center"/>
              <w:rPr>
                <w:rFonts w:cs="Tahoma"/>
                <w:sz w:val="18"/>
                <w:szCs w:val="18"/>
                <w:lang w:val="el-GR"/>
              </w:rPr>
            </w:pPr>
          </w:p>
        </w:tc>
        <w:tc>
          <w:tcPr>
            <w:tcW w:w="1411" w:type="dxa"/>
            <w:vAlign w:val="center"/>
          </w:tcPr>
          <w:p w14:paraId="0AE9FF2C" w14:textId="77777777" w:rsidR="00476BA5" w:rsidRPr="00D47FB2" w:rsidRDefault="00476BA5" w:rsidP="00D47FB2">
            <w:pPr>
              <w:spacing w:after="0"/>
              <w:jc w:val="center"/>
              <w:rPr>
                <w:rFonts w:cs="Tahoma"/>
                <w:sz w:val="18"/>
                <w:szCs w:val="18"/>
                <w:lang w:val="el-GR"/>
              </w:rPr>
            </w:pPr>
          </w:p>
        </w:tc>
        <w:tc>
          <w:tcPr>
            <w:tcW w:w="1276" w:type="dxa"/>
            <w:gridSpan w:val="2"/>
            <w:vAlign w:val="center"/>
          </w:tcPr>
          <w:p w14:paraId="4DEEF222" w14:textId="77777777" w:rsidR="00476BA5" w:rsidRPr="00D47FB2" w:rsidRDefault="00476BA5" w:rsidP="00D47FB2">
            <w:pPr>
              <w:spacing w:after="0"/>
              <w:jc w:val="center"/>
              <w:rPr>
                <w:rFonts w:cs="Tahoma"/>
                <w:sz w:val="18"/>
                <w:szCs w:val="18"/>
                <w:lang w:val="el-GR"/>
              </w:rPr>
            </w:pPr>
          </w:p>
        </w:tc>
        <w:tc>
          <w:tcPr>
            <w:tcW w:w="985" w:type="dxa"/>
            <w:gridSpan w:val="2"/>
            <w:vAlign w:val="center"/>
          </w:tcPr>
          <w:p w14:paraId="62CBD033" w14:textId="77777777" w:rsidR="00476BA5" w:rsidRPr="00D47FB2" w:rsidRDefault="00476BA5" w:rsidP="00D47FB2">
            <w:pPr>
              <w:spacing w:after="0"/>
              <w:jc w:val="center"/>
              <w:rPr>
                <w:rFonts w:cs="Tahoma"/>
                <w:sz w:val="18"/>
                <w:szCs w:val="18"/>
                <w:lang w:val="el-GR"/>
              </w:rPr>
            </w:pPr>
          </w:p>
        </w:tc>
        <w:tc>
          <w:tcPr>
            <w:tcW w:w="1374" w:type="dxa"/>
            <w:gridSpan w:val="2"/>
            <w:vAlign w:val="center"/>
          </w:tcPr>
          <w:p w14:paraId="3FFF2A2A" w14:textId="77777777" w:rsidR="00476BA5" w:rsidRPr="00D47FB2" w:rsidRDefault="00476BA5" w:rsidP="00D47FB2">
            <w:pPr>
              <w:spacing w:after="0"/>
              <w:jc w:val="center"/>
              <w:rPr>
                <w:rFonts w:cs="Tahoma"/>
                <w:sz w:val="18"/>
                <w:szCs w:val="18"/>
                <w:lang w:val="el-GR"/>
              </w:rPr>
            </w:pPr>
          </w:p>
        </w:tc>
      </w:tr>
      <w:tr w:rsidR="00476BA5" w:rsidRPr="00D47FB2" w14:paraId="655048BA" w14:textId="77777777" w:rsidTr="00476BA5">
        <w:trPr>
          <w:trHeight w:val="340"/>
        </w:trPr>
        <w:tc>
          <w:tcPr>
            <w:tcW w:w="6385" w:type="dxa"/>
            <w:gridSpan w:val="6"/>
            <w:tcBorders>
              <w:bottom w:val="single" w:sz="4" w:space="0" w:color="000000"/>
            </w:tcBorders>
            <w:vAlign w:val="center"/>
          </w:tcPr>
          <w:p w14:paraId="40DFB01D" w14:textId="77777777" w:rsidR="00476BA5" w:rsidRPr="00D47FB2" w:rsidRDefault="00476BA5" w:rsidP="00D47FB2">
            <w:pPr>
              <w:spacing w:after="0"/>
              <w:jc w:val="center"/>
              <w:rPr>
                <w:rFonts w:cs="Tahoma"/>
                <w:b/>
                <w:bCs/>
                <w:i/>
                <w:iCs/>
                <w:sz w:val="18"/>
                <w:szCs w:val="18"/>
                <w:lang w:val="el-GR"/>
              </w:rPr>
            </w:pPr>
            <w:r w:rsidRPr="00D47FB2">
              <w:rPr>
                <w:rFonts w:cs="Tahoma"/>
                <w:b/>
                <w:bCs/>
                <w:i/>
                <w:iCs/>
                <w:sz w:val="18"/>
                <w:szCs w:val="18"/>
                <w:lang w:val="el-GR"/>
              </w:rPr>
              <w:t>ΜΕΡΙΚΟ ΣΥΝΟΛΟ 2.3</w:t>
            </w:r>
          </w:p>
        </w:tc>
        <w:tc>
          <w:tcPr>
            <w:tcW w:w="1276" w:type="dxa"/>
            <w:gridSpan w:val="2"/>
            <w:tcBorders>
              <w:bottom w:val="single" w:sz="4" w:space="0" w:color="000000"/>
            </w:tcBorders>
            <w:vAlign w:val="center"/>
          </w:tcPr>
          <w:p w14:paraId="60742EA9" w14:textId="77777777" w:rsidR="00476BA5" w:rsidRPr="00D47FB2" w:rsidRDefault="00476BA5" w:rsidP="00D47FB2">
            <w:pPr>
              <w:spacing w:after="0"/>
              <w:jc w:val="center"/>
              <w:rPr>
                <w:rFonts w:cs="Tahoma"/>
                <w:sz w:val="18"/>
                <w:szCs w:val="18"/>
                <w:lang w:val="el-GR"/>
              </w:rPr>
            </w:pPr>
          </w:p>
        </w:tc>
        <w:tc>
          <w:tcPr>
            <w:tcW w:w="985" w:type="dxa"/>
            <w:gridSpan w:val="2"/>
            <w:tcBorders>
              <w:bottom w:val="single" w:sz="4" w:space="0" w:color="000000"/>
            </w:tcBorders>
            <w:vAlign w:val="center"/>
          </w:tcPr>
          <w:p w14:paraId="642EF956" w14:textId="77777777" w:rsidR="00476BA5" w:rsidRPr="00D47FB2" w:rsidRDefault="00476BA5" w:rsidP="00D47FB2">
            <w:pPr>
              <w:spacing w:after="0"/>
              <w:jc w:val="center"/>
              <w:rPr>
                <w:rFonts w:cs="Tahoma"/>
                <w:sz w:val="18"/>
                <w:szCs w:val="18"/>
                <w:lang w:val="el-GR"/>
              </w:rPr>
            </w:pPr>
          </w:p>
        </w:tc>
        <w:tc>
          <w:tcPr>
            <w:tcW w:w="1374" w:type="dxa"/>
            <w:gridSpan w:val="2"/>
            <w:tcBorders>
              <w:bottom w:val="single" w:sz="4" w:space="0" w:color="000000"/>
            </w:tcBorders>
            <w:vAlign w:val="center"/>
          </w:tcPr>
          <w:p w14:paraId="79204050" w14:textId="77777777" w:rsidR="00476BA5" w:rsidRPr="00D47FB2" w:rsidRDefault="00476BA5" w:rsidP="00D47FB2">
            <w:pPr>
              <w:spacing w:after="0"/>
              <w:jc w:val="center"/>
              <w:rPr>
                <w:rFonts w:cs="Tahoma"/>
                <w:sz w:val="18"/>
                <w:szCs w:val="18"/>
                <w:lang w:val="el-GR"/>
              </w:rPr>
            </w:pPr>
          </w:p>
        </w:tc>
      </w:tr>
      <w:tr w:rsidR="00476BA5" w:rsidRPr="00D47FB2" w14:paraId="42F899A5" w14:textId="77777777" w:rsidTr="00D47FB2">
        <w:trPr>
          <w:trHeight w:val="78"/>
        </w:trPr>
        <w:tc>
          <w:tcPr>
            <w:tcW w:w="6385" w:type="dxa"/>
            <w:gridSpan w:val="6"/>
            <w:shd w:val="pct20" w:color="auto" w:fill="auto"/>
            <w:vAlign w:val="center"/>
          </w:tcPr>
          <w:p w14:paraId="5402F796" w14:textId="4C193201" w:rsidR="00476BA5" w:rsidRPr="00D47FB2" w:rsidRDefault="00476BA5" w:rsidP="00D47FB2">
            <w:pPr>
              <w:spacing w:after="0"/>
              <w:jc w:val="center"/>
              <w:rPr>
                <w:rFonts w:cs="Tahoma"/>
                <w:sz w:val="18"/>
                <w:szCs w:val="18"/>
                <w:lang w:val="el-GR"/>
              </w:rPr>
            </w:pPr>
            <w:r w:rsidRPr="00D47FB2">
              <w:rPr>
                <w:rFonts w:cs="Tahoma"/>
                <w:b/>
                <w:sz w:val="18"/>
                <w:szCs w:val="18"/>
              </w:rPr>
              <w:t>ΣΥΝΟΛΟ</w:t>
            </w:r>
          </w:p>
        </w:tc>
        <w:tc>
          <w:tcPr>
            <w:tcW w:w="1276" w:type="dxa"/>
            <w:gridSpan w:val="2"/>
            <w:shd w:val="clear" w:color="auto" w:fill="auto"/>
            <w:vAlign w:val="center"/>
          </w:tcPr>
          <w:p w14:paraId="10E1248A" w14:textId="77777777" w:rsidR="00476BA5" w:rsidRPr="00D47FB2" w:rsidRDefault="00476BA5" w:rsidP="00D47FB2">
            <w:pPr>
              <w:spacing w:after="0"/>
              <w:jc w:val="center"/>
              <w:rPr>
                <w:rFonts w:cs="Tahoma"/>
                <w:sz w:val="18"/>
                <w:szCs w:val="18"/>
              </w:rPr>
            </w:pPr>
          </w:p>
        </w:tc>
        <w:tc>
          <w:tcPr>
            <w:tcW w:w="985" w:type="dxa"/>
            <w:gridSpan w:val="2"/>
            <w:shd w:val="clear" w:color="auto" w:fill="auto"/>
            <w:vAlign w:val="center"/>
          </w:tcPr>
          <w:p w14:paraId="28437CF4" w14:textId="77777777" w:rsidR="00476BA5" w:rsidRPr="00D47FB2" w:rsidRDefault="00476BA5" w:rsidP="00D47FB2">
            <w:pPr>
              <w:spacing w:after="0"/>
              <w:jc w:val="center"/>
              <w:rPr>
                <w:rFonts w:cs="Tahoma"/>
                <w:sz w:val="18"/>
                <w:szCs w:val="18"/>
              </w:rPr>
            </w:pPr>
          </w:p>
        </w:tc>
        <w:tc>
          <w:tcPr>
            <w:tcW w:w="1374" w:type="dxa"/>
            <w:gridSpan w:val="2"/>
            <w:shd w:val="clear" w:color="auto" w:fill="auto"/>
            <w:vAlign w:val="center"/>
          </w:tcPr>
          <w:p w14:paraId="401D66AC" w14:textId="77777777" w:rsidR="00476BA5" w:rsidRPr="00D47FB2" w:rsidRDefault="00476BA5" w:rsidP="00D47FB2">
            <w:pPr>
              <w:spacing w:after="0"/>
              <w:jc w:val="center"/>
              <w:rPr>
                <w:rFonts w:cs="Tahoma"/>
                <w:sz w:val="18"/>
                <w:szCs w:val="18"/>
              </w:rPr>
            </w:pPr>
          </w:p>
        </w:tc>
      </w:tr>
    </w:tbl>
    <w:p w14:paraId="48B87665" w14:textId="4B2CBB11" w:rsidR="003B6261" w:rsidRDefault="003B6261" w:rsidP="00623457">
      <w:pPr>
        <w:rPr>
          <w:highlight w:val="green"/>
          <w:lang w:val="el-GR"/>
        </w:rPr>
      </w:pPr>
    </w:p>
    <w:p w14:paraId="477A87A8" w14:textId="77F8ACC4" w:rsidR="00D47FB2" w:rsidRDefault="00D47FB2" w:rsidP="00623457">
      <w:pPr>
        <w:rPr>
          <w:highlight w:val="green"/>
          <w:lang w:val="el-GR"/>
        </w:rPr>
      </w:pPr>
    </w:p>
    <w:p w14:paraId="1A08C262" w14:textId="1B308ACD" w:rsidR="009A7606" w:rsidRDefault="009A7606" w:rsidP="00623457">
      <w:pPr>
        <w:rPr>
          <w:highlight w:val="green"/>
          <w:lang w:val="el-GR"/>
        </w:rPr>
      </w:pPr>
    </w:p>
    <w:p w14:paraId="30499990" w14:textId="77777777" w:rsidR="009A7606" w:rsidRPr="00476BA5" w:rsidRDefault="009A7606" w:rsidP="00623457">
      <w:pPr>
        <w:rPr>
          <w:highlight w:val="green"/>
          <w:lang w:val="el-GR"/>
        </w:rPr>
      </w:pPr>
    </w:p>
    <w:p w14:paraId="6E658F41" w14:textId="6C99E512" w:rsidR="00623457" w:rsidRPr="000C5FFB" w:rsidRDefault="00623457" w:rsidP="00EC6683">
      <w:pPr>
        <w:pStyle w:val="3"/>
        <w:numPr>
          <w:ilvl w:val="2"/>
          <w:numId w:val="18"/>
        </w:numPr>
      </w:pPr>
      <w:bookmarkStart w:id="609" w:name="_Toc53671373"/>
      <w:bookmarkStart w:id="610" w:name="_Toc75439493"/>
      <w:bookmarkStart w:id="611" w:name="_Toc80088716"/>
      <w:r w:rsidRPr="000C5FFB">
        <w:t>Άλλες δαπάνες</w:t>
      </w:r>
      <w:bookmarkEnd w:id="604"/>
      <w:bookmarkEnd w:id="605"/>
      <w:bookmarkEnd w:id="606"/>
      <w:bookmarkEnd w:id="607"/>
      <w:bookmarkEnd w:id="608"/>
      <w:bookmarkEnd w:id="609"/>
      <w:bookmarkEnd w:id="610"/>
      <w:bookmarkEnd w:id="61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119"/>
        <w:gridCol w:w="1258"/>
        <w:gridCol w:w="1188"/>
        <w:gridCol w:w="1074"/>
        <w:gridCol w:w="1194"/>
        <w:gridCol w:w="1697"/>
      </w:tblGrid>
      <w:tr w:rsidR="00623457" w:rsidRPr="00883961" w14:paraId="5EBB1E78" w14:textId="77777777" w:rsidTr="008E7EF1">
        <w:trPr>
          <w:cantSplit/>
        </w:trPr>
        <w:tc>
          <w:tcPr>
            <w:tcW w:w="402" w:type="pct"/>
            <w:vMerge w:val="restart"/>
            <w:shd w:val="clear" w:color="auto" w:fill="E6E6E6"/>
            <w:vAlign w:val="center"/>
          </w:tcPr>
          <w:p w14:paraId="4935A38E" w14:textId="77777777" w:rsidR="00623457" w:rsidRPr="00883961" w:rsidRDefault="00623457" w:rsidP="00883961">
            <w:pPr>
              <w:rPr>
                <w:b/>
                <w:bCs/>
                <w:sz w:val="18"/>
                <w:szCs w:val="18"/>
                <w:lang w:val="el-GR"/>
              </w:rPr>
            </w:pPr>
            <w:r w:rsidRPr="00883961">
              <w:rPr>
                <w:b/>
                <w:bCs/>
                <w:sz w:val="18"/>
                <w:szCs w:val="18"/>
                <w:lang w:val="el-GR"/>
              </w:rPr>
              <w:t>Α/Α</w:t>
            </w:r>
          </w:p>
        </w:tc>
        <w:tc>
          <w:tcPr>
            <w:tcW w:w="1505" w:type="pct"/>
            <w:vMerge w:val="restart"/>
            <w:shd w:val="clear" w:color="auto" w:fill="E6E6E6"/>
            <w:vAlign w:val="center"/>
          </w:tcPr>
          <w:p w14:paraId="29D04AA4" w14:textId="77777777" w:rsidR="00623457" w:rsidRPr="00883961" w:rsidRDefault="00623457" w:rsidP="00883961">
            <w:pPr>
              <w:rPr>
                <w:b/>
                <w:bCs/>
                <w:sz w:val="18"/>
                <w:szCs w:val="18"/>
                <w:lang w:val="el-GR"/>
              </w:rPr>
            </w:pPr>
            <w:r w:rsidRPr="00883961">
              <w:rPr>
                <w:b/>
                <w:bCs/>
                <w:sz w:val="18"/>
                <w:szCs w:val="18"/>
                <w:lang w:val="el-GR"/>
              </w:rPr>
              <w:t>ΠΕΡΙΓΡΑΦΗ</w:t>
            </w:r>
          </w:p>
        </w:tc>
        <w:tc>
          <w:tcPr>
            <w:tcW w:w="607" w:type="pct"/>
            <w:vMerge w:val="restart"/>
            <w:shd w:val="clear" w:color="auto" w:fill="E6E6E6"/>
            <w:vAlign w:val="center"/>
          </w:tcPr>
          <w:p w14:paraId="36CC3711" w14:textId="77777777" w:rsidR="00623457" w:rsidRPr="00883961" w:rsidRDefault="00623457" w:rsidP="00883961">
            <w:pPr>
              <w:rPr>
                <w:b/>
                <w:bCs/>
                <w:sz w:val="18"/>
                <w:szCs w:val="18"/>
                <w:lang w:val="el-GR"/>
              </w:rPr>
            </w:pPr>
            <w:r w:rsidRPr="00883961">
              <w:rPr>
                <w:b/>
                <w:bCs/>
                <w:sz w:val="18"/>
                <w:szCs w:val="18"/>
                <w:lang w:val="el-GR"/>
              </w:rPr>
              <w:t>ΠΟΣΟΤΗΤΑ</w:t>
            </w:r>
          </w:p>
        </w:tc>
        <w:tc>
          <w:tcPr>
            <w:tcW w:w="1090" w:type="pct"/>
            <w:gridSpan w:val="2"/>
            <w:shd w:val="clear" w:color="auto" w:fill="E6E6E6"/>
            <w:vAlign w:val="center"/>
          </w:tcPr>
          <w:p w14:paraId="53695793" w14:textId="77777777" w:rsidR="00623457" w:rsidRPr="00883961" w:rsidRDefault="00623457" w:rsidP="00883961">
            <w:pPr>
              <w:rPr>
                <w:b/>
                <w:bCs/>
                <w:sz w:val="18"/>
                <w:szCs w:val="18"/>
                <w:lang w:val="el-GR"/>
              </w:rPr>
            </w:pPr>
            <w:r w:rsidRPr="00883961">
              <w:rPr>
                <w:b/>
                <w:bCs/>
                <w:sz w:val="18"/>
                <w:szCs w:val="18"/>
                <w:lang w:val="el-GR"/>
              </w:rPr>
              <w:t>ΑΞΙΑ ΧΩΡΙΣ ΦΠΑ [€]</w:t>
            </w:r>
          </w:p>
        </w:tc>
        <w:tc>
          <w:tcPr>
            <w:tcW w:w="576" w:type="pct"/>
            <w:vMerge w:val="restart"/>
            <w:shd w:val="clear" w:color="auto" w:fill="E6E6E6"/>
            <w:vAlign w:val="center"/>
          </w:tcPr>
          <w:p w14:paraId="0B51786C" w14:textId="77777777" w:rsidR="00623457" w:rsidRPr="00883961" w:rsidRDefault="00623457" w:rsidP="00883961">
            <w:pPr>
              <w:rPr>
                <w:b/>
                <w:bCs/>
                <w:sz w:val="18"/>
                <w:szCs w:val="18"/>
                <w:lang w:val="el-GR"/>
              </w:rPr>
            </w:pPr>
            <w:r w:rsidRPr="00883961">
              <w:rPr>
                <w:b/>
                <w:bCs/>
                <w:sz w:val="18"/>
                <w:szCs w:val="18"/>
                <w:lang w:val="el-GR"/>
              </w:rPr>
              <w:t>ΦΠΑ [€]</w:t>
            </w:r>
          </w:p>
        </w:tc>
        <w:tc>
          <w:tcPr>
            <w:tcW w:w="819" w:type="pct"/>
            <w:vMerge w:val="restart"/>
            <w:shd w:val="clear" w:color="auto" w:fill="E6E6E6"/>
            <w:vAlign w:val="center"/>
          </w:tcPr>
          <w:p w14:paraId="4F858ECA" w14:textId="77777777" w:rsidR="00623457" w:rsidRPr="00883961" w:rsidRDefault="00623457" w:rsidP="00883961">
            <w:pPr>
              <w:rPr>
                <w:b/>
                <w:bCs/>
                <w:sz w:val="18"/>
                <w:szCs w:val="18"/>
                <w:lang w:val="el-GR"/>
              </w:rPr>
            </w:pPr>
            <w:r w:rsidRPr="00883961">
              <w:rPr>
                <w:b/>
                <w:bCs/>
                <w:sz w:val="18"/>
                <w:szCs w:val="18"/>
                <w:lang w:val="el-GR"/>
              </w:rPr>
              <w:t xml:space="preserve">ΣΥΝΟΛΙΚΗ ΑΞΙΑ </w:t>
            </w:r>
          </w:p>
          <w:p w14:paraId="51C3C721" w14:textId="77777777" w:rsidR="00623457" w:rsidRPr="00883961" w:rsidRDefault="00623457" w:rsidP="00883961">
            <w:pPr>
              <w:rPr>
                <w:b/>
                <w:bCs/>
                <w:sz w:val="18"/>
                <w:szCs w:val="18"/>
                <w:lang w:val="el-GR"/>
              </w:rPr>
            </w:pPr>
            <w:r w:rsidRPr="00883961">
              <w:rPr>
                <w:b/>
                <w:bCs/>
                <w:sz w:val="18"/>
                <w:szCs w:val="18"/>
                <w:lang w:val="el-GR"/>
              </w:rPr>
              <w:t>ΜΕ ΦΠΑ [€]</w:t>
            </w:r>
          </w:p>
        </w:tc>
      </w:tr>
      <w:tr w:rsidR="00623457" w:rsidRPr="00EF2032" w14:paraId="3E3C8E12" w14:textId="77777777" w:rsidTr="008E7EF1">
        <w:trPr>
          <w:cantSplit/>
        </w:trPr>
        <w:tc>
          <w:tcPr>
            <w:tcW w:w="402" w:type="pct"/>
            <w:vMerge/>
            <w:shd w:val="clear" w:color="auto" w:fill="E6E6E6"/>
            <w:vAlign w:val="center"/>
          </w:tcPr>
          <w:p w14:paraId="4B8CC77F" w14:textId="77777777" w:rsidR="00623457" w:rsidRPr="00EF2032" w:rsidRDefault="00623457" w:rsidP="00C4217E">
            <w:pPr>
              <w:spacing w:before="60" w:after="60"/>
              <w:rPr>
                <w:rFonts w:cs="Tahoma"/>
                <w:sz w:val="18"/>
                <w:szCs w:val="18"/>
                <w:lang w:val="el-GR"/>
              </w:rPr>
            </w:pPr>
          </w:p>
        </w:tc>
        <w:tc>
          <w:tcPr>
            <w:tcW w:w="1505" w:type="pct"/>
            <w:vMerge/>
            <w:shd w:val="clear" w:color="auto" w:fill="E6E6E6"/>
            <w:vAlign w:val="center"/>
          </w:tcPr>
          <w:p w14:paraId="72CE2E2C" w14:textId="77777777" w:rsidR="00623457" w:rsidRPr="00EF2032" w:rsidRDefault="00623457" w:rsidP="00C4217E">
            <w:pPr>
              <w:spacing w:before="60" w:after="60"/>
              <w:rPr>
                <w:rFonts w:cs="Tahoma"/>
                <w:sz w:val="18"/>
                <w:szCs w:val="18"/>
                <w:lang w:val="el-GR"/>
              </w:rPr>
            </w:pPr>
          </w:p>
        </w:tc>
        <w:tc>
          <w:tcPr>
            <w:tcW w:w="607" w:type="pct"/>
            <w:vMerge/>
            <w:shd w:val="clear" w:color="auto" w:fill="E6E6E6"/>
            <w:vAlign w:val="center"/>
          </w:tcPr>
          <w:p w14:paraId="6ACE426C" w14:textId="77777777" w:rsidR="00623457" w:rsidRPr="00EF2032" w:rsidRDefault="00623457" w:rsidP="00C4217E">
            <w:pPr>
              <w:spacing w:before="60" w:after="60"/>
              <w:rPr>
                <w:rFonts w:cs="Tahoma"/>
                <w:sz w:val="18"/>
                <w:szCs w:val="18"/>
                <w:lang w:val="el-GR"/>
              </w:rPr>
            </w:pPr>
          </w:p>
        </w:tc>
        <w:tc>
          <w:tcPr>
            <w:tcW w:w="572" w:type="pct"/>
            <w:shd w:val="clear" w:color="auto" w:fill="E6E6E6"/>
            <w:vAlign w:val="center"/>
          </w:tcPr>
          <w:p w14:paraId="05D70D91" w14:textId="77777777" w:rsidR="00623457" w:rsidRPr="00883961" w:rsidRDefault="00623457" w:rsidP="00C4217E">
            <w:pPr>
              <w:spacing w:before="60" w:after="60"/>
              <w:jc w:val="center"/>
              <w:rPr>
                <w:rFonts w:cs="Tahoma"/>
                <w:b/>
                <w:bCs/>
                <w:sz w:val="18"/>
                <w:szCs w:val="18"/>
                <w:lang w:val="el-GR"/>
              </w:rPr>
            </w:pPr>
            <w:r w:rsidRPr="00883961">
              <w:rPr>
                <w:rFonts w:cs="Tahoma"/>
                <w:b/>
                <w:bCs/>
                <w:sz w:val="18"/>
                <w:szCs w:val="18"/>
                <w:lang w:val="el-GR"/>
              </w:rPr>
              <w:t>ΤΙΜΗ ΜΟΝΑΔΑΣ</w:t>
            </w:r>
          </w:p>
        </w:tc>
        <w:tc>
          <w:tcPr>
            <w:tcW w:w="518" w:type="pct"/>
            <w:shd w:val="clear" w:color="auto" w:fill="E6E6E6"/>
            <w:vAlign w:val="center"/>
          </w:tcPr>
          <w:p w14:paraId="26302F8C" w14:textId="77777777" w:rsidR="00623457" w:rsidRPr="00883961" w:rsidRDefault="00623457" w:rsidP="00C4217E">
            <w:pPr>
              <w:spacing w:before="60" w:after="60"/>
              <w:jc w:val="center"/>
              <w:rPr>
                <w:rFonts w:cs="Tahoma"/>
                <w:b/>
                <w:bCs/>
                <w:sz w:val="18"/>
                <w:szCs w:val="18"/>
                <w:lang w:val="el-GR"/>
              </w:rPr>
            </w:pPr>
            <w:r w:rsidRPr="00883961">
              <w:rPr>
                <w:rFonts w:cs="Tahoma"/>
                <w:b/>
                <w:bCs/>
                <w:sz w:val="18"/>
                <w:szCs w:val="18"/>
                <w:lang w:val="el-GR"/>
              </w:rPr>
              <w:t>ΣΥΝΟΛΟ</w:t>
            </w:r>
          </w:p>
        </w:tc>
        <w:tc>
          <w:tcPr>
            <w:tcW w:w="576" w:type="pct"/>
            <w:vMerge/>
            <w:shd w:val="clear" w:color="auto" w:fill="E6E6E6"/>
            <w:vAlign w:val="center"/>
          </w:tcPr>
          <w:p w14:paraId="219CC65C" w14:textId="77777777" w:rsidR="00623457" w:rsidRPr="00EF2032" w:rsidRDefault="00623457" w:rsidP="00C4217E">
            <w:pPr>
              <w:spacing w:before="60" w:after="60"/>
              <w:rPr>
                <w:rFonts w:cs="Tahoma"/>
                <w:sz w:val="18"/>
                <w:szCs w:val="18"/>
                <w:lang w:val="el-GR"/>
              </w:rPr>
            </w:pPr>
          </w:p>
        </w:tc>
        <w:tc>
          <w:tcPr>
            <w:tcW w:w="819" w:type="pct"/>
            <w:vMerge/>
            <w:shd w:val="clear" w:color="auto" w:fill="E6E6E6"/>
            <w:vAlign w:val="center"/>
          </w:tcPr>
          <w:p w14:paraId="16726941" w14:textId="77777777" w:rsidR="00623457" w:rsidRPr="00EF2032" w:rsidRDefault="00623457" w:rsidP="00C4217E">
            <w:pPr>
              <w:spacing w:before="60" w:after="60"/>
              <w:rPr>
                <w:rFonts w:cs="Tahoma"/>
                <w:sz w:val="18"/>
                <w:szCs w:val="18"/>
                <w:lang w:val="el-GR"/>
              </w:rPr>
            </w:pPr>
          </w:p>
        </w:tc>
      </w:tr>
      <w:tr w:rsidR="00623457" w:rsidRPr="00EF2032" w14:paraId="7AACC0B4" w14:textId="77777777" w:rsidTr="008E7EF1">
        <w:trPr>
          <w:trHeight w:val="284"/>
        </w:trPr>
        <w:tc>
          <w:tcPr>
            <w:tcW w:w="402" w:type="pct"/>
            <w:vAlign w:val="center"/>
          </w:tcPr>
          <w:p w14:paraId="34232FDE" w14:textId="77777777" w:rsidR="00623457" w:rsidRPr="00EF2032" w:rsidRDefault="00623457" w:rsidP="00C4217E">
            <w:pPr>
              <w:spacing w:before="60" w:after="60"/>
              <w:rPr>
                <w:rFonts w:cs="Tahoma"/>
                <w:sz w:val="18"/>
                <w:szCs w:val="18"/>
                <w:lang w:val="el-GR"/>
              </w:rPr>
            </w:pPr>
          </w:p>
        </w:tc>
        <w:tc>
          <w:tcPr>
            <w:tcW w:w="1505" w:type="pct"/>
            <w:vAlign w:val="center"/>
          </w:tcPr>
          <w:p w14:paraId="44F01DA2" w14:textId="77777777" w:rsidR="00623457" w:rsidRPr="00EF2032" w:rsidRDefault="00623457" w:rsidP="00C4217E">
            <w:pPr>
              <w:spacing w:before="60" w:after="60"/>
              <w:rPr>
                <w:rFonts w:cs="Tahoma"/>
                <w:sz w:val="18"/>
                <w:szCs w:val="18"/>
                <w:lang w:val="el-GR"/>
              </w:rPr>
            </w:pPr>
          </w:p>
        </w:tc>
        <w:tc>
          <w:tcPr>
            <w:tcW w:w="607" w:type="pct"/>
            <w:vAlign w:val="center"/>
          </w:tcPr>
          <w:p w14:paraId="4AAD9C5A" w14:textId="77777777" w:rsidR="00623457" w:rsidRPr="00EF2032" w:rsidRDefault="00623457" w:rsidP="00C4217E">
            <w:pPr>
              <w:spacing w:before="60" w:after="60"/>
              <w:rPr>
                <w:rFonts w:cs="Tahoma"/>
                <w:sz w:val="18"/>
                <w:szCs w:val="18"/>
                <w:lang w:val="el-GR"/>
              </w:rPr>
            </w:pPr>
          </w:p>
        </w:tc>
        <w:tc>
          <w:tcPr>
            <w:tcW w:w="572" w:type="pct"/>
            <w:vAlign w:val="center"/>
          </w:tcPr>
          <w:p w14:paraId="015413FF" w14:textId="77777777" w:rsidR="00623457" w:rsidRPr="00EF2032" w:rsidRDefault="00623457" w:rsidP="00C4217E">
            <w:pPr>
              <w:spacing w:before="60" w:after="60"/>
              <w:rPr>
                <w:rFonts w:cs="Tahoma"/>
                <w:sz w:val="18"/>
                <w:szCs w:val="18"/>
                <w:lang w:val="el-GR"/>
              </w:rPr>
            </w:pPr>
          </w:p>
        </w:tc>
        <w:tc>
          <w:tcPr>
            <w:tcW w:w="518" w:type="pct"/>
            <w:vAlign w:val="center"/>
          </w:tcPr>
          <w:p w14:paraId="118FD550" w14:textId="77777777" w:rsidR="00623457" w:rsidRPr="00EF2032" w:rsidRDefault="00623457" w:rsidP="00C4217E">
            <w:pPr>
              <w:spacing w:before="60" w:after="60"/>
              <w:rPr>
                <w:rFonts w:cs="Tahoma"/>
                <w:sz w:val="18"/>
                <w:szCs w:val="18"/>
                <w:lang w:val="el-GR"/>
              </w:rPr>
            </w:pPr>
          </w:p>
        </w:tc>
        <w:tc>
          <w:tcPr>
            <w:tcW w:w="576" w:type="pct"/>
            <w:vAlign w:val="center"/>
          </w:tcPr>
          <w:p w14:paraId="55F70FF7" w14:textId="77777777" w:rsidR="00623457" w:rsidRPr="00EF2032" w:rsidRDefault="00623457" w:rsidP="00C4217E">
            <w:pPr>
              <w:spacing w:before="60" w:after="60"/>
              <w:rPr>
                <w:rFonts w:cs="Tahoma"/>
                <w:sz w:val="18"/>
                <w:szCs w:val="18"/>
                <w:lang w:val="el-GR"/>
              </w:rPr>
            </w:pPr>
          </w:p>
        </w:tc>
        <w:tc>
          <w:tcPr>
            <w:tcW w:w="819" w:type="pct"/>
            <w:vAlign w:val="center"/>
          </w:tcPr>
          <w:p w14:paraId="022C5B07" w14:textId="77777777" w:rsidR="00623457" w:rsidRPr="00EF2032" w:rsidRDefault="00623457" w:rsidP="00C4217E">
            <w:pPr>
              <w:spacing w:before="60" w:after="60"/>
              <w:rPr>
                <w:rFonts w:cs="Tahoma"/>
                <w:sz w:val="18"/>
                <w:szCs w:val="18"/>
                <w:lang w:val="el-GR"/>
              </w:rPr>
            </w:pPr>
          </w:p>
        </w:tc>
      </w:tr>
      <w:tr w:rsidR="00623457" w:rsidRPr="00EF2032" w14:paraId="4041FE62" w14:textId="77777777" w:rsidTr="008E7EF1">
        <w:trPr>
          <w:trHeight w:val="284"/>
        </w:trPr>
        <w:tc>
          <w:tcPr>
            <w:tcW w:w="402" w:type="pct"/>
            <w:vAlign w:val="center"/>
          </w:tcPr>
          <w:p w14:paraId="5069BD31" w14:textId="77777777" w:rsidR="00623457" w:rsidRPr="00EF2032" w:rsidRDefault="00623457" w:rsidP="00C4217E">
            <w:pPr>
              <w:spacing w:before="60" w:after="60"/>
              <w:rPr>
                <w:rFonts w:cs="Tahoma"/>
                <w:sz w:val="18"/>
                <w:szCs w:val="18"/>
                <w:lang w:val="el-GR"/>
              </w:rPr>
            </w:pPr>
          </w:p>
        </w:tc>
        <w:tc>
          <w:tcPr>
            <w:tcW w:w="1505" w:type="pct"/>
            <w:vAlign w:val="center"/>
          </w:tcPr>
          <w:p w14:paraId="038BDEB1" w14:textId="77777777" w:rsidR="00623457" w:rsidRPr="00EF2032" w:rsidRDefault="00623457" w:rsidP="00C4217E">
            <w:pPr>
              <w:spacing w:before="60" w:after="60"/>
              <w:rPr>
                <w:rFonts w:cs="Tahoma"/>
                <w:sz w:val="18"/>
                <w:szCs w:val="18"/>
                <w:lang w:val="el-GR"/>
              </w:rPr>
            </w:pPr>
          </w:p>
        </w:tc>
        <w:tc>
          <w:tcPr>
            <w:tcW w:w="607" w:type="pct"/>
            <w:tcBorders>
              <w:bottom w:val="single" w:sz="4" w:space="0" w:color="auto"/>
            </w:tcBorders>
            <w:vAlign w:val="center"/>
          </w:tcPr>
          <w:p w14:paraId="27EAD045" w14:textId="77777777" w:rsidR="00623457" w:rsidRPr="00EF2032" w:rsidRDefault="00623457" w:rsidP="00C4217E">
            <w:pPr>
              <w:spacing w:before="60" w:after="60"/>
              <w:rPr>
                <w:rFonts w:cs="Tahoma"/>
                <w:sz w:val="18"/>
                <w:szCs w:val="18"/>
                <w:lang w:val="el-GR"/>
              </w:rPr>
            </w:pPr>
          </w:p>
        </w:tc>
        <w:tc>
          <w:tcPr>
            <w:tcW w:w="572" w:type="pct"/>
            <w:tcBorders>
              <w:bottom w:val="single" w:sz="4" w:space="0" w:color="auto"/>
            </w:tcBorders>
            <w:vAlign w:val="center"/>
          </w:tcPr>
          <w:p w14:paraId="7644A1BB" w14:textId="77777777" w:rsidR="00623457" w:rsidRPr="00EF2032" w:rsidRDefault="00623457" w:rsidP="00C4217E">
            <w:pPr>
              <w:spacing w:before="60" w:after="60"/>
              <w:rPr>
                <w:rFonts w:cs="Tahoma"/>
                <w:sz w:val="18"/>
                <w:szCs w:val="18"/>
                <w:lang w:val="el-GR"/>
              </w:rPr>
            </w:pPr>
          </w:p>
        </w:tc>
        <w:tc>
          <w:tcPr>
            <w:tcW w:w="518" w:type="pct"/>
            <w:vAlign w:val="center"/>
          </w:tcPr>
          <w:p w14:paraId="41FD8BC1" w14:textId="77777777" w:rsidR="00623457" w:rsidRPr="00EF2032" w:rsidRDefault="00623457" w:rsidP="00C4217E">
            <w:pPr>
              <w:spacing w:before="60" w:after="60"/>
              <w:rPr>
                <w:rFonts w:cs="Tahoma"/>
                <w:sz w:val="18"/>
                <w:szCs w:val="18"/>
                <w:lang w:val="el-GR"/>
              </w:rPr>
            </w:pPr>
          </w:p>
        </w:tc>
        <w:tc>
          <w:tcPr>
            <w:tcW w:w="576" w:type="pct"/>
            <w:vAlign w:val="center"/>
          </w:tcPr>
          <w:p w14:paraId="36E738AA" w14:textId="77777777" w:rsidR="00623457" w:rsidRPr="00EF2032" w:rsidRDefault="00623457" w:rsidP="00C4217E">
            <w:pPr>
              <w:spacing w:before="60" w:after="60"/>
              <w:rPr>
                <w:rFonts w:cs="Tahoma"/>
                <w:sz w:val="18"/>
                <w:szCs w:val="18"/>
                <w:lang w:val="el-GR"/>
              </w:rPr>
            </w:pPr>
          </w:p>
        </w:tc>
        <w:tc>
          <w:tcPr>
            <w:tcW w:w="819" w:type="pct"/>
            <w:vAlign w:val="center"/>
          </w:tcPr>
          <w:p w14:paraId="5F75AB85" w14:textId="77777777" w:rsidR="00623457" w:rsidRPr="00EF2032" w:rsidRDefault="00623457" w:rsidP="00C4217E">
            <w:pPr>
              <w:spacing w:before="60" w:after="60"/>
              <w:rPr>
                <w:rFonts w:cs="Tahoma"/>
                <w:sz w:val="18"/>
                <w:szCs w:val="18"/>
                <w:lang w:val="el-GR"/>
              </w:rPr>
            </w:pPr>
          </w:p>
        </w:tc>
      </w:tr>
      <w:tr w:rsidR="00623457" w:rsidRPr="00EF2032" w14:paraId="2B397A1D" w14:textId="77777777" w:rsidTr="008E7EF1">
        <w:trPr>
          <w:trHeight w:val="284"/>
        </w:trPr>
        <w:tc>
          <w:tcPr>
            <w:tcW w:w="402" w:type="pct"/>
            <w:tcBorders>
              <w:bottom w:val="single" w:sz="4" w:space="0" w:color="auto"/>
            </w:tcBorders>
            <w:vAlign w:val="center"/>
          </w:tcPr>
          <w:p w14:paraId="3EC8D31D" w14:textId="77777777" w:rsidR="00623457" w:rsidRPr="00EF2032" w:rsidRDefault="00623457" w:rsidP="00C4217E">
            <w:pPr>
              <w:spacing w:before="60" w:after="60"/>
              <w:rPr>
                <w:rFonts w:cs="Tahoma"/>
                <w:sz w:val="18"/>
                <w:szCs w:val="18"/>
                <w:lang w:val="el-GR"/>
              </w:rPr>
            </w:pPr>
          </w:p>
        </w:tc>
        <w:tc>
          <w:tcPr>
            <w:tcW w:w="1505" w:type="pct"/>
            <w:tcBorders>
              <w:bottom w:val="single" w:sz="4" w:space="0" w:color="auto"/>
            </w:tcBorders>
            <w:vAlign w:val="center"/>
          </w:tcPr>
          <w:p w14:paraId="3957CD63" w14:textId="77777777" w:rsidR="00623457" w:rsidRPr="00EF2032" w:rsidRDefault="00623457" w:rsidP="00C4217E">
            <w:pPr>
              <w:spacing w:before="60" w:after="60"/>
              <w:rPr>
                <w:rFonts w:cs="Tahoma"/>
                <w:sz w:val="18"/>
                <w:szCs w:val="18"/>
                <w:lang w:val="el-GR"/>
              </w:rPr>
            </w:pPr>
          </w:p>
        </w:tc>
        <w:tc>
          <w:tcPr>
            <w:tcW w:w="607" w:type="pct"/>
            <w:tcBorders>
              <w:bottom w:val="single" w:sz="4" w:space="0" w:color="auto"/>
            </w:tcBorders>
            <w:vAlign w:val="center"/>
          </w:tcPr>
          <w:p w14:paraId="786F1E3C" w14:textId="77777777" w:rsidR="00623457" w:rsidRPr="00EF2032" w:rsidRDefault="00623457" w:rsidP="00C4217E">
            <w:pPr>
              <w:spacing w:before="60" w:after="60"/>
              <w:rPr>
                <w:rFonts w:cs="Tahoma"/>
                <w:sz w:val="18"/>
                <w:szCs w:val="18"/>
                <w:lang w:val="el-GR"/>
              </w:rPr>
            </w:pPr>
          </w:p>
        </w:tc>
        <w:tc>
          <w:tcPr>
            <w:tcW w:w="572" w:type="pct"/>
            <w:tcBorders>
              <w:bottom w:val="single" w:sz="4" w:space="0" w:color="auto"/>
            </w:tcBorders>
            <w:vAlign w:val="center"/>
          </w:tcPr>
          <w:p w14:paraId="59E7EABE" w14:textId="77777777" w:rsidR="00623457" w:rsidRPr="00EF2032" w:rsidRDefault="00623457" w:rsidP="00C4217E">
            <w:pPr>
              <w:spacing w:before="60" w:after="60"/>
              <w:rPr>
                <w:rFonts w:cs="Tahoma"/>
                <w:sz w:val="18"/>
                <w:szCs w:val="18"/>
                <w:lang w:val="el-GR"/>
              </w:rPr>
            </w:pPr>
          </w:p>
        </w:tc>
        <w:tc>
          <w:tcPr>
            <w:tcW w:w="518" w:type="pct"/>
            <w:tcBorders>
              <w:bottom w:val="single" w:sz="4" w:space="0" w:color="auto"/>
            </w:tcBorders>
            <w:vAlign w:val="center"/>
          </w:tcPr>
          <w:p w14:paraId="31255A1C" w14:textId="77777777" w:rsidR="00623457" w:rsidRPr="00EF2032" w:rsidRDefault="00623457" w:rsidP="00C4217E">
            <w:pPr>
              <w:spacing w:before="60" w:after="60"/>
              <w:rPr>
                <w:rFonts w:cs="Tahoma"/>
                <w:sz w:val="18"/>
                <w:szCs w:val="18"/>
                <w:lang w:val="el-GR"/>
              </w:rPr>
            </w:pPr>
          </w:p>
        </w:tc>
        <w:tc>
          <w:tcPr>
            <w:tcW w:w="576" w:type="pct"/>
            <w:vAlign w:val="center"/>
          </w:tcPr>
          <w:p w14:paraId="00FEAAE9" w14:textId="77777777" w:rsidR="00623457" w:rsidRPr="00EF2032" w:rsidRDefault="00623457" w:rsidP="00C4217E">
            <w:pPr>
              <w:spacing w:before="60" w:after="60"/>
              <w:rPr>
                <w:rFonts w:cs="Tahoma"/>
                <w:sz w:val="18"/>
                <w:szCs w:val="18"/>
                <w:lang w:val="el-GR"/>
              </w:rPr>
            </w:pPr>
          </w:p>
        </w:tc>
        <w:tc>
          <w:tcPr>
            <w:tcW w:w="819" w:type="pct"/>
            <w:vAlign w:val="center"/>
          </w:tcPr>
          <w:p w14:paraId="44EF4BBD" w14:textId="77777777" w:rsidR="00623457" w:rsidRPr="00EF2032" w:rsidRDefault="00623457" w:rsidP="00C4217E">
            <w:pPr>
              <w:spacing w:before="60" w:after="60"/>
              <w:rPr>
                <w:rFonts w:cs="Tahoma"/>
                <w:sz w:val="18"/>
                <w:szCs w:val="18"/>
                <w:lang w:val="el-GR"/>
              </w:rPr>
            </w:pPr>
          </w:p>
        </w:tc>
      </w:tr>
      <w:tr w:rsidR="00623457" w:rsidRPr="00EF2032" w14:paraId="397C28B8" w14:textId="77777777" w:rsidTr="008E7EF1">
        <w:tblPrEx>
          <w:shd w:val="clear" w:color="auto" w:fill="FFFFFF"/>
        </w:tblPrEx>
        <w:trPr>
          <w:trHeight w:val="284"/>
        </w:trPr>
        <w:tc>
          <w:tcPr>
            <w:tcW w:w="3087" w:type="pct"/>
            <w:gridSpan w:val="4"/>
            <w:tcBorders>
              <w:right w:val="single" w:sz="4" w:space="0" w:color="auto"/>
            </w:tcBorders>
            <w:shd w:val="pct15" w:color="auto" w:fill="auto"/>
            <w:vAlign w:val="center"/>
          </w:tcPr>
          <w:p w14:paraId="570E716B" w14:textId="77777777" w:rsidR="00623457" w:rsidRPr="00EF2032" w:rsidRDefault="00623457" w:rsidP="00C4217E">
            <w:pPr>
              <w:spacing w:before="60" w:after="60"/>
              <w:jc w:val="center"/>
              <w:rPr>
                <w:rFonts w:cs="Tahoma"/>
                <w:sz w:val="18"/>
                <w:szCs w:val="18"/>
                <w:lang w:val="el-GR"/>
              </w:rPr>
            </w:pPr>
            <w:bookmarkStart w:id="612" w:name="_Toc240445880"/>
            <w:r w:rsidRPr="00EF2032">
              <w:rPr>
                <w:rFonts w:cs="Tahoma"/>
                <w:b/>
                <w:sz w:val="18"/>
                <w:szCs w:val="18"/>
                <w:lang w:val="el-GR"/>
              </w:rPr>
              <w:t>ΣΥΝΟΛΟ</w:t>
            </w:r>
          </w:p>
        </w:tc>
        <w:tc>
          <w:tcPr>
            <w:tcW w:w="518" w:type="pct"/>
            <w:tcBorders>
              <w:top w:val="single" w:sz="4" w:space="0" w:color="auto"/>
              <w:left w:val="single" w:sz="4" w:space="0" w:color="auto"/>
              <w:bottom w:val="single" w:sz="4" w:space="0" w:color="auto"/>
            </w:tcBorders>
            <w:shd w:val="clear" w:color="auto" w:fill="FFFFFF"/>
            <w:vAlign w:val="center"/>
          </w:tcPr>
          <w:p w14:paraId="6021E944" w14:textId="77777777" w:rsidR="00623457" w:rsidRPr="00EF2032" w:rsidRDefault="00623457" w:rsidP="00C4217E">
            <w:pPr>
              <w:spacing w:before="60" w:after="60"/>
              <w:rPr>
                <w:rFonts w:cs="Tahoma"/>
                <w:sz w:val="18"/>
                <w:szCs w:val="18"/>
                <w:lang w:val="el-GR"/>
              </w:rPr>
            </w:pPr>
          </w:p>
        </w:tc>
        <w:tc>
          <w:tcPr>
            <w:tcW w:w="576" w:type="pct"/>
            <w:shd w:val="clear" w:color="auto" w:fill="FFFFFF"/>
            <w:vAlign w:val="center"/>
          </w:tcPr>
          <w:p w14:paraId="0FFEB5EA" w14:textId="77777777" w:rsidR="00623457" w:rsidRPr="00EF2032" w:rsidRDefault="00623457" w:rsidP="00C4217E">
            <w:pPr>
              <w:spacing w:before="60" w:after="60"/>
              <w:rPr>
                <w:rFonts w:cs="Tahoma"/>
                <w:sz w:val="18"/>
                <w:szCs w:val="18"/>
                <w:lang w:val="el-GR"/>
              </w:rPr>
            </w:pPr>
          </w:p>
        </w:tc>
        <w:tc>
          <w:tcPr>
            <w:tcW w:w="819" w:type="pct"/>
            <w:shd w:val="clear" w:color="auto" w:fill="FFFFFF"/>
            <w:vAlign w:val="center"/>
          </w:tcPr>
          <w:p w14:paraId="39958E2D" w14:textId="77777777" w:rsidR="00623457" w:rsidRPr="00EF2032" w:rsidRDefault="00623457" w:rsidP="00C4217E">
            <w:pPr>
              <w:spacing w:before="60" w:after="60"/>
              <w:rPr>
                <w:rFonts w:cs="Tahoma"/>
                <w:sz w:val="18"/>
                <w:szCs w:val="18"/>
                <w:lang w:val="el-GR"/>
              </w:rPr>
            </w:pPr>
          </w:p>
        </w:tc>
      </w:tr>
    </w:tbl>
    <w:p w14:paraId="78FA689B" w14:textId="77777777" w:rsidR="00D47FB2" w:rsidRPr="00EF2032" w:rsidRDefault="00D47FB2" w:rsidP="00623457">
      <w:pPr>
        <w:rPr>
          <w:rFonts w:cs="Tahoma"/>
          <w:lang w:val="el-GR"/>
        </w:rPr>
      </w:pPr>
      <w:bookmarkStart w:id="613" w:name="_Toc46178225"/>
      <w:bookmarkStart w:id="614" w:name="_Toc46178713"/>
      <w:bookmarkStart w:id="615" w:name="_Toc46179200"/>
      <w:bookmarkStart w:id="616" w:name="_Toc63254467"/>
      <w:bookmarkStart w:id="617" w:name="_Ref104352824"/>
      <w:bookmarkStart w:id="618" w:name="_Ref104352827"/>
      <w:bookmarkStart w:id="619" w:name="_Ref104352962"/>
      <w:bookmarkStart w:id="620" w:name="_Toc240445882"/>
      <w:bookmarkStart w:id="621" w:name="_Toc366852703"/>
      <w:bookmarkStart w:id="622" w:name="_Toc10632754"/>
      <w:bookmarkStart w:id="623" w:name="_Toc42167521"/>
      <w:bookmarkEnd w:id="612"/>
      <w:bookmarkEnd w:id="613"/>
      <w:bookmarkEnd w:id="614"/>
      <w:bookmarkEnd w:id="615"/>
    </w:p>
    <w:p w14:paraId="1A2A0E8C" w14:textId="77777777" w:rsidR="00623457" w:rsidRPr="000C5FFB" w:rsidRDefault="00623457" w:rsidP="00EC6683">
      <w:pPr>
        <w:pStyle w:val="3"/>
        <w:numPr>
          <w:ilvl w:val="2"/>
          <w:numId w:val="18"/>
        </w:numPr>
      </w:pPr>
      <w:bookmarkStart w:id="624" w:name="_Ref52978018"/>
      <w:bookmarkStart w:id="625" w:name="_Toc53671374"/>
      <w:bookmarkStart w:id="626" w:name="_Toc75439494"/>
      <w:bookmarkStart w:id="627" w:name="_Toc80088717"/>
      <w:r w:rsidRPr="000C5FFB">
        <w:t>Συγκεντρωτικός Πίνακας Οικονομικής Προσφοράς</w:t>
      </w:r>
      <w:bookmarkEnd w:id="616"/>
      <w:r w:rsidRPr="000C5FFB">
        <w:t xml:space="preserve"> Έργου</w:t>
      </w:r>
      <w:bookmarkEnd w:id="617"/>
      <w:bookmarkEnd w:id="618"/>
      <w:bookmarkEnd w:id="619"/>
      <w:bookmarkEnd w:id="620"/>
      <w:bookmarkEnd w:id="621"/>
      <w:bookmarkEnd w:id="622"/>
      <w:bookmarkEnd w:id="623"/>
      <w:bookmarkEnd w:id="624"/>
      <w:bookmarkEnd w:id="625"/>
      <w:bookmarkEnd w:id="626"/>
      <w:bookmarkEnd w:id="627"/>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087"/>
        <w:gridCol w:w="1892"/>
        <w:gridCol w:w="1675"/>
        <w:gridCol w:w="1973"/>
      </w:tblGrid>
      <w:tr w:rsidR="00623457" w:rsidRPr="00B15FCB" w14:paraId="65E64271" w14:textId="77777777" w:rsidTr="008E7EF1">
        <w:trPr>
          <w:cantSplit/>
          <w:trHeight w:val="386"/>
        </w:trPr>
        <w:tc>
          <w:tcPr>
            <w:tcW w:w="355" w:type="pct"/>
            <w:vMerge w:val="restart"/>
            <w:shd w:val="pct15" w:color="auto" w:fill="FFFFFF"/>
            <w:vAlign w:val="center"/>
          </w:tcPr>
          <w:p w14:paraId="5A7CC3BC" w14:textId="77777777" w:rsidR="00623457" w:rsidRPr="00883961" w:rsidRDefault="00623457" w:rsidP="003B6261">
            <w:pPr>
              <w:rPr>
                <w:b/>
                <w:bCs/>
                <w:sz w:val="18"/>
                <w:szCs w:val="18"/>
                <w:lang w:val="el-GR"/>
              </w:rPr>
            </w:pPr>
            <w:r w:rsidRPr="00883961">
              <w:rPr>
                <w:b/>
                <w:bCs/>
                <w:sz w:val="18"/>
                <w:szCs w:val="18"/>
                <w:lang w:val="el-GR"/>
              </w:rPr>
              <w:t>Α/Α</w:t>
            </w:r>
          </w:p>
        </w:tc>
        <w:tc>
          <w:tcPr>
            <w:tcW w:w="1972" w:type="pct"/>
            <w:vMerge w:val="restart"/>
            <w:shd w:val="pct15" w:color="auto" w:fill="FFFFFF"/>
            <w:vAlign w:val="center"/>
          </w:tcPr>
          <w:p w14:paraId="7F6DE9F2" w14:textId="77777777" w:rsidR="00623457" w:rsidRPr="00883961" w:rsidRDefault="00623457" w:rsidP="003B6261">
            <w:pPr>
              <w:rPr>
                <w:b/>
                <w:bCs/>
                <w:sz w:val="18"/>
                <w:szCs w:val="18"/>
                <w:lang w:val="el-GR"/>
              </w:rPr>
            </w:pPr>
            <w:r w:rsidRPr="00883961">
              <w:rPr>
                <w:b/>
                <w:bCs/>
                <w:sz w:val="18"/>
                <w:szCs w:val="18"/>
                <w:lang w:val="el-GR"/>
              </w:rPr>
              <w:t>ΠΕΡΙΓΡΑΦΗ</w:t>
            </w:r>
          </w:p>
        </w:tc>
        <w:tc>
          <w:tcPr>
            <w:tcW w:w="913" w:type="pct"/>
            <w:vMerge w:val="restart"/>
            <w:shd w:val="pct15" w:color="auto" w:fill="FFFFFF"/>
            <w:vAlign w:val="center"/>
          </w:tcPr>
          <w:p w14:paraId="547FBFBB" w14:textId="558268B6" w:rsidR="00623457" w:rsidRPr="00883961" w:rsidRDefault="00623457" w:rsidP="00883961">
            <w:pPr>
              <w:rPr>
                <w:b/>
                <w:bCs/>
                <w:sz w:val="18"/>
                <w:szCs w:val="18"/>
                <w:lang w:val="el-GR"/>
              </w:rPr>
            </w:pPr>
            <w:r w:rsidRPr="00883961">
              <w:rPr>
                <w:b/>
                <w:bCs/>
                <w:sz w:val="18"/>
                <w:szCs w:val="18"/>
                <w:lang w:val="el-GR"/>
              </w:rPr>
              <w:t>ΣΥΝΟΛΙΚΗ ΑΞΙΑ ΕΡΓΟΥ</w:t>
            </w:r>
            <w:r w:rsidR="00883961" w:rsidRPr="00883961">
              <w:rPr>
                <w:b/>
                <w:bCs/>
                <w:sz w:val="18"/>
                <w:szCs w:val="18"/>
                <w:lang w:val="el-GR"/>
              </w:rPr>
              <w:t xml:space="preserve"> </w:t>
            </w:r>
            <w:r w:rsidRPr="00883961">
              <w:rPr>
                <w:b/>
                <w:bCs/>
                <w:sz w:val="18"/>
                <w:szCs w:val="18"/>
                <w:lang w:val="el-GR"/>
              </w:rPr>
              <w:t>ΧΩΡΙΣ ΦΠΑ [€]</w:t>
            </w:r>
          </w:p>
        </w:tc>
        <w:tc>
          <w:tcPr>
            <w:tcW w:w="808" w:type="pct"/>
            <w:vMerge w:val="restart"/>
            <w:shd w:val="pct15" w:color="auto" w:fill="FFFFFF"/>
            <w:vAlign w:val="center"/>
          </w:tcPr>
          <w:p w14:paraId="43EB57D4" w14:textId="77777777" w:rsidR="00623457" w:rsidRPr="00883961" w:rsidRDefault="00623457" w:rsidP="003B6261">
            <w:pPr>
              <w:rPr>
                <w:b/>
                <w:bCs/>
                <w:sz w:val="18"/>
                <w:szCs w:val="18"/>
                <w:lang w:val="el-GR"/>
              </w:rPr>
            </w:pPr>
            <w:r w:rsidRPr="00883961">
              <w:rPr>
                <w:b/>
                <w:bCs/>
                <w:sz w:val="18"/>
                <w:szCs w:val="18"/>
                <w:lang w:val="el-GR"/>
              </w:rPr>
              <w:t>ΦΠΑ [€]</w:t>
            </w:r>
          </w:p>
        </w:tc>
        <w:tc>
          <w:tcPr>
            <w:tcW w:w="952" w:type="pct"/>
            <w:vMerge w:val="restart"/>
            <w:shd w:val="pct15" w:color="auto" w:fill="FFFFFF"/>
            <w:vAlign w:val="center"/>
          </w:tcPr>
          <w:p w14:paraId="14DC639D" w14:textId="7064E9D8" w:rsidR="00623457" w:rsidRPr="00883961" w:rsidRDefault="00623457" w:rsidP="00883961">
            <w:pPr>
              <w:rPr>
                <w:b/>
                <w:bCs/>
                <w:sz w:val="18"/>
                <w:szCs w:val="18"/>
                <w:lang w:val="el-GR"/>
              </w:rPr>
            </w:pPr>
            <w:r w:rsidRPr="00883961">
              <w:rPr>
                <w:b/>
                <w:bCs/>
                <w:sz w:val="18"/>
                <w:szCs w:val="18"/>
                <w:lang w:val="el-GR"/>
              </w:rPr>
              <w:t>ΣΥΝΟΛΙΚΗ ΑΞΙΑ ΕΡΓΟΥ</w:t>
            </w:r>
            <w:r w:rsidR="00883961" w:rsidRPr="00883961">
              <w:rPr>
                <w:b/>
                <w:bCs/>
                <w:sz w:val="18"/>
                <w:szCs w:val="18"/>
                <w:lang w:val="el-GR"/>
              </w:rPr>
              <w:t xml:space="preserve"> </w:t>
            </w:r>
            <w:r w:rsidRPr="00883961">
              <w:rPr>
                <w:b/>
                <w:bCs/>
                <w:sz w:val="18"/>
                <w:szCs w:val="18"/>
                <w:lang w:val="el-GR"/>
              </w:rPr>
              <w:t>ΜΕ ΦΠΑ [€]</w:t>
            </w:r>
          </w:p>
        </w:tc>
      </w:tr>
      <w:tr w:rsidR="00623457" w:rsidRPr="00B15FCB" w14:paraId="6CE8F0F2" w14:textId="77777777" w:rsidTr="008E7EF1">
        <w:trPr>
          <w:cantSplit/>
          <w:trHeight w:val="386"/>
        </w:trPr>
        <w:tc>
          <w:tcPr>
            <w:tcW w:w="355" w:type="pct"/>
            <w:vMerge/>
            <w:shd w:val="pct15" w:color="auto" w:fill="FFFFFF"/>
            <w:vAlign w:val="center"/>
          </w:tcPr>
          <w:p w14:paraId="4D8FE309" w14:textId="77777777" w:rsidR="00623457" w:rsidRPr="00EF2032" w:rsidRDefault="00623457" w:rsidP="003B6261">
            <w:pPr>
              <w:rPr>
                <w:sz w:val="20"/>
                <w:szCs w:val="20"/>
                <w:lang w:val="el-GR"/>
              </w:rPr>
            </w:pPr>
          </w:p>
        </w:tc>
        <w:tc>
          <w:tcPr>
            <w:tcW w:w="1972" w:type="pct"/>
            <w:vMerge/>
            <w:shd w:val="pct15" w:color="auto" w:fill="FFFFFF"/>
            <w:vAlign w:val="center"/>
          </w:tcPr>
          <w:p w14:paraId="24059F05" w14:textId="77777777" w:rsidR="00623457" w:rsidRPr="00EF2032" w:rsidRDefault="00623457" w:rsidP="003B6261">
            <w:pPr>
              <w:rPr>
                <w:sz w:val="20"/>
                <w:szCs w:val="20"/>
                <w:lang w:val="el-GR"/>
              </w:rPr>
            </w:pPr>
          </w:p>
        </w:tc>
        <w:tc>
          <w:tcPr>
            <w:tcW w:w="913" w:type="pct"/>
            <w:vMerge/>
            <w:shd w:val="pct15" w:color="auto" w:fill="FFFFFF"/>
            <w:vAlign w:val="center"/>
          </w:tcPr>
          <w:p w14:paraId="06B258FD" w14:textId="77777777" w:rsidR="00623457" w:rsidRPr="00EF2032" w:rsidRDefault="00623457" w:rsidP="003B6261">
            <w:pPr>
              <w:rPr>
                <w:sz w:val="20"/>
                <w:szCs w:val="20"/>
                <w:lang w:val="el-GR"/>
              </w:rPr>
            </w:pPr>
          </w:p>
        </w:tc>
        <w:tc>
          <w:tcPr>
            <w:tcW w:w="808" w:type="pct"/>
            <w:vMerge/>
            <w:shd w:val="pct15" w:color="auto" w:fill="FFFFFF"/>
            <w:vAlign w:val="center"/>
          </w:tcPr>
          <w:p w14:paraId="030C910B" w14:textId="77777777" w:rsidR="00623457" w:rsidRPr="00EF2032" w:rsidRDefault="00623457" w:rsidP="003B6261">
            <w:pPr>
              <w:rPr>
                <w:sz w:val="20"/>
                <w:szCs w:val="20"/>
                <w:lang w:val="el-GR"/>
              </w:rPr>
            </w:pPr>
          </w:p>
        </w:tc>
        <w:tc>
          <w:tcPr>
            <w:tcW w:w="952" w:type="pct"/>
            <w:vMerge/>
            <w:shd w:val="pct15" w:color="auto" w:fill="FFFFFF"/>
            <w:vAlign w:val="center"/>
          </w:tcPr>
          <w:p w14:paraId="14251024" w14:textId="77777777" w:rsidR="00623457" w:rsidRPr="00EF2032" w:rsidRDefault="00623457" w:rsidP="003B6261">
            <w:pPr>
              <w:rPr>
                <w:sz w:val="20"/>
                <w:szCs w:val="20"/>
                <w:lang w:val="el-GR"/>
              </w:rPr>
            </w:pPr>
          </w:p>
        </w:tc>
      </w:tr>
      <w:tr w:rsidR="00623457" w:rsidRPr="00EA3E75" w14:paraId="20932BA6" w14:textId="77777777" w:rsidTr="008E7EF1">
        <w:trPr>
          <w:trHeight w:val="284"/>
        </w:trPr>
        <w:tc>
          <w:tcPr>
            <w:tcW w:w="355" w:type="pct"/>
            <w:shd w:val="clear" w:color="auto" w:fill="auto"/>
            <w:vAlign w:val="center"/>
          </w:tcPr>
          <w:p w14:paraId="5539D6CE" w14:textId="7A997447" w:rsidR="00623457" w:rsidRPr="00EA3E75" w:rsidRDefault="00EA3E75" w:rsidP="003B6261">
            <w:pPr>
              <w:rPr>
                <w:sz w:val="20"/>
                <w:szCs w:val="20"/>
                <w:lang w:val="el-GR"/>
              </w:rPr>
            </w:pPr>
            <w:r>
              <w:rPr>
                <w:sz w:val="20"/>
                <w:szCs w:val="20"/>
                <w:lang w:val="el-GR"/>
              </w:rPr>
              <w:t>1</w:t>
            </w:r>
          </w:p>
        </w:tc>
        <w:tc>
          <w:tcPr>
            <w:tcW w:w="1972" w:type="pct"/>
            <w:shd w:val="clear" w:color="auto" w:fill="auto"/>
            <w:vAlign w:val="center"/>
          </w:tcPr>
          <w:p w14:paraId="26F28E94" w14:textId="3E9980BA" w:rsidR="00623457" w:rsidRPr="00EA3E75" w:rsidRDefault="00623457" w:rsidP="003B6261">
            <w:pPr>
              <w:rPr>
                <w:sz w:val="20"/>
                <w:szCs w:val="20"/>
                <w:lang w:val="el-GR"/>
              </w:rPr>
            </w:pPr>
            <w:r w:rsidRPr="00EA3E75">
              <w:rPr>
                <w:sz w:val="20"/>
                <w:szCs w:val="20"/>
                <w:lang w:val="el-GR"/>
              </w:rPr>
              <w:t xml:space="preserve">Έτοιμο Λογισμικό (Πίνακας </w:t>
            </w:r>
            <w:r w:rsidR="00EA3E75">
              <w:rPr>
                <w:sz w:val="20"/>
                <w:szCs w:val="20"/>
                <w:lang w:val="el-GR"/>
              </w:rPr>
              <w:t>1</w:t>
            </w:r>
            <w:r w:rsidRPr="00EA3E75">
              <w:rPr>
                <w:sz w:val="20"/>
                <w:szCs w:val="20"/>
                <w:lang w:val="el-GR"/>
              </w:rPr>
              <w:t>)</w:t>
            </w:r>
          </w:p>
        </w:tc>
        <w:tc>
          <w:tcPr>
            <w:tcW w:w="913" w:type="pct"/>
            <w:shd w:val="clear" w:color="auto" w:fill="auto"/>
            <w:vAlign w:val="center"/>
          </w:tcPr>
          <w:p w14:paraId="42549344" w14:textId="77777777" w:rsidR="00623457" w:rsidRPr="00EA3E75" w:rsidRDefault="00623457" w:rsidP="003B6261">
            <w:pPr>
              <w:rPr>
                <w:sz w:val="20"/>
                <w:szCs w:val="20"/>
                <w:lang w:val="el-GR"/>
              </w:rPr>
            </w:pPr>
          </w:p>
        </w:tc>
        <w:tc>
          <w:tcPr>
            <w:tcW w:w="808" w:type="pct"/>
            <w:shd w:val="clear" w:color="auto" w:fill="auto"/>
            <w:vAlign w:val="center"/>
          </w:tcPr>
          <w:p w14:paraId="41A266D4" w14:textId="77777777" w:rsidR="00623457" w:rsidRPr="00EA3E75" w:rsidRDefault="00623457" w:rsidP="003B6261">
            <w:pPr>
              <w:rPr>
                <w:sz w:val="20"/>
                <w:szCs w:val="20"/>
                <w:lang w:val="el-GR"/>
              </w:rPr>
            </w:pPr>
          </w:p>
        </w:tc>
        <w:tc>
          <w:tcPr>
            <w:tcW w:w="952" w:type="pct"/>
            <w:shd w:val="clear" w:color="auto" w:fill="auto"/>
            <w:vAlign w:val="center"/>
          </w:tcPr>
          <w:p w14:paraId="0E4FA5AA" w14:textId="77777777" w:rsidR="00623457" w:rsidRPr="00EA3E75" w:rsidRDefault="00623457" w:rsidP="003B6261">
            <w:pPr>
              <w:rPr>
                <w:sz w:val="20"/>
                <w:szCs w:val="20"/>
                <w:lang w:val="el-GR"/>
              </w:rPr>
            </w:pPr>
          </w:p>
        </w:tc>
      </w:tr>
      <w:tr w:rsidR="00623457" w:rsidRPr="00B15FCB" w14:paraId="7775D77E" w14:textId="77777777" w:rsidTr="008E7EF1">
        <w:trPr>
          <w:trHeight w:val="284"/>
        </w:trPr>
        <w:tc>
          <w:tcPr>
            <w:tcW w:w="355" w:type="pct"/>
            <w:vAlign w:val="center"/>
          </w:tcPr>
          <w:p w14:paraId="48FE3E52" w14:textId="0E4F110F" w:rsidR="00623457" w:rsidRPr="00EF2032" w:rsidRDefault="00EA3E75" w:rsidP="003B6261">
            <w:pPr>
              <w:rPr>
                <w:sz w:val="18"/>
                <w:szCs w:val="18"/>
                <w:lang w:val="el-GR"/>
              </w:rPr>
            </w:pPr>
            <w:r>
              <w:rPr>
                <w:sz w:val="18"/>
                <w:szCs w:val="18"/>
                <w:lang w:val="el-GR"/>
              </w:rPr>
              <w:t>2</w:t>
            </w:r>
          </w:p>
        </w:tc>
        <w:tc>
          <w:tcPr>
            <w:tcW w:w="1972" w:type="pct"/>
            <w:vAlign w:val="center"/>
          </w:tcPr>
          <w:p w14:paraId="5CA9A069" w14:textId="1B5EE014" w:rsidR="00623457" w:rsidRPr="00EF2032" w:rsidRDefault="003B6261" w:rsidP="003B6261">
            <w:pPr>
              <w:rPr>
                <w:sz w:val="18"/>
                <w:szCs w:val="18"/>
                <w:lang w:val="el-GR"/>
              </w:rPr>
            </w:pPr>
            <w:r w:rsidRPr="00EF2032">
              <w:rPr>
                <w:sz w:val="18"/>
                <w:szCs w:val="18"/>
                <w:lang w:val="el-GR"/>
              </w:rPr>
              <w:t xml:space="preserve">Εφαρμογές Ενιαία ψηφιακή πλατφόρμα ΕΠΑΔ-Παρατηρητηρίου Γραφειοκρατίας </w:t>
            </w:r>
            <w:r w:rsidR="00623457" w:rsidRPr="00EF2032">
              <w:rPr>
                <w:sz w:val="18"/>
                <w:szCs w:val="18"/>
                <w:lang w:val="el-GR"/>
              </w:rPr>
              <w:t>(</w:t>
            </w:r>
            <w:r w:rsidR="00623457" w:rsidRPr="00EA3E75">
              <w:rPr>
                <w:sz w:val="20"/>
                <w:szCs w:val="20"/>
                <w:lang w:val="el-GR"/>
              </w:rPr>
              <w:t>Πίνακας</w:t>
            </w:r>
            <w:r w:rsidR="00EA3E75" w:rsidRPr="00EA3E75">
              <w:rPr>
                <w:sz w:val="20"/>
                <w:szCs w:val="20"/>
                <w:lang w:val="el-GR"/>
              </w:rPr>
              <w:t xml:space="preserve"> 2</w:t>
            </w:r>
            <w:r w:rsidR="00623457" w:rsidRPr="00EF2032">
              <w:rPr>
                <w:sz w:val="18"/>
                <w:szCs w:val="18"/>
                <w:lang w:val="el-GR"/>
              </w:rPr>
              <w:t>)</w:t>
            </w:r>
          </w:p>
        </w:tc>
        <w:tc>
          <w:tcPr>
            <w:tcW w:w="913" w:type="pct"/>
            <w:vAlign w:val="center"/>
          </w:tcPr>
          <w:p w14:paraId="727BC710" w14:textId="77777777" w:rsidR="00623457" w:rsidRPr="00EF2032" w:rsidRDefault="00623457" w:rsidP="003B6261">
            <w:pPr>
              <w:rPr>
                <w:sz w:val="18"/>
                <w:szCs w:val="18"/>
                <w:lang w:val="el-GR"/>
              </w:rPr>
            </w:pPr>
          </w:p>
        </w:tc>
        <w:tc>
          <w:tcPr>
            <w:tcW w:w="808" w:type="pct"/>
            <w:vAlign w:val="center"/>
          </w:tcPr>
          <w:p w14:paraId="1190B8BC" w14:textId="77777777" w:rsidR="00623457" w:rsidRPr="00EF2032" w:rsidRDefault="00623457" w:rsidP="003B6261">
            <w:pPr>
              <w:rPr>
                <w:sz w:val="18"/>
                <w:szCs w:val="18"/>
                <w:lang w:val="el-GR"/>
              </w:rPr>
            </w:pPr>
          </w:p>
        </w:tc>
        <w:tc>
          <w:tcPr>
            <w:tcW w:w="952" w:type="pct"/>
            <w:vAlign w:val="center"/>
          </w:tcPr>
          <w:p w14:paraId="780BCAF3" w14:textId="77777777" w:rsidR="00623457" w:rsidRPr="00EF2032" w:rsidRDefault="00623457" w:rsidP="003B6261">
            <w:pPr>
              <w:rPr>
                <w:sz w:val="18"/>
                <w:szCs w:val="18"/>
                <w:lang w:val="el-GR"/>
              </w:rPr>
            </w:pPr>
          </w:p>
        </w:tc>
      </w:tr>
      <w:tr w:rsidR="00623457" w:rsidRPr="00EF2032" w14:paraId="1402F45A" w14:textId="77777777" w:rsidTr="008E7EF1">
        <w:trPr>
          <w:trHeight w:val="284"/>
        </w:trPr>
        <w:tc>
          <w:tcPr>
            <w:tcW w:w="355" w:type="pct"/>
            <w:vAlign w:val="center"/>
          </w:tcPr>
          <w:p w14:paraId="7ED8E97E" w14:textId="738A48FD" w:rsidR="00623457" w:rsidRPr="00EF2032" w:rsidRDefault="00EA3E75" w:rsidP="003B6261">
            <w:pPr>
              <w:rPr>
                <w:sz w:val="20"/>
                <w:szCs w:val="20"/>
                <w:lang w:val="el-GR"/>
              </w:rPr>
            </w:pPr>
            <w:r>
              <w:rPr>
                <w:sz w:val="20"/>
                <w:szCs w:val="20"/>
                <w:lang w:val="el-GR"/>
              </w:rPr>
              <w:t>3</w:t>
            </w:r>
          </w:p>
        </w:tc>
        <w:tc>
          <w:tcPr>
            <w:tcW w:w="1972" w:type="pct"/>
            <w:vAlign w:val="center"/>
          </w:tcPr>
          <w:p w14:paraId="62827631" w14:textId="1782F4E3" w:rsidR="00623457" w:rsidRPr="00EF2032" w:rsidRDefault="00623457" w:rsidP="003B6261">
            <w:pPr>
              <w:rPr>
                <w:sz w:val="20"/>
                <w:szCs w:val="20"/>
                <w:lang w:val="el-GR"/>
              </w:rPr>
            </w:pPr>
            <w:r w:rsidRPr="00EF2032">
              <w:rPr>
                <w:sz w:val="20"/>
                <w:szCs w:val="20"/>
                <w:lang w:val="el-GR"/>
              </w:rPr>
              <w:t xml:space="preserve">Υπηρεσίες </w:t>
            </w:r>
            <w:r w:rsidR="003B6261" w:rsidRPr="00EF2032">
              <w:rPr>
                <w:sz w:val="20"/>
                <w:szCs w:val="20"/>
                <w:lang w:val="en-US"/>
              </w:rPr>
              <w:t xml:space="preserve"> </w:t>
            </w:r>
            <w:r w:rsidRPr="00EF2032">
              <w:rPr>
                <w:sz w:val="20"/>
                <w:szCs w:val="20"/>
                <w:lang w:val="el-GR"/>
              </w:rPr>
              <w:t>(Πίνακας</w:t>
            </w:r>
            <w:r w:rsidR="00EA3E75">
              <w:rPr>
                <w:sz w:val="20"/>
                <w:szCs w:val="20"/>
                <w:lang w:val="el-GR"/>
              </w:rPr>
              <w:t xml:space="preserve"> 3</w:t>
            </w:r>
            <w:r w:rsidRPr="00EF2032">
              <w:rPr>
                <w:sz w:val="20"/>
                <w:szCs w:val="20"/>
                <w:lang w:val="el-GR"/>
              </w:rPr>
              <w:t>)</w:t>
            </w:r>
          </w:p>
        </w:tc>
        <w:tc>
          <w:tcPr>
            <w:tcW w:w="913" w:type="pct"/>
            <w:vAlign w:val="center"/>
          </w:tcPr>
          <w:p w14:paraId="41FD1389" w14:textId="77777777" w:rsidR="00623457" w:rsidRPr="00EF2032" w:rsidRDefault="00623457" w:rsidP="003B6261">
            <w:pPr>
              <w:rPr>
                <w:sz w:val="20"/>
                <w:szCs w:val="20"/>
                <w:lang w:val="el-GR"/>
              </w:rPr>
            </w:pPr>
          </w:p>
        </w:tc>
        <w:tc>
          <w:tcPr>
            <w:tcW w:w="808" w:type="pct"/>
            <w:vAlign w:val="center"/>
          </w:tcPr>
          <w:p w14:paraId="24E35187" w14:textId="77777777" w:rsidR="00623457" w:rsidRPr="00EF2032" w:rsidRDefault="00623457" w:rsidP="003B6261">
            <w:pPr>
              <w:rPr>
                <w:sz w:val="20"/>
                <w:szCs w:val="20"/>
                <w:lang w:val="el-GR"/>
              </w:rPr>
            </w:pPr>
          </w:p>
        </w:tc>
        <w:tc>
          <w:tcPr>
            <w:tcW w:w="952" w:type="pct"/>
            <w:vAlign w:val="center"/>
          </w:tcPr>
          <w:p w14:paraId="3FBB6AF4" w14:textId="77777777" w:rsidR="00623457" w:rsidRPr="00EF2032" w:rsidRDefault="00623457" w:rsidP="003B6261">
            <w:pPr>
              <w:rPr>
                <w:sz w:val="20"/>
                <w:szCs w:val="20"/>
                <w:lang w:val="el-GR"/>
              </w:rPr>
            </w:pPr>
          </w:p>
        </w:tc>
      </w:tr>
      <w:tr w:rsidR="00623457" w:rsidRPr="00EF2032" w14:paraId="5BA9E079" w14:textId="77777777" w:rsidTr="008E7EF1">
        <w:trPr>
          <w:trHeight w:val="284"/>
        </w:trPr>
        <w:tc>
          <w:tcPr>
            <w:tcW w:w="355" w:type="pct"/>
            <w:vAlign w:val="center"/>
          </w:tcPr>
          <w:p w14:paraId="5064CEC7" w14:textId="115A3C0B" w:rsidR="00623457" w:rsidRPr="00EF2032" w:rsidRDefault="00EA3E75" w:rsidP="003B6261">
            <w:pPr>
              <w:rPr>
                <w:sz w:val="20"/>
                <w:szCs w:val="20"/>
                <w:lang w:val="el-GR"/>
              </w:rPr>
            </w:pPr>
            <w:r>
              <w:rPr>
                <w:sz w:val="20"/>
                <w:szCs w:val="20"/>
                <w:lang w:val="el-GR"/>
              </w:rPr>
              <w:t>4</w:t>
            </w:r>
          </w:p>
        </w:tc>
        <w:tc>
          <w:tcPr>
            <w:tcW w:w="1972" w:type="pct"/>
            <w:vAlign w:val="center"/>
          </w:tcPr>
          <w:p w14:paraId="465D76F8" w14:textId="1A5D1D52" w:rsidR="00623457" w:rsidRPr="00EF2032" w:rsidRDefault="00623457" w:rsidP="003B6261">
            <w:pPr>
              <w:rPr>
                <w:sz w:val="20"/>
                <w:szCs w:val="20"/>
                <w:lang w:val="el-GR"/>
              </w:rPr>
            </w:pPr>
            <w:r w:rsidRPr="00EF2032">
              <w:rPr>
                <w:sz w:val="20"/>
                <w:szCs w:val="20"/>
                <w:lang w:val="el-GR"/>
              </w:rPr>
              <w:t xml:space="preserve">Άλλες δαπάνες (Πίνακας </w:t>
            </w:r>
            <w:r w:rsidR="00EA3E75">
              <w:rPr>
                <w:sz w:val="20"/>
                <w:szCs w:val="20"/>
                <w:lang w:val="el-GR"/>
              </w:rPr>
              <w:t>4</w:t>
            </w:r>
            <w:r w:rsidRPr="00EF2032">
              <w:rPr>
                <w:sz w:val="20"/>
                <w:szCs w:val="20"/>
                <w:lang w:val="el-GR"/>
              </w:rPr>
              <w:t>)</w:t>
            </w:r>
          </w:p>
        </w:tc>
        <w:tc>
          <w:tcPr>
            <w:tcW w:w="913" w:type="pct"/>
            <w:vAlign w:val="center"/>
          </w:tcPr>
          <w:p w14:paraId="0AA9D74C" w14:textId="77777777" w:rsidR="00623457" w:rsidRPr="00EF2032" w:rsidRDefault="00623457" w:rsidP="003B6261">
            <w:pPr>
              <w:rPr>
                <w:sz w:val="20"/>
                <w:szCs w:val="20"/>
                <w:lang w:val="el-GR"/>
              </w:rPr>
            </w:pPr>
          </w:p>
        </w:tc>
        <w:tc>
          <w:tcPr>
            <w:tcW w:w="808" w:type="pct"/>
            <w:vAlign w:val="center"/>
          </w:tcPr>
          <w:p w14:paraId="30B531DD" w14:textId="77777777" w:rsidR="00623457" w:rsidRPr="00EF2032" w:rsidRDefault="00623457" w:rsidP="003B6261">
            <w:pPr>
              <w:rPr>
                <w:sz w:val="20"/>
                <w:szCs w:val="20"/>
                <w:lang w:val="el-GR"/>
              </w:rPr>
            </w:pPr>
          </w:p>
        </w:tc>
        <w:tc>
          <w:tcPr>
            <w:tcW w:w="952" w:type="pct"/>
            <w:vAlign w:val="center"/>
          </w:tcPr>
          <w:p w14:paraId="3246A80E" w14:textId="77777777" w:rsidR="00623457" w:rsidRPr="00EF2032" w:rsidRDefault="00623457" w:rsidP="003B6261">
            <w:pPr>
              <w:rPr>
                <w:sz w:val="20"/>
                <w:szCs w:val="20"/>
                <w:lang w:val="el-GR"/>
              </w:rPr>
            </w:pPr>
          </w:p>
        </w:tc>
      </w:tr>
      <w:tr w:rsidR="00623457" w:rsidRPr="00EF2032" w14:paraId="3CD122DE" w14:textId="77777777" w:rsidTr="008E7EF1">
        <w:trPr>
          <w:trHeight w:val="284"/>
        </w:trPr>
        <w:tc>
          <w:tcPr>
            <w:tcW w:w="355" w:type="pct"/>
            <w:shd w:val="clear" w:color="auto" w:fill="A0A0A0"/>
            <w:vAlign w:val="center"/>
          </w:tcPr>
          <w:p w14:paraId="1F15756D" w14:textId="77777777" w:rsidR="00623457" w:rsidRPr="00EF2032" w:rsidRDefault="00623457" w:rsidP="003B6261">
            <w:pPr>
              <w:rPr>
                <w:lang w:val="el-GR"/>
              </w:rPr>
            </w:pPr>
          </w:p>
        </w:tc>
        <w:tc>
          <w:tcPr>
            <w:tcW w:w="1972" w:type="pct"/>
            <w:shd w:val="clear" w:color="auto" w:fill="A0A0A0"/>
            <w:vAlign w:val="center"/>
          </w:tcPr>
          <w:p w14:paraId="1546868E" w14:textId="77777777" w:rsidR="00623457" w:rsidRPr="00EF2032" w:rsidRDefault="00623457" w:rsidP="003B6261">
            <w:pPr>
              <w:rPr>
                <w:b/>
                <w:lang w:val="el-GR"/>
              </w:rPr>
            </w:pPr>
            <w:r w:rsidRPr="00EF2032">
              <w:rPr>
                <w:b/>
                <w:lang w:val="el-GR"/>
              </w:rPr>
              <w:t>ΓΕΝΙΚΟ ΣΥΝΟΛΟ</w:t>
            </w:r>
          </w:p>
        </w:tc>
        <w:tc>
          <w:tcPr>
            <w:tcW w:w="913" w:type="pct"/>
            <w:shd w:val="clear" w:color="auto" w:fill="A0A0A0"/>
            <w:vAlign w:val="center"/>
          </w:tcPr>
          <w:p w14:paraId="4DA4B2A7" w14:textId="77777777" w:rsidR="00623457" w:rsidRPr="00EF2032" w:rsidRDefault="00623457" w:rsidP="003B6261">
            <w:pPr>
              <w:rPr>
                <w:lang w:val="el-GR"/>
              </w:rPr>
            </w:pPr>
          </w:p>
        </w:tc>
        <w:tc>
          <w:tcPr>
            <w:tcW w:w="808" w:type="pct"/>
            <w:shd w:val="clear" w:color="auto" w:fill="A0A0A0"/>
            <w:vAlign w:val="center"/>
          </w:tcPr>
          <w:p w14:paraId="42668BEE" w14:textId="77777777" w:rsidR="00623457" w:rsidRPr="00EF2032" w:rsidRDefault="00623457" w:rsidP="003B6261">
            <w:pPr>
              <w:rPr>
                <w:lang w:val="el-GR"/>
              </w:rPr>
            </w:pPr>
          </w:p>
        </w:tc>
        <w:tc>
          <w:tcPr>
            <w:tcW w:w="952" w:type="pct"/>
            <w:shd w:val="clear" w:color="auto" w:fill="A0A0A0"/>
            <w:vAlign w:val="center"/>
          </w:tcPr>
          <w:p w14:paraId="73130C70" w14:textId="77777777" w:rsidR="00623457" w:rsidRPr="00EF2032" w:rsidRDefault="00623457" w:rsidP="003B6261">
            <w:pPr>
              <w:rPr>
                <w:lang w:val="el-GR"/>
              </w:rPr>
            </w:pPr>
          </w:p>
        </w:tc>
      </w:tr>
    </w:tbl>
    <w:p w14:paraId="3E3373FE" w14:textId="67C0DE1A" w:rsidR="00623457" w:rsidRPr="00D47FB2" w:rsidRDefault="00623457" w:rsidP="00623457">
      <w:pPr>
        <w:rPr>
          <w:rFonts w:cs="Tahoma"/>
          <w:bCs/>
        </w:rPr>
      </w:pPr>
      <w:bookmarkStart w:id="628" w:name="_Ref104352863"/>
      <w:bookmarkStart w:id="629" w:name="_Ref104352865"/>
      <w:bookmarkStart w:id="630" w:name="_Ref104352990"/>
      <w:bookmarkStart w:id="631" w:name="_Toc240445883"/>
      <w:bookmarkStart w:id="632" w:name="_Toc366852704"/>
      <w:bookmarkStart w:id="633" w:name="_Toc10632755"/>
      <w:bookmarkStart w:id="634" w:name="_Toc42167522"/>
    </w:p>
    <w:p w14:paraId="56F5ACD7" w14:textId="77777777" w:rsidR="00623457" w:rsidRPr="000C5FFB" w:rsidRDefault="00623457" w:rsidP="00EC6683">
      <w:pPr>
        <w:pStyle w:val="3"/>
        <w:numPr>
          <w:ilvl w:val="2"/>
          <w:numId w:val="18"/>
        </w:numPr>
      </w:pPr>
      <w:bookmarkStart w:id="635" w:name="_Ref46148857"/>
      <w:bookmarkStart w:id="636" w:name="_Toc53671375"/>
      <w:bookmarkStart w:id="637" w:name="_Toc75439495"/>
      <w:bookmarkStart w:id="638" w:name="_Toc80088718"/>
      <w:r w:rsidRPr="000C5FFB">
        <w:t>Συγκεντρωτικός Πίνακας Οικονομικής Προσφοράς Συντήρησης</w:t>
      </w:r>
      <w:bookmarkEnd w:id="628"/>
      <w:bookmarkEnd w:id="629"/>
      <w:bookmarkEnd w:id="630"/>
      <w:bookmarkEnd w:id="631"/>
      <w:bookmarkEnd w:id="632"/>
      <w:bookmarkEnd w:id="633"/>
      <w:bookmarkEnd w:id="634"/>
      <w:bookmarkEnd w:id="635"/>
      <w:bookmarkEnd w:id="636"/>
      <w:bookmarkEnd w:id="637"/>
      <w:bookmarkEnd w:id="638"/>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9"/>
        <w:gridCol w:w="1313"/>
        <w:gridCol w:w="1632"/>
        <w:gridCol w:w="1348"/>
        <w:gridCol w:w="607"/>
        <w:gridCol w:w="1348"/>
        <w:gridCol w:w="1850"/>
      </w:tblGrid>
      <w:tr w:rsidR="00476BA5" w:rsidRPr="00D47FB2" w14:paraId="3BDE66E2" w14:textId="77777777" w:rsidTr="009A7606">
        <w:trPr>
          <w:cantSplit/>
          <w:tblHeader/>
          <w:jc w:val="center"/>
        </w:trPr>
        <w:tc>
          <w:tcPr>
            <w:tcW w:w="1090" w:type="pct"/>
            <w:shd w:val="clear" w:color="auto" w:fill="E6E6E6"/>
            <w:vAlign w:val="center"/>
          </w:tcPr>
          <w:p w14:paraId="29F49E95"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ΕΤΟΣ*</w:t>
            </w:r>
          </w:p>
        </w:tc>
        <w:tc>
          <w:tcPr>
            <w:tcW w:w="634" w:type="pct"/>
            <w:shd w:val="clear" w:color="auto" w:fill="E6E6E6"/>
            <w:vAlign w:val="center"/>
          </w:tcPr>
          <w:p w14:paraId="697C9E57"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ΕΤΗΣΙΑ ΣΥΝΤΗΡΗΣΗ ΕΤΟΙΜΟΥ ΛΟΓΙΣΜΙΚΟΥ</w:t>
            </w:r>
          </w:p>
          <w:p w14:paraId="6CD3532F"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(ΧΩΡΙΣ ΦΠΑ) [€]</w:t>
            </w:r>
          </w:p>
        </w:tc>
        <w:tc>
          <w:tcPr>
            <w:tcW w:w="788" w:type="pct"/>
            <w:shd w:val="clear" w:color="auto" w:fill="E6E6E6"/>
            <w:vAlign w:val="center"/>
          </w:tcPr>
          <w:p w14:paraId="022B1B47"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ΕΤΗΣΙΑ ΣΥΝΤΗΡΗΣΗ ΕΦΑΡΜΟΓΗΣ/ΩΝ</w:t>
            </w:r>
          </w:p>
          <w:p w14:paraId="4AC2272B"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(ΧΩΡΙΣ ΦΠΑ) [€]</w:t>
            </w:r>
          </w:p>
        </w:tc>
        <w:tc>
          <w:tcPr>
            <w:tcW w:w="651" w:type="pct"/>
            <w:shd w:val="clear" w:color="auto" w:fill="E6E6E6"/>
            <w:vAlign w:val="center"/>
          </w:tcPr>
          <w:p w14:paraId="15657531"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ΣΥΝΟΛΙΚΗ ΕΤΗΣΙΑ ΑΞΙΑ ΣΥΝΤΗΡΗΣΗΣ (ΧΩΡΙΣ ΦΠΑ) [€]</w:t>
            </w:r>
          </w:p>
        </w:tc>
        <w:tc>
          <w:tcPr>
            <w:tcW w:w="293" w:type="pct"/>
            <w:shd w:val="clear" w:color="auto" w:fill="E6E6E6"/>
            <w:vAlign w:val="center"/>
          </w:tcPr>
          <w:p w14:paraId="704D97BD"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ΦΠΑ [€]</w:t>
            </w:r>
          </w:p>
        </w:tc>
        <w:tc>
          <w:tcPr>
            <w:tcW w:w="651" w:type="pct"/>
            <w:shd w:val="clear" w:color="auto" w:fill="E6E6E6"/>
            <w:vAlign w:val="center"/>
          </w:tcPr>
          <w:p w14:paraId="6BC31DAD"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ΣΥΝΟΛΙΚΗ ΕΤΗΣΙΑ ΑΞΙΑ ΣΥΝΤΗΡΗΣΗΣ</w:t>
            </w:r>
          </w:p>
          <w:p w14:paraId="375664F8"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(ΜΕ ΦΠΑ) [€]</w:t>
            </w:r>
          </w:p>
        </w:tc>
        <w:tc>
          <w:tcPr>
            <w:tcW w:w="894" w:type="pct"/>
            <w:shd w:val="clear" w:color="auto" w:fill="E6E6E6"/>
            <w:vAlign w:val="center"/>
          </w:tcPr>
          <w:p w14:paraId="086C3FF6" w14:textId="77777777" w:rsidR="00476BA5" w:rsidRPr="00D47FB2" w:rsidRDefault="00476BA5" w:rsidP="00C4217E">
            <w:pPr>
              <w:spacing w:after="0"/>
              <w:jc w:val="center"/>
              <w:rPr>
                <w:rFonts w:cs="Tahoma"/>
                <w:b/>
                <w:bCs/>
                <w:sz w:val="16"/>
                <w:szCs w:val="16"/>
                <w:lang w:val="el-GR"/>
              </w:rPr>
            </w:pPr>
            <w:r w:rsidRPr="00D47FB2">
              <w:rPr>
                <w:rFonts w:cs="Tahoma"/>
                <w:b/>
                <w:bCs/>
                <w:sz w:val="16"/>
                <w:szCs w:val="16"/>
                <w:lang w:val="el-GR"/>
              </w:rPr>
              <w:t>ΕΤΗΣΙΟ ΠΟΣΟΣΤΟ ΣΥΝΤΗΡΗΣΗΣ**</w:t>
            </w:r>
          </w:p>
        </w:tc>
      </w:tr>
      <w:tr w:rsidR="00476BA5" w:rsidRPr="00EF2032" w14:paraId="3743F6E6" w14:textId="77777777" w:rsidTr="009A7606">
        <w:trPr>
          <w:trHeight w:val="284"/>
          <w:jc w:val="center"/>
        </w:trPr>
        <w:tc>
          <w:tcPr>
            <w:tcW w:w="1090" w:type="pct"/>
            <w:vAlign w:val="center"/>
          </w:tcPr>
          <w:p w14:paraId="5E1DAD83" w14:textId="77777777" w:rsidR="00476BA5" w:rsidRPr="00EF2032" w:rsidRDefault="00476BA5" w:rsidP="00C4217E">
            <w:pPr>
              <w:spacing w:before="60" w:after="60"/>
              <w:rPr>
                <w:rFonts w:cs="Tahoma"/>
                <w:sz w:val="18"/>
                <w:szCs w:val="18"/>
                <w:lang w:val="el-GR"/>
              </w:rPr>
            </w:pPr>
            <w:r w:rsidRPr="00EF2032">
              <w:rPr>
                <w:rFonts w:cs="Tahoma"/>
                <w:sz w:val="18"/>
                <w:szCs w:val="18"/>
                <w:lang w:val="el-GR"/>
              </w:rPr>
              <w:t>1</w:t>
            </w:r>
            <w:r w:rsidRPr="00EF2032">
              <w:rPr>
                <w:rFonts w:cs="Tahoma"/>
                <w:sz w:val="18"/>
                <w:szCs w:val="18"/>
                <w:vertAlign w:val="superscript"/>
                <w:lang w:val="el-GR"/>
              </w:rPr>
              <w:t>ο</w:t>
            </w:r>
          </w:p>
        </w:tc>
        <w:tc>
          <w:tcPr>
            <w:tcW w:w="634" w:type="pct"/>
          </w:tcPr>
          <w:p w14:paraId="2C7C0BBE" w14:textId="77777777" w:rsidR="00476BA5" w:rsidRPr="00EF2032" w:rsidRDefault="00476BA5" w:rsidP="00C4217E">
            <w:pPr>
              <w:spacing w:before="60" w:after="60"/>
              <w:rPr>
                <w:rFonts w:cs="Tahoma"/>
                <w:strike/>
                <w:sz w:val="18"/>
                <w:szCs w:val="18"/>
                <w:lang w:val="el-GR"/>
              </w:rPr>
            </w:pPr>
          </w:p>
        </w:tc>
        <w:tc>
          <w:tcPr>
            <w:tcW w:w="788" w:type="pct"/>
            <w:vAlign w:val="center"/>
          </w:tcPr>
          <w:p w14:paraId="2DDB3F35" w14:textId="77777777" w:rsidR="00476BA5" w:rsidRPr="00EF2032" w:rsidRDefault="00476BA5" w:rsidP="00C4217E">
            <w:pPr>
              <w:spacing w:before="60" w:after="60"/>
              <w:rPr>
                <w:rFonts w:cs="Tahoma"/>
                <w:sz w:val="18"/>
                <w:szCs w:val="18"/>
                <w:lang w:val="el-GR"/>
              </w:rPr>
            </w:pPr>
          </w:p>
        </w:tc>
        <w:tc>
          <w:tcPr>
            <w:tcW w:w="651" w:type="pct"/>
          </w:tcPr>
          <w:p w14:paraId="4F149D29" w14:textId="77777777" w:rsidR="00476BA5" w:rsidRPr="00EF2032" w:rsidRDefault="00476BA5" w:rsidP="00C4217E">
            <w:pPr>
              <w:spacing w:before="60" w:after="60"/>
              <w:rPr>
                <w:rFonts w:cs="Tahoma"/>
                <w:sz w:val="18"/>
                <w:szCs w:val="18"/>
                <w:lang w:val="el-GR"/>
              </w:rPr>
            </w:pPr>
          </w:p>
        </w:tc>
        <w:tc>
          <w:tcPr>
            <w:tcW w:w="293" w:type="pct"/>
            <w:vAlign w:val="center"/>
          </w:tcPr>
          <w:p w14:paraId="64DDFD9E" w14:textId="77777777" w:rsidR="00476BA5" w:rsidRPr="00EF2032" w:rsidRDefault="00476BA5" w:rsidP="00C4217E">
            <w:pPr>
              <w:spacing w:before="60" w:after="60"/>
              <w:rPr>
                <w:rFonts w:cs="Tahoma"/>
                <w:sz w:val="18"/>
                <w:szCs w:val="18"/>
                <w:lang w:val="el-GR"/>
              </w:rPr>
            </w:pPr>
          </w:p>
        </w:tc>
        <w:tc>
          <w:tcPr>
            <w:tcW w:w="651" w:type="pct"/>
            <w:vAlign w:val="center"/>
          </w:tcPr>
          <w:p w14:paraId="33577A6E" w14:textId="77777777" w:rsidR="00476BA5" w:rsidRPr="00EF2032" w:rsidRDefault="00476BA5" w:rsidP="00C4217E">
            <w:pPr>
              <w:spacing w:before="60" w:after="60"/>
              <w:rPr>
                <w:rFonts w:cs="Tahoma"/>
                <w:sz w:val="18"/>
                <w:szCs w:val="18"/>
                <w:lang w:val="el-GR"/>
              </w:rPr>
            </w:pPr>
          </w:p>
        </w:tc>
        <w:tc>
          <w:tcPr>
            <w:tcW w:w="894" w:type="pct"/>
            <w:vAlign w:val="center"/>
          </w:tcPr>
          <w:p w14:paraId="3E00943E" w14:textId="77777777" w:rsidR="00476BA5" w:rsidRPr="00EF2032" w:rsidRDefault="00476BA5" w:rsidP="00C4217E">
            <w:pPr>
              <w:spacing w:before="60" w:after="60"/>
              <w:rPr>
                <w:rFonts w:cs="Tahoma"/>
                <w:sz w:val="18"/>
                <w:szCs w:val="18"/>
                <w:lang w:val="el-GR"/>
              </w:rPr>
            </w:pPr>
          </w:p>
        </w:tc>
      </w:tr>
      <w:tr w:rsidR="00476BA5" w:rsidRPr="00EF2032" w14:paraId="1F8DF651" w14:textId="77777777" w:rsidTr="009A7606">
        <w:trPr>
          <w:trHeight w:val="284"/>
          <w:jc w:val="center"/>
        </w:trPr>
        <w:tc>
          <w:tcPr>
            <w:tcW w:w="1090" w:type="pct"/>
            <w:vAlign w:val="center"/>
          </w:tcPr>
          <w:p w14:paraId="4563B05E" w14:textId="77777777" w:rsidR="00476BA5" w:rsidRPr="00EF2032" w:rsidRDefault="00476BA5" w:rsidP="00C4217E">
            <w:pPr>
              <w:spacing w:before="60" w:after="60"/>
              <w:rPr>
                <w:rFonts w:cs="Tahoma"/>
                <w:sz w:val="18"/>
                <w:szCs w:val="18"/>
                <w:lang w:val="el-GR"/>
              </w:rPr>
            </w:pPr>
            <w:r w:rsidRPr="00EF2032">
              <w:rPr>
                <w:rFonts w:cs="Tahoma"/>
                <w:sz w:val="18"/>
                <w:szCs w:val="18"/>
                <w:lang w:val="el-GR"/>
              </w:rPr>
              <w:t>2</w:t>
            </w:r>
            <w:r w:rsidRPr="00EF2032">
              <w:rPr>
                <w:rFonts w:cs="Tahoma"/>
                <w:sz w:val="18"/>
                <w:szCs w:val="18"/>
                <w:vertAlign w:val="superscript"/>
                <w:lang w:val="el-GR"/>
              </w:rPr>
              <w:t>ο</w:t>
            </w:r>
          </w:p>
        </w:tc>
        <w:tc>
          <w:tcPr>
            <w:tcW w:w="634" w:type="pct"/>
          </w:tcPr>
          <w:p w14:paraId="588534C1" w14:textId="77777777" w:rsidR="00476BA5" w:rsidRPr="00EF2032" w:rsidRDefault="00476BA5" w:rsidP="00C4217E">
            <w:pPr>
              <w:spacing w:before="60" w:after="60"/>
              <w:rPr>
                <w:rFonts w:cs="Tahoma"/>
                <w:strike/>
                <w:sz w:val="18"/>
                <w:szCs w:val="18"/>
                <w:lang w:val="el-GR"/>
              </w:rPr>
            </w:pPr>
          </w:p>
        </w:tc>
        <w:tc>
          <w:tcPr>
            <w:tcW w:w="788" w:type="pct"/>
            <w:vAlign w:val="center"/>
          </w:tcPr>
          <w:p w14:paraId="0945A336" w14:textId="77777777" w:rsidR="00476BA5" w:rsidRPr="00EF2032" w:rsidRDefault="00476BA5" w:rsidP="00C4217E">
            <w:pPr>
              <w:spacing w:before="60" w:after="60"/>
              <w:rPr>
                <w:rFonts w:cs="Tahoma"/>
                <w:sz w:val="18"/>
                <w:szCs w:val="18"/>
                <w:lang w:val="el-GR"/>
              </w:rPr>
            </w:pPr>
          </w:p>
        </w:tc>
        <w:tc>
          <w:tcPr>
            <w:tcW w:w="651" w:type="pct"/>
          </w:tcPr>
          <w:p w14:paraId="4F9312F3" w14:textId="77777777" w:rsidR="00476BA5" w:rsidRPr="00EF2032" w:rsidRDefault="00476BA5" w:rsidP="00C4217E">
            <w:pPr>
              <w:spacing w:before="60" w:after="60"/>
              <w:rPr>
                <w:rFonts w:cs="Tahoma"/>
                <w:sz w:val="18"/>
                <w:szCs w:val="18"/>
                <w:lang w:val="el-GR"/>
              </w:rPr>
            </w:pPr>
          </w:p>
        </w:tc>
        <w:tc>
          <w:tcPr>
            <w:tcW w:w="293" w:type="pct"/>
            <w:vAlign w:val="center"/>
          </w:tcPr>
          <w:p w14:paraId="584AE74B" w14:textId="77777777" w:rsidR="00476BA5" w:rsidRPr="00EF2032" w:rsidRDefault="00476BA5" w:rsidP="00C4217E">
            <w:pPr>
              <w:spacing w:before="60" w:after="60"/>
              <w:rPr>
                <w:rFonts w:cs="Tahoma"/>
                <w:sz w:val="18"/>
                <w:szCs w:val="18"/>
                <w:lang w:val="el-GR"/>
              </w:rPr>
            </w:pPr>
          </w:p>
        </w:tc>
        <w:tc>
          <w:tcPr>
            <w:tcW w:w="651" w:type="pct"/>
            <w:vAlign w:val="center"/>
          </w:tcPr>
          <w:p w14:paraId="4C97FB1E" w14:textId="77777777" w:rsidR="00476BA5" w:rsidRPr="00EF2032" w:rsidRDefault="00476BA5" w:rsidP="00C4217E">
            <w:pPr>
              <w:spacing w:before="60" w:after="60"/>
              <w:rPr>
                <w:rFonts w:cs="Tahoma"/>
                <w:sz w:val="18"/>
                <w:szCs w:val="18"/>
                <w:lang w:val="el-GR"/>
              </w:rPr>
            </w:pPr>
          </w:p>
        </w:tc>
        <w:tc>
          <w:tcPr>
            <w:tcW w:w="894" w:type="pct"/>
            <w:vAlign w:val="center"/>
          </w:tcPr>
          <w:p w14:paraId="7D8983B0" w14:textId="77777777" w:rsidR="00476BA5" w:rsidRPr="00EF2032" w:rsidRDefault="00476BA5" w:rsidP="00C4217E">
            <w:pPr>
              <w:spacing w:before="60" w:after="60"/>
              <w:rPr>
                <w:rFonts w:cs="Tahoma"/>
                <w:sz w:val="18"/>
                <w:szCs w:val="18"/>
                <w:lang w:val="el-GR"/>
              </w:rPr>
            </w:pPr>
          </w:p>
        </w:tc>
      </w:tr>
      <w:tr w:rsidR="009A7606" w:rsidRPr="00EF2032" w14:paraId="30AACA51" w14:textId="77777777" w:rsidTr="009A7606">
        <w:trPr>
          <w:trHeight w:val="284"/>
          <w:jc w:val="center"/>
        </w:trPr>
        <w:tc>
          <w:tcPr>
            <w:tcW w:w="1090" w:type="pct"/>
            <w:shd w:val="clear" w:color="auto" w:fill="auto"/>
            <w:vAlign w:val="center"/>
          </w:tcPr>
          <w:p w14:paraId="622ABD9B" w14:textId="77777777" w:rsidR="009A7606" w:rsidRPr="00EF2032" w:rsidRDefault="009A7606" w:rsidP="00D16102">
            <w:pPr>
              <w:spacing w:before="60" w:after="60"/>
              <w:rPr>
                <w:rFonts w:cs="Tahoma"/>
                <w:sz w:val="18"/>
                <w:szCs w:val="18"/>
                <w:lang w:val="el-GR"/>
              </w:rPr>
            </w:pPr>
            <w:r w:rsidRPr="00EF2032">
              <w:rPr>
                <w:rFonts w:cs="Tahoma"/>
                <w:sz w:val="18"/>
                <w:szCs w:val="18"/>
                <w:lang w:val="el-GR"/>
              </w:rPr>
              <w:t>3</w:t>
            </w:r>
            <w:r w:rsidRPr="00EF2032">
              <w:rPr>
                <w:rFonts w:cs="Tahoma"/>
                <w:sz w:val="18"/>
                <w:szCs w:val="18"/>
                <w:vertAlign w:val="superscript"/>
                <w:lang w:val="el-GR"/>
              </w:rPr>
              <w:t>ο</w:t>
            </w:r>
          </w:p>
        </w:tc>
        <w:tc>
          <w:tcPr>
            <w:tcW w:w="634" w:type="pct"/>
            <w:shd w:val="clear" w:color="auto" w:fill="auto"/>
          </w:tcPr>
          <w:p w14:paraId="1CB8D414" w14:textId="77777777" w:rsidR="009A7606" w:rsidRPr="00EF2032" w:rsidRDefault="009A7606" w:rsidP="00D16102">
            <w:pPr>
              <w:spacing w:before="60" w:after="60"/>
              <w:rPr>
                <w:rFonts w:cs="Tahoma"/>
                <w:strike/>
                <w:sz w:val="18"/>
                <w:szCs w:val="18"/>
                <w:lang w:val="el-GR"/>
              </w:rPr>
            </w:pPr>
          </w:p>
        </w:tc>
        <w:tc>
          <w:tcPr>
            <w:tcW w:w="788" w:type="pct"/>
            <w:shd w:val="clear" w:color="auto" w:fill="auto"/>
            <w:vAlign w:val="center"/>
          </w:tcPr>
          <w:p w14:paraId="79ACC4E6" w14:textId="77777777" w:rsidR="009A7606" w:rsidRPr="00EF2032" w:rsidRDefault="009A7606" w:rsidP="00D16102">
            <w:pPr>
              <w:spacing w:before="60" w:after="60"/>
              <w:rPr>
                <w:rFonts w:cs="Tahoma"/>
                <w:sz w:val="18"/>
                <w:szCs w:val="18"/>
                <w:lang w:val="el-GR"/>
              </w:rPr>
            </w:pPr>
          </w:p>
        </w:tc>
        <w:tc>
          <w:tcPr>
            <w:tcW w:w="651" w:type="pct"/>
            <w:shd w:val="clear" w:color="auto" w:fill="auto"/>
          </w:tcPr>
          <w:p w14:paraId="740AB040" w14:textId="77777777" w:rsidR="009A7606" w:rsidRPr="00EF2032" w:rsidRDefault="009A7606" w:rsidP="00D16102">
            <w:pPr>
              <w:spacing w:before="60" w:after="60"/>
              <w:rPr>
                <w:rFonts w:cs="Tahoma"/>
                <w:sz w:val="18"/>
                <w:szCs w:val="18"/>
                <w:lang w:val="el-GR"/>
              </w:rPr>
            </w:pPr>
          </w:p>
        </w:tc>
        <w:tc>
          <w:tcPr>
            <w:tcW w:w="293" w:type="pct"/>
            <w:shd w:val="clear" w:color="auto" w:fill="auto"/>
            <w:vAlign w:val="center"/>
          </w:tcPr>
          <w:p w14:paraId="59187B76" w14:textId="77777777" w:rsidR="009A7606" w:rsidRPr="00EF2032" w:rsidRDefault="009A7606" w:rsidP="00D16102">
            <w:pPr>
              <w:spacing w:before="60" w:after="60"/>
              <w:rPr>
                <w:rFonts w:cs="Tahoma"/>
                <w:sz w:val="18"/>
                <w:szCs w:val="18"/>
                <w:lang w:val="el-GR"/>
              </w:rPr>
            </w:pPr>
          </w:p>
        </w:tc>
        <w:tc>
          <w:tcPr>
            <w:tcW w:w="651" w:type="pct"/>
            <w:shd w:val="clear" w:color="auto" w:fill="auto"/>
            <w:vAlign w:val="center"/>
          </w:tcPr>
          <w:p w14:paraId="1B455395" w14:textId="77777777" w:rsidR="009A7606" w:rsidRPr="00EF2032" w:rsidRDefault="009A7606" w:rsidP="00D16102">
            <w:pPr>
              <w:spacing w:before="60" w:after="60"/>
              <w:rPr>
                <w:rFonts w:cs="Tahoma"/>
                <w:sz w:val="18"/>
                <w:szCs w:val="18"/>
                <w:lang w:val="el-GR"/>
              </w:rPr>
            </w:pPr>
          </w:p>
        </w:tc>
        <w:tc>
          <w:tcPr>
            <w:tcW w:w="894" w:type="pct"/>
            <w:shd w:val="clear" w:color="auto" w:fill="auto"/>
            <w:vAlign w:val="center"/>
          </w:tcPr>
          <w:p w14:paraId="4DA43C51" w14:textId="77777777" w:rsidR="009A7606" w:rsidRPr="00EF2032" w:rsidRDefault="009A7606" w:rsidP="00D16102">
            <w:pPr>
              <w:spacing w:before="60" w:after="60"/>
              <w:rPr>
                <w:rFonts w:cs="Tahoma"/>
                <w:sz w:val="18"/>
                <w:szCs w:val="18"/>
                <w:lang w:val="el-GR"/>
              </w:rPr>
            </w:pPr>
          </w:p>
        </w:tc>
      </w:tr>
      <w:tr w:rsidR="00D47FB2" w:rsidRPr="00EF2032" w14:paraId="54479806" w14:textId="77777777" w:rsidTr="009A7606">
        <w:trPr>
          <w:trHeight w:val="284"/>
          <w:jc w:val="center"/>
        </w:trPr>
        <w:tc>
          <w:tcPr>
            <w:tcW w:w="1090" w:type="pct"/>
            <w:shd w:val="clear" w:color="auto" w:fill="auto"/>
            <w:vAlign w:val="center"/>
          </w:tcPr>
          <w:p w14:paraId="242F532D" w14:textId="281991BC" w:rsidR="00476BA5" w:rsidRPr="00EF2032" w:rsidRDefault="009A7606" w:rsidP="00C4217E">
            <w:pPr>
              <w:spacing w:before="60" w:after="60"/>
              <w:rPr>
                <w:rFonts w:cs="Tahoma"/>
                <w:sz w:val="18"/>
                <w:szCs w:val="18"/>
                <w:lang w:val="el-GR"/>
              </w:rPr>
            </w:pPr>
            <w:r w:rsidRPr="009A7606">
              <w:rPr>
                <w:rFonts w:cs="Tahoma"/>
                <w:sz w:val="18"/>
                <w:szCs w:val="18"/>
                <w:lang w:val="el-GR"/>
              </w:rPr>
              <w:t>4</w:t>
            </w:r>
            <w:r w:rsidR="00476BA5" w:rsidRPr="00EF2032">
              <w:rPr>
                <w:rFonts w:cs="Tahoma"/>
                <w:sz w:val="18"/>
                <w:szCs w:val="18"/>
                <w:vertAlign w:val="superscript"/>
                <w:lang w:val="el-GR"/>
              </w:rPr>
              <w:t>ο</w:t>
            </w:r>
          </w:p>
        </w:tc>
        <w:tc>
          <w:tcPr>
            <w:tcW w:w="634" w:type="pct"/>
            <w:shd w:val="clear" w:color="auto" w:fill="auto"/>
          </w:tcPr>
          <w:p w14:paraId="1B6BBD13" w14:textId="77777777" w:rsidR="00476BA5" w:rsidRPr="00EF2032" w:rsidRDefault="00476BA5" w:rsidP="00C4217E">
            <w:pPr>
              <w:spacing w:before="60" w:after="60"/>
              <w:rPr>
                <w:rFonts w:cs="Tahoma"/>
                <w:strike/>
                <w:sz w:val="18"/>
                <w:szCs w:val="18"/>
                <w:lang w:val="el-GR"/>
              </w:rPr>
            </w:pPr>
          </w:p>
        </w:tc>
        <w:tc>
          <w:tcPr>
            <w:tcW w:w="788" w:type="pct"/>
            <w:shd w:val="clear" w:color="auto" w:fill="auto"/>
            <w:vAlign w:val="center"/>
          </w:tcPr>
          <w:p w14:paraId="0F414E08" w14:textId="77777777" w:rsidR="00476BA5" w:rsidRPr="00EF2032" w:rsidRDefault="00476BA5" w:rsidP="00C4217E">
            <w:pPr>
              <w:spacing w:before="60" w:after="60"/>
              <w:rPr>
                <w:rFonts w:cs="Tahoma"/>
                <w:sz w:val="18"/>
                <w:szCs w:val="18"/>
                <w:lang w:val="el-GR"/>
              </w:rPr>
            </w:pPr>
          </w:p>
        </w:tc>
        <w:tc>
          <w:tcPr>
            <w:tcW w:w="651" w:type="pct"/>
            <w:shd w:val="clear" w:color="auto" w:fill="auto"/>
          </w:tcPr>
          <w:p w14:paraId="575B515C" w14:textId="77777777" w:rsidR="00476BA5" w:rsidRPr="00EF2032" w:rsidRDefault="00476BA5" w:rsidP="00C4217E">
            <w:pPr>
              <w:spacing w:before="60" w:after="60"/>
              <w:rPr>
                <w:rFonts w:cs="Tahoma"/>
                <w:sz w:val="18"/>
                <w:szCs w:val="18"/>
                <w:lang w:val="el-GR"/>
              </w:rPr>
            </w:pPr>
          </w:p>
        </w:tc>
        <w:tc>
          <w:tcPr>
            <w:tcW w:w="293" w:type="pct"/>
            <w:shd w:val="clear" w:color="auto" w:fill="auto"/>
            <w:vAlign w:val="center"/>
          </w:tcPr>
          <w:p w14:paraId="654D290F" w14:textId="77777777" w:rsidR="00476BA5" w:rsidRPr="00EF2032" w:rsidRDefault="00476BA5" w:rsidP="00C4217E">
            <w:pPr>
              <w:spacing w:before="60" w:after="60"/>
              <w:rPr>
                <w:rFonts w:cs="Tahoma"/>
                <w:sz w:val="18"/>
                <w:szCs w:val="18"/>
                <w:lang w:val="el-GR"/>
              </w:rPr>
            </w:pPr>
          </w:p>
        </w:tc>
        <w:tc>
          <w:tcPr>
            <w:tcW w:w="651" w:type="pct"/>
            <w:shd w:val="clear" w:color="auto" w:fill="auto"/>
            <w:vAlign w:val="center"/>
          </w:tcPr>
          <w:p w14:paraId="5C2D2134" w14:textId="77777777" w:rsidR="00476BA5" w:rsidRPr="00EF2032" w:rsidRDefault="00476BA5" w:rsidP="00C4217E">
            <w:pPr>
              <w:spacing w:before="60" w:after="60"/>
              <w:rPr>
                <w:rFonts w:cs="Tahoma"/>
                <w:sz w:val="18"/>
                <w:szCs w:val="18"/>
                <w:lang w:val="el-GR"/>
              </w:rPr>
            </w:pPr>
          </w:p>
        </w:tc>
        <w:tc>
          <w:tcPr>
            <w:tcW w:w="894" w:type="pct"/>
            <w:shd w:val="clear" w:color="auto" w:fill="auto"/>
            <w:vAlign w:val="center"/>
          </w:tcPr>
          <w:p w14:paraId="4A5FB24A" w14:textId="77777777" w:rsidR="00476BA5" w:rsidRPr="00EF2032" w:rsidRDefault="00476BA5" w:rsidP="00C4217E">
            <w:pPr>
              <w:spacing w:before="60" w:after="60"/>
              <w:rPr>
                <w:rFonts w:cs="Tahoma"/>
                <w:sz w:val="18"/>
                <w:szCs w:val="18"/>
                <w:lang w:val="el-GR"/>
              </w:rPr>
            </w:pPr>
          </w:p>
        </w:tc>
      </w:tr>
      <w:tr w:rsidR="00476BA5" w:rsidRPr="00EF2032" w14:paraId="1E0361C9" w14:textId="77777777" w:rsidTr="009A7606">
        <w:trPr>
          <w:trHeight w:val="284"/>
          <w:jc w:val="center"/>
        </w:trPr>
        <w:tc>
          <w:tcPr>
            <w:tcW w:w="1090" w:type="pct"/>
            <w:shd w:val="clear" w:color="auto" w:fill="E0E0E0"/>
            <w:vAlign w:val="center"/>
          </w:tcPr>
          <w:p w14:paraId="59A00189" w14:textId="78560907" w:rsidR="00476BA5" w:rsidRPr="00EF2032" w:rsidRDefault="00476BA5" w:rsidP="00C4217E">
            <w:pPr>
              <w:spacing w:before="100" w:beforeAutospacing="1" w:after="100" w:afterAutospacing="1"/>
              <w:ind w:left="-120" w:right="-123" w:firstLine="120"/>
              <w:rPr>
                <w:rFonts w:cs="Tahoma"/>
                <w:b/>
                <w:sz w:val="18"/>
                <w:szCs w:val="18"/>
                <w:lang w:val="el-GR"/>
              </w:rPr>
            </w:pPr>
            <w:r w:rsidRPr="00EF2032">
              <w:rPr>
                <w:rFonts w:cs="Tahoma"/>
                <w:b/>
                <w:sz w:val="18"/>
                <w:szCs w:val="18"/>
                <w:lang w:val="el-GR"/>
              </w:rPr>
              <w:t>ΣΥΝΟΛΟ</w:t>
            </w:r>
            <w:r w:rsidRPr="00EF2032">
              <w:rPr>
                <w:rFonts w:cs="Tahoma"/>
                <w:b/>
                <w:sz w:val="18"/>
                <w:szCs w:val="18"/>
                <w:lang w:val="en-US"/>
              </w:rPr>
              <w:t xml:space="preserve"> -</w:t>
            </w:r>
            <w:r w:rsidRPr="00EF2032">
              <w:rPr>
                <w:rFonts w:cs="Tahoma"/>
                <w:b/>
                <w:sz w:val="18"/>
                <w:szCs w:val="18"/>
                <w:lang w:val="el-GR"/>
              </w:rPr>
              <w:t xml:space="preserve">Συντήρησης </w:t>
            </w:r>
          </w:p>
        </w:tc>
        <w:tc>
          <w:tcPr>
            <w:tcW w:w="634" w:type="pct"/>
            <w:shd w:val="clear" w:color="auto" w:fill="FFFFFF"/>
          </w:tcPr>
          <w:p w14:paraId="283381EA" w14:textId="77777777" w:rsidR="00476BA5" w:rsidRPr="00EF2032" w:rsidRDefault="00476BA5" w:rsidP="00C4217E">
            <w:pPr>
              <w:spacing w:before="100" w:beforeAutospacing="1" w:after="100" w:afterAutospacing="1"/>
              <w:rPr>
                <w:rFonts w:cs="Tahoma"/>
                <w:strike/>
                <w:sz w:val="18"/>
                <w:szCs w:val="18"/>
                <w:lang w:val="el-GR"/>
              </w:rPr>
            </w:pPr>
          </w:p>
        </w:tc>
        <w:tc>
          <w:tcPr>
            <w:tcW w:w="788" w:type="pct"/>
            <w:shd w:val="clear" w:color="auto" w:fill="FFFFFF"/>
            <w:vAlign w:val="center"/>
          </w:tcPr>
          <w:p w14:paraId="5B0BC573" w14:textId="77777777" w:rsidR="00476BA5" w:rsidRPr="00EF2032" w:rsidRDefault="00476BA5" w:rsidP="00C4217E">
            <w:pPr>
              <w:spacing w:before="100" w:beforeAutospacing="1" w:after="100" w:afterAutospacing="1"/>
              <w:rPr>
                <w:rFonts w:cs="Tahoma"/>
                <w:sz w:val="18"/>
                <w:szCs w:val="18"/>
                <w:lang w:val="el-GR"/>
              </w:rPr>
            </w:pPr>
          </w:p>
        </w:tc>
        <w:tc>
          <w:tcPr>
            <w:tcW w:w="651" w:type="pct"/>
            <w:shd w:val="clear" w:color="auto" w:fill="FFFFFF"/>
          </w:tcPr>
          <w:p w14:paraId="6DA2A5A4" w14:textId="77777777" w:rsidR="00476BA5" w:rsidRPr="00EF2032" w:rsidRDefault="00476BA5" w:rsidP="00C4217E">
            <w:pPr>
              <w:spacing w:before="100" w:beforeAutospacing="1" w:after="100" w:afterAutospacing="1"/>
              <w:rPr>
                <w:rFonts w:cs="Tahoma"/>
                <w:sz w:val="18"/>
                <w:szCs w:val="18"/>
                <w:lang w:val="el-GR"/>
              </w:rPr>
            </w:pPr>
          </w:p>
        </w:tc>
        <w:tc>
          <w:tcPr>
            <w:tcW w:w="293" w:type="pct"/>
            <w:shd w:val="clear" w:color="auto" w:fill="FFFFFF"/>
            <w:vAlign w:val="center"/>
          </w:tcPr>
          <w:p w14:paraId="13B96EC1" w14:textId="77777777" w:rsidR="00476BA5" w:rsidRPr="00EF2032" w:rsidRDefault="00476BA5" w:rsidP="00C4217E">
            <w:pPr>
              <w:spacing w:before="100" w:beforeAutospacing="1" w:after="100" w:afterAutospacing="1"/>
              <w:rPr>
                <w:rFonts w:cs="Tahoma"/>
                <w:sz w:val="18"/>
                <w:szCs w:val="18"/>
                <w:lang w:val="el-GR"/>
              </w:rPr>
            </w:pPr>
          </w:p>
        </w:tc>
        <w:tc>
          <w:tcPr>
            <w:tcW w:w="651" w:type="pct"/>
            <w:shd w:val="clear" w:color="auto" w:fill="FFFFFF"/>
            <w:vAlign w:val="center"/>
          </w:tcPr>
          <w:p w14:paraId="4BDAA46D" w14:textId="77777777" w:rsidR="00476BA5" w:rsidRPr="00EF2032" w:rsidRDefault="00476BA5" w:rsidP="00C4217E">
            <w:pPr>
              <w:spacing w:before="100" w:beforeAutospacing="1" w:after="100" w:afterAutospacing="1"/>
              <w:rPr>
                <w:rFonts w:cs="Tahoma"/>
                <w:sz w:val="18"/>
                <w:szCs w:val="18"/>
                <w:lang w:val="el-GR"/>
              </w:rPr>
            </w:pPr>
          </w:p>
        </w:tc>
        <w:tc>
          <w:tcPr>
            <w:tcW w:w="894" w:type="pct"/>
            <w:shd w:val="clear" w:color="auto" w:fill="FFFFFF"/>
            <w:vAlign w:val="center"/>
          </w:tcPr>
          <w:p w14:paraId="1DE2B9EC" w14:textId="77777777" w:rsidR="00476BA5" w:rsidRPr="00EF2032" w:rsidRDefault="00476BA5" w:rsidP="00C4217E">
            <w:pPr>
              <w:spacing w:before="100" w:beforeAutospacing="1" w:after="100" w:afterAutospacing="1"/>
              <w:rPr>
                <w:rFonts w:cs="Tahoma"/>
                <w:sz w:val="18"/>
                <w:szCs w:val="18"/>
                <w:lang w:val="el-GR"/>
              </w:rPr>
            </w:pPr>
          </w:p>
        </w:tc>
      </w:tr>
    </w:tbl>
    <w:p w14:paraId="02CB27B3" w14:textId="77777777" w:rsidR="00623457" w:rsidRPr="00EF2032" w:rsidRDefault="00623457" w:rsidP="00623457">
      <w:pPr>
        <w:spacing w:before="100" w:beforeAutospacing="1" w:after="100" w:afterAutospacing="1"/>
        <w:rPr>
          <w:rFonts w:cs="Tahoma"/>
          <w:sz w:val="20"/>
          <w:lang w:val="el-GR"/>
        </w:rPr>
      </w:pPr>
      <w:r w:rsidRPr="00EF2032">
        <w:rPr>
          <w:rFonts w:cs="Tahoma"/>
          <w:sz w:val="20"/>
          <w:lang w:val="el-GR"/>
        </w:rPr>
        <w:t xml:space="preserve">* ΕΤΟΣ: μετά την </w:t>
      </w:r>
      <w:r w:rsidRPr="00EF2032">
        <w:rPr>
          <w:rFonts w:cs="Tahoma"/>
          <w:b/>
          <w:sz w:val="20"/>
          <w:lang w:val="el-GR"/>
        </w:rPr>
        <w:t>ελάχιστη</w:t>
      </w:r>
      <w:r w:rsidRPr="00EF2032">
        <w:rPr>
          <w:rFonts w:cs="Tahoma"/>
          <w:sz w:val="20"/>
          <w:lang w:val="el-GR"/>
        </w:rPr>
        <w:t xml:space="preserve"> ζητούμενη Περίοδο Εγγύησης</w:t>
      </w:r>
    </w:p>
    <w:p w14:paraId="46BEC309" w14:textId="7639F5F3" w:rsidR="00623457" w:rsidRPr="00EF2032" w:rsidRDefault="00623457" w:rsidP="00C4217E">
      <w:pPr>
        <w:spacing w:before="100" w:beforeAutospacing="1" w:after="100" w:afterAutospacing="1"/>
        <w:rPr>
          <w:rFonts w:cs="Tahoma"/>
          <w:sz w:val="20"/>
          <w:lang w:val="el-GR"/>
        </w:rPr>
      </w:pPr>
      <w:r w:rsidRPr="00EF2032">
        <w:rPr>
          <w:rFonts w:cs="Tahoma"/>
          <w:sz w:val="20"/>
          <w:lang w:val="el-GR"/>
        </w:rPr>
        <w:t xml:space="preserve">** Το </w:t>
      </w:r>
      <w:r w:rsidRPr="00EF2032">
        <w:rPr>
          <w:rFonts w:cs="Tahoma"/>
          <w:b/>
          <w:sz w:val="20"/>
          <w:lang w:val="el-GR"/>
        </w:rPr>
        <w:t xml:space="preserve">ΕΤΗΣΙΟ ΠΟΣΟΣΤΟ ΣΥΝΤΗΡΗΣΗΣ </w:t>
      </w:r>
      <w:r w:rsidRPr="00EF2032">
        <w:rPr>
          <w:rFonts w:cs="Tahoma"/>
          <w:sz w:val="20"/>
          <w:lang w:val="el-GR"/>
        </w:rPr>
        <w:t xml:space="preserve">(για την κάθε γραμμή του </w:t>
      </w:r>
      <w:r w:rsidRPr="00476BA5">
        <w:rPr>
          <w:rFonts w:cs="Tahoma"/>
          <w:b/>
          <w:bCs/>
          <w:sz w:val="20"/>
          <w:lang w:val="el-GR"/>
        </w:rPr>
        <w:t xml:space="preserve">Πίνακα </w:t>
      </w:r>
      <w:r w:rsidR="00D47FB2">
        <w:rPr>
          <w:rFonts w:cs="Tahoma"/>
          <w:b/>
          <w:bCs/>
          <w:sz w:val="20"/>
          <w:szCs w:val="20"/>
          <w:lang w:val="el-GR"/>
        </w:rPr>
        <w:t>6</w:t>
      </w:r>
      <w:r w:rsidRPr="00EF2032">
        <w:rPr>
          <w:rFonts w:cs="Tahoma"/>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w:t>
      </w:r>
      <w:r w:rsidRPr="00476BA5">
        <w:rPr>
          <w:rFonts w:cs="Tahoma"/>
          <w:sz w:val="20"/>
          <w:lang w:val="el-GR"/>
        </w:rPr>
        <w:t xml:space="preserve">ΕΡΓΟΥ (ΧΩΡΙΣ ΦΠΑ)» του </w:t>
      </w:r>
      <w:r w:rsidRPr="00304C47">
        <w:rPr>
          <w:rFonts w:cs="Tahoma"/>
          <w:b/>
          <w:sz w:val="20"/>
          <w:lang w:val="el-GR"/>
        </w:rPr>
        <w:t xml:space="preserve">Πίνακα </w:t>
      </w:r>
      <w:r w:rsidR="00D47FB2" w:rsidRPr="00304C47">
        <w:rPr>
          <w:rFonts w:cs="Tahoma"/>
          <w:b/>
          <w:bCs/>
          <w:lang w:val="el-GR"/>
        </w:rPr>
        <w:t>5</w:t>
      </w:r>
      <w:r w:rsidRPr="00304C47">
        <w:rPr>
          <w:rFonts w:cs="Tahoma"/>
          <w:sz w:val="20"/>
          <w:lang w:val="el-GR"/>
        </w:rPr>
        <w:t>.</w:t>
      </w:r>
    </w:p>
    <w:p w14:paraId="5D61D9FF" w14:textId="4CAA5234" w:rsidR="00623457" w:rsidRPr="00EF2032" w:rsidRDefault="00623457" w:rsidP="00623457">
      <w:pPr>
        <w:rPr>
          <w:lang w:val="el-GR"/>
        </w:rPr>
        <w:sectPr w:rsidR="00623457" w:rsidRPr="00EF2032" w:rsidSect="00D47FB2">
          <w:headerReference w:type="first" r:id="rId51"/>
          <w:pgSz w:w="11906" w:h="16838"/>
          <w:pgMar w:top="1134" w:right="849" w:bottom="1134" w:left="1134" w:header="720" w:footer="709" w:gutter="0"/>
          <w:cols w:space="720"/>
          <w:titlePg/>
          <w:docGrid w:linePitch="360"/>
        </w:sectPr>
      </w:pPr>
    </w:p>
    <w:p w14:paraId="0DF4EE05" w14:textId="5BD87B7C" w:rsidR="008338F0" w:rsidRPr="00EF2032" w:rsidRDefault="003355E7" w:rsidP="00A61A74">
      <w:pPr>
        <w:pStyle w:val="1"/>
        <w:numPr>
          <w:ilvl w:val="0"/>
          <w:numId w:val="0"/>
        </w:numPr>
      </w:pPr>
      <w:bookmarkStart w:id="639" w:name="_Ref494118533"/>
      <w:bookmarkStart w:id="640" w:name="_Ref40984039"/>
      <w:bookmarkStart w:id="641" w:name="_Toc80088719"/>
      <w:r w:rsidRPr="00EF2032">
        <w:t xml:space="preserve">ΠΑΡΑΡΤΗΜΑ VIΙ – </w:t>
      </w:r>
      <w:r w:rsidR="006E4901" w:rsidRPr="00EF2032">
        <w:t>Άλλες Δηλώσεις</w:t>
      </w:r>
      <w:bookmarkEnd w:id="639"/>
      <w:bookmarkEnd w:id="640"/>
      <w:bookmarkEnd w:id="641"/>
      <w:r w:rsidR="00E1337D" w:rsidRPr="00EF2032">
        <w:t xml:space="preserve"> </w:t>
      </w:r>
    </w:p>
    <w:p w14:paraId="085BFC41" w14:textId="77777777" w:rsidR="008338F0" w:rsidRPr="00EF2032" w:rsidRDefault="008338F0">
      <w:pPr>
        <w:rPr>
          <w:rFonts w:cs="Tahoma"/>
          <w:szCs w:val="22"/>
          <w:lang w:val="el-GR"/>
        </w:rPr>
      </w:pPr>
    </w:p>
    <w:p w14:paraId="4BE8F333" w14:textId="77777777" w:rsidR="008338F0" w:rsidRPr="00EF2032" w:rsidRDefault="003355E7" w:rsidP="00A61A74">
      <w:pPr>
        <w:pStyle w:val="1"/>
        <w:numPr>
          <w:ilvl w:val="0"/>
          <w:numId w:val="0"/>
        </w:numPr>
      </w:pPr>
      <w:bookmarkStart w:id="642" w:name="_Ref496623895"/>
      <w:bookmarkStart w:id="643" w:name="_Ref496624676"/>
      <w:bookmarkStart w:id="644" w:name="_Ref496625135"/>
      <w:bookmarkStart w:id="645" w:name="_Toc80088720"/>
      <w:r w:rsidRPr="00EF2032">
        <w:t>ΠΑΡΑΡΤΗΜΑ VIII – Υποδείγματα Εγγυητικών Επιστολών</w:t>
      </w:r>
      <w:bookmarkEnd w:id="642"/>
      <w:bookmarkEnd w:id="643"/>
      <w:bookmarkEnd w:id="644"/>
      <w:bookmarkEnd w:id="645"/>
      <w:r w:rsidRPr="00EF2032">
        <w:t xml:space="preserve"> </w:t>
      </w:r>
    </w:p>
    <w:p w14:paraId="42C6BE19" w14:textId="46408B49" w:rsidR="009B6AAD" w:rsidRPr="00EF2032" w:rsidRDefault="009B6AAD" w:rsidP="00EC6683">
      <w:pPr>
        <w:pStyle w:val="3"/>
        <w:numPr>
          <w:ilvl w:val="0"/>
          <w:numId w:val="8"/>
        </w:numPr>
      </w:pPr>
      <w:bookmarkStart w:id="646" w:name="_Toc43634808"/>
      <w:bookmarkStart w:id="647" w:name="_Toc44821188"/>
      <w:bookmarkStart w:id="648" w:name="_Toc48552980"/>
      <w:bookmarkStart w:id="649" w:name="_Toc49073807"/>
      <w:bookmarkStart w:id="650" w:name="_Toc62559079"/>
      <w:bookmarkStart w:id="651" w:name="_Toc487799701"/>
      <w:bookmarkStart w:id="652" w:name="_Toc75439496"/>
      <w:bookmarkStart w:id="653" w:name="_Toc80088721"/>
      <w:r w:rsidRPr="00EF2032">
        <w:t>Εγγυητική Επιστολή Συμμετοχής</w:t>
      </w:r>
      <w:bookmarkEnd w:id="646"/>
      <w:bookmarkEnd w:id="647"/>
      <w:bookmarkEnd w:id="648"/>
      <w:bookmarkEnd w:id="649"/>
      <w:bookmarkEnd w:id="650"/>
      <w:bookmarkEnd w:id="651"/>
      <w:bookmarkEnd w:id="652"/>
      <w:bookmarkEnd w:id="653"/>
    </w:p>
    <w:p w14:paraId="5D77A55D" w14:textId="77777777" w:rsidR="007A7DCA" w:rsidRPr="00EF2032" w:rsidRDefault="007A7DCA" w:rsidP="009B6AAD">
      <w:pPr>
        <w:rPr>
          <w:rFonts w:cs="Tahoma"/>
          <w:szCs w:val="22"/>
          <w:lang w:val="el-GR" w:eastAsia="el-GR"/>
        </w:rPr>
      </w:pPr>
    </w:p>
    <w:p w14:paraId="520FCA49" w14:textId="77777777" w:rsidR="009B6AAD" w:rsidRPr="00EF2032" w:rsidRDefault="009B6AAD" w:rsidP="009B6AAD">
      <w:pPr>
        <w:rPr>
          <w:rFonts w:cs="Tahoma"/>
          <w:szCs w:val="22"/>
          <w:lang w:val="el-GR" w:eastAsia="el-GR"/>
        </w:rPr>
      </w:pPr>
      <w:r w:rsidRPr="00EF2032">
        <w:rPr>
          <w:rFonts w:cs="Tahoma"/>
          <w:szCs w:val="22"/>
          <w:lang w:val="el-GR" w:eastAsia="el-GR"/>
        </w:rPr>
        <w:t xml:space="preserve">ΕΚΔΟΤΗΣ </w:t>
      </w:r>
      <w:r w:rsidRPr="00EF2032">
        <w:rPr>
          <w:rFonts w:cs="Tahoma"/>
          <w:szCs w:val="22"/>
          <w:lang w:val="el-GR"/>
        </w:rPr>
        <w:t>(Πλήρης επωνυμία).</w:t>
      </w:r>
      <w:r w:rsidRPr="00EF2032">
        <w:rPr>
          <w:rFonts w:cs="Tahoma"/>
          <w:szCs w:val="22"/>
          <w:lang w:val="el-GR" w:eastAsia="el-GR"/>
        </w:rPr>
        <w:t>.......................................................................</w:t>
      </w:r>
    </w:p>
    <w:p w14:paraId="42D022C5" w14:textId="77777777" w:rsidR="009B6AAD" w:rsidRPr="00EF2032" w:rsidRDefault="009B6AAD" w:rsidP="009B6AAD">
      <w:pPr>
        <w:jc w:val="right"/>
        <w:rPr>
          <w:rFonts w:cs="Tahoma"/>
          <w:szCs w:val="22"/>
          <w:lang w:val="el-GR" w:eastAsia="el-GR"/>
        </w:rPr>
      </w:pPr>
      <w:r w:rsidRPr="00EF2032">
        <w:rPr>
          <w:rFonts w:cs="Tahoma"/>
          <w:szCs w:val="22"/>
          <w:lang w:val="el-GR" w:eastAsia="el-GR"/>
        </w:rPr>
        <w:t>Ημερομηνία έκδοσης...........................</w:t>
      </w:r>
    </w:p>
    <w:p w14:paraId="45D2A7A6" w14:textId="77777777" w:rsidR="009B6AAD" w:rsidRPr="00EF2032" w:rsidRDefault="009B6AAD" w:rsidP="009B6AAD">
      <w:pPr>
        <w:rPr>
          <w:rFonts w:cs="Tahoma"/>
          <w:szCs w:val="22"/>
          <w:lang w:val="el-GR" w:eastAsia="el-GR"/>
        </w:rPr>
      </w:pPr>
      <w:r w:rsidRPr="00EF2032">
        <w:rPr>
          <w:rFonts w:cs="Tahoma"/>
          <w:szCs w:val="22"/>
          <w:lang w:val="el-GR" w:eastAsia="el-GR"/>
        </w:rPr>
        <w:t>Προς: Την Κοινωνία της Πληροφορίας ΑΕ</w:t>
      </w:r>
    </w:p>
    <w:p w14:paraId="3D765B1B" w14:textId="77777777" w:rsidR="009B6AAD" w:rsidRPr="00EF2032" w:rsidRDefault="009B6AAD" w:rsidP="009B6AAD">
      <w:pPr>
        <w:rPr>
          <w:rFonts w:cs="Tahoma"/>
          <w:szCs w:val="22"/>
          <w:lang w:val="el-GR" w:eastAsia="el-GR"/>
        </w:rPr>
      </w:pPr>
      <w:r w:rsidRPr="00EF2032">
        <w:rPr>
          <w:rFonts w:cs="Tahoma"/>
          <w:color w:val="000000"/>
          <w:szCs w:val="22"/>
          <w:lang w:val="el-GR"/>
        </w:rPr>
        <w:t xml:space="preserve">Χανδρή 3 και Κύπρου, ΤΚ 18346, Μοσχάτο </w:t>
      </w:r>
      <w:r w:rsidRPr="00EF2032">
        <w:rPr>
          <w:rFonts w:cs="Tahoma"/>
          <w:szCs w:val="22"/>
          <w:lang w:val="el-GR" w:eastAsia="el-GR"/>
        </w:rPr>
        <w:t>Αθήνα</w:t>
      </w:r>
    </w:p>
    <w:p w14:paraId="0091DF72" w14:textId="77777777" w:rsidR="009B6AAD" w:rsidRPr="00EF2032" w:rsidRDefault="009B6AAD" w:rsidP="009B6AAD">
      <w:pPr>
        <w:rPr>
          <w:rFonts w:cs="Tahoma"/>
          <w:szCs w:val="22"/>
          <w:lang w:val="el-GR" w:eastAsia="el-GR"/>
        </w:rPr>
      </w:pPr>
      <w:r w:rsidRPr="00EF2032">
        <w:rPr>
          <w:rFonts w:cs="Tahoma"/>
          <w:szCs w:val="22"/>
          <w:lang w:val="el-GR" w:eastAsia="el-GR"/>
        </w:rPr>
        <w:t xml:space="preserve">Εγγύηση μας υπ’ αριθμ. ……………….. ποσού ………………….……. ευρώ </w:t>
      </w:r>
    </w:p>
    <w:p w14:paraId="7735DA93" w14:textId="77777777" w:rsidR="009B6AAD" w:rsidRPr="00EF2032" w:rsidRDefault="009B6AAD" w:rsidP="009B6AAD">
      <w:pPr>
        <w:rPr>
          <w:rFonts w:cs="Tahoma"/>
          <w:szCs w:val="22"/>
          <w:lang w:val="el-GR" w:eastAsia="el-GR"/>
        </w:rPr>
      </w:pPr>
      <w:r w:rsidRPr="00EF2032">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EF2032">
        <w:rPr>
          <w:rFonts w:cs="Tahoma"/>
          <w:szCs w:val="22"/>
          <w:lang w:val="el-GR" w:eastAsia="el-GR"/>
        </w:rPr>
        <w:t xml:space="preserve"> </w:t>
      </w:r>
      <w:r w:rsidRPr="00EF2032">
        <w:rPr>
          <w:rFonts w:cs="Tahoma"/>
          <w:szCs w:val="22"/>
          <w:lang w:val="el-GR" w:eastAsia="el-GR"/>
        </w:rPr>
        <w:t>………υπέρ του</w:t>
      </w:r>
    </w:p>
    <w:p w14:paraId="680F2227" w14:textId="77777777" w:rsidR="009B6AAD" w:rsidRPr="00EF2032" w:rsidRDefault="009B6AAD" w:rsidP="009B6AAD">
      <w:pPr>
        <w:rPr>
          <w:rFonts w:cs="Tahoma"/>
          <w:szCs w:val="22"/>
          <w:lang w:val="el-GR" w:eastAsia="el-GR"/>
        </w:rPr>
      </w:pPr>
      <w:r w:rsidRPr="00EF2032">
        <w:rPr>
          <w:rFonts w:cs="Tahoma"/>
          <w:i/>
          <w:color w:val="FF0000"/>
          <w:szCs w:val="22"/>
          <w:u w:val="single"/>
          <w:lang w:val="el-GR" w:eastAsia="el-GR"/>
        </w:rPr>
        <w:t>{σε περίπτωση φυσικού προσώπου}:</w:t>
      </w:r>
      <w:r w:rsidRPr="00EF2032">
        <w:rPr>
          <w:rFonts w:cs="Tahoma"/>
          <w:bCs/>
          <w:szCs w:val="22"/>
          <w:lang w:val="el-GR"/>
        </w:rPr>
        <w:t xml:space="preserve"> </w:t>
      </w:r>
      <w:r w:rsidRPr="00EF2032">
        <w:rPr>
          <w:rFonts w:eastAsia="Calibri" w:cs="Tahoma"/>
          <w:bCs/>
          <w:szCs w:val="22"/>
          <w:lang w:val="el-GR"/>
        </w:rPr>
        <w:t>(</w:t>
      </w:r>
      <w:r w:rsidRPr="00EF2032">
        <w:rPr>
          <w:rFonts w:cs="Tahoma"/>
          <w:szCs w:val="22"/>
          <w:lang w:val="el-GR" w:eastAsia="el-GR"/>
        </w:rPr>
        <w:t>ονοματεπώνυμο, πατρώνυμο) ..............................,</w:t>
      </w:r>
      <w:r w:rsidR="00E1337D" w:rsidRPr="00EF2032">
        <w:rPr>
          <w:rFonts w:cs="Tahoma"/>
          <w:szCs w:val="22"/>
          <w:lang w:val="el-GR" w:eastAsia="el-GR"/>
        </w:rPr>
        <w:t xml:space="preserve"> </w:t>
      </w:r>
      <w:r w:rsidRPr="00EF2032">
        <w:rPr>
          <w:rFonts w:cs="Tahoma"/>
          <w:szCs w:val="22"/>
          <w:lang w:val="el-GR" w:eastAsia="el-GR"/>
        </w:rPr>
        <w:t>ΑΦΜ: ................ οδός............................. αριθμός.................ΤΚ………………</w:t>
      </w:r>
    </w:p>
    <w:p w14:paraId="279E1500" w14:textId="77777777" w:rsidR="009B6AAD" w:rsidRPr="00EF2032" w:rsidRDefault="009B6AAD" w:rsidP="009B6AAD">
      <w:pPr>
        <w:rPr>
          <w:rFonts w:cs="Tahoma"/>
          <w:szCs w:val="22"/>
          <w:lang w:val="el-GR" w:eastAsia="el-GR"/>
        </w:rPr>
      </w:pPr>
      <w:r w:rsidRPr="00EF2032">
        <w:rPr>
          <w:rFonts w:cs="Tahoma"/>
          <w:szCs w:val="22"/>
          <w:lang w:val="el-GR" w:eastAsia="el-GR"/>
        </w:rPr>
        <w:t>{</w:t>
      </w:r>
      <w:r w:rsidRPr="00EF2032">
        <w:rPr>
          <w:rFonts w:cs="Tahoma"/>
          <w:i/>
          <w:color w:val="FF0000"/>
          <w:szCs w:val="22"/>
          <w:u w:val="single"/>
          <w:lang w:val="el-GR" w:eastAsia="el-GR"/>
        </w:rPr>
        <w:t>Σε περίπτωση μεμονωμένης εταιρίας:</w:t>
      </w:r>
      <w:r w:rsidRPr="00EF2032">
        <w:rPr>
          <w:rFonts w:cs="Tahoma"/>
          <w:szCs w:val="22"/>
          <w:lang w:val="el-GR" w:eastAsia="el-GR"/>
        </w:rPr>
        <w:t xml:space="preserve"> της Εταιρίας ………. ΑΦΜ: ...... οδός …………. αριθμός … ΤΚ ………..,}</w:t>
      </w:r>
    </w:p>
    <w:p w14:paraId="76986AE0" w14:textId="77777777" w:rsidR="009B6AAD" w:rsidRPr="00EF2032" w:rsidRDefault="009B6AAD" w:rsidP="009B6AAD">
      <w:pPr>
        <w:rPr>
          <w:rFonts w:cs="Tahoma"/>
          <w:szCs w:val="22"/>
          <w:lang w:val="el-GR" w:eastAsia="el-GR"/>
        </w:rPr>
      </w:pPr>
      <w:r w:rsidRPr="00EF2032">
        <w:rPr>
          <w:rFonts w:cs="Tahoma"/>
          <w:szCs w:val="22"/>
          <w:lang w:val="el-GR" w:eastAsia="el-GR"/>
        </w:rPr>
        <w:t>{</w:t>
      </w:r>
      <w:r w:rsidRPr="00EF2032">
        <w:rPr>
          <w:rFonts w:cs="Tahoma"/>
          <w:i/>
          <w:color w:val="FF0000"/>
          <w:szCs w:val="22"/>
          <w:u w:val="single"/>
          <w:lang w:val="el-GR" w:eastAsia="el-GR"/>
        </w:rPr>
        <w:t>ή σε περίπτωση Ένωσης ή Κοινοπραξίας:</w:t>
      </w:r>
      <w:r w:rsidRPr="00EF2032">
        <w:rPr>
          <w:rFonts w:cs="Tahoma"/>
          <w:szCs w:val="22"/>
          <w:lang w:val="el-GR" w:eastAsia="el-GR"/>
        </w:rPr>
        <w:t xml:space="preserve"> των Εταιριών </w:t>
      </w:r>
    </w:p>
    <w:p w14:paraId="50491753" w14:textId="77777777" w:rsidR="009B6AAD" w:rsidRPr="00EF2032" w:rsidRDefault="009B6AAD" w:rsidP="009B6AAD">
      <w:pPr>
        <w:rPr>
          <w:rFonts w:cs="Tahoma"/>
          <w:szCs w:val="22"/>
          <w:lang w:val="el-GR" w:eastAsia="el-GR"/>
        </w:rPr>
      </w:pPr>
      <w:r w:rsidRPr="00EF2032">
        <w:rPr>
          <w:rFonts w:cs="Tahoma"/>
          <w:szCs w:val="22"/>
          <w:lang w:val="el-GR" w:eastAsia="el-GR"/>
        </w:rPr>
        <w:t>α) (πλήρη επωνυμία) …… ΑΦΜ…….….... οδός............................. αριθμός.................ΤΚ………………</w:t>
      </w:r>
    </w:p>
    <w:p w14:paraId="1F10A00C" w14:textId="77777777" w:rsidR="009B6AAD" w:rsidRPr="00EF2032" w:rsidRDefault="009B6AAD" w:rsidP="009B6AAD">
      <w:pPr>
        <w:rPr>
          <w:rFonts w:cs="Tahoma"/>
          <w:szCs w:val="22"/>
          <w:lang w:val="el-GR" w:eastAsia="el-GR"/>
        </w:rPr>
      </w:pPr>
      <w:r w:rsidRPr="00EF2032">
        <w:rPr>
          <w:rFonts w:cs="Tahoma"/>
          <w:szCs w:val="22"/>
          <w:lang w:val="el-GR" w:eastAsia="el-GR"/>
        </w:rPr>
        <w:t>β) (πλήρη επωνυμία) …… ΑΦΜ…….…....</w:t>
      </w:r>
      <w:r w:rsidR="00E1337D" w:rsidRPr="00EF2032">
        <w:rPr>
          <w:rFonts w:cs="Tahoma"/>
          <w:szCs w:val="22"/>
          <w:lang w:val="el-GR" w:eastAsia="el-GR"/>
        </w:rPr>
        <w:t xml:space="preserve"> </w:t>
      </w:r>
      <w:r w:rsidRPr="00EF2032">
        <w:rPr>
          <w:rFonts w:cs="Tahoma"/>
          <w:szCs w:val="22"/>
          <w:lang w:val="el-GR" w:eastAsia="el-GR"/>
        </w:rPr>
        <w:t>οδός............................. αριθμός.................ΤΚ………………</w:t>
      </w:r>
    </w:p>
    <w:p w14:paraId="5BD8BE7B" w14:textId="77777777" w:rsidR="009B6AAD" w:rsidRPr="00EF2032" w:rsidRDefault="009B6AAD" w:rsidP="009B6AAD">
      <w:pPr>
        <w:rPr>
          <w:rFonts w:cs="Tahoma"/>
          <w:szCs w:val="22"/>
          <w:lang w:val="el-GR" w:eastAsia="el-GR"/>
        </w:rPr>
      </w:pPr>
      <w:r w:rsidRPr="00EF2032">
        <w:rPr>
          <w:rFonts w:cs="Tahoma"/>
          <w:szCs w:val="22"/>
          <w:lang w:val="el-GR" w:eastAsia="el-GR"/>
        </w:rPr>
        <w:t>γ) (πλήρη επωνυμία) …… ΑΦΜ…….…....</w:t>
      </w:r>
      <w:r w:rsidR="00E1337D" w:rsidRPr="00EF2032">
        <w:rPr>
          <w:rFonts w:cs="Tahoma"/>
          <w:szCs w:val="22"/>
          <w:lang w:val="el-GR" w:eastAsia="el-GR"/>
        </w:rPr>
        <w:t xml:space="preserve"> </w:t>
      </w:r>
      <w:r w:rsidRPr="00EF2032">
        <w:rPr>
          <w:rFonts w:cs="Tahoma"/>
          <w:szCs w:val="22"/>
          <w:lang w:val="el-GR" w:eastAsia="el-GR"/>
        </w:rPr>
        <w:t>οδός............................. αριθμός.................ΤΚ………………</w:t>
      </w:r>
    </w:p>
    <w:p w14:paraId="25105186" w14:textId="77777777" w:rsidR="009B6AAD" w:rsidRPr="00EF2032" w:rsidRDefault="009B6AAD" w:rsidP="009B6AAD">
      <w:pPr>
        <w:rPr>
          <w:rFonts w:cs="Tahoma"/>
          <w:szCs w:val="22"/>
          <w:lang w:val="el-GR" w:eastAsia="el-GR"/>
        </w:rPr>
      </w:pPr>
      <w:r w:rsidRPr="00EF2032">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E14372D" w14:textId="40346A36" w:rsidR="009B6AAD" w:rsidRPr="00EF2032" w:rsidRDefault="009B6AAD" w:rsidP="009B6AAD">
      <w:pPr>
        <w:rPr>
          <w:rFonts w:cs="Tahoma"/>
          <w:szCs w:val="22"/>
          <w:lang w:val="el-GR" w:eastAsia="el-GR"/>
        </w:rPr>
      </w:pPr>
      <w:r w:rsidRPr="00EF2032">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EF2032">
        <w:rPr>
          <w:rFonts w:cs="Tahoma"/>
          <w:szCs w:val="22"/>
          <w:lang w:val="el-GR" w:eastAsia="el-GR"/>
        </w:rPr>
        <w:t xml:space="preserve"> με </w:t>
      </w:r>
      <w:r w:rsidR="009B195F" w:rsidRPr="00EF2032">
        <w:rPr>
          <w:rFonts w:cs="Tahoma"/>
          <w:szCs w:val="22"/>
          <w:lang w:val="el-GR" w:eastAsia="el-GR"/>
        </w:rPr>
        <w:t>καταληκτική</w:t>
      </w:r>
      <w:r w:rsidR="00C9729F" w:rsidRPr="00EF2032">
        <w:rPr>
          <w:rFonts w:cs="Tahoma"/>
          <w:szCs w:val="22"/>
          <w:lang w:val="el-GR" w:eastAsia="el-GR"/>
        </w:rPr>
        <w:t xml:space="preserve"> ημερομηνία υποβολής των προσφορών .........................</w:t>
      </w:r>
      <w:r w:rsidRPr="00EF2032">
        <w:rPr>
          <w:rFonts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EF2032" w:rsidRDefault="009B6AAD" w:rsidP="009B6AAD">
      <w:pPr>
        <w:rPr>
          <w:rFonts w:cs="Tahoma"/>
          <w:szCs w:val="22"/>
          <w:lang w:val="el-GR" w:eastAsia="el-GR"/>
        </w:rPr>
      </w:pPr>
      <w:r w:rsidRPr="00EF2032">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EF2032" w:rsidRDefault="009B6AAD" w:rsidP="009B6AAD">
      <w:pPr>
        <w:rPr>
          <w:rFonts w:cs="Tahoma"/>
          <w:szCs w:val="22"/>
          <w:lang w:val="el-GR" w:eastAsia="el-GR"/>
        </w:rPr>
      </w:pPr>
      <w:r w:rsidRPr="00EF2032">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EF2032">
        <w:rPr>
          <w:rFonts w:cs="Tahoma"/>
          <w:szCs w:val="22"/>
          <w:lang w:val="el-GR" w:eastAsia="el-GR"/>
        </w:rPr>
        <w:t xml:space="preserve"> </w:t>
      </w:r>
      <w:r w:rsidRPr="00EF2032">
        <w:rPr>
          <w:rFonts w:cs="Tahoma"/>
          <w:szCs w:val="22"/>
          <w:lang w:val="el-GR" w:eastAsia="el-GR"/>
        </w:rPr>
        <w:t>(5) ημέρες από την απλή έγγραφη ειδοποίησή σας.</w:t>
      </w:r>
    </w:p>
    <w:p w14:paraId="1F20DABB" w14:textId="77777777" w:rsidR="009B6AAD" w:rsidRPr="00EF2032" w:rsidRDefault="009B6AAD" w:rsidP="009B6AAD">
      <w:pPr>
        <w:rPr>
          <w:rFonts w:cs="Tahoma"/>
          <w:szCs w:val="22"/>
          <w:lang w:val="el-GR" w:eastAsia="el-GR"/>
        </w:rPr>
      </w:pPr>
      <w:r w:rsidRPr="00EF2032">
        <w:rPr>
          <w:rFonts w:cs="Tahoma"/>
          <w:szCs w:val="22"/>
          <w:lang w:val="el-GR" w:eastAsia="el-GR"/>
        </w:rPr>
        <w:t>Η παρούσα ισχύει μέχρι και την (</w:t>
      </w:r>
      <w:r w:rsidRPr="00EF2032">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EF2032">
        <w:rPr>
          <w:rFonts w:cs="Tahoma"/>
          <w:i/>
          <w:szCs w:val="22"/>
          <w:lang w:val="el-GR" w:eastAsia="el-GR"/>
        </w:rPr>
        <w:t xml:space="preserve"> </w:t>
      </w:r>
      <w:r w:rsidRPr="00EF2032">
        <w:rPr>
          <w:rFonts w:cs="Tahoma"/>
          <w:szCs w:val="22"/>
          <w:lang w:val="el-GR" w:eastAsia="el-GR"/>
        </w:rPr>
        <w:t xml:space="preserve">) …………………………………… </w:t>
      </w:r>
    </w:p>
    <w:p w14:paraId="4A73ED35" w14:textId="77777777" w:rsidR="009B6AAD" w:rsidRPr="00EF2032" w:rsidRDefault="009B6AAD" w:rsidP="009B6AAD">
      <w:pPr>
        <w:rPr>
          <w:rFonts w:cs="Tahoma"/>
          <w:szCs w:val="22"/>
          <w:lang w:val="el-GR" w:eastAsia="el-GR"/>
        </w:rPr>
      </w:pPr>
      <w:r w:rsidRPr="00EF2032">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6B16EBE4" w:rsidR="009B6AAD" w:rsidRPr="00EF2032" w:rsidRDefault="009B6AAD" w:rsidP="009B6AAD">
      <w:pPr>
        <w:rPr>
          <w:rFonts w:cs="Tahoma"/>
          <w:szCs w:val="22"/>
          <w:lang w:val="el-GR" w:eastAsia="el-GR"/>
        </w:rPr>
      </w:pPr>
      <w:r w:rsidRPr="00EF2032">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654" w:name="_Hlk67671899"/>
      <w:r w:rsidRPr="00EF2032">
        <w:rPr>
          <w:rFonts w:cs="Tahoma"/>
          <w:szCs w:val="22"/>
          <w:lang w:val="el-GR" w:eastAsia="el-GR"/>
        </w:rPr>
        <w:t xml:space="preserve">σύμφωνα με την παρ. </w:t>
      </w:r>
      <w:r w:rsidR="00BE15B1" w:rsidRPr="00EF2032">
        <w:rPr>
          <w:rFonts w:cs="Tahoma"/>
          <w:color w:val="000000"/>
          <w:szCs w:val="22"/>
          <w:lang w:val="el-GR"/>
        </w:rPr>
        <w:fldChar w:fldCharType="begin"/>
      </w:r>
      <w:r w:rsidR="00BE15B1" w:rsidRPr="00EF2032">
        <w:rPr>
          <w:rFonts w:cs="Tahoma"/>
          <w:szCs w:val="22"/>
          <w:lang w:val="el-GR"/>
        </w:rPr>
        <w:instrText xml:space="preserve"> REF _Ref496542081 \r \h </w:instrText>
      </w:r>
      <w:r w:rsidR="00EF2032">
        <w:rPr>
          <w:rFonts w:cs="Tahoma"/>
          <w:color w:val="000000"/>
          <w:szCs w:val="22"/>
          <w:lang w:val="el-GR"/>
        </w:rPr>
        <w:instrText xml:space="preserve"> \* MERGEFORMAT </w:instrText>
      </w:r>
      <w:r w:rsidR="00BE15B1" w:rsidRPr="00EF2032">
        <w:rPr>
          <w:rFonts w:cs="Tahoma"/>
          <w:color w:val="000000"/>
          <w:szCs w:val="22"/>
          <w:lang w:val="el-GR"/>
        </w:rPr>
      </w:r>
      <w:r w:rsidR="00BE15B1" w:rsidRPr="00EF2032">
        <w:rPr>
          <w:rFonts w:cs="Tahoma"/>
          <w:color w:val="000000"/>
          <w:szCs w:val="22"/>
          <w:lang w:val="el-GR"/>
        </w:rPr>
        <w:fldChar w:fldCharType="separate"/>
      </w:r>
      <w:r w:rsidR="003C5152">
        <w:rPr>
          <w:rFonts w:cs="Tahoma"/>
          <w:szCs w:val="22"/>
          <w:lang w:val="el-GR"/>
        </w:rPr>
        <w:t>2.2.2</w:t>
      </w:r>
      <w:r w:rsidR="00BE15B1" w:rsidRPr="00EF2032">
        <w:rPr>
          <w:rFonts w:cs="Tahoma"/>
          <w:color w:val="000000"/>
          <w:szCs w:val="22"/>
          <w:lang w:val="el-GR"/>
        </w:rPr>
        <w:fldChar w:fldCharType="end"/>
      </w:r>
      <w:r w:rsidR="00BE15B1" w:rsidRPr="00EF2032">
        <w:rPr>
          <w:rFonts w:cs="Tahoma"/>
          <w:szCs w:val="22"/>
          <w:lang w:val="el-GR"/>
        </w:rPr>
        <w:t xml:space="preserve"> </w:t>
      </w:r>
      <w:r w:rsidR="00BE15B1" w:rsidRPr="00EF2032">
        <w:rPr>
          <w:rFonts w:cs="Tahoma"/>
          <w:szCs w:val="22"/>
          <w:lang w:val="el-GR"/>
        </w:rPr>
        <w:fldChar w:fldCharType="begin"/>
      </w:r>
      <w:r w:rsidR="00BE15B1" w:rsidRPr="00EF2032">
        <w:rPr>
          <w:rFonts w:cs="Tahoma"/>
          <w:szCs w:val="22"/>
          <w:lang w:val="el-GR"/>
        </w:rPr>
        <w:instrText xml:space="preserve"> REF _Ref496542081 \h </w:instrText>
      </w:r>
      <w:r w:rsidR="00EF2032">
        <w:rPr>
          <w:rFonts w:cs="Tahoma"/>
          <w:szCs w:val="22"/>
          <w:lang w:val="el-GR"/>
        </w:rPr>
        <w:instrText xml:space="preserve"> \* MERGEFORMAT </w:instrText>
      </w:r>
      <w:r w:rsidR="00BE15B1" w:rsidRPr="00EF2032">
        <w:rPr>
          <w:rFonts w:cs="Tahoma"/>
          <w:szCs w:val="22"/>
          <w:lang w:val="el-GR"/>
        </w:rPr>
      </w:r>
      <w:r w:rsidR="00BE15B1" w:rsidRPr="00EF2032">
        <w:rPr>
          <w:rFonts w:cs="Tahoma"/>
          <w:szCs w:val="22"/>
          <w:lang w:val="el-GR"/>
        </w:rPr>
        <w:fldChar w:fldCharType="separate"/>
      </w:r>
      <w:r w:rsidR="003C5152" w:rsidRPr="003C5152">
        <w:rPr>
          <w:lang w:val="el-GR"/>
        </w:rPr>
        <w:t xml:space="preserve"> Εγγύηση συμμετοχής</w:t>
      </w:r>
      <w:r w:rsidR="00BE15B1" w:rsidRPr="00EF2032">
        <w:rPr>
          <w:rFonts w:cs="Tahoma"/>
          <w:szCs w:val="22"/>
          <w:lang w:val="el-GR"/>
        </w:rPr>
        <w:fldChar w:fldCharType="end"/>
      </w:r>
      <w:r w:rsidR="00BE15B1" w:rsidRPr="00EF2032">
        <w:rPr>
          <w:rFonts w:cs="Tahoma"/>
          <w:szCs w:val="22"/>
          <w:lang w:val="el-GR"/>
        </w:rPr>
        <w:t xml:space="preserve"> </w:t>
      </w:r>
      <w:r w:rsidR="004A3382" w:rsidRPr="00EF2032">
        <w:rPr>
          <w:rFonts w:cs="Tahoma"/>
          <w:szCs w:val="22"/>
          <w:lang w:val="el-GR" w:eastAsia="el-GR"/>
        </w:rPr>
        <w:t xml:space="preserve"> της παρούσας </w:t>
      </w:r>
      <w:r w:rsidRPr="00EF2032">
        <w:rPr>
          <w:rFonts w:cs="Tahoma"/>
          <w:szCs w:val="22"/>
          <w:lang w:val="el-GR" w:eastAsia="el-GR"/>
        </w:rPr>
        <w:t xml:space="preserve">, </w:t>
      </w:r>
      <w:bookmarkEnd w:id="654"/>
      <w:r w:rsidRPr="00EF2032">
        <w:rPr>
          <w:rFonts w:cs="Tahoma"/>
          <w:szCs w:val="22"/>
          <w:lang w:val="el-GR" w:eastAsia="el-GR"/>
        </w:rPr>
        <w:t xml:space="preserve">με την προϋπόθεση ότι το σχετικό αίτημά σας θα μας υποβληθεί πριν από την ημερομηνία λήξης της. </w:t>
      </w:r>
    </w:p>
    <w:p w14:paraId="6695D4B0" w14:textId="1796C9F4" w:rsidR="009B6AAD" w:rsidRPr="00EF2032" w:rsidRDefault="009B6AAD" w:rsidP="009B6AAD">
      <w:pPr>
        <w:rPr>
          <w:rFonts w:cs="Tahoma"/>
          <w:szCs w:val="22"/>
          <w:lang w:val="el-GR" w:eastAsia="el-GR"/>
        </w:rPr>
      </w:pPr>
    </w:p>
    <w:p w14:paraId="2562EF47" w14:textId="0AE4D085" w:rsidR="009B6AAD" w:rsidRPr="00EF2032" w:rsidRDefault="009B6AAD" w:rsidP="00F82A8D">
      <w:pPr>
        <w:jc w:val="right"/>
        <w:rPr>
          <w:rFonts w:cs="Tahoma"/>
          <w:szCs w:val="22"/>
          <w:lang w:val="el-GR"/>
        </w:rPr>
      </w:pPr>
      <w:r w:rsidRPr="00EF2032">
        <w:rPr>
          <w:rFonts w:cs="Tahoma"/>
          <w:szCs w:val="22"/>
          <w:lang w:eastAsia="el-GR"/>
        </w:rPr>
        <w:t>(Εξουσιοδοτημένη υπογραφή)</w:t>
      </w:r>
    </w:p>
    <w:p w14:paraId="23E95935" w14:textId="6859D5AC" w:rsidR="007A7DCA" w:rsidRPr="00EF2032" w:rsidRDefault="007A7DCA">
      <w:pPr>
        <w:suppressAutoHyphens w:val="0"/>
        <w:spacing w:after="0"/>
        <w:jc w:val="left"/>
        <w:rPr>
          <w:rFonts w:cs="Tahoma"/>
          <w:szCs w:val="22"/>
          <w:lang w:val="el-GR"/>
        </w:rPr>
      </w:pPr>
    </w:p>
    <w:p w14:paraId="4A101A2C" w14:textId="77777777" w:rsidR="007A7DCA" w:rsidRPr="00EF2032" w:rsidRDefault="007A7DCA" w:rsidP="00EC6683">
      <w:pPr>
        <w:pStyle w:val="3"/>
        <w:numPr>
          <w:ilvl w:val="0"/>
          <w:numId w:val="8"/>
        </w:numPr>
      </w:pPr>
      <w:bookmarkStart w:id="655" w:name="_Toc75439497"/>
      <w:bookmarkStart w:id="656" w:name="_Toc80088722"/>
      <w:r w:rsidRPr="00EF2032">
        <w:t>Εγγυητική Επιστολή Καλής Εκτέλεσης</w:t>
      </w:r>
      <w:bookmarkEnd w:id="655"/>
      <w:bookmarkEnd w:id="656"/>
      <w:r w:rsidRPr="00EF2032">
        <w:t xml:space="preserve"> </w:t>
      </w:r>
    </w:p>
    <w:p w14:paraId="66C8F49B" w14:textId="77777777" w:rsidR="009B6AAD" w:rsidRPr="00EF2032" w:rsidRDefault="009B6AAD">
      <w:pPr>
        <w:suppressAutoHyphens w:val="0"/>
        <w:spacing w:after="0"/>
        <w:jc w:val="left"/>
        <w:rPr>
          <w:rFonts w:cs="Tahoma"/>
          <w:szCs w:val="22"/>
          <w:lang w:val="el-GR"/>
        </w:rPr>
      </w:pPr>
    </w:p>
    <w:p w14:paraId="465CCA5B" w14:textId="77777777" w:rsidR="007A7DCA" w:rsidRPr="00EF2032" w:rsidRDefault="007A7DCA" w:rsidP="007A7DCA">
      <w:pPr>
        <w:rPr>
          <w:rFonts w:cs="Tahoma"/>
          <w:szCs w:val="22"/>
          <w:lang w:val="el-GR"/>
        </w:rPr>
      </w:pPr>
      <w:bookmarkStart w:id="657" w:name="_Toc336420407"/>
      <w:r w:rsidRPr="00EF2032">
        <w:rPr>
          <w:rFonts w:cs="Tahoma"/>
          <w:szCs w:val="22"/>
          <w:lang w:val="el-GR"/>
        </w:rPr>
        <w:t>ΕΚΔΟΤΗΣ (Πλήρης επωνυμία).......................................................................</w:t>
      </w:r>
      <w:bookmarkEnd w:id="657"/>
    </w:p>
    <w:p w14:paraId="70CBDC0C" w14:textId="77777777" w:rsidR="007A7DCA" w:rsidRPr="00EF2032" w:rsidRDefault="007A7DCA" w:rsidP="007A7DCA">
      <w:pPr>
        <w:jc w:val="right"/>
        <w:rPr>
          <w:rFonts w:cs="Tahoma"/>
          <w:szCs w:val="22"/>
          <w:lang w:val="el-GR"/>
        </w:rPr>
      </w:pPr>
      <w:r w:rsidRPr="00EF2032">
        <w:rPr>
          <w:rFonts w:cs="Tahoma"/>
          <w:szCs w:val="22"/>
          <w:lang w:val="el-GR"/>
        </w:rPr>
        <w:t>Ημερομηνία έκδοσης...........................</w:t>
      </w:r>
    </w:p>
    <w:p w14:paraId="57C5B424" w14:textId="77777777" w:rsidR="007A7DCA" w:rsidRPr="00EF2032" w:rsidRDefault="007A7DCA" w:rsidP="007A7DCA">
      <w:pPr>
        <w:rPr>
          <w:rFonts w:cs="Tahoma"/>
          <w:szCs w:val="22"/>
          <w:lang w:val="el-GR"/>
        </w:rPr>
      </w:pPr>
      <w:r w:rsidRPr="00EF2032">
        <w:rPr>
          <w:rFonts w:cs="Tahoma"/>
          <w:szCs w:val="22"/>
          <w:lang w:val="el-GR"/>
        </w:rPr>
        <w:t>Προς: Την Κοινωνία της Πληροφορίας ΑΕ</w:t>
      </w:r>
    </w:p>
    <w:p w14:paraId="569CA59D" w14:textId="77777777" w:rsidR="007A7DCA" w:rsidRPr="00EF2032" w:rsidRDefault="007A7DCA" w:rsidP="007A7DCA">
      <w:pPr>
        <w:rPr>
          <w:rFonts w:cs="Tahoma"/>
          <w:szCs w:val="22"/>
          <w:lang w:val="el-GR" w:eastAsia="el-GR"/>
        </w:rPr>
      </w:pPr>
      <w:r w:rsidRPr="00EF2032">
        <w:rPr>
          <w:rFonts w:cs="Tahoma"/>
          <w:color w:val="000000"/>
          <w:szCs w:val="22"/>
          <w:lang w:val="el-GR"/>
        </w:rPr>
        <w:t xml:space="preserve">Χανδρή 3 και Κύπρου, ΤΚ 18346, Μοσχάτο </w:t>
      </w:r>
      <w:r w:rsidRPr="00EF2032">
        <w:rPr>
          <w:rFonts w:cs="Tahoma"/>
          <w:szCs w:val="22"/>
          <w:lang w:val="el-GR" w:eastAsia="el-GR"/>
        </w:rPr>
        <w:t>Αθήνα</w:t>
      </w:r>
    </w:p>
    <w:p w14:paraId="528A5E63" w14:textId="77777777" w:rsidR="007A7DCA" w:rsidRPr="00EF2032" w:rsidRDefault="007A7DCA" w:rsidP="007A7DCA">
      <w:pPr>
        <w:rPr>
          <w:rFonts w:cs="Tahoma"/>
          <w:szCs w:val="22"/>
          <w:lang w:val="el-GR"/>
        </w:rPr>
      </w:pPr>
    </w:p>
    <w:p w14:paraId="2153DA74" w14:textId="77777777" w:rsidR="007A7DCA" w:rsidRPr="00EF2032" w:rsidRDefault="007A7DCA" w:rsidP="007A7DCA">
      <w:pPr>
        <w:rPr>
          <w:rFonts w:cs="Tahoma"/>
          <w:szCs w:val="22"/>
          <w:lang w:val="el-GR"/>
        </w:rPr>
      </w:pPr>
      <w:r w:rsidRPr="00EF2032">
        <w:rPr>
          <w:rFonts w:cs="Tahoma"/>
          <w:szCs w:val="22"/>
          <w:lang w:val="el-GR"/>
        </w:rPr>
        <w:t xml:space="preserve">Εγγύηση μας υπ’ αριθμ. ……………….. ποσού ………………….……. ευρώ </w:t>
      </w:r>
    </w:p>
    <w:p w14:paraId="28F0497E" w14:textId="77777777" w:rsidR="007A7DCA" w:rsidRPr="00EF2032" w:rsidRDefault="007A7DCA" w:rsidP="007A7DCA">
      <w:pPr>
        <w:rPr>
          <w:rFonts w:cs="Tahoma"/>
          <w:szCs w:val="22"/>
          <w:lang w:val="el-GR" w:eastAsia="el-GR"/>
        </w:rPr>
      </w:pPr>
      <w:r w:rsidRPr="00EF2032">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EF2032">
        <w:rPr>
          <w:rFonts w:cs="Tahoma"/>
          <w:szCs w:val="22"/>
          <w:lang w:val="el-GR" w:eastAsia="el-GR"/>
        </w:rPr>
        <w:t xml:space="preserve"> </w:t>
      </w:r>
      <w:r w:rsidRPr="00EF2032">
        <w:rPr>
          <w:rFonts w:cs="Tahoma"/>
          <w:szCs w:val="22"/>
          <w:lang w:val="el-GR" w:eastAsia="el-GR"/>
        </w:rPr>
        <w:t>……………………………………………υπέρ του</w:t>
      </w:r>
    </w:p>
    <w:p w14:paraId="254026D7" w14:textId="77777777" w:rsidR="007A7DCA" w:rsidRPr="00EF2032" w:rsidRDefault="007A7DCA" w:rsidP="007A7DCA">
      <w:pPr>
        <w:rPr>
          <w:rFonts w:cs="Tahoma"/>
          <w:szCs w:val="22"/>
          <w:lang w:val="el-GR" w:eastAsia="el-GR"/>
        </w:rPr>
      </w:pPr>
      <w:r w:rsidRPr="00EF2032">
        <w:rPr>
          <w:rFonts w:cs="Tahoma"/>
          <w:i/>
          <w:color w:val="FF0000"/>
          <w:szCs w:val="22"/>
          <w:u w:val="single"/>
          <w:lang w:val="el-GR" w:eastAsia="el-GR"/>
        </w:rPr>
        <w:t>{σε περίπτωση φυσικού προσώπου}:</w:t>
      </w:r>
      <w:r w:rsidRPr="00EF2032">
        <w:rPr>
          <w:rFonts w:cs="Tahoma"/>
          <w:bCs/>
          <w:szCs w:val="22"/>
          <w:lang w:val="el-GR"/>
        </w:rPr>
        <w:t xml:space="preserve"> </w:t>
      </w:r>
      <w:r w:rsidRPr="00EF2032">
        <w:rPr>
          <w:rFonts w:eastAsia="Calibri" w:cs="Tahoma"/>
          <w:bCs/>
          <w:szCs w:val="22"/>
          <w:lang w:val="el-GR"/>
        </w:rPr>
        <w:t>(</w:t>
      </w:r>
      <w:r w:rsidRPr="00EF2032">
        <w:rPr>
          <w:rFonts w:cs="Tahoma"/>
          <w:szCs w:val="22"/>
          <w:lang w:val="el-GR" w:eastAsia="el-GR"/>
        </w:rPr>
        <w:t>ονοματεπώνυμο, πατρώνυμο) ..............................,</w:t>
      </w:r>
      <w:r w:rsidR="00E1337D" w:rsidRPr="00EF2032">
        <w:rPr>
          <w:rFonts w:cs="Tahoma"/>
          <w:szCs w:val="22"/>
          <w:lang w:val="el-GR" w:eastAsia="el-GR"/>
        </w:rPr>
        <w:t xml:space="preserve"> </w:t>
      </w:r>
      <w:r w:rsidRPr="00EF2032">
        <w:rPr>
          <w:rFonts w:cs="Tahoma"/>
          <w:szCs w:val="22"/>
          <w:lang w:val="el-GR" w:eastAsia="el-GR"/>
        </w:rPr>
        <w:t>ΑΦΜ: ................ οδός............................. αριθμός.................ΤΚ………………</w:t>
      </w:r>
    </w:p>
    <w:p w14:paraId="291EC532" w14:textId="77777777" w:rsidR="007A7DCA" w:rsidRPr="00EF2032" w:rsidRDefault="007A7DCA" w:rsidP="007A7DCA">
      <w:pPr>
        <w:rPr>
          <w:rFonts w:cs="Tahoma"/>
          <w:szCs w:val="22"/>
          <w:lang w:val="el-GR" w:eastAsia="el-GR"/>
        </w:rPr>
      </w:pPr>
      <w:r w:rsidRPr="00EF2032">
        <w:rPr>
          <w:rFonts w:cs="Tahoma"/>
          <w:szCs w:val="22"/>
          <w:lang w:val="el-GR" w:eastAsia="el-GR"/>
        </w:rPr>
        <w:t>{</w:t>
      </w:r>
      <w:r w:rsidRPr="00EF2032">
        <w:rPr>
          <w:rFonts w:cs="Tahoma"/>
          <w:i/>
          <w:color w:val="FF0000"/>
          <w:szCs w:val="22"/>
          <w:u w:val="single"/>
          <w:lang w:val="el-GR" w:eastAsia="el-GR"/>
        </w:rPr>
        <w:t>Σε περίπτωση μεμονωμένης εταιρίας:</w:t>
      </w:r>
      <w:r w:rsidRPr="00EF2032">
        <w:rPr>
          <w:rFonts w:cs="Tahoma"/>
          <w:szCs w:val="22"/>
          <w:lang w:val="el-GR" w:eastAsia="el-GR"/>
        </w:rPr>
        <w:t xml:space="preserve"> της Εταιρίας ………. ΑΦΜ: ...... οδός …………. αριθμός … ΤΚ ………..,}</w:t>
      </w:r>
    </w:p>
    <w:p w14:paraId="1C7FE6C2" w14:textId="77777777" w:rsidR="007A7DCA" w:rsidRPr="00EF2032" w:rsidRDefault="007A7DCA" w:rsidP="007A7DCA">
      <w:pPr>
        <w:rPr>
          <w:rFonts w:cs="Tahoma"/>
          <w:szCs w:val="22"/>
          <w:lang w:val="el-GR" w:eastAsia="el-GR"/>
        </w:rPr>
      </w:pPr>
      <w:r w:rsidRPr="00EF2032">
        <w:rPr>
          <w:rFonts w:cs="Tahoma"/>
          <w:szCs w:val="22"/>
          <w:lang w:val="el-GR" w:eastAsia="el-GR"/>
        </w:rPr>
        <w:t>{</w:t>
      </w:r>
      <w:r w:rsidRPr="00EF2032">
        <w:rPr>
          <w:rFonts w:cs="Tahoma"/>
          <w:i/>
          <w:color w:val="FF0000"/>
          <w:szCs w:val="22"/>
          <w:u w:val="single"/>
          <w:lang w:val="el-GR" w:eastAsia="el-GR"/>
        </w:rPr>
        <w:t>ή σε περίπτωση Ένωσης ή Κοινοπραξίας:</w:t>
      </w:r>
      <w:r w:rsidRPr="00EF2032">
        <w:rPr>
          <w:rFonts w:cs="Tahoma"/>
          <w:szCs w:val="22"/>
          <w:lang w:val="el-GR" w:eastAsia="el-GR"/>
        </w:rPr>
        <w:t xml:space="preserve"> των Εταιριών </w:t>
      </w:r>
    </w:p>
    <w:p w14:paraId="71C460EA" w14:textId="77777777" w:rsidR="007A7DCA" w:rsidRPr="00EF2032" w:rsidRDefault="007A7DCA" w:rsidP="007A7DCA">
      <w:pPr>
        <w:rPr>
          <w:rFonts w:cs="Tahoma"/>
          <w:szCs w:val="22"/>
          <w:lang w:val="el-GR" w:eastAsia="el-GR"/>
        </w:rPr>
      </w:pPr>
      <w:r w:rsidRPr="00EF2032">
        <w:rPr>
          <w:rFonts w:cs="Tahoma"/>
          <w:szCs w:val="22"/>
          <w:lang w:val="el-GR" w:eastAsia="el-GR"/>
        </w:rPr>
        <w:t>α) (πλήρη επωνυμία) …… ΑΦΜ…….….... οδός............................. αριθμός.................ΤΚ………………</w:t>
      </w:r>
    </w:p>
    <w:p w14:paraId="15C6D2F1" w14:textId="77777777" w:rsidR="007A7DCA" w:rsidRPr="00EF2032" w:rsidRDefault="007A7DCA" w:rsidP="007A7DCA">
      <w:pPr>
        <w:rPr>
          <w:rFonts w:cs="Tahoma"/>
          <w:szCs w:val="22"/>
          <w:lang w:val="el-GR" w:eastAsia="el-GR"/>
        </w:rPr>
      </w:pPr>
      <w:r w:rsidRPr="00EF2032">
        <w:rPr>
          <w:rFonts w:cs="Tahoma"/>
          <w:szCs w:val="22"/>
          <w:lang w:val="el-GR" w:eastAsia="el-GR"/>
        </w:rPr>
        <w:t>β) (πλήρη επωνυμία) …… ΑΦΜ…….…....</w:t>
      </w:r>
      <w:r w:rsidR="00E1337D" w:rsidRPr="00EF2032">
        <w:rPr>
          <w:rFonts w:cs="Tahoma"/>
          <w:szCs w:val="22"/>
          <w:lang w:val="el-GR" w:eastAsia="el-GR"/>
        </w:rPr>
        <w:t xml:space="preserve"> </w:t>
      </w:r>
      <w:r w:rsidRPr="00EF2032">
        <w:rPr>
          <w:rFonts w:cs="Tahoma"/>
          <w:szCs w:val="22"/>
          <w:lang w:val="el-GR" w:eastAsia="el-GR"/>
        </w:rPr>
        <w:t>οδός............................. αριθμός.................ΤΚ………………</w:t>
      </w:r>
    </w:p>
    <w:p w14:paraId="07972A9E" w14:textId="77777777" w:rsidR="007A7DCA" w:rsidRPr="00EF2032" w:rsidRDefault="007A7DCA" w:rsidP="007A7DCA">
      <w:pPr>
        <w:rPr>
          <w:rFonts w:cs="Tahoma"/>
          <w:szCs w:val="22"/>
          <w:lang w:val="el-GR" w:eastAsia="el-GR"/>
        </w:rPr>
      </w:pPr>
      <w:r w:rsidRPr="00EF2032">
        <w:rPr>
          <w:rFonts w:cs="Tahoma"/>
          <w:szCs w:val="22"/>
          <w:lang w:val="el-GR" w:eastAsia="el-GR"/>
        </w:rPr>
        <w:t>γ) (πλήρη επωνυμία) …… ΑΦΜ…….…....</w:t>
      </w:r>
      <w:r w:rsidR="00E1337D" w:rsidRPr="00EF2032">
        <w:rPr>
          <w:rFonts w:cs="Tahoma"/>
          <w:szCs w:val="22"/>
          <w:lang w:val="el-GR" w:eastAsia="el-GR"/>
        </w:rPr>
        <w:t xml:space="preserve"> </w:t>
      </w:r>
      <w:r w:rsidRPr="00EF2032">
        <w:rPr>
          <w:rFonts w:cs="Tahoma"/>
          <w:szCs w:val="22"/>
          <w:lang w:val="el-GR" w:eastAsia="el-GR"/>
        </w:rPr>
        <w:t>οδός............................. αριθμός.................ΤΚ………………</w:t>
      </w:r>
    </w:p>
    <w:p w14:paraId="4D4A9251" w14:textId="77777777" w:rsidR="007A7DCA" w:rsidRPr="00EF2032" w:rsidRDefault="007A7DCA" w:rsidP="007A7DCA">
      <w:pPr>
        <w:rPr>
          <w:rFonts w:cs="Tahoma"/>
          <w:szCs w:val="22"/>
          <w:lang w:val="el-GR"/>
        </w:rPr>
      </w:pPr>
      <w:r w:rsidRPr="00EF2032">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0DBF9A1" w14:textId="77777777" w:rsidR="007A7DCA" w:rsidRPr="00EF2032" w:rsidRDefault="007A7DCA" w:rsidP="007A7DCA">
      <w:pPr>
        <w:rPr>
          <w:rFonts w:cs="Tahoma"/>
          <w:szCs w:val="22"/>
          <w:lang w:val="el-GR"/>
        </w:rPr>
      </w:pPr>
      <w:r w:rsidRPr="00EF2032">
        <w:rPr>
          <w:rFonts w:cs="Tahoma"/>
          <w:szCs w:val="22"/>
          <w:lang w:val="el-GR"/>
        </w:rPr>
        <w:t>για την καλή εκτέλεση της υπ αριθ ..... σύμβασης “(τίτλος σύμβασης)”, σύμφωνα με την (αριθμό/ημερομηνία) ........................ Διακήρυξη</w:t>
      </w:r>
      <w:r w:rsidR="003153CD" w:rsidRPr="00EF2032">
        <w:rPr>
          <w:rFonts w:cs="Tahoma"/>
          <w:szCs w:val="22"/>
          <w:lang w:val="el-GR"/>
        </w:rPr>
        <w:t>ς</w:t>
      </w:r>
      <w:r w:rsidRPr="00EF2032">
        <w:rPr>
          <w:rFonts w:cs="Tahoma"/>
          <w:szCs w:val="22"/>
          <w:lang w:val="el-GR"/>
        </w:rPr>
        <w:t>.</w:t>
      </w:r>
    </w:p>
    <w:p w14:paraId="520464E9" w14:textId="77777777" w:rsidR="007A7DCA" w:rsidRPr="00EF2032" w:rsidRDefault="007A7DCA" w:rsidP="007A7DCA">
      <w:pPr>
        <w:rPr>
          <w:rFonts w:cs="Tahoma"/>
          <w:szCs w:val="22"/>
          <w:lang w:val="el-GR"/>
        </w:rPr>
      </w:pPr>
      <w:r w:rsidRPr="00EF2032">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EF2032">
        <w:rPr>
          <w:rFonts w:cs="Tahoma"/>
          <w:szCs w:val="22"/>
          <w:lang w:val="el-GR"/>
        </w:rPr>
        <w:t xml:space="preserve"> </w:t>
      </w:r>
      <w:r w:rsidRPr="00EF2032">
        <w:rPr>
          <w:rFonts w:cs="Tahoma"/>
          <w:szCs w:val="22"/>
          <w:lang w:val="el-GR"/>
        </w:rPr>
        <w:t>(5) ημέρες από την απλή έγγραφη ειδοποίησή σας.</w:t>
      </w:r>
    </w:p>
    <w:p w14:paraId="0DA02D2B" w14:textId="31A85D96" w:rsidR="007A7DCA" w:rsidRPr="00EF2032" w:rsidRDefault="007A7DCA" w:rsidP="007A7DCA">
      <w:pPr>
        <w:rPr>
          <w:rFonts w:cs="Tahoma"/>
          <w:szCs w:val="22"/>
          <w:lang w:val="el-GR"/>
        </w:rPr>
      </w:pPr>
      <w:r w:rsidRPr="00EF2032">
        <w:rPr>
          <w:rFonts w:cs="Tahoma"/>
          <w:szCs w:val="22"/>
          <w:lang w:val="el-GR"/>
        </w:rPr>
        <w:t xml:space="preserve">Η παρούσα ισχύει μέχρι και την ............... </w:t>
      </w:r>
      <w:bookmarkStart w:id="658" w:name="_Hlk67671769"/>
      <w:r w:rsidRPr="00EF2032">
        <w:rPr>
          <w:rFonts w:cs="Tahoma"/>
          <w:szCs w:val="22"/>
          <w:lang w:val="el-GR"/>
        </w:rPr>
        <w:t>(</w:t>
      </w:r>
      <w:r w:rsidR="00CA6082" w:rsidRPr="00EF2032">
        <w:rPr>
          <w:rFonts w:cs="Tahoma"/>
          <w:b/>
          <w:color w:val="000000" w:themeColor="text1"/>
          <w:szCs w:val="22"/>
          <w:lang w:val="el-GR"/>
        </w:rPr>
        <w:t>διάρκεια ισχύος σύμφωνα με την παρ.</w:t>
      </w:r>
      <w:r w:rsidR="00BE15B1" w:rsidRPr="00EF2032">
        <w:rPr>
          <w:rFonts w:cs="Tahoma"/>
          <w:b/>
          <w:color w:val="000000" w:themeColor="text1"/>
          <w:szCs w:val="22"/>
          <w:lang w:val="el-GR"/>
        </w:rPr>
        <w:t xml:space="preserve"> </w:t>
      </w:r>
      <w:r w:rsidR="00BE15B1" w:rsidRPr="00EF2032">
        <w:rPr>
          <w:rFonts w:cs="Tahoma"/>
          <w:b/>
          <w:bCs/>
          <w:color w:val="0000FF"/>
          <w:szCs w:val="22"/>
          <w:lang w:val="el-GR"/>
        </w:rPr>
        <w:fldChar w:fldCharType="begin"/>
      </w:r>
      <w:r w:rsidR="00BE15B1" w:rsidRPr="00EF2032">
        <w:rPr>
          <w:rFonts w:cs="Tahoma"/>
          <w:b/>
          <w:bCs/>
          <w:color w:val="0000FF"/>
          <w:szCs w:val="22"/>
          <w:lang w:val="el-GR"/>
        </w:rPr>
        <w:instrText xml:space="preserve"> REF _Ref496542746 \r \h  \* MERGEFORMAT </w:instrText>
      </w:r>
      <w:r w:rsidR="00BE15B1" w:rsidRPr="00EF2032">
        <w:rPr>
          <w:rFonts w:cs="Tahoma"/>
          <w:b/>
          <w:bCs/>
          <w:color w:val="0000FF"/>
          <w:szCs w:val="22"/>
          <w:lang w:val="el-GR"/>
        </w:rPr>
      </w:r>
      <w:r w:rsidR="00BE15B1" w:rsidRPr="00EF2032">
        <w:rPr>
          <w:rFonts w:cs="Tahoma"/>
          <w:b/>
          <w:bCs/>
          <w:color w:val="0000FF"/>
          <w:szCs w:val="22"/>
          <w:lang w:val="el-GR"/>
        </w:rPr>
        <w:fldChar w:fldCharType="separate"/>
      </w:r>
      <w:r w:rsidR="003C5152">
        <w:rPr>
          <w:rFonts w:cs="Tahoma"/>
          <w:b/>
          <w:bCs/>
          <w:color w:val="0000FF"/>
          <w:szCs w:val="22"/>
          <w:lang w:val="el-GR"/>
        </w:rPr>
        <w:t>4.1</w:t>
      </w:r>
      <w:r w:rsidR="00BE15B1" w:rsidRPr="00EF2032">
        <w:rPr>
          <w:rFonts w:cs="Tahoma"/>
          <w:b/>
          <w:bCs/>
          <w:color w:val="0000FF"/>
          <w:szCs w:val="22"/>
          <w:lang w:val="el-GR"/>
        </w:rPr>
        <w:fldChar w:fldCharType="end"/>
      </w:r>
      <w:r w:rsidR="00BE15B1" w:rsidRPr="00EF2032">
        <w:rPr>
          <w:rFonts w:cs="Tahoma"/>
          <w:b/>
          <w:bCs/>
          <w:color w:val="0000FF"/>
          <w:szCs w:val="22"/>
          <w:lang w:val="el-GR"/>
        </w:rPr>
        <w:t xml:space="preserve"> </w:t>
      </w:r>
      <w:r w:rsidR="00BE15B1" w:rsidRPr="00EF2032">
        <w:rPr>
          <w:rFonts w:cs="Tahoma"/>
          <w:b/>
          <w:bCs/>
          <w:color w:val="0000FF"/>
          <w:szCs w:val="22"/>
          <w:lang w:val="el-GR"/>
        </w:rPr>
        <w:fldChar w:fldCharType="begin"/>
      </w:r>
      <w:r w:rsidR="00BE15B1" w:rsidRPr="00EF2032">
        <w:rPr>
          <w:rFonts w:cs="Tahoma"/>
          <w:b/>
          <w:bCs/>
          <w:color w:val="0000FF"/>
          <w:szCs w:val="22"/>
          <w:lang w:val="el-GR"/>
        </w:rPr>
        <w:instrText xml:space="preserve"> REF _Ref496542746 \h  \* MERGEFORMAT </w:instrText>
      </w:r>
      <w:r w:rsidR="00BE15B1" w:rsidRPr="00EF2032">
        <w:rPr>
          <w:rFonts w:cs="Tahoma"/>
          <w:b/>
          <w:bCs/>
          <w:color w:val="0000FF"/>
          <w:szCs w:val="22"/>
          <w:lang w:val="el-GR"/>
        </w:rPr>
      </w:r>
      <w:r w:rsidR="00BE15B1" w:rsidRPr="00EF2032">
        <w:rPr>
          <w:rFonts w:cs="Tahoma"/>
          <w:b/>
          <w:bCs/>
          <w:color w:val="0000FF"/>
          <w:szCs w:val="22"/>
          <w:lang w:val="el-GR"/>
        </w:rPr>
        <w:fldChar w:fldCharType="separate"/>
      </w:r>
      <w:r w:rsidR="003C5152" w:rsidRPr="003C5152">
        <w:rPr>
          <w:rFonts w:cs="Tahoma"/>
          <w:b/>
          <w:bCs/>
          <w:color w:val="0000FF"/>
          <w:lang w:val="el-GR"/>
        </w:rPr>
        <w:t>Εγγυήσεις (καλής εκτέλεσης, προκαταβολής, καλής λειτουργίας)</w:t>
      </w:r>
      <w:r w:rsidR="00BE15B1" w:rsidRPr="00EF2032">
        <w:rPr>
          <w:rFonts w:cs="Tahoma"/>
          <w:b/>
          <w:bCs/>
          <w:color w:val="0000FF"/>
          <w:szCs w:val="22"/>
          <w:lang w:val="el-GR"/>
        </w:rPr>
        <w:fldChar w:fldCharType="end"/>
      </w:r>
      <w:r w:rsidR="00BE15B1" w:rsidRPr="00EF2032">
        <w:rPr>
          <w:rFonts w:cs="Tahoma"/>
          <w:b/>
          <w:color w:val="000000" w:themeColor="text1"/>
          <w:szCs w:val="22"/>
          <w:lang w:val="el-GR"/>
        </w:rPr>
        <w:t xml:space="preserve"> </w:t>
      </w:r>
      <w:r w:rsidR="00061ADD" w:rsidRPr="00EF2032">
        <w:rPr>
          <w:rFonts w:cs="Tahoma"/>
          <w:szCs w:val="22"/>
          <w:lang w:val="el-GR"/>
        </w:rPr>
        <w:t xml:space="preserve"> </w:t>
      </w:r>
      <w:r w:rsidR="00CA6082" w:rsidRPr="00EF2032">
        <w:rPr>
          <w:rFonts w:cs="Tahoma"/>
          <w:b/>
          <w:color w:val="000000" w:themeColor="text1"/>
          <w:szCs w:val="22"/>
          <w:lang w:val="el-GR"/>
        </w:rPr>
        <w:t>της παρούσας</w:t>
      </w:r>
      <w:r w:rsidRPr="00EF2032">
        <w:rPr>
          <w:rFonts w:cs="Tahoma"/>
          <w:szCs w:val="22"/>
          <w:lang w:val="el-GR"/>
        </w:rPr>
        <w:t>)</w:t>
      </w:r>
    </w:p>
    <w:bookmarkEnd w:id="658"/>
    <w:p w14:paraId="54F17B06" w14:textId="77777777" w:rsidR="007A7DCA" w:rsidRPr="00EF2032" w:rsidRDefault="007A7DCA" w:rsidP="007A7DCA">
      <w:pPr>
        <w:rPr>
          <w:rFonts w:cs="Tahoma"/>
          <w:szCs w:val="22"/>
          <w:lang w:val="el-GR"/>
        </w:rPr>
      </w:pPr>
      <w:r w:rsidRPr="00EF2032">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39E90DFC" w14:textId="77777777" w:rsidR="007A7DCA" w:rsidRPr="00EF2032" w:rsidRDefault="007A7DCA" w:rsidP="007A7DCA">
      <w:pPr>
        <w:jc w:val="right"/>
        <w:rPr>
          <w:rFonts w:cs="Tahoma"/>
          <w:szCs w:val="22"/>
          <w:lang w:val="el-GR"/>
        </w:rPr>
      </w:pPr>
    </w:p>
    <w:p w14:paraId="3CCA61C7" w14:textId="77777777" w:rsidR="007A7DCA" w:rsidRPr="00EF2032" w:rsidRDefault="007A7DCA" w:rsidP="007A7DCA">
      <w:pPr>
        <w:jc w:val="right"/>
        <w:rPr>
          <w:rFonts w:cs="Tahoma"/>
          <w:szCs w:val="22"/>
        </w:rPr>
      </w:pPr>
      <w:r w:rsidRPr="00EF2032">
        <w:rPr>
          <w:rFonts w:cs="Tahoma"/>
          <w:szCs w:val="22"/>
          <w:lang w:eastAsia="el-GR"/>
        </w:rPr>
        <w:t>(Εξουσιοδοτημένη υπογραφή)</w:t>
      </w:r>
    </w:p>
    <w:p w14:paraId="3B15D1FB" w14:textId="77777777" w:rsidR="00DA2A67" w:rsidRPr="00EF2032" w:rsidRDefault="00DA2A67">
      <w:pPr>
        <w:suppressAutoHyphens w:val="0"/>
        <w:spacing w:after="0"/>
        <w:jc w:val="left"/>
        <w:rPr>
          <w:rFonts w:cs="Tahoma"/>
          <w:b/>
          <w:bCs/>
          <w:szCs w:val="22"/>
          <w:lang w:val="el-GR"/>
        </w:rPr>
      </w:pPr>
      <w:r w:rsidRPr="00EF2032">
        <w:rPr>
          <w:rFonts w:cs="Tahoma"/>
          <w:szCs w:val="22"/>
          <w:lang w:val="el-GR"/>
        </w:rPr>
        <w:br w:type="page"/>
      </w:r>
    </w:p>
    <w:p w14:paraId="4F2556FC" w14:textId="77777777" w:rsidR="007A7DCA" w:rsidRPr="00EF2032" w:rsidRDefault="00DA2A67" w:rsidP="00EC6683">
      <w:pPr>
        <w:pStyle w:val="3"/>
        <w:numPr>
          <w:ilvl w:val="0"/>
          <w:numId w:val="8"/>
        </w:numPr>
        <w:rPr>
          <w:lang w:eastAsia="el-GR"/>
        </w:rPr>
      </w:pPr>
      <w:bookmarkStart w:id="659" w:name="_Toc75439498"/>
      <w:bookmarkStart w:id="660" w:name="_Toc80088723"/>
      <w:r w:rsidRPr="00EF2032">
        <w:rPr>
          <w:lang w:eastAsia="el-GR"/>
        </w:rPr>
        <w:t>Εγγυητική Επιστολή Προκαταβολής</w:t>
      </w:r>
      <w:bookmarkEnd w:id="659"/>
      <w:bookmarkEnd w:id="660"/>
      <w:r w:rsidRPr="00EF2032">
        <w:rPr>
          <w:lang w:eastAsia="el-GR"/>
        </w:rPr>
        <w:t xml:space="preserve"> </w:t>
      </w:r>
    </w:p>
    <w:p w14:paraId="6686E25A" w14:textId="77777777" w:rsidR="009B6AAD" w:rsidRPr="00EF2032" w:rsidRDefault="009B6AAD">
      <w:pPr>
        <w:suppressAutoHyphens w:val="0"/>
        <w:spacing w:after="0"/>
        <w:jc w:val="left"/>
        <w:rPr>
          <w:rFonts w:cs="Tahoma"/>
          <w:szCs w:val="22"/>
          <w:lang w:val="el-GR"/>
        </w:rPr>
      </w:pPr>
      <w:bookmarkStart w:id="661" w:name="_Hlk67672044"/>
    </w:p>
    <w:p w14:paraId="5FA68A9C" w14:textId="77777777" w:rsidR="007E000B" w:rsidRPr="00EF2032" w:rsidRDefault="007E000B" w:rsidP="007E000B">
      <w:pPr>
        <w:spacing w:line="276" w:lineRule="auto"/>
        <w:rPr>
          <w:rFonts w:cs="Tahoma"/>
          <w:szCs w:val="22"/>
          <w:lang w:val="el-GR"/>
        </w:rPr>
      </w:pPr>
      <w:bookmarkStart w:id="662" w:name="_Hlk494197599"/>
      <w:r w:rsidRPr="00EF2032">
        <w:rPr>
          <w:rFonts w:cs="Tahoma"/>
          <w:szCs w:val="22"/>
          <w:lang w:val="el-GR"/>
        </w:rPr>
        <w:t>ΕΚΔΟΤΗΣ: .......................................................................</w:t>
      </w:r>
    </w:p>
    <w:p w14:paraId="13205C70" w14:textId="77777777" w:rsidR="007E000B" w:rsidRPr="00EF2032" w:rsidRDefault="007E000B" w:rsidP="007E000B">
      <w:pPr>
        <w:spacing w:line="276" w:lineRule="auto"/>
        <w:jc w:val="right"/>
        <w:rPr>
          <w:rFonts w:cs="Tahoma"/>
          <w:szCs w:val="22"/>
          <w:lang w:val="el-GR"/>
        </w:rPr>
      </w:pPr>
      <w:r w:rsidRPr="00EF2032">
        <w:rPr>
          <w:rFonts w:cs="Tahoma"/>
          <w:szCs w:val="22"/>
          <w:lang w:val="el-GR"/>
        </w:rPr>
        <w:t>Ημερομηνία έκδοσης: ...........................</w:t>
      </w:r>
    </w:p>
    <w:p w14:paraId="5B86FF64" w14:textId="77777777" w:rsidR="007E000B" w:rsidRPr="00EF2032" w:rsidRDefault="007E000B" w:rsidP="007E000B">
      <w:pPr>
        <w:spacing w:line="276" w:lineRule="auto"/>
        <w:rPr>
          <w:rFonts w:cs="Tahoma"/>
          <w:szCs w:val="22"/>
          <w:lang w:val="el-GR"/>
        </w:rPr>
      </w:pPr>
      <w:r w:rsidRPr="00EF2032">
        <w:rPr>
          <w:rFonts w:cs="Tahoma"/>
          <w:szCs w:val="22"/>
          <w:lang w:val="el-GR"/>
        </w:rPr>
        <w:t xml:space="preserve">Προς: </w:t>
      </w:r>
    </w:p>
    <w:p w14:paraId="65007CD6" w14:textId="43B28837" w:rsidR="007E000B" w:rsidRPr="00EF2032" w:rsidRDefault="007E000B" w:rsidP="007E000B">
      <w:pPr>
        <w:spacing w:line="276" w:lineRule="auto"/>
        <w:rPr>
          <w:rFonts w:cs="Tahoma"/>
          <w:szCs w:val="22"/>
          <w:lang w:val="el-GR" w:eastAsia="el-GR"/>
        </w:rPr>
      </w:pPr>
      <w:r w:rsidRPr="00EF2032">
        <w:rPr>
          <w:rFonts w:cs="Tahoma"/>
          <w:szCs w:val="22"/>
          <w:lang w:val="el-GR" w:eastAsia="el-GR"/>
        </w:rPr>
        <w:t xml:space="preserve">Κοινωνία της Πληροφορίας </w:t>
      </w:r>
      <w:r w:rsidR="0000119E">
        <w:rPr>
          <w:rFonts w:cs="Tahoma"/>
          <w:szCs w:val="22"/>
          <w:lang w:val="el-GR" w:eastAsia="el-GR"/>
        </w:rPr>
        <w:t>Μ.</w:t>
      </w:r>
      <w:r w:rsidRPr="00EF2032">
        <w:rPr>
          <w:rFonts w:cs="Tahoma"/>
          <w:szCs w:val="22"/>
          <w:lang w:val="el-GR" w:eastAsia="el-GR"/>
        </w:rPr>
        <w:t>Α.Ε.</w:t>
      </w:r>
    </w:p>
    <w:p w14:paraId="5EC211F4" w14:textId="77777777" w:rsidR="007E000B" w:rsidRPr="00EF2032" w:rsidRDefault="007E000B" w:rsidP="007E000B">
      <w:pPr>
        <w:spacing w:line="276" w:lineRule="auto"/>
        <w:rPr>
          <w:rFonts w:cs="Tahoma"/>
          <w:szCs w:val="22"/>
          <w:lang w:val="el-GR" w:eastAsia="el-GR"/>
        </w:rPr>
      </w:pPr>
      <w:r w:rsidRPr="00EF2032">
        <w:rPr>
          <w:rFonts w:cs="Tahoma"/>
          <w:szCs w:val="22"/>
          <w:lang w:val="el-GR" w:eastAsia="el-GR"/>
        </w:rPr>
        <w:t xml:space="preserve"> Χανδρή 3, ΤΚ 18346 Μοσχάτο Αθήνα</w:t>
      </w:r>
    </w:p>
    <w:p w14:paraId="5637B347" w14:textId="77777777" w:rsidR="007E000B" w:rsidRPr="00EF2032" w:rsidRDefault="007E000B" w:rsidP="007E000B">
      <w:pPr>
        <w:spacing w:line="276" w:lineRule="auto"/>
        <w:rPr>
          <w:rFonts w:cs="Tahoma"/>
          <w:szCs w:val="22"/>
          <w:lang w:val="el-GR" w:eastAsia="el-GR"/>
        </w:rPr>
      </w:pPr>
      <w:r w:rsidRPr="00EF2032">
        <w:rPr>
          <w:rFonts w:cs="Tahoma"/>
          <w:szCs w:val="22"/>
          <w:lang w:val="el-GR" w:eastAsia="el-GR"/>
        </w:rPr>
        <w:t>ΑΦΜ:</w:t>
      </w:r>
      <w:r w:rsidR="00E1337D" w:rsidRPr="00EF2032">
        <w:rPr>
          <w:rFonts w:cs="Tahoma"/>
          <w:szCs w:val="22"/>
          <w:lang w:val="el-GR" w:eastAsia="el-GR"/>
        </w:rPr>
        <w:t xml:space="preserve"> </w:t>
      </w:r>
      <w:r w:rsidRPr="00EF2032">
        <w:rPr>
          <w:rFonts w:cs="Tahoma"/>
          <w:szCs w:val="22"/>
          <w:lang w:val="el-GR" w:eastAsia="el-GR"/>
        </w:rPr>
        <w:t>999983307</w:t>
      </w:r>
    </w:p>
    <w:p w14:paraId="31E58B60" w14:textId="77777777" w:rsidR="007E000B" w:rsidRPr="00EF2032" w:rsidRDefault="007E000B" w:rsidP="007E000B">
      <w:pPr>
        <w:rPr>
          <w:rFonts w:cs="Tahoma"/>
          <w:szCs w:val="22"/>
          <w:lang w:val="el-GR"/>
        </w:rPr>
      </w:pPr>
      <w:r w:rsidRPr="00EF2032">
        <w:rPr>
          <w:rFonts w:cs="Tahoma"/>
          <w:szCs w:val="22"/>
          <w:lang w:val="el-GR"/>
        </w:rPr>
        <w:t xml:space="preserve">Εγγύηση μας υπ’ αριθμ. ……………….. ποσού ………………….……. ευρώ </w:t>
      </w:r>
    </w:p>
    <w:p w14:paraId="4E20C0E2" w14:textId="77777777" w:rsidR="007E000B" w:rsidRPr="00EF2032" w:rsidRDefault="007E000B" w:rsidP="007E000B">
      <w:pPr>
        <w:rPr>
          <w:rFonts w:cs="Tahoma"/>
          <w:szCs w:val="22"/>
          <w:lang w:val="el-GR" w:eastAsia="el-GR"/>
        </w:rPr>
      </w:pPr>
      <w:r w:rsidRPr="00EF2032">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EF2032">
        <w:rPr>
          <w:rFonts w:cs="Tahoma"/>
          <w:szCs w:val="22"/>
          <w:lang w:val="el-GR" w:eastAsia="el-GR"/>
        </w:rPr>
        <w:t xml:space="preserve"> </w:t>
      </w:r>
      <w:r w:rsidRPr="00EF2032">
        <w:rPr>
          <w:rFonts w:cs="Tahoma"/>
          <w:szCs w:val="22"/>
          <w:lang w:val="el-GR" w:eastAsia="el-GR"/>
        </w:rPr>
        <w:t>……………………………………………υπέρ του</w:t>
      </w:r>
    </w:p>
    <w:p w14:paraId="5994843A" w14:textId="77777777" w:rsidR="007E000B" w:rsidRPr="00EF2032" w:rsidRDefault="007E000B" w:rsidP="007E000B">
      <w:pPr>
        <w:rPr>
          <w:rFonts w:cs="Tahoma"/>
          <w:szCs w:val="22"/>
          <w:lang w:val="el-GR" w:eastAsia="el-GR"/>
        </w:rPr>
      </w:pPr>
      <w:r w:rsidRPr="00EF2032">
        <w:rPr>
          <w:rFonts w:cs="Tahoma"/>
          <w:i/>
          <w:color w:val="FF0000"/>
          <w:szCs w:val="22"/>
          <w:u w:val="single"/>
          <w:lang w:val="el-GR" w:eastAsia="el-GR"/>
        </w:rPr>
        <w:t>{σε περίπτωση φυσικού προσώπου}:</w:t>
      </w:r>
      <w:r w:rsidRPr="00EF2032">
        <w:rPr>
          <w:rFonts w:cs="Tahoma"/>
          <w:bCs/>
          <w:szCs w:val="22"/>
          <w:lang w:val="el-GR"/>
        </w:rPr>
        <w:t xml:space="preserve"> </w:t>
      </w:r>
      <w:r w:rsidRPr="00EF2032">
        <w:rPr>
          <w:rFonts w:eastAsia="Calibri" w:cs="Tahoma"/>
          <w:bCs/>
          <w:szCs w:val="22"/>
          <w:lang w:val="el-GR"/>
        </w:rPr>
        <w:t>(</w:t>
      </w:r>
      <w:r w:rsidRPr="00EF2032">
        <w:rPr>
          <w:rFonts w:cs="Tahoma"/>
          <w:szCs w:val="22"/>
          <w:lang w:val="el-GR" w:eastAsia="el-GR"/>
        </w:rPr>
        <w:t>ονοματεπώνυμο, πατρώνυμο) ..............................,</w:t>
      </w:r>
      <w:r w:rsidR="00E1337D" w:rsidRPr="00EF2032">
        <w:rPr>
          <w:rFonts w:cs="Tahoma"/>
          <w:szCs w:val="22"/>
          <w:lang w:val="el-GR" w:eastAsia="el-GR"/>
        </w:rPr>
        <w:t xml:space="preserve"> </w:t>
      </w:r>
      <w:r w:rsidRPr="00EF2032">
        <w:rPr>
          <w:rFonts w:cs="Tahoma"/>
          <w:szCs w:val="22"/>
          <w:lang w:val="el-GR" w:eastAsia="el-GR"/>
        </w:rPr>
        <w:t>ΑΦΜ: ................ οδός............................. αριθμός.................ΤΚ………………</w:t>
      </w:r>
    </w:p>
    <w:p w14:paraId="31A19504" w14:textId="77777777" w:rsidR="007E000B" w:rsidRPr="00EF2032" w:rsidRDefault="007E000B" w:rsidP="007E000B">
      <w:pPr>
        <w:rPr>
          <w:rFonts w:cs="Tahoma"/>
          <w:szCs w:val="22"/>
          <w:lang w:val="el-GR" w:eastAsia="el-GR"/>
        </w:rPr>
      </w:pPr>
      <w:r w:rsidRPr="00EF2032">
        <w:rPr>
          <w:rFonts w:cs="Tahoma"/>
          <w:szCs w:val="22"/>
          <w:lang w:val="el-GR" w:eastAsia="el-GR"/>
        </w:rPr>
        <w:t>{</w:t>
      </w:r>
      <w:r w:rsidRPr="00EF2032">
        <w:rPr>
          <w:rFonts w:cs="Tahoma"/>
          <w:i/>
          <w:color w:val="FF0000"/>
          <w:szCs w:val="22"/>
          <w:u w:val="single"/>
          <w:lang w:val="el-GR" w:eastAsia="el-GR"/>
        </w:rPr>
        <w:t>Σε περίπτωση μεμονωμένης εταιρίας:</w:t>
      </w:r>
      <w:r w:rsidRPr="00EF2032">
        <w:rPr>
          <w:rFonts w:cs="Tahoma"/>
          <w:szCs w:val="22"/>
          <w:lang w:val="el-GR" w:eastAsia="el-GR"/>
        </w:rPr>
        <w:t xml:space="preserve"> της Εταιρίας ………. ΑΦΜ: ...... οδός …………. αριθμός … ΤΚ ………..,}</w:t>
      </w:r>
    </w:p>
    <w:p w14:paraId="1EDE7C2B" w14:textId="77777777" w:rsidR="007E000B" w:rsidRPr="00EF2032" w:rsidRDefault="007E000B" w:rsidP="007E000B">
      <w:pPr>
        <w:rPr>
          <w:rFonts w:cs="Tahoma"/>
          <w:szCs w:val="22"/>
          <w:lang w:val="el-GR" w:eastAsia="el-GR"/>
        </w:rPr>
      </w:pPr>
      <w:r w:rsidRPr="00EF2032">
        <w:rPr>
          <w:rFonts w:cs="Tahoma"/>
          <w:szCs w:val="22"/>
          <w:lang w:val="el-GR" w:eastAsia="el-GR"/>
        </w:rPr>
        <w:t>{</w:t>
      </w:r>
      <w:r w:rsidRPr="00EF2032">
        <w:rPr>
          <w:rFonts w:cs="Tahoma"/>
          <w:i/>
          <w:color w:val="FF0000"/>
          <w:szCs w:val="22"/>
          <w:u w:val="single"/>
          <w:lang w:val="el-GR" w:eastAsia="el-GR"/>
        </w:rPr>
        <w:t>ή σε περίπτωση Ένωσης ή Κοινοπραξίας:</w:t>
      </w:r>
      <w:r w:rsidRPr="00EF2032">
        <w:rPr>
          <w:rFonts w:cs="Tahoma"/>
          <w:szCs w:val="22"/>
          <w:lang w:val="el-GR" w:eastAsia="el-GR"/>
        </w:rPr>
        <w:t xml:space="preserve"> των Εταιριών </w:t>
      </w:r>
    </w:p>
    <w:p w14:paraId="584E3C8F" w14:textId="77777777" w:rsidR="007E000B" w:rsidRPr="00EF2032" w:rsidRDefault="007E000B" w:rsidP="007E000B">
      <w:pPr>
        <w:rPr>
          <w:rFonts w:cs="Tahoma"/>
          <w:szCs w:val="22"/>
          <w:lang w:val="el-GR" w:eastAsia="el-GR"/>
        </w:rPr>
      </w:pPr>
      <w:r w:rsidRPr="00EF2032">
        <w:rPr>
          <w:rFonts w:cs="Tahoma"/>
          <w:szCs w:val="22"/>
          <w:lang w:val="el-GR" w:eastAsia="el-GR"/>
        </w:rPr>
        <w:t>α) (πλήρη επωνυμία) …… ΑΦΜ…….….... οδός............................. αριθμός.................ΤΚ………………</w:t>
      </w:r>
    </w:p>
    <w:p w14:paraId="4C7629F7" w14:textId="77777777" w:rsidR="007E000B" w:rsidRPr="00EF2032" w:rsidRDefault="007E000B" w:rsidP="007E000B">
      <w:pPr>
        <w:rPr>
          <w:rFonts w:cs="Tahoma"/>
          <w:szCs w:val="22"/>
          <w:lang w:val="el-GR" w:eastAsia="el-GR"/>
        </w:rPr>
      </w:pPr>
      <w:r w:rsidRPr="00EF2032">
        <w:rPr>
          <w:rFonts w:cs="Tahoma"/>
          <w:szCs w:val="22"/>
          <w:lang w:val="el-GR" w:eastAsia="el-GR"/>
        </w:rPr>
        <w:t>β) (πλήρη επωνυμία) …… ΑΦΜ…….…....</w:t>
      </w:r>
      <w:r w:rsidR="00E1337D" w:rsidRPr="00EF2032">
        <w:rPr>
          <w:rFonts w:cs="Tahoma"/>
          <w:szCs w:val="22"/>
          <w:lang w:val="el-GR" w:eastAsia="el-GR"/>
        </w:rPr>
        <w:t xml:space="preserve"> </w:t>
      </w:r>
      <w:r w:rsidRPr="00EF2032">
        <w:rPr>
          <w:rFonts w:cs="Tahoma"/>
          <w:szCs w:val="22"/>
          <w:lang w:val="el-GR" w:eastAsia="el-GR"/>
        </w:rPr>
        <w:t>οδός............................. αριθμός.................ΤΚ………………</w:t>
      </w:r>
    </w:p>
    <w:p w14:paraId="6C34D7C6" w14:textId="77777777" w:rsidR="007E000B" w:rsidRPr="00EF2032" w:rsidRDefault="007E000B" w:rsidP="007E000B">
      <w:pPr>
        <w:rPr>
          <w:rFonts w:cs="Tahoma"/>
          <w:szCs w:val="22"/>
          <w:lang w:val="el-GR" w:eastAsia="el-GR"/>
        </w:rPr>
      </w:pPr>
      <w:r w:rsidRPr="00EF2032">
        <w:rPr>
          <w:rFonts w:cs="Tahoma"/>
          <w:szCs w:val="22"/>
          <w:lang w:val="el-GR" w:eastAsia="el-GR"/>
        </w:rPr>
        <w:t>γ) (πλήρη επωνυμία) …… ΑΦΜ…….…....</w:t>
      </w:r>
      <w:r w:rsidR="00E1337D" w:rsidRPr="00EF2032">
        <w:rPr>
          <w:rFonts w:cs="Tahoma"/>
          <w:szCs w:val="22"/>
          <w:lang w:val="el-GR" w:eastAsia="el-GR"/>
        </w:rPr>
        <w:t xml:space="preserve"> </w:t>
      </w:r>
      <w:r w:rsidRPr="00EF2032">
        <w:rPr>
          <w:rFonts w:cs="Tahoma"/>
          <w:szCs w:val="22"/>
          <w:lang w:val="el-GR" w:eastAsia="el-GR"/>
        </w:rPr>
        <w:t>οδός............................. αριθμός.................ΤΚ………………</w:t>
      </w:r>
    </w:p>
    <w:p w14:paraId="4246A81D" w14:textId="77777777" w:rsidR="007E000B" w:rsidRPr="00EF2032" w:rsidRDefault="007E000B" w:rsidP="007E000B">
      <w:pPr>
        <w:spacing w:line="276" w:lineRule="auto"/>
        <w:rPr>
          <w:rFonts w:cs="Tahoma"/>
          <w:color w:val="000000" w:themeColor="text1"/>
          <w:szCs w:val="22"/>
          <w:lang w:val="el-GR"/>
        </w:rPr>
      </w:pPr>
      <w:r w:rsidRPr="00EF2032">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BAC2AA4" w14:textId="77777777" w:rsidR="007E000B" w:rsidRPr="00EF2032" w:rsidRDefault="007E000B" w:rsidP="007E000B">
      <w:pPr>
        <w:spacing w:line="276" w:lineRule="auto"/>
        <w:rPr>
          <w:rFonts w:cs="Tahoma"/>
          <w:color w:val="000000" w:themeColor="text1"/>
          <w:szCs w:val="22"/>
          <w:lang w:val="el-GR"/>
        </w:rPr>
      </w:pPr>
      <w:r w:rsidRPr="00EF2032">
        <w:rPr>
          <w:rFonts w:cs="Tahoma"/>
          <w:color w:val="000000" w:themeColor="text1"/>
          <w:szCs w:val="22"/>
          <w:lang w:val="el-GR"/>
        </w:rPr>
        <w:t xml:space="preserve">για την λήψη προκαταβολής για τη χορήγηση του …% </w:t>
      </w:r>
      <w:r w:rsidRPr="00EF2032">
        <w:rPr>
          <w:rFonts w:cs="Tahoma"/>
          <w:color w:val="000000" w:themeColor="text1"/>
          <w:szCs w:val="22"/>
          <w:lang w:val="el-GR" w:eastAsia="el-GR"/>
        </w:rPr>
        <w:t xml:space="preserve">(συμπληρώνετε το συνολικό ποσοστό της λαμβανόμενης προκαταβολής) </w:t>
      </w:r>
      <w:r w:rsidRPr="00EF2032">
        <w:rPr>
          <w:rFonts w:cs="Tahoma"/>
          <w:color w:val="000000" w:themeColor="text1"/>
          <w:szCs w:val="22"/>
          <w:lang w:val="el-GR"/>
        </w:rPr>
        <w:t xml:space="preserve">της συμβατικής αξίας μη περιλαμβανομένου του ΦΠΑ, ευρώ ………… </w:t>
      </w:r>
      <w:r w:rsidRPr="00EF2032">
        <w:rPr>
          <w:rFonts w:cs="Tahoma"/>
          <w:color w:val="000000" w:themeColor="text1"/>
          <w:szCs w:val="22"/>
          <w:lang w:val="el-GR" w:eastAsia="el-GR"/>
        </w:rPr>
        <w:t xml:space="preserve">(συμπληρώνετε το συνολικό ποσό της λαμβανόμενης προκαταβολής) </w:t>
      </w:r>
      <w:r w:rsidRPr="00EF2032">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EF2032">
        <w:rPr>
          <w:rFonts w:cs="Tahoma"/>
          <w:color w:val="000000" w:themeColor="text1"/>
          <w:szCs w:val="22"/>
          <w:lang w:val="el-GR" w:eastAsia="el-GR"/>
        </w:rPr>
        <w:t xml:space="preserve">(συμπληρώνετε την ημερομηνία διενέργειας του διαγωνισμού) </w:t>
      </w:r>
      <w:r w:rsidRPr="00EF2032">
        <w:rPr>
          <w:rFonts w:cs="Tahoma"/>
          <w:color w:val="000000" w:themeColor="text1"/>
          <w:szCs w:val="22"/>
          <w:lang w:val="el-GR"/>
        </w:rPr>
        <w:t xml:space="preserve">…………. για εκτέλεση του έργου </w:t>
      </w:r>
      <w:r w:rsidRPr="00EF2032">
        <w:rPr>
          <w:rFonts w:cs="Tahoma"/>
          <w:color w:val="000000" w:themeColor="text1"/>
          <w:szCs w:val="22"/>
          <w:lang w:val="el-GR" w:eastAsia="el-GR"/>
        </w:rPr>
        <w:t xml:space="preserve">(συμπληρώνετε τον τίτλο του έργου) </w:t>
      </w:r>
      <w:r w:rsidRPr="00EF2032">
        <w:rPr>
          <w:rFonts w:cs="Tahoma"/>
          <w:color w:val="000000" w:themeColor="text1"/>
          <w:szCs w:val="22"/>
          <w:lang w:val="el-GR"/>
        </w:rPr>
        <w:t xml:space="preserve">……… ……… συνολικής αξίας </w:t>
      </w:r>
      <w:r w:rsidRPr="00EF2032">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EF2032">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6ECA1B6" w14:textId="77777777" w:rsidR="007E000B" w:rsidRPr="00EF2032" w:rsidRDefault="007E000B" w:rsidP="007E000B">
      <w:pPr>
        <w:spacing w:line="276" w:lineRule="auto"/>
        <w:rPr>
          <w:rFonts w:cs="Tahoma"/>
          <w:color w:val="000000" w:themeColor="text1"/>
          <w:szCs w:val="22"/>
          <w:lang w:val="el-GR"/>
        </w:rPr>
      </w:pPr>
      <w:r w:rsidRPr="00EF2032">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046536" w14:textId="66275B7A" w:rsidR="007E000B" w:rsidRPr="00EF2032" w:rsidRDefault="007E000B" w:rsidP="007E000B">
      <w:pPr>
        <w:spacing w:line="276" w:lineRule="auto"/>
        <w:rPr>
          <w:rFonts w:cs="Tahoma"/>
          <w:color w:val="000000" w:themeColor="text1"/>
          <w:szCs w:val="22"/>
          <w:lang w:val="el-GR"/>
        </w:rPr>
      </w:pPr>
      <w:r w:rsidRPr="00EF2032">
        <w:rPr>
          <w:rFonts w:cs="Tahoma"/>
          <w:color w:val="000000" w:themeColor="text1"/>
          <w:szCs w:val="22"/>
          <w:lang w:val="el-GR"/>
        </w:rPr>
        <w:t xml:space="preserve">Η παρούσα ισχύει </w:t>
      </w:r>
      <w:r w:rsidRPr="00EF2032">
        <w:rPr>
          <w:rFonts w:cs="Tahoma"/>
          <w:iCs/>
          <w:color w:val="000000" w:themeColor="text1"/>
          <w:szCs w:val="22"/>
          <w:lang w:val="el-GR"/>
        </w:rPr>
        <w:t>μέχρι και την ………………(Σημείωση προς την Τράπεζα</w:t>
      </w:r>
      <w:r w:rsidRPr="00EF2032">
        <w:rPr>
          <w:rFonts w:cs="Tahoma"/>
          <w:b/>
          <w:color w:val="000000" w:themeColor="text1"/>
          <w:szCs w:val="22"/>
          <w:lang w:val="el-GR"/>
        </w:rPr>
        <w:t>: διάρκεια ισχύος σύμφωνα με την παρ.</w:t>
      </w:r>
      <w:r w:rsidR="00EE2684" w:rsidRPr="00EF2032">
        <w:rPr>
          <w:rFonts w:cs="Tahoma"/>
          <w:b/>
          <w:color w:val="000000" w:themeColor="text1"/>
          <w:szCs w:val="22"/>
          <w:lang w:val="el-GR"/>
        </w:rPr>
        <w:t xml:space="preserve"> </w:t>
      </w:r>
      <w:r w:rsidR="00F701A5" w:rsidRPr="00EF2032">
        <w:rPr>
          <w:rFonts w:cs="Tahoma"/>
          <w:b/>
          <w:bCs/>
          <w:color w:val="0000FF"/>
          <w:szCs w:val="22"/>
          <w:lang w:val="el-GR"/>
        </w:rPr>
        <w:fldChar w:fldCharType="begin"/>
      </w:r>
      <w:r w:rsidR="00F701A5" w:rsidRPr="00EF2032">
        <w:rPr>
          <w:rFonts w:cs="Tahoma"/>
          <w:b/>
          <w:bCs/>
          <w:color w:val="0000FF"/>
          <w:szCs w:val="22"/>
          <w:lang w:val="el-GR"/>
        </w:rPr>
        <w:instrText xml:space="preserve"> REF _Ref496542746 \r \h  \* MERGEFORMAT </w:instrText>
      </w:r>
      <w:r w:rsidR="00F701A5" w:rsidRPr="00EF2032">
        <w:rPr>
          <w:rFonts w:cs="Tahoma"/>
          <w:b/>
          <w:bCs/>
          <w:color w:val="0000FF"/>
          <w:szCs w:val="22"/>
          <w:lang w:val="el-GR"/>
        </w:rPr>
      </w:r>
      <w:r w:rsidR="00F701A5" w:rsidRPr="00EF2032">
        <w:rPr>
          <w:rFonts w:cs="Tahoma"/>
          <w:b/>
          <w:bCs/>
          <w:color w:val="0000FF"/>
          <w:szCs w:val="22"/>
          <w:lang w:val="el-GR"/>
        </w:rPr>
        <w:fldChar w:fldCharType="separate"/>
      </w:r>
      <w:r w:rsidR="003C5152">
        <w:rPr>
          <w:rFonts w:cs="Tahoma"/>
          <w:b/>
          <w:bCs/>
          <w:color w:val="0000FF"/>
          <w:szCs w:val="22"/>
          <w:lang w:val="el-GR"/>
        </w:rPr>
        <w:t>4.1</w:t>
      </w:r>
      <w:r w:rsidR="00F701A5" w:rsidRPr="00EF2032">
        <w:rPr>
          <w:rFonts w:cs="Tahoma"/>
          <w:b/>
          <w:bCs/>
          <w:color w:val="0000FF"/>
          <w:szCs w:val="22"/>
          <w:lang w:val="el-GR"/>
        </w:rPr>
        <w:fldChar w:fldCharType="end"/>
      </w:r>
      <w:r w:rsidR="00F701A5" w:rsidRPr="00EF2032">
        <w:rPr>
          <w:rFonts w:cs="Tahoma"/>
          <w:b/>
          <w:bCs/>
          <w:color w:val="0000FF"/>
          <w:szCs w:val="22"/>
          <w:lang w:val="el-GR"/>
        </w:rPr>
        <w:t xml:space="preserve"> </w:t>
      </w:r>
      <w:r w:rsidR="00F701A5" w:rsidRPr="00EF2032">
        <w:rPr>
          <w:rFonts w:cs="Tahoma"/>
          <w:b/>
          <w:bCs/>
          <w:color w:val="0000FF"/>
          <w:szCs w:val="22"/>
          <w:lang w:val="el-GR"/>
        </w:rPr>
        <w:fldChar w:fldCharType="begin"/>
      </w:r>
      <w:r w:rsidR="00F701A5" w:rsidRPr="00EF2032">
        <w:rPr>
          <w:rFonts w:cs="Tahoma"/>
          <w:b/>
          <w:bCs/>
          <w:color w:val="0000FF"/>
          <w:szCs w:val="22"/>
          <w:lang w:val="el-GR"/>
        </w:rPr>
        <w:instrText xml:space="preserve"> REF _Ref496542746 \h  \* MERGEFORMAT </w:instrText>
      </w:r>
      <w:r w:rsidR="00F701A5" w:rsidRPr="00EF2032">
        <w:rPr>
          <w:rFonts w:cs="Tahoma"/>
          <w:b/>
          <w:bCs/>
          <w:color w:val="0000FF"/>
          <w:szCs w:val="22"/>
          <w:lang w:val="el-GR"/>
        </w:rPr>
      </w:r>
      <w:r w:rsidR="00F701A5" w:rsidRPr="00EF2032">
        <w:rPr>
          <w:rFonts w:cs="Tahoma"/>
          <w:b/>
          <w:bCs/>
          <w:color w:val="0000FF"/>
          <w:szCs w:val="22"/>
          <w:lang w:val="el-GR"/>
        </w:rPr>
        <w:fldChar w:fldCharType="separate"/>
      </w:r>
      <w:r w:rsidR="003C5152" w:rsidRPr="003C5152">
        <w:rPr>
          <w:rFonts w:cs="Tahoma"/>
          <w:b/>
          <w:bCs/>
          <w:color w:val="0000FF"/>
          <w:lang w:val="el-GR"/>
        </w:rPr>
        <w:t>Εγγυήσεις (καλής εκτέλεσης, προκαταβολής, καλής λειτουργίας)</w:t>
      </w:r>
      <w:r w:rsidR="00F701A5" w:rsidRPr="00EF2032">
        <w:rPr>
          <w:rFonts w:cs="Tahoma"/>
          <w:b/>
          <w:bCs/>
          <w:color w:val="0000FF"/>
          <w:szCs w:val="22"/>
          <w:lang w:val="el-GR"/>
        </w:rPr>
        <w:fldChar w:fldCharType="end"/>
      </w:r>
      <w:r w:rsidR="00F701A5" w:rsidRPr="005D29E6">
        <w:rPr>
          <w:rFonts w:cs="Tahoma"/>
          <w:b/>
          <w:bCs/>
          <w:color w:val="0000FF"/>
          <w:szCs w:val="22"/>
          <w:lang w:val="el-GR"/>
        </w:rPr>
        <w:t xml:space="preserve"> </w:t>
      </w:r>
      <w:r w:rsidRPr="00EF2032">
        <w:rPr>
          <w:rFonts w:cs="Tahoma"/>
          <w:b/>
          <w:color w:val="000000" w:themeColor="text1"/>
          <w:szCs w:val="22"/>
          <w:lang w:val="el-GR"/>
        </w:rPr>
        <w:t xml:space="preserve">της παρούσας </w:t>
      </w:r>
      <w:r w:rsidRPr="00EF2032">
        <w:rPr>
          <w:rFonts w:cs="Tahoma"/>
          <w:iCs/>
          <w:color w:val="000000" w:themeColor="text1"/>
          <w:szCs w:val="22"/>
          <w:lang w:val="el-GR"/>
        </w:rPr>
        <w:t>)»</w:t>
      </w:r>
      <w:r w:rsidRPr="00EF2032">
        <w:rPr>
          <w:rFonts w:cs="Tahoma"/>
          <w:color w:val="000000" w:themeColor="text1"/>
          <w:szCs w:val="22"/>
          <w:lang w:val="el-GR"/>
        </w:rPr>
        <w:t>.</w:t>
      </w:r>
    </w:p>
    <w:p w14:paraId="26AB94E5" w14:textId="77777777" w:rsidR="007E000B" w:rsidRPr="00EF2032" w:rsidRDefault="007E000B" w:rsidP="007E000B">
      <w:pPr>
        <w:overflowPunct w:val="0"/>
        <w:autoSpaceDE w:val="0"/>
        <w:autoSpaceDN w:val="0"/>
        <w:adjustRightInd w:val="0"/>
        <w:spacing w:line="276" w:lineRule="auto"/>
        <w:textAlignment w:val="baseline"/>
        <w:rPr>
          <w:rFonts w:cs="Tahoma"/>
          <w:color w:val="000000" w:themeColor="text1"/>
          <w:szCs w:val="22"/>
          <w:lang w:val="el-GR"/>
        </w:rPr>
      </w:pPr>
      <w:r w:rsidRPr="00EF2032">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1F7BEB96" w14:textId="77777777" w:rsidR="007E000B" w:rsidRPr="00EF2032" w:rsidRDefault="007E000B" w:rsidP="007E000B">
      <w:pPr>
        <w:spacing w:line="276" w:lineRule="auto"/>
        <w:jc w:val="right"/>
        <w:rPr>
          <w:rFonts w:cs="Tahoma"/>
          <w:szCs w:val="22"/>
        </w:rPr>
      </w:pPr>
      <w:r w:rsidRPr="00EF2032">
        <w:rPr>
          <w:rFonts w:cs="Tahoma"/>
          <w:szCs w:val="22"/>
        </w:rPr>
        <w:t>(Εξουσιοδοτημένη υπογραφή)</w:t>
      </w:r>
    </w:p>
    <w:p w14:paraId="4CACC49C" w14:textId="77777777" w:rsidR="005B57E8" w:rsidRPr="00EF2032" w:rsidRDefault="005B57E8" w:rsidP="004E6C57">
      <w:pPr>
        <w:rPr>
          <w:lang w:val="el-GR" w:eastAsia="el-GR"/>
        </w:rPr>
      </w:pPr>
    </w:p>
    <w:p w14:paraId="70099D86" w14:textId="3AA0FA3D" w:rsidR="00A84DDC" w:rsidRPr="00EF2032" w:rsidRDefault="007E000B" w:rsidP="00EC6683">
      <w:pPr>
        <w:pStyle w:val="3"/>
        <w:numPr>
          <w:ilvl w:val="0"/>
          <w:numId w:val="8"/>
        </w:numPr>
        <w:rPr>
          <w:lang w:eastAsia="el-GR"/>
        </w:rPr>
      </w:pPr>
      <w:r w:rsidRPr="00EF2032">
        <w:rPr>
          <w:lang w:eastAsia="el-GR"/>
        </w:rPr>
        <w:br w:type="page"/>
      </w:r>
      <w:bookmarkStart w:id="663" w:name="_Toc75439499"/>
      <w:bookmarkStart w:id="664" w:name="_Toc80088724"/>
      <w:bookmarkEnd w:id="661"/>
      <w:r w:rsidR="00A84DDC" w:rsidRPr="00EF2032">
        <w:rPr>
          <w:lang w:eastAsia="el-GR"/>
        </w:rPr>
        <w:t>Εγγυητική Επιστολή Καλής Λειτουργίας</w:t>
      </w:r>
      <w:bookmarkEnd w:id="663"/>
      <w:bookmarkEnd w:id="664"/>
      <w:r w:rsidR="00E1337D" w:rsidRPr="00EF2032">
        <w:rPr>
          <w:lang w:eastAsia="el-GR"/>
        </w:rPr>
        <w:t xml:space="preserve"> </w:t>
      </w:r>
    </w:p>
    <w:p w14:paraId="3BED1B2F" w14:textId="77777777" w:rsidR="00B048E7" w:rsidRPr="00EF2032" w:rsidRDefault="00B048E7">
      <w:pPr>
        <w:suppressAutoHyphens w:val="0"/>
        <w:spacing w:after="0"/>
        <w:jc w:val="left"/>
        <w:rPr>
          <w:rFonts w:cs="Tahoma"/>
          <w:szCs w:val="22"/>
          <w:lang w:eastAsia="el-GR"/>
        </w:rPr>
      </w:pPr>
    </w:p>
    <w:p w14:paraId="1238BD82" w14:textId="77777777" w:rsidR="00B048E7" w:rsidRPr="00EF2032" w:rsidRDefault="00B048E7" w:rsidP="00B048E7">
      <w:pPr>
        <w:suppressAutoHyphens w:val="0"/>
        <w:spacing w:after="0"/>
        <w:jc w:val="left"/>
        <w:rPr>
          <w:rFonts w:cs="Tahoma"/>
          <w:szCs w:val="22"/>
          <w:lang w:val="el-GR"/>
        </w:rPr>
      </w:pPr>
    </w:p>
    <w:p w14:paraId="25CAD921" w14:textId="77777777" w:rsidR="00B048E7" w:rsidRPr="00EF2032" w:rsidRDefault="00B048E7" w:rsidP="00B048E7">
      <w:pPr>
        <w:spacing w:line="276" w:lineRule="auto"/>
        <w:rPr>
          <w:rFonts w:cs="Tahoma"/>
          <w:szCs w:val="22"/>
          <w:lang w:val="el-GR"/>
        </w:rPr>
      </w:pPr>
      <w:r w:rsidRPr="00EF2032">
        <w:rPr>
          <w:rFonts w:cs="Tahoma"/>
          <w:szCs w:val="22"/>
          <w:lang w:val="el-GR"/>
        </w:rPr>
        <w:t>ΕΚΔΟΤΗΣ: .......................................................................</w:t>
      </w:r>
    </w:p>
    <w:p w14:paraId="71F8839A" w14:textId="77777777" w:rsidR="00B048E7" w:rsidRPr="00EF2032" w:rsidRDefault="00B048E7" w:rsidP="00B048E7">
      <w:pPr>
        <w:spacing w:line="276" w:lineRule="auto"/>
        <w:jc w:val="right"/>
        <w:rPr>
          <w:rFonts w:cs="Tahoma"/>
          <w:szCs w:val="22"/>
          <w:lang w:val="el-GR"/>
        </w:rPr>
      </w:pPr>
      <w:r w:rsidRPr="00EF2032">
        <w:rPr>
          <w:rFonts w:cs="Tahoma"/>
          <w:szCs w:val="22"/>
          <w:lang w:val="el-GR"/>
        </w:rPr>
        <w:t>Ημερομηνία έκδοσης: ...........................</w:t>
      </w:r>
    </w:p>
    <w:p w14:paraId="65DDA91F" w14:textId="77777777" w:rsidR="00B048E7" w:rsidRPr="00EF2032" w:rsidRDefault="00B048E7" w:rsidP="00B048E7">
      <w:pPr>
        <w:spacing w:line="276" w:lineRule="auto"/>
        <w:rPr>
          <w:rFonts w:cs="Tahoma"/>
          <w:szCs w:val="22"/>
          <w:lang w:val="el-GR"/>
        </w:rPr>
      </w:pPr>
      <w:r w:rsidRPr="00EF2032">
        <w:rPr>
          <w:rFonts w:cs="Tahoma"/>
          <w:szCs w:val="22"/>
          <w:lang w:val="el-GR"/>
        </w:rPr>
        <w:t xml:space="preserve">Προς: </w:t>
      </w:r>
    </w:p>
    <w:p w14:paraId="03AE05F9" w14:textId="0167065F" w:rsidR="00B048E7" w:rsidRPr="00EF2032" w:rsidRDefault="00B048E7" w:rsidP="00B048E7">
      <w:pPr>
        <w:spacing w:line="276" w:lineRule="auto"/>
        <w:rPr>
          <w:rFonts w:cs="Tahoma"/>
          <w:szCs w:val="22"/>
          <w:lang w:val="el-GR" w:eastAsia="el-GR"/>
        </w:rPr>
      </w:pPr>
      <w:r w:rsidRPr="00EF2032">
        <w:rPr>
          <w:rFonts w:cs="Tahoma"/>
          <w:szCs w:val="22"/>
          <w:lang w:val="el-GR" w:eastAsia="el-GR"/>
        </w:rPr>
        <w:t xml:space="preserve">Κοινωνία της Πληροφορίας </w:t>
      </w:r>
      <w:r w:rsidR="0000119E">
        <w:rPr>
          <w:rFonts w:cs="Tahoma"/>
          <w:szCs w:val="22"/>
          <w:lang w:val="el-GR" w:eastAsia="el-GR"/>
        </w:rPr>
        <w:t>Μ.</w:t>
      </w:r>
      <w:r w:rsidRPr="00EF2032">
        <w:rPr>
          <w:rFonts w:cs="Tahoma"/>
          <w:szCs w:val="22"/>
          <w:lang w:val="el-GR" w:eastAsia="el-GR"/>
        </w:rPr>
        <w:t>Α.Ε.</w:t>
      </w:r>
    </w:p>
    <w:p w14:paraId="4627D0A9" w14:textId="77777777" w:rsidR="00B048E7" w:rsidRPr="00EF2032" w:rsidRDefault="00B048E7" w:rsidP="00B048E7">
      <w:pPr>
        <w:spacing w:line="276" w:lineRule="auto"/>
        <w:rPr>
          <w:rFonts w:cs="Tahoma"/>
          <w:szCs w:val="22"/>
          <w:lang w:val="el-GR" w:eastAsia="el-GR"/>
        </w:rPr>
      </w:pPr>
      <w:r w:rsidRPr="00EF2032">
        <w:rPr>
          <w:rFonts w:cs="Tahoma"/>
          <w:szCs w:val="22"/>
          <w:lang w:val="el-GR" w:eastAsia="el-GR"/>
        </w:rPr>
        <w:t xml:space="preserve"> Χανδρή 3, ΤΚ 18346 Μοσχάτο Αθήνα</w:t>
      </w:r>
    </w:p>
    <w:p w14:paraId="007CCDDF" w14:textId="77777777" w:rsidR="00B048E7" w:rsidRPr="00EF2032" w:rsidRDefault="00B048E7" w:rsidP="00B048E7">
      <w:pPr>
        <w:spacing w:line="276" w:lineRule="auto"/>
        <w:rPr>
          <w:rFonts w:cs="Tahoma"/>
          <w:szCs w:val="22"/>
          <w:lang w:val="el-GR" w:eastAsia="el-GR"/>
        </w:rPr>
      </w:pPr>
      <w:r w:rsidRPr="00EF2032">
        <w:rPr>
          <w:rFonts w:cs="Tahoma"/>
          <w:szCs w:val="22"/>
          <w:lang w:val="el-GR" w:eastAsia="el-GR"/>
        </w:rPr>
        <w:t>ΑΦΜ:</w:t>
      </w:r>
      <w:r w:rsidR="00E1337D" w:rsidRPr="00EF2032">
        <w:rPr>
          <w:rFonts w:cs="Tahoma"/>
          <w:szCs w:val="22"/>
          <w:lang w:val="el-GR" w:eastAsia="el-GR"/>
        </w:rPr>
        <w:t xml:space="preserve"> </w:t>
      </w:r>
      <w:r w:rsidRPr="00EF2032">
        <w:rPr>
          <w:rFonts w:cs="Tahoma"/>
          <w:szCs w:val="22"/>
          <w:lang w:val="el-GR" w:eastAsia="el-GR"/>
        </w:rPr>
        <w:t>999983307</w:t>
      </w:r>
    </w:p>
    <w:p w14:paraId="4EF29BC2" w14:textId="77777777" w:rsidR="00B048E7" w:rsidRPr="00EF2032" w:rsidRDefault="00B048E7" w:rsidP="00B048E7">
      <w:pPr>
        <w:rPr>
          <w:rFonts w:cs="Tahoma"/>
          <w:szCs w:val="22"/>
          <w:lang w:val="el-GR"/>
        </w:rPr>
      </w:pPr>
      <w:r w:rsidRPr="00EF2032">
        <w:rPr>
          <w:rFonts w:cs="Tahoma"/>
          <w:szCs w:val="22"/>
          <w:lang w:val="el-GR"/>
        </w:rPr>
        <w:t xml:space="preserve">Εγγύηση μας υπ’ αριθμ. ……………….. ποσού ………………….……. ευρώ </w:t>
      </w:r>
    </w:p>
    <w:p w14:paraId="4C4E40B6" w14:textId="77777777" w:rsidR="00B048E7" w:rsidRPr="00EF2032" w:rsidRDefault="00B048E7" w:rsidP="00B048E7">
      <w:pPr>
        <w:rPr>
          <w:rFonts w:cs="Tahoma"/>
          <w:szCs w:val="22"/>
          <w:lang w:val="el-GR" w:eastAsia="el-GR"/>
        </w:rPr>
      </w:pPr>
      <w:r w:rsidRPr="00EF2032">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EF2032">
        <w:rPr>
          <w:rFonts w:cs="Tahoma"/>
          <w:szCs w:val="22"/>
          <w:lang w:val="el-GR" w:eastAsia="el-GR"/>
        </w:rPr>
        <w:t xml:space="preserve"> </w:t>
      </w:r>
      <w:r w:rsidRPr="00EF2032">
        <w:rPr>
          <w:rFonts w:cs="Tahoma"/>
          <w:szCs w:val="22"/>
          <w:lang w:val="el-GR" w:eastAsia="el-GR"/>
        </w:rPr>
        <w:t>……………………………………………υπέρ του</w:t>
      </w:r>
    </w:p>
    <w:p w14:paraId="7115663F" w14:textId="77777777" w:rsidR="00B048E7" w:rsidRPr="00EF2032" w:rsidRDefault="00B048E7" w:rsidP="00B048E7">
      <w:pPr>
        <w:rPr>
          <w:rFonts w:cs="Tahoma"/>
          <w:szCs w:val="22"/>
          <w:lang w:val="el-GR" w:eastAsia="el-GR"/>
        </w:rPr>
      </w:pPr>
      <w:r w:rsidRPr="00EF2032">
        <w:rPr>
          <w:rFonts w:cs="Tahoma"/>
          <w:i/>
          <w:color w:val="FF0000"/>
          <w:szCs w:val="22"/>
          <w:u w:val="single"/>
          <w:lang w:val="el-GR" w:eastAsia="el-GR"/>
        </w:rPr>
        <w:t>{σε περίπτωση φυσικού προσώπου}:</w:t>
      </w:r>
      <w:r w:rsidRPr="00EF2032">
        <w:rPr>
          <w:rFonts w:cs="Tahoma"/>
          <w:bCs/>
          <w:szCs w:val="22"/>
          <w:lang w:val="el-GR"/>
        </w:rPr>
        <w:t xml:space="preserve"> </w:t>
      </w:r>
      <w:r w:rsidRPr="00EF2032">
        <w:rPr>
          <w:rFonts w:eastAsia="Calibri" w:cs="Tahoma"/>
          <w:bCs/>
          <w:szCs w:val="22"/>
          <w:lang w:val="el-GR"/>
        </w:rPr>
        <w:t>(</w:t>
      </w:r>
      <w:r w:rsidRPr="00EF2032">
        <w:rPr>
          <w:rFonts w:cs="Tahoma"/>
          <w:szCs w:val="22"/>
          <w:lang w:val="el-GR" w:eastAsia="el-GR"/>
        </w:rPr>
        <w:t>ονοματεπώνυμο, πατρώνυμο) ..............................,</w:t>
      </w:r>
      <w:r w:rsidR="00E1337D" w:rsidRPr="00EF2032">
        <w:rPr>
          <w:rFonts w:cs="Tahoma"/>
          <w:szCs w:val="22"/>
          <w:lang w:val="el-GR" w:eastAsia="el-GR"/>
        </w:rPr>
        <w:t xml:space="preserve"> </w:t>
      </w:r>
      <w:r w:rsidRPr="00EF2032">
        <w:rPr>
          <w:rFonts w:cs="Tahoma"/>
          <w:szCs w:val="22"/>
          <w:lang w:val="el-GR" w:eastAsia="el-GR"/>
        </w:rPr>
        <w:t>ΑΦΜ: ................ οδός............................. αριθμός.................ΤΚ………………</w:t>
      </w:r>
    </w:p>
    <w:p w14:paraId="5D0080D0" w14:textId="77777777" w:rsidR="00B048E7" w:rsidRPr="00EF2032" w:rsidRDefault="00B048E7" w:rsidP="00B048E7">
      <w:pPr>
        <w:rPr>
          <w:rFonts w:cs="Tahoma"/>
          <w:szCs w:val="22"/>
          <w:lang w:val="el-GR" w:eastAsia="el-GR"/>
        </w:rPr>
      </w:pPr>
      <w:r w:rsidRPr="00EF2032">
        <w:rPr>
          <w:rFonts w:cs="Tahoma"/>
          <w:szCs w:val="22"/>
          <w:lang w:val="el-GR" w:eastAsia="el-GR"/>
        </w:rPr>
        <w:t>{</w:t>
      </w:r>
      <w:r w:rsidRPr="00EF2032">
        <w:rPr>
          <w:rFonts w:cs="Tahoma"/>
          <w:i/>
          <w:color w:val="FF0000"/>
          <w:szCs w:val="22"/>
          <w:u w:val="single"/>
          <w:lang w:val="el-GR" w:eastAsia="el-GR"/>
        </w:rPr>
        <w:t>Σε περίπτωση μεμονωμένης εταιρίας:</w:t>
      </w:r>
      <w:r w:rsidRPr="00EF2032">
        <w:rPr>
          <w:rFonts w:cs="Tahoma"/>
          <w:szCs w:val="22"/>
          <w:lang w:val="el-GR" w:eastAsia="el-GR"/>
        </w:rPr>
        <w:t xml:space="preserve"> της Εταιρίας ………. ΑΦΜ: ...... οδός …………. αριθμός … ΤΚ ………..,}</w:t>
      </w:r>
    </w:p>
    <w:p w14:paraId="775A8433" w14:textId="77777777" w:rsidR="00B048E7" w:rsidRPr="00EF2032" w:rsidRDefault="00B048E7" w:rsidP="00B048E7">
      <w:pPr>
        <w:rPr>
          <w:rFonts w:cs="Tahoma"/>
          <w:szCs w:val="22"/>
          <w:lang w:val="el-GR" w:eastAsia="el-GR"/>
        </w:rPr>
      </w:pPr>
      <w:r w:rsidRPr="00EF2032">
        <w:rPr>
          <w:rFonts w:cs="Tahoma"/>
          <w:szCs w:val="22"/>
          <w:lang w:val="el-GR" w:eastAsia="el-GR"/>
        </w:rPr>
        <w:t>{</w:t>
      </w:r>
      <w:r w:rsidRPr="00EF2032">
        <w:rPr>
          <w:rFonts w:cs="Tahoma"/>
          <w:i/>
          <w:color w:val="FF0000"/>
          <w:szCs w:val="22"/>
          <w:u w:val="single"/>
          <w:lang w:val="el-GR" w:eastAsia="el-GR"/>
        </w:rPr>
        <w:t>ή σε περίπτωση Ένωσης ή Κοινοπραξίας:</w:t>
      </w:r>
      <w:r w:rsidRPr="00EF2032">
        <w:rPr>
          <w:rFonts w:cs="Tahoma"/>
          <w:szCs w:val="22"/>
          <w:lang w:val="el-GR" w:eastAsia="el-GR"/>
        </w:rPr>
        <w:t xml:space="preserve"> των Εταιριών </w:t>
      </w:r>
    </w:p>
    <w:p w14:paraId="668E9428" w14:textId="77777777" w:rsidR="00B048E7" w:rsidRPr="00EF2032" w:rsidRDefault="00B048E7" w:rsidP="00B048E7">
      <w:pPr>
        <w:rPr>
          <w:rFonts w:cs="Tahoma"/>
          <w:szCs w:val="22"/>
          <w:lang w:val="el-GR" w:eastAsia="el-GR"/>
        </w:rPr>
      </w:pPr>
      <w:r w:rsidRPr="00EF2032">
        <w:rPr>
          <w:rFonts w:cs="Tahoma"/>
          <w:szCs w:val="22"/>
          <w:lang w:val="el-GR" w:eastAsia="el-GR"/>
        </w:rPr>
        <w:t>α) (πλήρη επωνυμία) …… ΑΦΜ…….….... οδός............................. αριθμός.................ΤΚ………………</w:t>
      </w:r>
    </w:p>
    <w:p w14:paraId="06D6B7A6" w14:textId="77777777" w:rsidR="00B048E7" w:rsidRPr="00EF2032" w:rsidRDefault="00B048E7" w:rsidP="00B048E7">
      <w:pPr>
        <w:rPr>
          <w:rFonts w:cs="Tahoma"/>
          <w:szCs w:val="22"/>
          <w:lang w:val="el-GR" w:eastAsia="el-GR"/>
        </w:rPr>
      </w:pPr>
      <w:r w:rsidRPr="00EF2032">
        <w:rPr>
          <w:rFonts w:cs="Tahoma"/>
          <w:szCs w:val="22"/>
          <w:lang w:val="el-GR" w:eastAsia="el-GR"/>
        </w:rPr>
        <w:t>β) (πλήρη επωνυμία) …… ΑΦΜ…….…....</w:t>
      </w:r>
      <w:r w:rsidR="00E1337D" w:rsidRPr="00EF2032">
        <w:rPr>
          <w:rFonts w:cs="Tahoma"/>
          <w:szCs w:val="22"/>
          <w:lang w:val="el-GR" w:eastAsia="el-GR"/>
        </w:rPr>
        <w:t xml:space="preserve"> </w:t>
      </w:r>
      <w:r w:rsidRPr="00EF2032">
        <w:rPr>
          <w:rFonts w:cs="Tahoma"/>
          <w:szCs w:val="22"/>
          <w:lang w:val="el-GR" w:eastAsia="el-GR"/>
        </w:rPr>
        <w:t>οδός............................. αριθμός.................ΤΚ………………</w:t>
      </w:r>
    </w:p>
    <w:p w14:paraId="76500B1B" w14:textId="77777777" w:rsidR="00B048E7" w:rsidRPr="00EF2032" w:rsidRDefault="00B048E7" w:rsidP="00B048E7">
      <w:pPr>
        <w:rPr>
          <w:rFonts w:cs="Tahoma"/>
          <w:szCs w:val="22"/>
          <w:lang w:val="el-GR" w:eastAsia="el-GR"/>
        </w:rPr>
      </w:pPr>
      <w:r w:rsidRPr="00EF2032">
        <w:rPr>
          <w:rFonts w:cs="Tahoma"/>
          <w:szCs w:val="22"/>
          <w:lang w:val="el-GR" w:eastAsia="el-GR"/>
        </w:rPr>
        <w:t>γ) (πλήρη επωνυμία) …… ΑΦΜ…….…....</w:t>
      </w:r>
      <w:r w:rsidR="00E1337D" w:rsidRPr="00EF2032">
        <w:rPr>
          <w:rFonts w:cs="Tahoma"/>
          <w:szCs w:val="22"/>
          <w:lang w:val="el-GR" w:eastAsia="el-GR"/>
        </w:rPr>
        <w:t xml:space="preserve"> </w:t>
      </w:r>
      <w:r w:rsidRPr="00EF2032">
        <w:rPr>
          <w:rFonts w:cs="Tahoma"/>
          <w:szCs w:val="22"/>
          <w:lang w:val="el-GR" w:eastAsia="el-GR"/>
        </w:rPr>
        <w:t>οδός............................. αριθμός.................ΤΚ………………</w:t>
      </w:r>
    </w:p>
    <w:p w14:paraId="77C706A9" w14:textId="77777777" w:rsidR="00B048E7" w:rsidRPr="00EF2032" w:rsidRDefault="00B048E7" w:rsidP="00B048E7">
      <w:pPr>
        <w:spacing w:line="276" w:lineRule="auto"/>
        <w:rPr>
          <w:rFonts w:cs="Tahoma"/>
          <w:color w:val="000000" w:themeColor="text1"/>
          <w:szCs w:val="22"/>
          <w:lang w:val="el-GR"/>
        </w:rPr>
      </w:pPr>
      <w:r w:rsidRPr="00EF2032">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9578B57" w14:textId="77777777" w:rsidR="00B048E7" w:rsidRPr="00EF2032" w:rsidRDefault="00B048E7" w:rsidP="00B048E7">
      <w:pPr>
        <w:spacing w:line="276" w:lineRule="auto"/>
        <w:rPr>
          <w:rFonts w:cs="Tahoma"/>
          <w:color w:val="000000" w:themeColor="text1"/>
          <w:szCs w:val="22"/>
          <w:lang w:val="el-GR"/>
        </w:rPr>
      </w:pPr>
      <w:r w:rsidRPr="00EF2032">
        <w:rPr>
          <w:rFonts w:cs="Tahoma"/>
          <w:szCs w:val="22"/>
          <w:lang w:val="el-GR"/>
        </w:rPr>
        <w:t xml:space="preserve">για την καλή λειτουργία του αντικειμένου της σύμβασης </w:t>
      </w:r>
      <w:r w:rsidRPr="00EF2032">
        <w:rPr>
          <w:rFonts w:cs="Tahoma"/>
          <w:color w:val="000000" w:themeColor="text1"/>
          <w:szCs w:val="22"/>
          <w:lang w:val="el-GR"/>
        </w:rPr>
        <w:t xml:space="preserve">με αριθμό...................και τη Διακήρυξή σας με αριθμό………., στο πλαίσιο του διαγωνισμού της </w:t>
      </w:r>
      <w:r w:rsidRPr="00EF2032">
        <w:rPr>
          <w:rFonts w:cs="Tahoma"/>
          <w:color w:val="000000" w:themeColor="text1"/>
          <w:szCs w:val="22"/>
          <w:lang w:val="el-GR" w:eastAsia="el-GR"/>
        </w:rPr>
        <w:t xml:space="preserve">(συμπληρώνετε την ημερομηνία διενέργειας του διαγωνισμού) </w:t>
      </w:r>
      <w:r w:rsidRPr="00EF2032">
        <w:rPr>
          <w:rFonts w:cs="Tahoma"/>
          <w:color w:val="000000" w:themeColor="text1"/>
          <w:szCs w:val="22"/>
          <w:lang w:val="el-GR"/>
        </w:rPr>
        <w:t xml:space="preserve">…………. </w:t>
      </w:r>
      <w:r w:rsidR="00CE3230" w:rsidRPr="00EF2032">
        <w:rPr>
          <w:rFonts w:cs="Tahoma"/>
          <w:color w:val="000000" w:themeColor="text1"/>
          <w:szCs w:val="22"/>
          <w:lang w:val="el-GR"/>
        </w:rPr>
        <w:t>.</w:t>
      </w:r>
    </w:p>
    <w:p w14:paraId="1E894B85" w14:textId="77777777" w:rsidR="00CE3230" w:rsidRPr="00EF2032" w:rsidRDefault="00CE3230" w:rsidP="00CE3230">
      <w:pPr>
        <w:spacing w:line="276" w:lineRule="auto"/>
        <w:rPr>
          <w:rFonts w:cs="Tahoma"/>
          <w:color w:val="000000" w:themeColor="text1"/>
          <w:szCs w:val="22"/>
          <w:lang w:val="el-GR"/>
        </w:rPr>
      </w:pPr>
      <w:r w:rsidRPr="00EF2032">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422E8AA" w14:textId="1C796725" w:rsidR="00CE3230" w:rsidRPr="00EF2032" w:rsidRDefault="00CE3230" w:rsidP="00CE3230">
      <w:pPr>
        <w:spacing w:line="276" w:lineRule="auto"/>
        <w:rPr>
          <w:rFonts w:cs="Tahoma"/>
          <w:color w:val="000000" w:themeColor="text1"/>
          <w:szCs w:val="22"/>
          <w:lang w:val="el-GR"/>
        </w:rPr>
      </w:pPr>
      <w:r w:rsidRPr="00EF2032">
        <w:rPr>
          <w:rFonts w:cs="Tahoma"/>
          <w:color w:val="000000" w:themeColor="text1"/>
          <w:szCs w:val="22"/>
          <w:lang w:val="el-GR"/>
        </w:rPr>
        <w:t xml:space="preserve">Η παρούσα ισχύει </w:t>
      </w:r>
      <w:r w:rsidRPr="00EF2032">
        <w:rPr>
          <w:rFonts w:cs="Tahoma"/>
          <w:iCs/>
          <w:color w:val="000000" w:themeColor="text1"/>
          <w:szCs w:val="22"/>
          <w:lang w:val="el-GR"/>
        </w:rPr>
        <w:t>μέχρι και την ………………(Σημείωση προς την Τράπεζα</w:t>
      </w:r>
      <w:r w:rsidRPr="00EF2032">
        <w:rPr>
          <w:rFonts w:cs="Tahoma"/>
          <w:b/>
          <w:color w:val="000000" w:themeColor="text1"/>
          <w:szCs w:val="22"/>
          <w:lang w:val="el-GR"/>
        </w:rPr>
        <w:t>: διάρκεια ισχύος σύμφωνα με την παρ.</w:t>
      </w:r>
      <w:r w:rsidR="00F82A8D" w:rsidRPr="00EF2032">
        <w:rPr>
          <w:rFonts w:cs="Tahoma"/>
          <w:b/>
          <w:color w:val="000000" w:themeColor="text1"/>
          <w:szCs w:val="22"/>
          <w:lang w:val="el-GR"/>
        </w:rPr>
        <w:t xml:space="preserve"> </w:t>
      </w:r>
      <w:r w:rsidR="00534B40" w:rsidRPr="002F1079">
        <w:rPr>
          <w:rFonts w:cs="Tahoma"/>
          <w:b/>
          <w:bCs/>
          <w:color w:val="0000FF"/>
          <w:szCs w:val="22"/>
          <w:lang w:val="el-GR"/>
        </w:rPr>
        <w:fldChar w:fldCharType="begin"/>
      </w:r>
      <w:r w:rsidR="00534B40" w:rsidRPr="002F1079">
        <w:rPr>
          <w:rFonts w:cs="Tahoma"/>
          <w:b/>
          <w:bCs/>
          <w:color w:val="0000FF"/>
          <w:szCs w:val="22"/>
          <w:lang w:val="el-GR"/>
        </w:rPr>
        <w:instrText xml:space="preserve"> REF _Ref496542746 \r \h  \* MERGEFORMAT </w:instrText>
      </w:r>
      <w:r w:rsidR="00534B40" w:rsidRPr="002F1079">
        <w:rPr>
          <w:rFonts w:cs="Tahoma"/>
          <w:b/>
          <w:bCs/>
          <w:color w:val="0000FF"/>
          <w:szCs w:val="22"/>
          <w:lang w:val="el-GR"/>
        </w:rPr>
      </w:r>
      <w:r w:rsidR="00534B40" w:rsidRPr="002F1079">
        <w:rPr>
          <w:rFonts w:cs="Tahoma"/>
          <w:b/>
          <w:bCs/>
          <w:color w:val="0000FF"/>
          <w:szCs w:val="22"/>
          <w:lang w:val="el-GR"/>
        </w:rPr>
        <w:fldChar w:fldCharType="separate"/>
      </w:r>
      <w:r w:rsidR="003C5152">
        <w:rPr>
          <w:rFonts w:cs="Tahoma"/>
          <w:b/>
          <w:bCs/>
          <w:color w:val="0000FF"/>
          <w:szCs w:val="22"/>
          <w:lang w:val="el-GR"/>
        </w:rPr>
        <w:t>4.1</w:t>
      </w:r>
      <w:r w:rsidR="00534B40" w:rsidRPr="002F1079">
        <w:rPr>
          <w:rFonts w:cs="Tahoma"/>
          <w:b/>
          <w:bCs/>
          <w:color w:val="0000FF"/>
          <w:szCs w:val="22"/>
          <w:lang w:val="el-GR"/>
        </w:rPr>
        <w:fldChar w:fldCharType="end"/>
      </w:r>
      <w:r w:rsidR="00534B40" w:rsidRPr="002F1079">
        <w:rPr>
          <w:rFonts w:cs="Tahoma"/>
          <w:b/>
          <w:bCs/>
          <w:color w:val="0000FF"/>
          <w:szCs w:val="22"/>
          <w:lang w:val="el-GR"/>
        </w:rPr>
        <w:t xml:space="preserve"> </w:t>
      </w:r>
      <w:r w:rsidR="00534B40" w:rsidRPr="002F1079">
        <w:rPr>
          <w:rFonts w:cs="Tahoma"/>
          <w:b/>
          <w:bCs/>
          <w:color w:val="0000FF"/>
          <w:szCs w:val="22"/>
          <w:lang w:val="el-GR"/>
        </w:rPr>
        <w:fldChar w:fldCharType="begin"/>
      </w:r>
      <w:r w:rsidR="00534B40" w:rsidRPr="002F1079">
        <w:rPr>
          <w:rFonts w:cs="Tahoma"/>
          <w:b/>
          <w:bCs/>
          <w:color w:val="0000FF"/>
          <w:szCs w:val="22"/>
          <w:lang w:val="el-GR"/>
        </w:rPr>
        <w:instrText xml:space="preserve"> REF _Ref496542746 \h  \* MERGEFORMAT </w:instrText>
      </w:r>
      <w:r w:rsidR="00534B40" w:rsidRPr="002F1079">
        <w:rPr>
          <w:rFonts w:cs="Tahoma"/>
          <w:b/>
          <w:bCs/>
          <w:color w:val="0000FF"/>
          <w:szCs w:val="22"/>
          <w:lang w:val="el-GR"/>
        </w:rPr>
      </w:r>
      <w:r w:rsidR="00534B40" w:rsidRPr="002F1079">
        <w:rPr>
          <w:rFonts w:cs="Tahoma"/>
          <w:b/>
          <w:bCs/>
          <w:color w:val="0000FF"/>
          <w:szCs w:val="22"/>
          <w:lang w:val="el-GR"/>
        </w:rPr>
        <w:fldChar w:fldCharType="separate"/>
      </w:r>
      <w:r w:rsidR="003C5152" w:rsidRPr="003C5152">
        <w:rPr>
          <w:rFonts w:cs="Tahoma"/>
          <w:b/>
          <w:bCs/>
          <w:color w:val="0000FF"/>
          <w:lang w:val="el-GR"/>
        </w:rPr>
        <w:t>Εγγυήσεις (καλής εκτέλεσης, προκαταβολής, καλής λειτουργίας)</w:t>
      </w:r>
      <w:r w:rsidR="00534B40" w:rsidRPr="002F1079">
        <w:rPr>
          <w:rFonts w:cs="Tahoma"/>
          <w:b/>
          <w:bCs/>
          <w:color w:val="0000FF"/>
          <w:szCs w:val="22"/>
          <w:lang w:val="el-GR"/>
        </w:rPr>
        <w:fldChar w:fldCharType="end"/>
      </w:r>
      <w:r w:rsidR="00534B40" w:rsidRPr="005D29E6">
        <w:rPr>
          <w:rFonts w:cs="Tahoma"/>
          <w:b/>
          <w:bCs/>
          <w:color w:val="0000FF"/>
          <w:szCs w:val="22"/>
          <w:lang w:val="el-GR"/>
        </w:rPr>
        <w:t xml:space="preserve"> </w:t>
      </w:r>
      <w:r w:rsidRPr="00EF2032">
        <w:rPr>
          <w:rFonts w:cs="Tahoma"/>
          <w:b/>
          <w:color w:val="000000" w:themeColor="text1"/>
          <w:szCs w:val="22"/>
          <w:lang w:val="el-GR"/>
        </w:rPr>
        <w:t xml:space="preserve"> της παρούσας </w:t>
      </w:r>
      <w:r w:rsidRPr="00EF2032">
        <w:rPr>
          <w:rFonts w:cs="Tahoma"/>
          <w:iCs/>
          <w:color w:val="000000" w:themeColor="text1"/>
          <w:szCs w:val="22"/>
          <w:lang w:val="el-GR"/>
        </w:rPr>
        <w:t>)»</w:t>
      </w:r>
      <w:r w:rsidRPr="00EF2032">
        <w:rPr>
          <w:rFonts w:cs="Tahoma"/>
          <w:color w:val="000000" w:themeColor="text1"/>
          <w:szCs w:val="22"/>
          <w:lang w:val="el-GR"/>
        </w:rPr>
        <w:t>.</w:t>
      </w:r>
    </w:p>
    <w:p w14:paraId="1A446FD7" w14:textId="77777777" w:rsidR="00CE3230" w:rsidRPr="00EF2032" w:rsidRDefault="00CE3230" w:rsidP="00CE3230">
      <w:pPr>
        <w:overflowPunct w:val="0"/>
        <w:autoSpaceDE w:val="0"/>
        <w:autoSpaceDN w:val="0"/>
        <w:adjustRightInd w:val="0"/>
        <w:spacing w:line="276" w:lineRule="auto"/>
        <w:textAlignment w:val="baseline"/>
        <w:rPr>
          <w:rFonts w:cs="Tahoma"/>
          <w:color w:val="000000" w:themeColor="text1"/>
          <w:szCs w:val="22"/>
          <w:lang w:val="el-GR"/>
        </w:rPr>
      </w:pPr>
      <w:r w:rsidRPr="00EF2032">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4E8359C8" w14:textId="77777777" w:rsidR="00B048E7" w:rsidRPr="00EF2032" w:rsidRDefault="00B048E7" w:rsidP="00B048E7">
      <w:pPr>
        <w:rPr>
          <w:rFonts w:cs="Tahoma"/>
          <w:szCs w:val="22"/>
          <w:lang w:val="el-GR"/>
        </w:rPr>
      </w:pPr>
    </w:p>
    <w:p w14:paraId="61BE94CB" w14:textId="3EFD297C" w:rsidR="00882E44" w:rsidRPr="00EF2032" w:rsidRDefault="00B048E7" w:rsidP="00B048E7">
      <w:pPr>
        <w:jc w:val="right"/>
        <w:rPr>
          <w:rFonts w:cs="Tahoma"/>
          <w:szCs w:val="22"/>
          <w:lang w:val="el-GR"/>
        </w:rPr>
      </w:pPr>
      <w:r w:rsidRPr="00EF2032">
        <w:rPr>
          <w:rFonts w:cs="Tahoma"/>
          <w:szCs w:val="22"/>
          <w:lang w:val="el-GR"/>
        </w:rPr>
        <w:t>(Εξουσιοδοτημένη υπογραφή)</w:t>
      </w:r>
      <w:bookmarkEnd w:id="662"/>
    </w:p>
    <w:p w14:paraId="675F08E9" w14:textId="0A0E62D5" w:rsidR="00E75240" w:rsidRPr="00EF2032" w:rsidRDefault="00E75240">
      <w:pPr>
        <w:suppressAutoHyphens w:val="0"/>
        <w:spacing w:after="0"/>
        <w:jc w:val="left"/>
        <w:rPr>
          <w:rFonts w:cs="Tahoma"/>
          <w:szCs w:val="22"/>
          <w:lang w:val="el-GR"/>
        </w:rPr>
      </w:pPr>
      <w:r w:rsidRPr="00EF2032">
        <w:rPr>
          <w:rFonts w:cs="Tahoma"/>
          <w:szCs w:val="22"/>
          <w:lang w:val="el-GR"/>
        </w:rPr>
        <w:br w:type="page"/>
      </w:r>
    </w:p>
    <w:p w14:paraId="398AB19B" w14:textId="6D8549EE" w:rsidR="00E75240" w:rsidRPr="00EF2032" w:rsidRDefault="00E75240" w:rsidP="00A61A74">
      <w:pPr>
        <w:pStyle w:val="1"/>
        <w:numPr>
          <w:ilvl w:val="0"/>
          <w:numId w:val="0"/>
        </w:numPr>
      </w:pPr>
      <w:bookmarkStart w:id="665" w:name="_Toc80088725"/>
      <w:r w:rsidRPr="00EF2032">
        <w:t>ΠΑΡΑΡΤΗΜΑ Ι</w:t>
      </w:r>
      <w:r w:rsidR="007662F0" w:rsidRPr="00EF2032">
        <w:t>Χ</w:t>
      </w:r>
      <w:r w:rsidRPr="00EF2032">
        <w:t xml:space="preserve"> – ΕΝΗΜΕΡΩΣΗ ΓΙΑ ΤΗΝ ΕΠΕΞΕΡΓΑΣΙΑ ΠΡΟΣΩΠΙΚΩΝ ΔΕΔΟΜΕΝΩΝ</w:t>
      </w:r>
      <w:bookmarkEnd w:id="665"/>
      <w:r w:rsidRPr="00EF2032">
        <w:t xml:space="preserve"> </w:t>
      </w:r>
    </w:p>
    <w:p w14:paraId="6891B323" w14:textId="77777777" w:rsidR="00E75240" w:rsidRPr="00EF2032" w:rsidRDefault="00E75240" w:rsidP="00E75240">
      <w:pPr>
        <w:rPr>
          <w:lang w:val="el-GR"/>
        </w:rPr>
      </w:pPr>
      <w:r w:rsidRPr="00EF203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8924086" w14:textId="77777777" w:rsidR="00E75240" w:rsidRPr="00EF2032" w:rsidRDefault="00E75240" w:rsidP="00E75240">
      <w:pPr>
        <w:rPr>
          <w:lang w:val="el-GR"/>
        </w:rPr>
      </w:pPr>
      <w:r w:rsidRPr="00EF203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DC2235A" w14:textId="77777777" w:rsidR="00E75240" w:rsidRPr="00EF2032" w:rsidRDefault="00E75240" w:rsidP="00E75240">
      <w:pPr>
        <w:rPr>
          <w:lang w:val="el-GR"/>
        </w:rPr>
      </w:pPr>
      <w:r w:rsidRPr="00EF203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BD32941" w14:textId="77777777" w:rsidR="00E75240" w:rsidRPr="00EF2032" w:rsidRDefault="00E75240" w:rsidP="00E75240">
      <w:pPr>
        <w:rPr>
          <w:lang w:val="el-GR"/>
        </w:rPr>
      </w:pPr>
      <w:r w:rsidRPr="00EF2032">
        <w:rPr>
          <w:lang w:val="el-GR"/>
        </w:rPr>
        <w:t xml:space="preserve">ΙΙΙ. Αποδέκτες των ανωτέρω (υπό Α) δεδομένων στους οποίους κοινοποιούνται είναι: </w:t>
      </w:r>
    </w:p>
    <w:p w14:paraId="6EE2A297" w14:textId="77777777" w:rsidR="00E75240" w:rsidRPr="00EF2032" w:rsidRDefault="00E75240" w:rsidP="00E75240">
      <w:pPr>
        <w:rPr>
          <w:lang w:val="el-GR"/>
        </w:rPr>
      </w:pPr>
      <w:r w:rsidRPr="00EF203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7845DFD" w14:textId="77777777" w:rsidR="00E75240" w:rsidRPr="00EF2032" w:rsidRDefault="00E75240" w:rsidP="00E75240">
      <w:pPr>
        <w:rPr>
          <w:lang w:val="el-GR"/>
        </w:rPr>
      </w:pPr>
      <w:r w:rsidRPr="00EF2032">
        <w:rPr>
          <w:lang w:val="el-GR"/>
        </w:rPr>
        <w:t>(β) Το Δημόσιο, άλλοι δημόσιοι φορείς ή δικαστικές αρχές ή άλλες αρχές ή δικαιοδοτικά όργανα, στο πλαίσιο των αρμοδιοτήτων τους.</w:t>
      </w:r>
    </w:p>
    <w:p w14:paraId="7C16725F" w14:textId="77777777" w:rsidR="00E75240" w:rsidRPr="00EF2032" w:rsidRDefault="00E75240" w:rsidP="00E75240">
      <w:pPr>
        <w:rPr>
          <w:lang w:val="el-GR"/>
        </w:rPr>
      </w:pPr>
      <w:r w:rsidRPr="00EF203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42EA0F3" w14:textId="77777777" w:rsidR="00E75240" w:rsidRPr="00EF2032" w:rsidRDefault="00E75240" w:rsidP="00E75240">
      <w:pPr>
        <w:rPr>
          <w:lang w:val="el-GR"/>
        </w:rPr>
      </w:pPr>
      <w:r w:rsidRPr="00EF2032">
        <w:t>IV</w:t>
      </w:r>
      <w:r w:rsidRPr="00EF203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BE13644" w14:textId="77777777" w:rsidR="00E75240" w:rsidRPr="00EF2032" w:rsidRDefault="00E75240" w:rsidP="00E75240">
      <w:pPr>
        <w:rPr>
          <w:lang w:val="el-GR"/>
        </w:rPr>
      </w:pPr>
      <w:r w:rsidRPr="00EF2032">
        <w:t>V</w:t>
      </w:r>
      <w:r w:rsidRPr="00EF203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9EB73B7" w14:textId="77777777" w:rsidR="00E75240" w:rsidRPr="009D2712" w:rsidRDefault="00E75240" w:rsidP="00E75240">
      <w:pPr>
        <w:rPr>
          <w:lang w:val="el-GR"/>
        </w:rPr>
      </w:pPr>
      <w:r w:rsidRPr="00EF2032">
        <w:t>VI</w:t>
      </w:r>
      <w:r w:rsidRPr="00EF2032">
        <w:rPr>
          <w:lang w:val="el-GR"/>
        </w:rPr>
        <w:t xml:space="preserve">. </w:t>
      </w:r>
      <w:r w:rsidRPr="00EF2032">
        <w:t>H</w:t>
      </w:r>
      <w:r w:rsidRPr="00EF203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8C32958" w14:textId="77777777" w:rsidR="00E75240" w:rsidRPr="009D2712" w:rsidRDefault="00E75240" w:rsidP="00E75240">
      <w:pPr>
        <w:rPr>
          <w:lang w:val="el-GR"/>
        </w:rPr>
      </w:pPr>
    </w:p>
    <w:p w14:paraId="64F22BE4" w14:textId="77777777" w:rsidR="00882E44" w:rsidRPr="00603221" w:rsidRDefault="00882E44" w:rsidP="009D2712">
      <w:pPr>
        <w:jc w:val="left"/>
        <w:rPr>
          <w:rFonts w:cs="Tahoma"/>
          <w:szCs w:val="22"/>
          <w:lang w:val="el-GR"/>
        </w:rPr>
      </w:pPr>
    </w:p>
    <w:sectPr w:rsidR="00882E44"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1F263" w14:textId="77777777" w:rsidR="00D16102" w:rsidRDefault="00D16102">
      <w:pPr>
        <w:spacing w:after="0"/>
      </w:pPr>
      <w:r>
        <w:separator/>
      </w:r>
    </w:p>
  </w:endnote>
  <w:endnote w:type="continuationSeparator" w:id="0">
    <w:p w14:paraId="798EE407" w14:textId="77777777" w:rsidR="00D16102" w:rsidRDefault="00D161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MS Mincho"/>
    <w:charset w:val="80"/>
    <w:family w:val="auto"/>
    <w:pitch w:val="default"/>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Calibri"/>
    <w:panose1 w:val="00000000000000000000"/>
    <w:charset w:val="A1"/>
    <w:family w:val="swiss"/>
    <w:notTrueType/>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A1"/>
    <w:family w:val="swiss"/>
    <w:pitch w:val="variable"/>
    <w:sig w:usb0="E4002EFF" w:usb1="C000247B" w:usb2="00000009" w:usb3="00000000" w:csb0="000001FF" w:csb1="00000000"/>
  </w:font>
  <w:font w:name="EUAlbertina">
    <w:altName w:val="Times New Roman"/>
    <w:charset w:val="A1"/>
    <w:family w:val="roman"/>
    <w:pitch w:val="variable"/>
  </w:font>
  <w:font w:name="Arial Greek">
    <w:altName w:val="Arial"/>
    <w:panose1 w:val="020B0604020202020204"/>
    <w:charset w:val="A1"/>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ahoma"/>
      </w:rPr>
      <w:id w:val="-32196624"/>
      <w:docPartObj>
        <w:docPartGallery w:val="Page Numbers (Bottom of Page)"/>
        <w:docPartUnique/>
      </w:docPartObj>
    </w:sdtPr>
    <w:sdtEndPr>
      <w:rPr>
        <w:noProof/>
        <w:sz w:val="20"/>
        <w:szCs w:val="20"/>
      </w:rPr>
    </w:sdtEndPr>
    <w:sdtContent>
      <w:p w14:paraId="20D59D43" w14:textId="77777777" w:rsidR="00D16102" w:rsidRPr="00252398" w:rsidRDefault="00D16102" w:rsidP="00766AC6">
        <w:pPr>
          <w:pStyle w:val="af2"/>
          <w:pBdr>
            <w:top w:val="single" w:sz="4" w:space="1" w:color="auto"/>
          </w:pBdr>
          <w:jc w:val="center"/>
          <w:rPr>
            <w:rFonts w:cs="Tahoma"/>
            <w:sz w:val="20"/>
            <w:szCs w:val="20"/>
          </w:rPr>
        </w:pPr>
        <w:r w:rsidRPr="00B21041">
          <w:rPr>
            <w:rFonts w:cs="Tahoma"/>
            <w:sz w:val="20"/>
            <w:szCs w:val="20"/>
          </w:rPr>
          <w:fldChar w:fldCharType="begin"/>
        </w:r>
        <w:r w:rsidRPr="00C82832">
          <w:rPr>
            <w:rFonts w:cs="Tahoma"/>
            <w:sz w:val="20"/>
            <w:szCs w:val="20"/>
          </w:rPr>
          <w:instrText xml:space="preserve"> PAGE   \* MERGEFORMAT </w:instrText>
        </w:r>
        <w:r w:rsidRPr="00B21041">
          <w:rPr>
            <w:rFonts w:cs="Tahoma"/>
            <w:sz w:val="20"/>
            <w:szCs w:val="20"/>
          </w:rPr>
          <w:fldChar w:fldCharType="separate"/>
        </w:r>
        <w:r>
          <w:rPr>
            <w:rFonts w:cs="Tahoma"/>
            <w:noProof/>
            <w:sz w:val="20"/>
            <w:szCs w:val="20"/>
          </w:rPr>
          <w:t>2</w:t>
        </w:r>
        <w:r w:rsidRPr="00B21041">
          <w:rPr>
            <w:rFonts w:cs="Tahoma"/>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5A1B4" w14:textId="22AE79BC" w:rsidR="00D16102" w:rsidRPr="00603221" w:rsidRDefault="00D16102" w:rsidP="005818CF">
    <w:pPr>
      <w:pStyle w:val="af2"/>
      <w:pBdr>
        <w:top w:val="single" w:sz="4" w:space="1" w:color="auto"/>
      </w:pBdr>
      <w:rPr>
        <w:rFonts w:cs="Tahoma"/>
        <w:sz w:val="20"/>
        <w:szCs w:val="20"/>
      </w:rPr>
    </w:pPr>
    <w:r w:rsidRPr="00834763">
      <w:rPr>
        <w:rFonts w:cs="Tahoma"/>
        <w:sz w:val="20"/>
        <w:szCs w:val="20"/>
      </w:rPr>
      <w:t xml:space="preserve">C4-02-003                                        </w:t>
    </w:r>
    <w:r w:rsidRPr="00834763">
      <w:rPr>
        <w:rFonts w:cs="Tahoma"/>
        <w:sz w:val="20"/>
        <w:szCs w:val="20"/>
      </w:rPr>
      <w:tab/>
    </w:r>
    <w:r w:rsidRPr="00834763">
      <w:rPr>
        <w:rFonts w:cs="Tahoma"/>
        <w:sz w:val="20"/>
        <w:szCs w:val="20"/>
      </w:rPr>
      <w:tab/>
      <w:t>4.0 / 30-05-2018</w:t>
    </w:r>
    <w:r w:rsidRPr="00834763">
      <w:rPr>
        <w:rFonts w:cs="Tahoma"/>
        <w:sz w:val="20"/>
        <w:szCs w:val="20"/>
      </w:rPr>
      <w:tab/>
    </w:r>
    <w:r w:rsidRPr="00834763">
      <w:rPr>
        <w:rFonts w:cs="Tahoma"/>
        <w:sz w:val="20"/>
        <w:szCs w:val="20"/>
      </w:rPr>
      <w:tab/>
      <w:t xml:space="preserve">     </w:t>
    </w:r>
    <w:r w:rsidRPr="00834763">
      <w:rPr>
        <w:rFonts w:cs="Tahoma"/>
        <w:sz w:val="20"/>
        <w:szCs w:val="20"/>
      </w:rPr>
      <w:tab/>
      <w:t xml:space="preserve"> </w:t>
    </w:r>
    <w:r w:rsidRPr="00834763">
      <w:rPr>
        <w:rStyle w:val="a3"/>
        <w:rFonts w:cs="Tahoma"/>
        <w:sz w:val="20"/>
        <w:szCs w:val="20"/>
      </w:rPr>
      <w:fldChar w:fldCharType="begin"/>
    </w:r>
    <w:r w:rsidRPr="00834763">
      <w:rPr>
        <w:rStyle w:val="a3"/>
        <w:rFonts w:cs="Tahoma"/>
        <w:sz w:val="20"/>
        <w:szCs w:val="20"/>
      </w:rPr>
      <w:instrText xml:space="preserve"> PAGE </w:instrText>
    </w:r>
    <w:r w:rsidRPr="00834763">
      <w:rPr>
        <w:rStyle w:val="a3"/>
        <w:rFonts w:cs="Tahoma"/>
        <w:sz w:val="20"/>
        <w:szCs w:val="20"/>
      </w:rPr>
      <w:fldChar w:fldCharType="separate"/>
    </w:r>
    <w:r w:rsidR="00B15FCB">
      <w:rPr>
        <w:rStyle w:val="a3"/>
        <w:rFonts w:cs="Tahoma"/>
        <w:noProof/>
        <w:sz w:val="20"/>
        <w:szCs w:val="20"/>
      </w:rPr>
      <w:t>6</w:t>
    </w:r>
    <w:r w:rsidRPr="00834763">
      <w:rPr>
        <w:rStyle w:val="a3"/>
        <w:rFonts w:cs="Tahoma"/>
        <w:sz w:val="20"/>
        <w:szCs w:val="20"/>
      </w:rPr>
      <w:fldChar w:fldCharType="end"/>
    </w:r>
    <w:r w:rsidRPr="00834763">
      <w:rPr>
        <w:rStyle w:val="a3"/>
        <w:rFonts w:cs="Tahoma"/>
        <w:sz w:val="20"/>
        <w:szCs w:val="20"/>
      </w:rPr>
      <w:t xml:space="preserve"> / </w:t>
    </w:r>
    <w:r w:rsidRPr="00834763">
      <w:rPr>
        <w:rStyle w:val="a3"/>
        <w:rFonts w:cs="Tahoma"/>
        <w:sz w:val="20"/>
        <w:szCs w:val="20"/>
      </w:rPr>
      <w:fldChar w:fldCharType="begin"/>
    </w:r>
    <w:r w:rsidRPr="00834763">
      <w:rPr>
        <w:rStyle w:val="a3"/>
        <w:rFonts w:cs="Tahoma"/>
        <w:sz w:val="20"/>
        <w:szCs w:val="20"/>
      </w:rPr>
      <w:instrText xml:space="preserve"> NUMPAGES </w:instrText>
    </w:r>
    <w:r w:rsidRPr="00834763">
      <w:rPr>
        <w:rStyle w:val="a3"/>
        <w:rFonts w:cs="Tahoma"/>
        <w:sz w:val="20"/>
        <w:szCs w:val="20"/>
      </w:rPr>
      <w:fldChar w:fldCharType="separate"/>
    </w:r>
    <w:r w:rsidR="00B15FCB">
      <w:rPr>
        <w:rStyle w:val="a3"/>
        <w:rFonts w:cs="Tahoma"/>
        <w:noProof/>
        <w:sz w:val="20"/>
        <w:szCs w:val="20"/>
      </w:rPr>
      <w:t>137</w:t>
    </w:r>
    <w:r w:rsidRPr="00834763">
      <w:rPr>
        <w:rStyle w:val="a3"/>
        <w:rFonts w:cs="Tahoma"/>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16102" w:rsidRPr="00A73BD3" w14:paraId="4E5457F9" w14:textId="77777777" w:rsidTr="003366E9">
      <w:tc>
        <w:tcPr>
          <w:tcW w:w="8747" w:type="dxa"/>
          <w:tcBorders>
            <w:top w:val="single" w:sz="4" w:space="0" w:color="auto"/>
          </w:tcBorders>
        </w:tcPr>
        <w:p w14:paraId="169DABE9" w14:textId="27B9AB4C" w:rsidR="00D16102" w:rsidRPr="001E54F6" w:rsidRDefault="00D16102"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lang w:val="el-GR"/>
            </w:rPr>
            <w:t>Μ.</w:t>
          </w:r>
          <w:r w:rsidRPr="001E54F6">
            <w:rPr>
              <w:rStyle w:val="a3"/>
              <w:rFonts w:cs="Tahoma"/>
              <w:sz w:val="20"/>
              <w:szCs w:val="22"/>
              <w:lang w:val="el-GR"/>
            </w:rPr>
            <w:t xml:space="preserve">Α.Ε. </w:t>
          </w:r>
        </w:p>
      </w:tc>
      <w:tc>
        <w:tcPr>
          <w:tcW w:w="1108" w:type="dxa"/>
          <w:tcBorders>
            <w:top w:val="single" w:sz="4" w:space="0" w:color="auto"/>
          </w:tcBorders>
        </w:tcPr>
        <w:p w14:paraId="39D8D446" w14:textId="77777777" w:rsidR="00D16102" w:rsidRPr="001E54F6" w:rsidRDefault="00D16102"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B15FCB">
            <w:rPr>
              <w:rStyle w:val="a3"/>
              <w:rFonts w:cs="Tahoma"/>
              <w:noProof/>
              <w:sz w:val="20"/>
              <w:szCs w:val="22"/>
            </w:rPr>
            <w:t>15</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B15FCB">
            <w:rPr>
              <w:rStyle w:val="a3"/>
              <w:rFonts w:cs="Tahoma"/>
              <w:noProof/>
              <w:sz w:val="20"/>
              <w:szCs w:val="22"/>
            </w:rPr>
            <w:t>137</w:t>
          </w:r>
          <w:r w:rsidRPr="001E54F6">
            <w:rPr>
              <w:rStyle w:val="a3"/>
              <w:rFonts w:cs="Tahoma"/>
              <w:sz w:val="20"/>
              <w:szCs w:val="22"/>
            </w:rPr>
            <w:fldChar w:fldCharType="end"/>
          </w:r>
        </w:p>
      </w:tc>
    </w:tr>
  </w:tbl>
  <w:p w14:paraId="14BFBD6E" w14:textId="77777777" w:rsidR="00D16102" w:rsidRPr="00603221" w:rsidRDefault="00D16102">
    <w:pPr>
      <w:pStyle w:val="af2"/>
      <w:rPr>
        <w:rFonts w:cs="Tahoma"/>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937" w:type="dxa"/>
      <w:tblBorders>
        <w:top w:val="single" w:sz="4" w:space="0" w:color="auto"/>
      </w:tblBorders>
      <w:tblLayout w:type="fixed"/>
      <w:tblLook w:val="00A0" w:firstRow="1" w:lastRow="0" w:firstColumn="1" w:lastColumn="0" w:noHBand="0" w:noVBand="0"/>
    </w:tblPr>
    <w:tblGrid>
      <w:gridCol w:w="13258"/>
      <w:gridCol w:w="1679"/>
    </w:tblGrid>
    <w:tr w:rsidR="00D16102" w:rsidRPr="00A73BD3" w14:paraId="20973D86" w14:textId="77777777" w:rsidTr="0086301E">
      <w:trPr>
        <w:trHeight w:val="262"/>
      </w:trPr>
      <w:tc>
        <w:tcPr>
          <w:tcW w:w="13258" w:type="dxa"/>
          <w:tcBorders>
            <w:top w:val="single" w:sz="4" w:space="0" w:color="auto"/>
          </w:tcBorders>
        </w:tcPr>
        <w:p w14:paraId="2CC8EC36" w14:textId="77777777" w:rsidR="00D16102" w:rsidRPr="001E54F6" w:rsidRDefault="00D16102"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lang w:val="el-GR"/>
            </w:rPr>
            <w:t>Μ.</w:t>
          </w:r>
          <w:r w:rsidRPr="001E54F6">
            <w:rPr>
              <w:rStyle w:val="a3"/>
              <w:rFonts w:cs="Tahoma"/>
              <w:sz w:val="20"/>
              <w:szCs w:val="22"/>
              <w:lang w:val="el-GR"/>
            </w:rPr>
            <w:t xml:space="preserve">Α.Ε. </w:t>
          </w:r>
        </w:p>
      </w:tc>
      <w:tc>
        <w:tcPr>
          <w:tcW w:w="1679" w:type="dxa"/>
          <w:tcBorders>
            <w:top w:val="single" w:sz="4" w:space="0" w:color="auto"/>
          </w:tcBorders>
        </w:tcPr>
        <w:p w14:paraId="331AA777" w14:textId="77777777" w:rsidR="00D16102" w:rsidRPr="001E54F6" w:rsidRDefault="00D16102"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B15FCB">
            <w:rPr>
              <w:rStyle w:val="a3"/>
              <w:rFonts w:cs="Tahoma"/>
              <w:noProof/>
              <w:sz w:val="20"/>
              <w:szCs w:val="22"/>
            </w:rPr>
            <w:t>112</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B15FCB">
            <w:rPr>
              <w:rStyle w:val="a3"/>
              <w:rFonts w:cs="Tahoma"/>
              <w:noProof/>
              <w:sz w:val="20"/>
              <w:szCs w:val="22"/>
            </w:rPr>
            <w:t>113</w:t>
          </w:r>
          <w:r w:rsidRPr="001E54F6">
            <w:rPr>
              <w:rStyle w:val="a3"/>
              <w:rFonts w:cs="Tahoma"/>
              <w:sz w:val="20"/>
              <w:szCs w:val="22"/>
            </w:rPr>
            <w:fldChar w:fldCharType="end"/>
          </w:r>
        </w:p>
      </w:tc>
    </w:tr>
  </w:tbl>
  <w:p w14:paraId="6520077B" w14:textId="77777777" w:rsidR="00D16102" w:rsidRPr="00603221" w:rsidRDefault="00D16102">
    <w:pPr>
      <w:pStyle w:val="af2"/>
      <w:rPr>
        <w:rFonts w:cs="Tahoma"/>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45" w:type="dxa"/>
      <w:tblBorders>
        <w:top w:val="single" w:sz="4" w:space="0" w:color="auto"/>
      </w:tblBorders>
      <w:tblLayout w:type="fixed"/>
      <w:tblLook w:val="00A0" w:firstRow="1" w:lastRow="0" w:firstColumn="1" w:lastColumn="0" w:noHBand="0" w:noVBand="0"/>
    </w:tblPr>
    <w:tblGrid>
      <w:gridCol w:w="8739"/>
      <w:gridCol w:w="1106"/>
    </w:tblGrid>
    <w:tr w:rsidR="00D16102" w:rsidRPr="00A73BD3" w14:paraId="7788C7DB" w14:textId="77777777" w:rsidTr="0086301E">
      <w:trPr>
        <w:trHeight w:val="262"/>
      </w:trPr>
      <w:tc>
        <w:tcPr>
          <w:tcW w:w="8739" w:type="dxa"/>
          <w:tcBorders>
            <w:top w:val="single" w:sz="4" w:space="0" w:color="auto"/>
          </w:tcBorders>
        </w:tcPr>
        <w:p w14:paraId="4D992DF7" w14:textId="77777777" w:rsidR="00D16102" w:rsidRPr="001E54F6" w:rsidRDefault="00D16102"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lang w:val="el-GR"/>
            </w:rPr>
            <w:t>Μ.</w:t>
          </w:r>
          <w:r w:rsidRPr="001E54F6">
            <w:rPr>
              <w:rStyle w:val="a3"/>
              <w:rFonts w:cs="Tahoma"/>
              <w:sz w:val="20"/>
              <w:szCs w:val="22"/>
              <w:lang w:val="el-GR"/>
            </w:rPr>
            <w:t xml:space="preserve">Α.Ε. </w:t>
          </w:r>
        </w:p>
      </w:tc>
      <w:tc>
        <w:tcPr>
          <w:tcW w:w="1106" w:type="dxa"/>
          <w:tcBorders>
            <w:top w:val="single" w:sz="4" w:space="0" w:color="auto"/>
          </w:tcBorders>
        </w:tcPr>
        <w:p w14:paraId="08852929" w14:textId="77777777" w:rsidR="00D16102" w:rsidRPr="001E54F6" w:rsidRDefault="00D16102"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B15FCB">
            <w:rPr>
              <w:rStyle w:val="a3"/>
              <w:rFonts w:cs="Tahoma"/>
              <w:noProof/>
              <w:sz w:val="20"/>
              <w:szCs w:val="22"/>
            </w:rPr>
            <w:t>121</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B15FCB">
            <w:rPr>
              <w:rStyle w:val="a3"/>
              <w:rFonts w:cs="Tahoma"/>
              <w:noProof/>
              <w:sz w:val="20"/>
              <w:szCs w:val="22"/>
            </w:rPr>
            <w:t>122</w:t>
          </w:r>
          <w:r w:rsidRPr="001E54F6">
            <w:rPr>
              <w:rStyle w:val="a3"/>
              <w:rFonts w:cs="Tahoma"/>
              <w:sz w:val="20"/>
              <w:szCs w:val="22"/>
            </w:rPr>
            <w:fldChar w:fldCharType="end"/>
          </w:r>
        </w:p>
      </w:tc>
    </w:tr>
  </w:tbl>
  <w:p w14:paraId="55682514" w14:textId="77777777" w:rsidR="00D16102" w:rsidRPr="00603221" w:rsidRDefault="00D16102">
    <w:pPr>
      <w:pStyle w:val="af2"/>
      <w:rPr>
        <w:rFonts w:cs="Tahoma"/>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D52B7" w14:textId="65231F34" w:rsidR="00D16102" w:rsidRPr="00603221" w:rsidRDefault="00D16102" w:rsidP="005818CF">
    <w:pPr>
      <w:pStyle w:val="af2"/>
      <w:pBdr>
        <w:top w:val="single" w:sz="4" w:space="1" w:color="auto"/>
      </w:pBdr>
      <w:rPr>
        <w:rFonts w:cs="Tahoma"/>
        <w:sz w:val="20"/>
        <w:szCs w:val="20"/>
      </w:rPr>
    </w:pPr>
    <w:r w:rsidRPr="00834763">
      <w:rPr>
        <w:rFonts w:cs="Tahoma"/>
        <w:sz w:val="20"/>
        <w:szCs w:val="20"/>
      </w:rPr>
      <w:t xml:space="preserve">C4-02-003                                        </w:t>
    </w:r>
    <w:r w:rsidRPr="00834763">
      <w:rPr>
        <w:rFonts w:cs="Tahoma"/>
        <w:sz w:val="20"/>
        <w:szCs w:val="20"/>
      </w:rPr>
      <w:tab/>
    </w:r>
    <w:r w:rsidRPr="00834763">
      <w:rPr>
        <w:rFonts w:cs="Tahoma"/>
        <w:sz w:val="20"/>
        <w:szCs w:val="20"/>
      </w:rPr>
      <w:tab/>
      <w:t>4.0 / 30-05-2018</w:t>
    </w:r>
    <w:r w:rsidRPr="00834763">
      <w:rPr>
        <w:rFonts w:cs="Tahoma"/>
        <w:sz w:val="20"/>
        <w:szCs w:val="20"/>
      </w:rPr>
      <w:tab/>
    </w:r>
    <w:r w:rsidRPr="00834763">
      <w:rPr>
        <w:rFonts w:cs="Tahoma"/>
        <w:sz w:val="20"/>
        <w:szCs w:val="20"/>
      </w:rPr>
      <w:tab/>
      <w:t xml:space="preserve">     </w:t>
    </w:r>
    <w:r w:rsidRPr="00834763">
      <w:rPr>
        <w:rFonts w:cs="Tahoma"/>
        <w:sz w:val="20"/>
        <w:szCs w:val="20"/>
      </w:rPr>
      <w:tab/>
      <w:t xml:space="preserve"> </w:t>
    </w:r>
    <w:r w:rsidRPr="00834763">
      <w:rPr>
        <w:rStyle w:val="a3"/>
        <w:rFonts w:cs="Tahoma"/>
        <w:sz w:val="20"/>
        <w:szCs w:val="20"/>
      </w:rPr>
      <w:fldChar w:fldCharType="begin"/>
    </w:r>
    <w:r w:rsidRPr="00834763">
      <w:rPr>
        <w:rStyle w:val="a3"/>
        <w:rFonts w:cs="Tahoma"/>
        <w:sz w:val="20"/>
        <w:szCs w:val="20"/>
      </w:rPr>
      <w:instrText xml:space="preserve"> PAGE </w:instrText>
    </w:r>
    <w:r w:rsidRPr="00834763">
      <w:rPr>
        <w:rStyle w:val="a3"/>
        <w:rFonts w:cs="Tahoma"/>
        <w:sz w:val="20"/>
        <w:szCs w:val="20"/>
      </w:rPr>
      <w:fldChar w:fldCharType="separate"/>
    </w:r>
    <w:r w:rsidR="00B15FCB">
      <w:rPr>
        <w:rStyle w:val="a3"/>
        <w:rFonts w:cs="Tahoma"/>
        <w:noProof/>
        <w:sz w:val="20"/>
        <w:szCs w:val="20"/>
      </w:rPr>
      <w:t>130</w:t>
    </w:r>
    <w:r w:rsidRPr="00834763">
      <w:rPr>
        <w:rStyle w:val="a3"/>
        <w:rFonts w:cs="Tahoma"/>
        <w:sz w:val="20"/>
        <w:szCs w:val="20"/>
      </w:rPr>
      <w:fldChar w:fldCharType="end"/>
    </w:r>
    <w:r w:rsidRPr="00834763">
      <w:rPr>
        <w:rStyle w:val="a3"/>
        <w:rFonts w:cs="Tahoma"/>
        <w:sz w:val="20"/>
        <w:szCs w:val="20"/>
      </w:rPr>
      <w:t xml:space="preserve"> / </w:t>
    </w:r>
    <w:r w:rsidRPr="00834763">
      <w:rPr>
        <w:rStyle w:val="a3"/>
        <w:rFonts w:cs="Tahoma"/>
        <w:sz w:val="20"/>
        <w:szCs w:val="20"/>
      </w:rPr>
      <w:fldChar w:fldCharType="begin"/>
    </w:r>
    <w:r w:rsidRPr="00834763">
      <w:rPr>
        <w:rStyle w:val="a3"/>
        <w:rFonts w:cs="Tahoma"/>
        <w:sz w:val="20"/>
        <w:szCs w:val="20"/>
      </w:rPr>
      <w:instrText xml:space="preserve"> NUMPAGES </w:instrText>
    </w:r>
    <w:r w:rsidRPr="00834763">
      <w:rPr>
        <w:rStyle w:val="a3"/>
        <w:rFonts w:cs="Tahoma"/>
        <w:sz w:val="20"/>
        <w:szCs w:val="20"/>
      </w:rPr>
      <w:fldChar w:fldCharType="separate"/>
    </w:r>
    <w:r w:rsidR="00B15FCB">
      <w:rPr>
        <w:rStyle w:val="a3"/>
        <w:rFonts w:cs="Tahoma"/>
        <w:noProof/>
        <w:sz w:val="20"/>
        <w:szCs w:val="20"/>
      </w:rPr>
      <w:t>131</w:t>
    </w:r>
    <w:r w:rsidRPr="00834763">
      <w:rPr>
        <w:rStyle w:val="a3"/>
        <w:rFonts w:cs="Tahoma"/>
        <w:sz w:val="20"/>
        <w:szCs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D9FFF" w14:textId="77777777" w:rsidR="00D16102" w:rsidRDefault="00D16102">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D16102" w:rsidRPr="00A73BD3" w14:paraId="4422C396" w14:textId="77777777" w:rsidTr="003366E9">
      <w:tc>
        <w:tcPr>
          <w:tcW w:w="8747" w:type="dxa"/>
          <w:tcBorders>
            <w:top w:val="single" w:sz="4" w:space="0" w:color="auto"/>
          </w:tcBorders>
        </w:tcPr>
        <w:p w14:paraId="1B7FFB31" w14:textId="0AC7D9BD" w:rsidR="00D16102" w:rsidRPr="003329FF" w:rsidRDefault="00D16102" w:rsidP="006B55CD">
          <w:pPr>
            <w:pStyle w:val="af2"/>
            <w:spacing w:after="0"/>
            <w:rPr>
              <w:rStyle w:val="a3"/>
              <w:rFonts w:cs="Tahoma"/>
              <w:sz w:val="20"/>
              <w:szCs w:val="22"/>
              <w:lang w:val="el-GR"/>
            </w:rPr>
          </w:pPr>
          <w:r w:rsidRPr="003329FF">
            <w:rPr>
              <w:rStyle w:val="a3"/>
              <w:rFonts w:cs="Tahoma"/>
              <w:sz w:val="20"/>
              <w:szCs w:val="22"/>
              <w:lang w:val="el-GR"/>
            </w:rPr>
            <w:t xml:space="preserve">Κοινωνία της Πληροφορίας </w:t>
          </w:r>
          <w:r>
            <w:rPr>
              <w:rStyle w:val="a3"/>
              <w:rFonts w:cs="Tahoma"/>
              <w:sz w:val="20"/>
              <w:szCs w:val="22"/>
              <w:lang w:val="el-GR"/>
            </w:rPr>
            <w:t>Μ.</w:t>
          </w:r>
          <w:r w:rsidRPr="003329FF">
            <w:rPr>
              <w:rStyle w:val="a3"/>
              <w:rFonts w:cs="Tahoma"/>
              <w:sz w:val="20"/>
              <w:szCs w:val="22"/>
              <w:lang w:val="el-GR"/>
            </w:rPr>
            <w:t xml:space="preserve">Α.Ε. </w:t>
          </w:r>
        </w:p>
      </w:tc>
      <w:tc>
        <w:tcPr>
          <w:tcW w:w="1108" w:type="dxa"/>
          <w:tcBorders>
            <w:top w:val="single" w:sz="4" w:space="0" w:color="auto"/>
          </w:tcBorders>
        </w:tcPr>
        <w:p w14:paraId="17D43C87" w14:textId="6D1FE825" w:rsidR="00D16102" w:rsidRPr="0086301E" w:rsidRDefault="00D16102" w:rsidP="003329FF">
          <w:pPr>
            <w:pStyle w:val="af2"/>
            <w:spacing w:after="0"/>
            <w:jc w:val="right"/>
            <w:rPr>
              <w:rStyle w:val="a3"/>
              <w:rFonts w:cs="Tahoma"/>
              <w:sz w:val="20"/>
              <w:szCs w:val="22"/>
              <w:lang w:val="el-GR"/>
            </w:rPr>
          </w:pPr>
          <w:r w:rsidRPr="003329FF">
            <w:rPr>
              <w:rStyle w:val="a3"/>
              <w:rFonts w:cs="Tahoma"/>
              <w:sz w:val="20"/>
              <w:szCs w:val="22"/>
            </w:rPr>
            <w:fldChar w:fldCharType="begin"/>
          </w:r>
          <w:r w:rsidRPr="003329FF">
            <w:rPr>
              <w:rStyle w:val="a3"/>
              <w:rFonts w:cs="Tahoma"/>
              <w:sz w:val="20"/>
              <w:szCs w:val="22"/>
            </w:rPr>
            <w:instrText xml:space="preserve"> PAGE </w:instrText>
          </w:r>
          <w:r w:rsidRPr="003329FF">
            <w:rPr>
              <w:rStyle w:val="a3"/>
              <w:rFonts w:cs="Tahoma"/>
              <w:sz w:val="20"/>
              <w:szCs w:val="22"/>
            </w:rPr>
            <w:fldChar w:fldCharType="separate"/>
          </w:r>
          <w:r w:rsidR="00B15FCB">
            <w:rPr>
              <w:rStyle w:val="a3"/>
              <w:rFonts w:cs="Tahoma"/>
              <w:noProof/>
              <w:sz w:val="20"/>
              <w:szCs w:val="22"/>
            </w:rPr>
            <w:t>128</w:t>
          </w:r>
          <w:r w:rsidRPr="003329FF">
            <w:rPr>
              <w:rStyle w:val="a3"/>
              <w:rFonts w:cs="Tahoma"/>
              <w:sz w:val="20"/>
              <w:szCs w:val="22"/>
            </w:rPr>
            <w:fldChar w:fldCharType="end"/>
          </w:r>
          <w:r w:rsidRPr="003329FF">
            <w:rPr>
              <w:rStyle w:val="a3"/>
              <w:rFonts w:cs="Tahoma"/>
              <w:sz w:val="20"/>
              <w:szCs w:val="22"/>
            </w:rPr>
            <w:t xml:space="preserve"> - </w:t>
          </w:r>
          <w:r>
            <w:rPr>
              <w:rStyle w:val="a3"/>
              <w:rFonts w:cs="Tahoma"/>
              <w:sz w:val="20"/>
              <w:szCs w:val="22"/>
              <w:lang w:val="el-GR"/>
            </w:rPr>
            <w:t>137</w:t>
          </w:r>
        </w:p>
      </w:tc>
    </w:tr>
  </w:tbl>
  <w:p w14:paraId="04B62258" w14:textId="77777777" w:rsidR="00D16102" w:rsidRDefault="00D16102">
    <w:pPr>
      <w:pStyle w:val="af2"/>
      <w:spacing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06CAD" w14:textId="77777777" w:rsidR="00D16102" w:rsidRDefault="00D16102">
      <w:pPr>
        <w:spacing w:after="0"/>
      </w:pPr>
      <w:r>
        <w:separator/>
      </w:r>
    </w:p>
  </w:footnote>
  <w:footnote w:type="continuationSeparator" w:id="0">
    <w:p w14:paraId="7AF08D2D" w14:textId="77777777" w:rsidR="00D16102" w:rsidRDefault="00D16102">
      <w:pPr>
        <w:spacing w:after="0"/>
      </w:pPr>
      <w:r>
        <w:continuationSeparator/>
      </w:r>
    </w:p>
  </w:footnote>
  <w:footnote w:id="1">
    <w:p w14:paraId="478EF790" w14:textId="77777777" w:rsidR="00D16102" w:rsidRPr="007D3A48" w:rsidRDefault="00D16102">
      <w:pPr>
        <w:pStyle w:val="fooot"/>
        <w:ind w:left="425" w:hanging="425"/>
        <w:rPr>
          <w:lang w:val="el-GR"/>
        </w:rPr>
      </w:pPr>
      <w:r>
        <w:rPr>
          <w:rStyle w:val="a4"/>
        </w:rPr>
        <w:footnoteRef/>
      </w:r>
      <w:r>
        <w:rPr>
          <w:lang w:val="el-GR"/>
        </w:rPr>
        <w:tab/>
        <w:t xml:space="preserve">Μόνο για συμβάσεις άνω των ορίων </w:t>
      </w:r>
    </w:p>
  </w:footnote>
  <w:footnote w:id="2">
    <w:p w14:paraId="52BC343D" w14:textId="77777777" w:rsidR="00D16102" w:rsidRPr="007D3A48" w:rsidRDefault="00D16102">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3">
    <w:p w14:paraId="5B31FF38" w14:textId="77777777" w:rsidR="00D16102" w:rsidRPr="00175691" w:rsidRDefault="00D16102"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4">
    <w:p w14:paraId="44492D08" w14:textId="77777777" w:rsidR="00D16102" w:rsidRPr="00BD65F6" w:rsidRDefault="00D16102"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15DD1B27" w14:textId="77777777" w:rsidR="00D16102" w:rsidRPr="006B2C94" w:rsidRDefault="00D16102"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5E676043" w14:textId="77777777" w:rsidR="00D16102" w:rsidRPr="006B2C94" w:rsidRDefault="00D16102" w:rsidP="00E87EA9">
      <w:pPr>
        <w:pStyle w:val="af4"/>
        <w:rPr>
          <w:lang w:val="el-GR"/>
        </w:rPr>
      </w:pPr>
    </w:p>
  </w:footnote>
  <w:footnote w:id="6">
    <w:p w14:paraId="10D227A5" w14:textId="77777777" w:rsidR="00D16102" w:rsidRPr="006B2C94" w:rsidRDefault="00D16102"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7">
    <w:p w14:paraId="79BFEE75" w14:textId="77777777" w:rsidR="00D16102" w:rsidRPr="00BD65F6" w:rsidRDefault="00D16102"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8">
    <w:p w14:paraId="0A421214" w14:textId="77777777" w:rsidR="00D16102" w:rsidRPr="005B2FD1" w:rsidRDefault="00D16102" w:rsidP="00925E1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9">
    <w:p w14:paraId="5800AC86" w14:textId="77777777" w:rsidR="00D16102" w:rsidRPr="006B2C94" w:rsidRDefault="00D16102" w:rsidP="002B2F6A">
      <w:pPr>
        <w:pStyle w:val="af4"/>
        <w:rPr>
          <w:lang w:val="el-GR"/>
        </w:rPr>
      </w:pPr>
      <w:r>
        <w:rPr>
          <w:rStyle w:val="a4"/>
        </w:rPr>
        <w:footnoteRef/>
      </w:r>
      <w:r>
        <w:rPr>
          <w:lang w:val="el-GR"/>
        </w:rPr>
        <w:tab/>
        <w:t>Άρθρο 96, παρ. 7 του ν. 4412/2016</w:t>
      </w:r>
    </w:p>
  </w:footnote>
  <w:footnote w:id="10">
    <w:p w14:paraId="2CE77802" w14:textId="77777777" w:rsidR="00D16102" w:rsidRPr="009C1E20" w:rsidRDefault="00D16102"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11">
    <w:p w14:paraId="0079FEED" w14:textId="77777777" w:rsidR="00D16102" w:rsidRPr="001036EA" w:rsidRDefault="00D16102" w:rsidP="00130942">
      <w:pPr>
        <w:pStyle w:val="af4"/>
        <w:ind w:left="426" w:hanging="426"/>
        <w:rPr>
          <w:lang w:val="el-GR"/>
        </w:rPr>
      </w:pPr>
      <w:r>
        <w:rPr>
          <w:rStyle w:val="a8"/>
        </w:rPr>
        <w:footnoteRef/>
      </w:r>
      <w:r>
        <w:rPr>
          <w:lang w:val="el-GR"/>
        </w:rPr>
        <w:tab/>
        <w:t>Άρθρο 90 παρ. 2 και 4 του ν. 4412/2016.</w:t>
      </w:r>
    </w:p>
  </w:footnote>
  <w:footnote w:id="12">
    <w:p w14:paraId="4DB88476" w14:textId="77777777" w:rsidR="00D16102" w:rsidRDefault="00D16102"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3">
    <w:p w14:paraId="3ABE7A9C" w14:textId="77777777" w:rsidR="00D16102" w:rsidRPr="002913F6" w:rsidRDefault="00D16102"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4">
    <w:p w14:paraId="49E3171A" w14:textId="77777777" w:rsidR="00D16102" w:rsidRPr="00D52587" w:rsidRDefault="00D16102"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27FA0FDF" w14:textId="77777777" w:rsidR="00D16102" w:rsidRPr="00827575" w:rsidRDefault="00D16102"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3F3FA62B" w14:textId="77777777" w:rsidR="00D16102" w:rsidRPr="002913F6" w:rsidRDefault="00D16102" w:rsidP="005B1D5A">
      <w:pPr>
        <w:pStyle w:val="af4"/>
        <w:rPr>
          <w:lang w:val="el-GR"/>
        </w:rPr>
      </w:pPr>
      <w:r>
        <w:rPr>
          <w:rStyle w:val="ab"/>
        </w:rPr>
        <w:footnoteRef/>
      </w:r>
      <w:r w:rsidRPr="002913F6">
        <w:rPr>
          <w:lang w:val="el-GR"/>
        </w:rPr>
        <w:t xml:space="preserve"> </w:t>
      </w:r>
      <w:r>
        <w:rPr>
          <w:lang w:val="el-GR"/>
        </w:rPr>
        <w:tab/>
        <w:t>Ά</w:t>
      </w:r>
      <w:r w:rsidRPr="002913F6">
        <w:rPr>
          <w:lang w:val="el-GR"/>
        </w:rPr>
        <w:t>ρθρο 372 παρ. 1 Ν. 4412/2016</w:t>
      </w:r>
    </w:p>
  </w:footnote>
  <w:footnote w:id="17">
    <w:p w14:paraId="07D69664" w14:textId="77777777" w:rsidR="00D16102" w:rsidRPr="00BD65F6" w:rsidRDefault="00D16102" w:rsidP="005B1D5A">
      <w:pPr>
        <w:pStyle w:val="af4"/>
        <w:rPr>
          <w:lang w:val="el-GR"/>
        </w:rPr>
      </w:pPr>
      <w:r>
        <w:rPr>
          <w:rStyle w:val="ab"/>
        </w:rPr>
        <w:footnoteRef/>
      </w:r>
      <w:r w:rsidRPr="00BD65F6">
        <w:rPr>
          <w:lang w:val="el-GR"/>
        </w:rPr>
        <w:t xml:space="preserve"> </w:t>
      </w:r>
      <w:r>
        <w:rPr>
          <w:lang w:val="el-GR"/>
        </w:rPr>
        <w:tab/>
      </w:r>
      <w:r w:rsidRPr="00BD65F6">
        <w:rPr>
          <w:lang w:val="el-GR"/>
        </w:rPr>
        <w:t xml:space="preserve">Βλ. τις μεταβατικές διατάξεις των άρθρων 140 παρ. 3 και 142 παρ. 1 β) Ν. 4782/2021 ως προς την έναρξη εφαρμογής των νέων ειδικών δικονομικών διατάξεων του άρθρου 138 </w:t>
      </w:r>
      <w:r>
        <w:rPr>
          <w:lang w:val="el-GR"/>
        </w:rPr>
        <w:t>ν</w:t>
      </w:r>
      <w:r w:rsidRPr="00BD65F6">
        <w:rPr>
          <w:lang w:val="el-GR"/>
        </w:rPr>
        <w:t xml:space="preserve">. 4782/2021, με το οποίο επέρχονται σημαντικές αλλαγές στις ισχύουσες διατάξεις περί δικαστικής προστασίας του άρθρου 372 </w:t>
      </w:r>
      <w:r>
        <w:rPr>
          <w:lang w:val="el-GR"/>
        </w:rPr>
        <w:t>ν</w:t>
      </w:r>
      <w:r w:rsidRPr="00BD65F6">
        <w:rPr>
          <w:lang w:val="el-GR"/>
        </w:rPr>
        <w:t>. 4412/2016 .</w:t>
      </w:r>
    </w:p>
  </w:footnote>
  <w:footnote w:id="18">
    <w:p w14:paraId="23FE7A31" w14:textId="77777777" w:rsidR="00D16102" w:rsidRPr="00487E1A" w:rsidRDefault="00D16102" w:rsidP="005052FB">
      <w:pPr>
        <w:pStyle w:val="af4"/>
        <w:rPr>
          <w:ins w:id="314" w:author="Πλούμπη Σοφία" w:date="2021-06-14T12:13:00Z"/>
          <w:del w:id="315" w:author="Panagoiliopoulou Maria" w:date="2019-07-01T15:09:00Z"/>
          <w:lang w:val="en-US"/>
        </w:rPr>
      </w:pPr>
      <w:r w:rsidRPr="00022C43">
        <w:rPr>
          <w:rStyle w:val="0"/>
        </w:rPr>
        <w:footnoteRef/>
      </w:r>
      <w:r w:rsidRPr="00487E1A">
        <w:rPr>
          <w:lang w:val="en-US"/>
        </w:rPr>
        <w:t xml:space="preserve">  </w:t>
      </w:r>
      <w:r w:rsidRPr="00487E1A">
        <w:rPr>
          <w:lang w:val="en-US"/>
        </w:rPr>
        <w:tab/>
      </w:r>
      <w:r>
        <w:rPr>
          <w:lang w:val="el-GR"/>
        </w:rPr>
        <w:t>Ά</w:t>
      </w:r>
      <w:r w:rsidRPr="00022C43">
        <w:rPr>
          <w:lang w:val="el-GR"/>
        </w:rPr>
        <w:t>ρθρο</w:t>
      </w:r>
      <w:r w:rsidRPr="00487E1A">
        <w:rPr>
          <w:lang w:val="en-US"/>
        </w:rPr>
        <w:t xml:space="preserve"> 205</w:t>
      </w:r>
      <w:r w:rsidRPr="00022C43">
        <w:rPr>
          <w:lang w:val="el-GR"/>
        </w:rPr>
        <w:t>Α</w:t>
      </w:r>
      <w:r w:rsidRPr="00487E1A">
        <w:rPr>
          <w:lang w:val="en-US"/>
        </w:rPr>
        <w:t xml:space="preserve"> </w:t>
      </w:r>
      <w:r w:rsidRPr="00022C43">
        <w:rPr>
          <w:lang w:val="el-GR"/>
        </w:rPr>
        <w:t>του</w:t>
      </w:r>
      <w:r w:rsidRPr="00487E1A">
        <w:rPr>
          <w:lang w:val="en-US"/>
        </w:rPr>
        <w:t xml:space="preserve"> </w:t>
      </w:r>
      <w:r w:rsidRPr="00022C43">
        <w:rPr>
          <w:lang w:val="el-GR"/>
        </w:rPr>
        <w:t>ν</w:t>
      </w:r>
      <w:r w:rsidRPr="00487E1A">
        <w:rPr>
          <w:lang w:val="en-US"/>
        </w:rPr>
        <w:t>. 4412/2016</w:t>
      </w:r>
    </w:p>
  </w:footnote>
  <w:footnote w:id="19">
    <w:p w14:paraId="1F2E1BEB" w14:textId="77777777" w:rsidR="00D16102" w:rsidRPr="00487E1A" w:rsidRDefault="00D16102" w:rsidP="006E4901">
      <w:pPr>
        <w:pStyle w:val="af4"/>
        <w:rPr>
          <w:lang w:val="en-US"/>
        </w:rPr>
      </w:pPr>
      <w:r>
        <w:rPr>
          <w:rStyle w:val="ab"/>
        </w:rPr>
        <w:footnoteRef/>
      </w:r>
      <w:r w:rsidRPr="00487E1A">
        <w:rPr>
          <w:lang w:val="en-US"/>
        </w:rPr>
        <w:t xml:space="preserve"> </w:t>
      </w:r>
      <w:r w:rsidRPr="00603221">
        <w:rPr>
          <w:lang w:val="el-GR"/>
        </w:rPr>
        <w:t>Ως</w:t>
      </w:r>
      <w:r w:rsidRPr="00487E1A">
        <w:rPr>
          <w:lang w:val="en-US"/>
        </w:rPr>
        <w:t xml:space="preserve"> </w:t>
      </w:r>
      <w:r w:rsidRPr="00603221">
        <w:rPr>
          <w:lang w:val="el-GR"/>
        </w:rPr>
        <w:t>ΘΕΣΕΙΣ</w:t>
      </w:r>
      <w:r w:rsidRPr="00487E1A">
        <w:rPr>
          <w:lang w:val="en-US"/>
        </w:rPr>
        <w:t xml:space="preserve"> </w:t>
      </w:r>
      <w:r w:rsidRPr="00603221">
        <w:rPr>
          <w:lang w:val="el-GR"/>
        </w:rPr>
        <w:t>ενδεικτικά</w:t>
      </w:r>
      <w:r w:rsidRPr="00487E1A">
        <w:rPr>
          <w:lang w:val="en-US"/>
        </w:rPr>
        <w:t xml:space="preserve"> </w:t>
      </w:r>
      <w:r w:rsidRPr="00603221">
        <w:rPr>
          <w:lang w:val="el-GR"/>
        </w:rPr>
        <w:t>αναφέρονται</w:t>
      </w:r>
      <w:r w:rsidRPr="00487E1A">
        <w:rPr>
          <w:lang w:val="en-US"/>
        </w:rPr>
        <w:t xml:space="preserve"> : </w:t>
      </w:r>
      <w:r>
        <w:rPr>
          <w:lang w:val="en-GB"/>
        </w:rPr>
        <w:t>m</w:t>
      </w:r>
      <w:r>
        <w:rPr>
          <w:lang w:val="en-US"/>
        </w:rPr>
        <w:t>anager</w:t>
      </w:r>
      <w:r w:rsidRPr="00487E1A">
        <w:rPr>
          <w:lang w:val="en-US"/>
        </w:rPr>
        <w:t xml:space="preserve">, </w:t>
      </w:r>
      <w:r>
        <w:rPr>
          <w:lang w:val="en-US"/>
        </w:rPr>
        <w:t>senior</w:t>
      </w:r>
      <w:r w:rsidRPr="00487E1A">
        <w:rPr>
          <w:lang w:val="en-US"/>
        </w:rPr>
        <w:t xml:space="preserve"> </w:t>
      </w:r>
      <w:r>
        <w:rPr>
          <w:lang w:val="en-US"/>
        </w:rPr>
        <w:t>consultant</w:t>
      </w:r>
      <w:r w:rsidRPr="00487E1A">
        <w:rPr>
          <w:lang w:val="en-US"/>
        </w:rPr>
        <w:t xml:space="preserve">, </w:t>
      </w:r>
      <w:r>
        <w:rPr>
          <w:lang w:val="en-US"/>
        </w:rPr>
        <w:t>consultant</w:t>
      </w:r>
      <w:r w:rsidRPr="00487E1A">
        <w:rPr>
          <w:lang w:val="en-US"/>
        </w:rPr>
        <w:t xml:space="preserve">, </w:t>
      </w:r>
      <w:r>
        <w:rPr>
          <w:lang w:val="en-US"/>
        </w:rPr>
        <w:t>business</w:t>
      </w:r>
      <w:r w:rsidRPr="00487E1A">
        <w:rPr>
          <w:lang w:val="en-US"/>
        </w:rPr>
        <w:t xml:space="preserve"> </w:t>
      </w:r>
      <w:r>
        <w:rPr>
          <w:lang w:val="en-US"/>
        </w:rPr>
        <w:t>expert</w:t>
      </w:r>
      <w:r w:rsidRPr="00487E1A">
        <w:rPr>
          <w:lang w:val="en-US"/>
        </w:rPr>
        <w:t xml:space="preserve"> </w:t>
      </w:r>
      <w:r w:rsidRPr="00603221">
        <w:rPr>
          <w:lang w:val="el-GR"/>
        </w:rPr>
        <w:t>κλπ</w:t>
      </w:r>
      <w:r w:rsidRPr="00487E1A">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79714" w14:textId="6D35C900" w:rsidR="00D16102" w:rsidRPr="00C82832" w:rsidRDefault="00D16102" w:rsidP="00A73BD3">
    <w:pPr>
      <w:pStyle w:val="af3"/>
      <w:pBdr>
        <w:bottom w:val="single" w:sz="4" w:space="1" w:color="auto"/>
      </w:pBdr>
      <w:rPr>
        <w:rFonts w:cs="Tahoma"/>
        <w:i/>
        <w:iCs/>
        <w:sz w:val="20"/>
        <w:szCs w:val="22"/>
        <w:lang w:val="el-GR"/>
      </w:rPr>
    </w:pPr>
    <w:r w:rsidRPr="00EC03A3">
      <w:rPr>
        <w:rFonts w:cs="Tahoma"/>
        <w:i/>
        <w:iCs/>
        <w:sz w:val="20"/>
        <w:szCs w:val="22"/>
        <w:lang w:val="el-GR"/>
      </w:rPr>
      <w:t xml:space="preserve">Διακήρυξη Ηλεκτρονικού Ανοικτού Διεθνούς </w:t>
    </w:r>
    <w:r w:rsidRPr="001B64EE">
      <w:rPr>
        <w:rFonts w:cs="Tahoma"/>
        <w:i/>
        <w:iCs/>
        <w:sz w:val="20"/>
        <w:szCs w:val="22"/>
        <w:lang w:val="el-GR"/>
      </w:rPr>
      <w:t>Άνω</w:t>
    </w:r>
    <w:r w:rsidRPr="00EC03A3">
      <w:rPr>
        <w:rFonts w:cs="Tahoma"/>
        <w:i/>
        <w:iCs/>
        <w:sz w:val="20"/>
        <w:szCs w:val="22"/>
        <w:lang w:val="el-GR"/>
      </w:rPr>
      <w:t xml:space="preserve"> των Ορίων Διαγωνισμού για το Έργο «</w:t>
    </w:r>
    <w:r w:rsidRPr="001B64EE">
      <w:rPr>
        <w:rFonts w:cs="Tahoma"/>
        <w:i/>
        <w:iCs/>
        <w:sz w:val="20"/>
        <w:szCs w:val="22"/>
        <w:lang w:val="el-GR"/>
      </w:rPr>
      <w:t>Ανάπτυξη και τεχνική υποστήριξη του Παρατηρητηρίου για τη Γραφειοκρατία και του Εθνικού Προγράμματος Απλούστευσης Διαδικασιών</w:t>
    </w:r>
    <w:r w:rsidRPr="00EC03A3">
      <w:rPr>
        <w:rFonts w:cs="Tahoma"/>
        <w:i/>
        <w:iCs/>
        <w:sz w:val="20"/>
        <w:szCs w:val="22"/>
        <w:lang w:val="el-G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D16102" w:rsidRPr="00590B2F" w14:paraId="6389B212" w14:textId="77777777" w:rsidTr="00F82A8D">
      <w:trPr>
        <w:trHeight w:val="417"/>
      </w:trPr>
      <w:tc>
        <w:tcPr>
          <w:tcW w:w="2869" w:type="dxa"/>
          <w:vMerge w:val="restart"/>
          <w:tcBorders>
            <w:top w:val="nil"/>
            <w:left w:val="nil"/>
            <w:bottom w:val="nil"/>
            <w:right w:val="nil"/>
          </w:tcBorders>
          <w:shd w:val="clear" w:color="auto" w:fill="auto"/>
        </w:tcPr>
        <w:p w14:paraId="50C307F2" w14:textId="0B336497" w:rsidR="00D16102" w:rsidRPr="00FC0EB4" w:rsidRDefault="00D16102" w:rsidP="00E348B3">
          <w:pPr>
            <w:spacing w:after="0"/>
            <w:ind w:right="-442"/>
            <w:jc w:val="left"/>
            <w:rPr>
              <w:rFonts w:cs="Tahoma"/>
              <w:b/>
              <w:lang w:val="en-US"/>
            </w:rPr>
          </w:pPr>
          <w:r>
            <w:rPr>
              <w:noProof/>
              <w:lang w:val="el-GR" w:eastAsia="el-GR"/>
            </w:rPr>
            <w:drawing>
              <wp:inline distT="0" distB="0" distL="0" distR="0" wp14:anchorId="4DA6ACE7" wp14:editId="0E43EEAA">
                <wp:extent cx="1762085" cy="543281"/>
                <wp:effectExtent l="0" t="0" r="0" b="9169"/>
                <wp:docPr id="3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5"/>
          </w:tblGrid>
          <w:tr w:rsidR="00D16102" w:rsidRPr="00C24162" w14:paraId="46995312" w14:textId="77777777" w:rsidTr="00D16102">
            <w:trPr>
              <w:trHeight w:val="417"/>
            </w:trPr>
            <w:tc>
              <w:tcPr>
                <w:tcW w:w="6485" w:type="dxa"/>
                <w:tcBorders>
                  <w:top w:val="nil"/>
                  <w:left w:val="nil"/>
                  <w:bottom w:val="single" w:sz="4" w:space="0" w:color="auto"/>
                  <w:right w:val="nil"/>
                </w:tcBorders>
                <w:shd w:val="clear" w:color="auto" w:fill="auto"/>
                <w:vAlign w:val="center"/>
              </w:tcPr>
              <w:p w14:paraId="758D3E3B" w14:textId="77777777" w:rsidR="00D16102" w:rsidRPr="00C24162" w:rsidRDefault="00D16102" w:rsidP="00590B2F">
                <w:pPr>
                  <w:rPr>
                    <w:rFonts w:ascii="Calibri" w:eastAsia="Calibri" w:hAnsi="Calibri"/>
                    <w:szCs w:val="22"/>
                    <w:lang w:val="en-US" w:eastAsia="en-US"/>
                  </w:rPr>
                </w:pPr>
                <w:r w:rsidRPr="00C24162">
                  <w:rPr>
                    <w:rFonts w:ascii="Calibri" w:eastAsia="Calibri" w:hAnsi="Calibri"/>
                    <w:sz w:val="16"/>
                    <w:szCs w:val="16"/>
                    <w:lang w:eastAsia="en-US"/>
                  </w:rPr>
                  <w:t>Λεωφ</w:t>
                </w:r>
                <w:r w:rsidRPr="00C24162">
                  <w:rPr>
                    <w:rFonts w:ascii="Calibri" w:eastAsia="Calibri" w:hAnsi="Calibri"/>
                    <w:sz w:val="16"/>
                    <w:szCs w:val="16"/>
                    <w:lang w:val="en-US" w:eastAsia="en-US"/>
                  </w:rPr>
                  <w:t>.</w:t>
                </w:r>
                <w:r w:rsidRPr="00C24162">
                  <w:rPr>
                    <w:rFonts w:ascii="Calibri" w:eastAsia="Calibri" w:hAnsi="Calibri"/>
                    <w:sz w:val="16"/>
                    <w:szCs w:val="16"/>
                    <w:lang w:eastAsia="en-US"/>
                  </w:rPr>
                  <w:t>Συγγρού</w:t>
                </w:r>
                <w:r w:rsidRPr="00C24162">
                  <w:rPr>
                    <w:rFonts w:ascii="Calibri" w:eastAsia="Calibri" w:hAnsi="Calibri"/>
                    <w:sz w:val="16"/>
                    <w:szCs w:val="16"/>
                    <w:lang w:val="en-US" w:eastAsia="en-US"/>
                  </w:rPr>
                  <w:t xml:space="preserve"> 194, 176 71 - </w:t>
                </w:r>
                <w:r w:rsidRPr="00C24162">
                  <w:rPr>
                    <w:rFonts w:ascii="Calibri" w:eastAsia="Calibri" w:hAnsi="Calibri"/>
                    <w:sz w:val="16"/>
                    <w:szCs w:val="16"/>
                    <w:lang w:eastAsia="en-US"/>
                  </w:rPr>
                  <w:t>Καλλιθέα</w:t>
                </w:r>
                <w:r w:rsidRPr="00C24162">
                  <w:rPr>
                    <w:rFonts w:ascii="Calibri" w:eastAsia="Calibri" w:hAnsi="Calibri"/>
                    <w:sz w:val="16"/>
                    <w:szCs w:val="16"/>
                    <w:lang w:val="en-US" w:eastAsia="en-US"/>
                  </w:rPr>
                  <w:t xml:space="preserve"> (</w:t>
                </w:r>
                <w:r w:rsidRPr="00C24162">
                  <w:rPr>
                    <w:rFonts w:ascii="Calibri" w:eastAsia="Calibri" w:hAnsi="Calibri"/>
                    <w:sz w:val="16"/>
                    <w:szCs w:val="16"/>
                    <w:lang w:eastAsia="en-US"/>
                  </w:rPr>
                  <w:t>Αττική</w:t>
                </w:r>
                <w:r w:rsidRPr="00C24162">
                  <w:rPr>
                    <w:rFonts w:ascii="Calibri" w:eastAsia="Calibri" w:hAnsi="Calibri"/>
                    <w:sz w:val="16"/>
                    <w:szCs w:val="16"/>
                    <w:lang w:val="en-US" w:eastAsia="en-US"/>
                  </w:rPr>
                  <w:t xml:space="preserve">)  </w:t>
                </w:r>
                <w:r w:rsidRPr="00C24162">
                  <w:rPr>
                    <w:rFonts w:ascii="Symbol" w:eastAsia="Calibri" w:hAnsi="Symbol"/>
                    <w:sz w:val="16"/>
                    <w:szCs w:val="16"/>
                    <w:lang w:eastAsia="en-US"/>
                  </w:rPr>
                  <w:t></w:t>
                </w:r>
                <w:r w:rsidRPr="00C24162">
                  <w:rPr>
                    <w:rFonts w:ascii="Calibri" w:eastAsia="Calibri" w:hAnsi="Calibri"/>
                    <w:sz w:val="16"/>
                    <w:szCs w:val="16"/>
                    <w:lang w:val="en-US" w:eastAsia="en-US"/>
                  </w:rPr>
                  <w:t xml:space="preserve"> </w:t>
                </w:r>
                <w:r w:rsidRPr="00C24162">
                  <w:rPr>
                    <w:rFonts w:ascii="Calibri" w:eastAsia="Calibri" w:hAnsi="Calibri"/>
                    <w:sz w:val="16"/>
                    <w:szCs w:val="16"/>
                    <w:lang w:eastAsia="en-US"/>
                  </w:rPr>
                  <w:t>Τηλ</w:t>
                </w:r>
                <w:r w:rsidRPr="00C24162">
                  <w:rPr>
                    <w:rFonts w:ascii="Calibri" w:eastAsia="Calibri" w:hAnsi="Calibri"/>
                    <w:sz w:val="16"/>
                    <w:szCs w:val="16"/>
                    <w:lang w:val="en-US" w:eastAsia="en-US"/>
                  </w:rPr>
                  <w:t xml:space="preserve">.: 213 1300 700  </w:t>
                </w:r>
                <w:r w:rsidRPr="00C24162">
                  <w:rPr>
                    <w:rFonts w:ascii="Symbol" w:eastAsia="Calibri" w:hAnsi="Symbol"/>
                    <w:sz w:val="16"/>
                    <w:szCs w:val="16"/>
                    <w:lang w:eastAsia="en-US"/>
                  </w:rPr>
                  <w:t></w:t>
                </w:r>
                <w:r w:rsidRPr="00C24162">
                  <w:rPr>
                    <w:rFonts w:ascii="Calibri" w:eastAsia="Calibri" w:hAnsi="Calibri"/>
                    <w:sz w:val="16"/>
                    <w:szCs w:val="16"/>
                    <w:lang w:val="en-US" w:eastAsia="en-US"/>
                  </w:rPr>
                  <w:t>  Fax: 213 1300 800-1</w:t>
                </w:r>
              </w:p>
            </w:tc>
          </w:tr>
        </w:tbl>
        <w:p w14:paraId="6514A1A2" w14:textId="0A1227CB" w:rsidR="00D16102" w:rsidRPr="00590B2F" w:rsidRDefault="00D16102" w:rsidP="00C82832">
          <w:pPr>
            <w:tabs>
              <w:tab w:val="right" w:pos="8306"/>
            </w:tabs>
            <w:spacing w:after="0"/>
            <w:ind w:right="-102"/>
            <w:jc w:val="center"/>
            <w:rPr>
              <w:rFonts w:cs="Tahoma"/>
              <w:sz w:val="16"/>
              <w:szCs w:val="16"/>
              <w:lang w:val="en-US"/>
            </w:rPr>
          </w:pPr>
        </w:p>
      </w:tc>
    </w:tr>
    <w:tr w:rsidR="00D16102" w:rsidRPr="002419AD" w14:paraId="1107CF36" w14:textId="77777777" w:rsidTr="00F82A8D">
      <w:tc>
        <w:tcPr>
          <w:tcW w:w="2869" w:type="dxa"/>
          <w:vMerge/>
          <w:tcBorders>
            <w:left w:val="nil"/>
            <w:bottom w:val="nil"/>
            <w:right w:val="nil"/>
          </w:tcBorders>
          <w:shd w:val="clear" w:color="auto" w:fill="auto"/>
        </w:tcPr>
        <w:p w14:paraId="34813DCC" w14:textId="77777777" w:rsidR="00D16102" w:rsidRPr="00590B2F" w:rsidRDefault="00D16102" w:rsidP="00E348B3">
          <w:pPr>
            <w:spacing w:after="0"/>
            <w:ind w:right="-442"/>
            <w:jc w:val="left"/>
            <w:rPr>
              <w:rFonts w:cs="Tahoma"/>
              <w:b/>
              <w:lang w:val="en-US"/>
            </w:rPr>
          </w:pPr>
        </w:p>
      </w:tc>
      <w:tc>
        <w:tcPr>
          <w:tcW w:w="6661" w:type="dxa"/>
          <w:tcBorders>
            <w:left w:val="nil"/>
            <w:bottom w:val="nil"/>
            <w:right w:val="nil"/>
          </w:tcBorders>
          <w:shd w:val="clear" w:color="auto" w:fill="auto"/>
          <w:vAlign w:val="center"/>
        </w:tcPr>
        <w:p w14:paraId="5D2C8C1B" w14:textId="77777777" w:rsidR="00D16102" w:rsidRPr="009D2712" w:rsidRDefault="00D16102" w:rsidP="00C82832">
          <w:pPr>
            <w:tabs>
              <w:tab w:val="center" w:pos="4153"/>
              <w:tab w:val="right" w:pos="8306"/>
            </w:tabs>
            <w:spacing w:after="0"/>
            <w:ind w:right="-261"/>
            <w:jc w:val="center"/>
            <w:rPr>
              <w:rFonts w:cs="Tahoma"/>
              <w:noProof/>
              <w:sz w:val="16"/>
              <w:szCs w:val="16"/>
              <w:lang w:val="pt-PT"/>
            </w:rPr>
          </w:pPr>
          <w:r w:rsidRPr="009D2712">
            <w:rPr>
              <w:rFonts w:cs="Tahoma"/>
              <w:noProof/>
              <w:sz w:val="16"/>
              <w:szCs w:val="16"/>
              <w:lang w:val="pt-PT"/>
            </w:rPr>
            <w:t xml:space="preserve">http://www.ktpae.gr </w:t>
          </w:r>
          <w:r w:rsidRPr="00FC0EB4">
            <w:rPr>
              <w:rFonts w:cs="Tahoma"/>
              <w:noProof/>
              <w:sz w:val="16"/>
              <w:szCs w:val="16"/>
            </w:rPr>
            <w:sym w:font="Symbol" w:char="00B7"/>
          </w:r>
          <w:r w:rsidRPr="009D2712">
            <w:rPr>
              <w:rFonts w:cs="Tahoma"/>
              <w:noProof/>
              <w:sz w:val="16"/>
              <w:szCs w:val="16"/>
              <w:lang w:val="pt-PT"/>
            </w:rPr>
            <w:t xml:space="preserve"> e-mail: </w:t>
          </w:r>
          <w:hyperlink r:id="rId2" w:history="1">
            <w:r w:rsidRPr="009D2712">
              <w:rPr>
                <w:rFonts w:cs="Tahoma"/>
                <w:noProof/>
                <w:color w:val="0000FF"/>
                <w:sz w:val="16"/>
                <w:szCs w:val="16"/>
                <w:u w:val="single"/>
                <w:lang w:val="pt-PT"/>
              </w:rPr>
              <w:t>info@ktpae.gr</w:t>
            </w:r>
          </w:hyperlink>
        </w:p>
      </w:tc>
    </w:tr>
    <w:tr w:rsidR="00D16102" w:rsidRPr="00B15FCB" w14:paraId="736468B1" w14:textId="77777777" w:rsidTr="00F82A8D">
      <w:trPr>
        <w:trHeight w:val="58"/>
      </w:trPr>
      <w:tc>
        <w:tcPr>
          <w:tcW w:w="2869" w:type="dxa"/>
          <w:vMerge/>
          <w:tcBorders>
            <w:left w:val="nil"/>
            <w:bottom w:val="nil"/>
            <w:right w:val="nil"/>
          </w:tcBorders>
          <w:shd w:val="clear" w:color="auto" w:fill="auto"/>
        </w:tcPr>
        <w:p w14:paraId="73A51791" w14:textId="77777777" w:rsidR="00D16102" w:rsidRPr="009D2712" w:rsidRDefault="00D16102" w:rsidP="00E348B3">
          <w:pPr>
            <w:spacing w:after="0"/>
            <w:ind w:right="-442"/>
            <w:jc w:val="left"/>
            <w:rPr>
              <w:rFonts w:cs="Tahoma"/>
              <w:b/>
              <w:lang w:val="pt-PT"/>
            </w:rPr>
          </w:pPr>
        </w:p>
      </w:tc>
      <w:tc>
        <w:tcPr>
          <w:tcW w:w="6661" w:type="dxa"/>
          <w:tcBorders>
            <w:top w:val="nil"/>
            <w:left w:val="nil"/>
            <w:bottom w:val="nil"/>
            <w:right w:val="nil"/>
          </w:tcBorders>
          <w:shd w:val="clear" w:color="auto" w:fill="auto"/>
        </w:tcPr>
        <w:p w14:paraId="1F86046C" w14:textId="77777777" w:rsidR="00D16102" w:rsidRPr="00C82832" w:rsidRDefault="00D16102" w:rsidP="00C82832">
          <w:pPr>
            <w:tabs>
              <w:tab w:val="center" w:pos="4153"/>
              <w:tab w:val="right" w:pos="8306"/>
            </w:tabs>
            <w:spacing w:after="0"/>
            <w:ind w:right="-261"/>
            <w:jc w:val="center"/>
            <w:rPr>
              <w:rFonts w:cs="Tahoma"/>
              <w:noProof/>
              <w:sz w:val="16"/>
              <w:szCs w:val="16"/>
              <w:lang w:val="el-GR"/>
            </w:rPr>
          </w:pPr>
          <w:r w:rsidRPr="00C82832">
            <w:rPr>
              <w:rFonts w:cs="Tahoma"/>
              <w:noProof/>
              <w:sz w:val="16"/>
              <w:szCs w:val="16"/>
              <w:lang w:val="el-GR"/>
            </w:rPr>
            <w:t xml:space="preserve">ΝΠΙΔ Μη Κερδοσκοπικό </w:t>
          </w:r>
          <w:r w:rsidRPr="00FC0EB4">
            <w:rPr>
              <w:rFonts w:cs="Tahoma"/>
              <w:noProof/>
              <w:sz w:val="16"/>
              <w:szCs w:val="16"/>
            </w:rPr>
            <w:sym w:font="Symbol" w:char="00B7"/>
          </w:r>
          <w:r w:rsidRPr="00C82832">
            <w:rPr>
              <w:rFonts w:cs="Tahoma"/>
              <w:noProof/>
              <w:sz w:val="16"/>
              <w:szCs w:val="16"/>
              <w:lang w:val="el-GR"/>
            </w:rPr>
            <w:t xml:space="preserve"> Αρ. ΓΕΜΗ: </w:t>
          </w:r>
          <w:r w:rsidRPr="00C82832">
            <w:rPr>
              <w:rFonts w:cs="Tahoma"/>
              <w:sz w:val="16"/>
              <w:szCs w:val="16"/>
              <w:lang w:val="el-GR"/>
            </w:rPr>
            <w:t>004261201000</w:t>
          </w:r>
        </w:p>
      </w:tc>
    </w:tr>
  </w:tbl>
  <w:p w14:paraId="04B99C64" w14:textId="77777777" w:rsidR="00D16102" w:rsidRPr="00C82832" w:rsidRDefault="00D16102" w:rsidP="004F34C6">
    <w:pPr>
      <w:pStyle w:val="af3"/>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D5EF2" w14:textId="77777777" w:rsidR="00D16102" w:rsidRPr="00C82832" w:rsidRDefault="00D16102" w:rsidP="009D2712">
    <w:pPr>
      <w:pStyle w:val="af3"/>
      <w:pBdr>
        <w:bottom w:val="single" w:sz="4" w:space="1" w:color="auto"/>
      </w:pBdr>
      <w:rPr>
        <w:rFonts w:cs="Tahoma"/>
        <w:i/>
        <w:iCs/>
        <w:sz w:val="20"/>
        <w:szCs w:val="22"/>
        <w:lang w:val="el-GR"/>
      </w:rPr>
    </w:pPr>
    <w:r w:rsidRPr="00212EB0">
      <w:rPr>
        <w:rFonts w:cs="Tahoma"/>
        <w:i/>
        <w:iCs/>
        <w:sz w:val="20"/>
        <w:szCs w:val="22"/>
        <w:lang w:val="el-GR"/>
      </w:rPr>
      <w:t>Διακήρυξη Ηλεκτρονικού Ανοικτού Διεθνούς Άνω των Ορίων Διαγωνισμού για το Έργο «Ανάπτυξη και τεχνική υποστήριξη του Παρατηρητηρίου για τη Γραφειοκρατία και του Εθνικού Προγράμματος Απλούστευσης Διαδικασιών»</w:t>
    </w:r>
  </w:p>
  <w:p w14:paraId="1AEB7116" w14:textId="5544ECCD" w:rsidR="00D16102" w:rsidRPr="009D2712" w:rsidRDefault="00D16102" w:rsidP="009D2712">
    <w:pPr>
      <w:pStyle w:val="af3"/>
      <w:rPr>
        <w:lang w:val="el-G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6C177" w14:textId="77777777" w:rsidR="00D16102" w:rsidRPr="00C82832" w:rsidRDefault="00D16102" w:rsidP="00487D50">
    <w:pPr>
      <w:pStyle w:val="af3"/>
      <w:pBdr>
        <w:bottom w:val="single" w:sz="4" w:space="1" w:color="auto"/>
      </w:pBdr>
      <w:rPr>
        <w:rFonts w:cs="Tahoma"/>
        <w:i/>
        <w:iCs/>
        <w:sz w:val="20"/>
        <w:szCs w:val="22"/>
        <w:lang w:val="el-GR"/>
      </w:rPr>
    </w:pPr>
    <w:r w:rsidRPr="00212EB0">
      <w:rPr>
        <w:rFonts w:cs="Tahoma"/>
        <w:i/>
        <w:iCs/>
        <w:sz w:val="20"/>
        <w:szCs w:val="22"/>
        <w:lang w:val="el-GR"/>
      </w:rPr>
      <w:t>Διακήρυξη Ηλεκτρονικού Ανοικτού Διεθνούς Άνω των Ορίων Διαγωνισμού για το Έργο «Ανάπτυξη και τεχνική υποστήριξη του Παρατηρητηρίου για τη Γραφειοκρατία και του Εθνικού Προγράμματος Απλούστευσης Διαδικασιών»</w:t>
    </w:r>
  </w:p>
  <w:p w14:paraId="29E22307" w14:textId="0C0756B9" w:rsidR="00D16102" w:rsidRPr="00487D50" w:rsidRDefault="00D16102" w:rsidP="00487D50">
    <w:pPr>
      <w:pStyle w:val="af3"/>
      <w:rPr>
        <w:lang w:val="el-G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71DF" w14:textId="77777777" w:rsidR="00D16102" w:rsidRPr="00C82832" w:rsidRDefault="00D16102" w:rsidP="00487D50">
    <w:pPr>
      <w:pStyle w:val="af3"/>
      <w:pBdr>
        <w:bottom w:val="single" w:sz="4" w:space="1" w:color="auto"/>
      </w:pBdr>
      <w:rPr>
        <w:rFonts w:cs="Tahoma"/>
        <w:i/>
        <w:iCs/>
        <w:sz w:val="20"/>
        <w:szCs w:val="22"/>
        <w:lang w:val="el-GR"/>
      </w:rPr>
    </w:pPr>
    <w:r w:rsidRPr="00212EB0">
      <w:rPr>
        <w:rFonts w:cs="Tahoma"/>
        <w:i/>
        <w:iCs/>
        <w:sz w:val="20"/>
        <w:szCs w:val="22"/>
        <w:lang w:val="el-GR"/>
      </w:rPr>
      <w:t>Διακήρυξη Ηλεκτρονικού Ανοικτού Διεθνούς Άνω των Ορίων Διαγωνισμού για το Έργο «Ανάπτυξη και τεχνική υποστήριξη του Παρατηρητηρίου για τη Γραφειοκρατία και του Εθνικού Προγράμματος Απλούστευσης Διαδικασιών»</w:t>
    </w:r>
  </w:p>
  <w:p w14:paraId="66DFE3ED" w14:textId="77777777" w:rsidR="00D16102" w:rsidRPr="009C3C60" w:rsidRDefault="00D16102">
    <w:pPr>
      <w:pStyle w:val="af3"/>
      <w:rPr>
        <w:lang w:val="el-G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14103" w14:textId="4D0468DF" w:rsidR="00D16102" w:rsidRPr="00487D50" w:rsidRDefault="00D16102" w:rsidP="00487D50">
    <w:pPr>
      <w:pStyle w:val="af3"/>
      <w:pBdr>
        <w:bottom w:val="single" w:sz="4" w:space="1" w:color="auto"/>
      </w:pBdr>
      <w:rPr>
        <w:rFonts w:cs="Tahoma"/>
        <w:i/>
        <w:iCs/>
        <w:sz w:val="20"/>
        <w:szCs w:val="22"/>
        <w:lang w:val="el-GR"/>
      </w:rPr>
    </w:pPr>
    <w:r w:rsidRPr="00212EB0">
      <w:rPr>
        <w:rFonts w:cs="Tahoma"/>
        <w:i/>
        <w:iCs/>
        <w:sz w:val="20"/>
        <w:szCs w:val="22"/>
        <w:lang w:val="el-GR"/>
      </w:rPr>
      <w:t>Διακήρυξη Ηλεκτρονικού Ανοικτού Διεθνούς Άνω των Ορίων Διαγωνισμού για το Έργο «Ανάπτυξη και τεχνική υποστήριξη του Παρατηρητηρίου για τη Γραφειοκρατία και του Εθνικού Προγράμματος Απλούστευσης Διαδικασιών»</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b w:val="0"/>
        <w:i w:val="0"/>
        <w:color w:val="auto"/>
        <w:sz w:val="22"/>
        <w:szCs w:val="22"/>
      </w:rPr>
    </w:lvl>
    <w:lvl w:ilvl="1">
      <w:start w:val="1"/>
      <w:numFmt w:val="decimal"/>
      <w:lvlText w:val="Α.%1.%2"/>
      <w:lvlJc w:val="left"/>
      <w:pPr>
        <w:tabs>
          <w:tab w:val="num" w:pos="1080"/>
        </w:tabs>
        <w:ind w:left="565" w:hanging="565"/>
      </w:pPr>
      <w:rPr>
        <w:rFonts w:ascii="Tahoma" w:hAnsi="Tahoma" w:cs="Times New Roman" w:hint="default"/>
      </w:rPr>
    </w:lvl>
    <w:lvl w:ilvl="2">
      <w:start w:val="1"/>
      <w:numFmt w:val="decimal"/>
      <w:lvlText w:val="Α.%1.%2.%3"/>
      <w:lvlJc w:val="left"/>
      <w:pPr>
        <w:tabs>
          <w:tab w:val="num" w:pos="1080"/>
        </w:tabs>
        <w:ind w:left="720" w:hanging="720"/>
      </w:pPr>
      <w:rPr>
        <w:rFonts w:ascii="Tahoma" w:hAnsi="Tahoma" w:cs="Times New Roman" w:hint="default"/>
        <w:sz w:val="22"/>
      </w:rPr>
    </w:lvl>
    <w:lvl w:ilvl="3">
      <w:start w:val="1"/>
      <w:numFmt w:val="decimal"/>
      <w:lvlText w:val="Α.%1.%2.%3.%4"/>
      <w:lvlJc w:val="left"/>
      <w:pPr>
        <w:tabs>
          <w:tab w:val="num" w:pos="1440"/>
        </w:tabs>
        <w:ind w:left="864" w:hanging="864"/>
      </w:pPr>
      <w:rPr>
        <w:rFonts w:ascii="Tahoma" w:hAnsi="Tahoma" w:cs="Times New Roman" w:hint="default"/>
      </w:rPr>
    </w:lvl>
    <w:lvl w:ilvl="4">
      <w:start w:val="1"/>
      <w:numFmt w:val="decimal"/>
      <w:lvlText w:val="Α.%1.%2.%3.%4.%5"/>
      <w:lvlJc w:val="left"/>
      <w:pPr>
        <w:tabs>
          <w:tab w:val="num" w:pos="1800"/>
        </w:tabs>
        <w:ind w:left="1008" w:hanging="1008"/>
      </w:pPr>
      <w:rPr>
        <w:rFonts w:ascii="Tahoma" w:hAnsi="Tahoma" w:cs="Times New Roman"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2D71D7C"/>
    <w:multiLevelType w:val="hybridMultilevel"/>
    <w:tmpl w:val="C73605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4F43E9D"/>
    <w:multiLevelType w:val="hybridMultilevel"/>
    <w:tmpl w:val="89B45B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3"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F6260D8"/>
    <w:multiLevelType w:val="multilevel"/>
    <w:tmpl w:val="38FED6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10804AF"/>
    <w:multiLevelType w:val="hybridMultilevel"/>
    <w:tmpl w:val="C2920FB8"/>
    <w:lvl w:ilvl="0" w:tplc="E1007AC0">
      <w:start w:val="1"/>
      <w:numFmt w:val="decimal"/>
      <w:lvlText w:val="%1)"/>
      <w:lvlJc w:val="left"/>
      <w:pPr>
        <w:ind w:left="930" w:hanging="57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12ED33BF"/>
    <w:multiLevelType w:val="hybridMultilevel"/>
    <w:tmpl w:val="9C62E5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13916686"/>
    <w:multiLevelType w:val="multilevel"/>
    <w:tmpl w:val="1FF44BD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2" w15:restartNumberingAfterBreak="0">
    <w:nsid w:val="13C068D8"/>
    <w:multiLevelType w:val="hybridMultilevel"/>
    <w:tmpl w:val="2970FD6A"/>
    <w:lvl w:ilvl="0" w:tplc="53D47E98">
      <w:start w:val="1"/>
      <w:numFmt w:val="decimal"/>
      <w:lvlText w:val="%1."/>
      <w:lvlJc w:val="left"/>
      <w:pPr>
        <w:ind w:left="72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574026"/>
    <w:multiLevelType w:val="hybridMultilevel"/>
    <w:tmpl w:val="42DE8AFA"/>
    <w:lvl w:ilvl="0" w:tplc="17AECB48">
      <w:start w:val="5"/>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BC45828"/>
    <w:multiLevelType w:val="hybridMultilevel"/>
    <w:tmpl w:val="7B8872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0F061A4"/>
    <w:multiLevelType w:val="hybridMultilevel"/>
    <w:tmpl w:val="4E4E87B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1" w15:restartNumberingAfterBreak="0">
    <w:nsid w:val="238C605C"/>
    <w:multiLevelType w:val="hybridMultilevel"/>
    <w:tmpl w:val="D67E34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23CA3AE2"/>
    <w:multiLevelType w:val="hybridMultilevel"/>
    <w:tmpl w:val="803C22E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3" w15:restartNumberingAfterBreak="0">
    <w:nsid w:val="24DE21CC"/>
    <w:multiLevelType w:val="hybridMultilevel"/>
    <w:tmpl w:val="EB7CA3A4"/>
    <w:lvl w:ilvl="0" w:tplc="6F3CCEAA">
      <w:start w:val="1"/>
      <w:numFmt w:val="decimal"/>
      <w:lvlText w:val="7.2.%1."/>
      <w:lvlJc w:val="right"/>
      <w:pPr>
        <w:ind w:left="2433" w:hanging="360"/>
      </w:pPr>
    </w:lvl>
    <w:lvl w:ilvl="1" w:tplc="04080019">
      <w:start w:val="1"/>
      <w:numFmt w:val="lowerLetter"/>
      <w:lvlText w:val="%2."/>
      <w:lvlJc w:val="left"/>
      <w:pPr>
        <w:ind w:left="3153" w:hanging="360"/>
      </w:pPr>
    </w:lvl>
    <w:lvl w:ilvl="2" w:tplc="0408001B">
      <w:start w:val="1"/>
      <w:numFmt w:val="lowerRoman"/>
      <w:lvlText w:val="%3."/>
      <w:lvlJc w:val="right"/>
      <w:pPr>
        <w:ind w:left="3873" w:hanging="180"/>
      </w:pPr>
    </w:lvl>
    <w:lvl w:ilvl="3" w:tplc="0408000F">
      <w:start w:val="1"/>
      <w:numFmt w:val="decimal"/>
      <w:lvlText w:val="%4."/>
      <w:lvlJc w:val="left"/>
      <w:pPr>
        <w:ind w:left="4593" w:hanging="360"/>
      </w:pPr>
    </w:lvl>
    <w:lvl w:ilvl="4" w:tplc="04080019">
      <w:start w:val="1"/>
      <w:numFmt w:val="lowerLetter"/>
      <w:lvlText w:val="%5."/>
      <w:lvlJc w:val="left"/>
      <w:pPr>
        <w:ind w:left="5313" w:hanging="360"/>
      </w:pPr>
    </w:lvl>
    <w:lvl w:ilvl="5" w:tplc="0408001B">
      <w:start w:val="1"/>
      <w:numFmt w:val="lowerRoman"/>
      <w:lvlText w:val="%6."/>
      <w:lvlJc w:val="right"/>
      <w:pPr>
        <w:ind w:left="6033" w:hanging="180"/>
      </w:pPr>
    </w:lvl>
    <w:lvl w:ilvl="6" w:tplc="0408000F">
      <w:start w:val="1"/>
      <w:numFmt w:val="decimal"/>
      <w:lvlText w:val="%7."/>
      <w:lvlJc w:val="left"/>
      <w:pPr>
        <w:ind w:left="6753" w:hanging="360"/>
      </w:pPr>
    </w:lvl>
    <w:lvl w:ilvl="7" w:tplc="04080019">
      <w:start w:val="1"/>
      <w:numFmt w:val="lowerLetter"/>
      <w:lvlText w:val="%8."/>
      <w:lvlJc w:val="left"/>
      <w:pPr>
        <w:ind w:left="7473" w:hanging="360"/>
      </w:pPr>
    </w:lvl>
    <w:lvl w:ilvl="8" w:tplc="0408001B">
      <w:start w:val="1"/>
      <w:numFmt w:val="lowerRoman"/>
      <w:lvlText w:val="%9."/>
      <w:lvlJc w:val="right"/>
      <w:pPr>
        <w:ind w:left="8193" w:hanging="180"/>
      </w:pPr>
    </w:lvl>
  </w:abstractNum>
  <w:abstractNum w:abstractNumId="34" w15:restartNumberingAfterBreak="0">
    <w:nsid w:val="259D4070"/>
    <w:multiLevelType w:val="hybridMultilevel"/>
    <w:tmpl w:val="7DB86890"/>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26B51FEF"/>
    <w:multiLevelType w:val="multilevel"/>
    <w:tmpl w:val="D27686F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29C068AA"/>
    <w:multiLevelType w:val="hybridMultilevel"/>
    <w:tmpl w:val="971CA06A"/>
    <w:lvl w:ilvl="0" w:tplc="00000001">
      <w:start w:val="1"/>
      <w:numFmt w:val="bullet"/>
      <w:lvlText w:val=""/>
      <w:lvlJc w:val="left"/>
      <w:pPr>
        <w:ind w:left="720" w:hanging="360"/>
      </w:pPr>
      <w:rPr>
        <w:rFonts w:ascii="Symbol" w:hAnsi="Symbol" w:hint="default"/>
      </w:rPr>
    </w:lvl>
    <w:lvl w:ilvl="1" w:tplc="A5145E7E">
      <w:numFmt w:val="bullet"/>
      <w:lvlText w:val="·"/>
      <w:lvlJc w:val="left"/>
      <w:pPr>
        <w:ind w:left="1644" w:hanging="564"/>
      </w:pPr>
      <w:rPr>
        <w:rFonts w:ascii="Tahoma" w:eastAsia="Times New Roman" w:hAnsi="Tahoma" w:cs="Tahoma"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7"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38"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2CD3595E"/>
    <w:multiLevelType w:val="multilevel"/>
    <w:tmpl w:val="6FBABA80"/>
    <w:lvl w:ilvl="0">
      <w:start w:val="4"/>
      <w:numFmt w:val="decimal"/>
      <w:lvlText w:val="%1."/>
      <w:lvlJc w:val="left"/>
      <w:pPr>
        <w:ind w:left="432" w:hanging="432"/>
      </w:pPr>
      <w:rPr>
        <w:rFonts w:ascii="Calibri" w:hAnsi="Calibri"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rPr>
        <w:rFonts w:ascii="Tahoma" w:hAnsi="Tahoma" w:cs="Tahoma" w:hint="default"/>
        <w:b/>
        <w:bCs/>
        <w:i w:val="0"/>
        <w:iCs/>
        <w:sz w:val="22"/>
        <w:szCs w:val="22"/>
      </w:rPr>
    </w:lvl>
    <w:lvl w:ilvl="4">
      <w:start w:val="1"/>
      <w:numFmt w:val="decimal"/>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2D317CE0"/>
    <w:multiLevelType w:val="hybridMultilevel"/>
    <w:tmpl w:val="108C0700"/>
    <w:numStyleLink w:val="27"/>
  </w:abstractNum>
  <w:abstractNum w:abstractNumId="42" w15:restartNumberingAfterBreak="0">
    <w:nsid w:val="2DAA0ABA"/>
    <w:multiLevelType w:val="hybridMultilevel"/>
    <w:tmpl w:val="74205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45"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4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37D34DD9"/>
    <w:multiLevelType w:val="hybridMultilevel"/>
    <w:tmpl w:val="275EB35A"/>
    <w:lvl w:ilvl="0" w:tplc="505C5E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A935A04"/>
    <w:multiLevelType w:val="hybridMultilevel"/>
    <w:tmpl w:val="3B70B7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C833A45"/>
    <w:multiLevelType w:val="hybridMultilevel"/>
    <w:tmpl w:val="40DE1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3D164779"/>
    <w:multiLevelType w:val="hybridMultilevel"/>
    <w:tmpl w:val="4C7A7AA2"/>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3" w15:restartNumberingAfterBreak="0">
    <w:nsid w:val="3DDC6D6F"/>
    <w:multiLevelType w:val="hybridMultilevel"/>
    <w:tmpl w:val="329C113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4"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55"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56" w15:restartNumberingAfterBreak="0">
    <w:nsid w:val="462B266F"/>
    <w:multiLevelType w:val="multilevel"/>
    <w:tmpl w:val="FB847FAC"/>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AD51A60"/>
    <w:multiLevelType w:val="hybridMultilevel"/>
    <w:tmpl w:val="0038E2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4B39070B"/>
    <w:multiLevelType w:val="hybridMultilevel"/>
    <w:tmpl w:val="A2AC28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4C065A40"/>
    <w:multiLevelType w:val="multilevel"/>
    <w:tmpl w:val="3E0A8A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3"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64"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F261BF8"/>
    <w:multiLevelType w:val="hybridMultilevel"/>
    <w:tmpl w:val="F424A246"/>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50E408EF"/>
    <w:multiLevelType w:val="hybridMultilevel"/>
    <w:tmpl w:val="EC4820F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8"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50E3567"/>
    <w:multiLevelType w:val="hybridMultilevel"/>
    <w:tmpl w:val="4C52573C"/>
    <w:lvl w:ilvl="0" w:tplc="03D09FF2">
      <w:start w:val="1"/>
      <w:numFmt w:val="decimal"/>
      <w:lvlText w:val="%1."/>
      <w:lvlJc w:val="left"/>
      <w:pPr>
        <w:ind w:left="720" w:hanging="360"/>
      </w:pPr>
      <w:rPr>
        <w:rFonts w:ascii="Tahoma" w:eastAsia="Times New Roman" w:hAnsi="Tahoma" w:cs="Tahoma"/>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8E74D74"/>
    <w:multiLevelType w:val="hybridMultilevel"/>
    <w:tmpl w:val="24F2B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59902210"/>
    <w:multiLevelType w:val="hybridMultilevel"/>
    <w:tmpl w:val="03901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01315F8"/>
    <w:multiLevelType w:val="hybridMultilevel"/>
    <w:tmpl w:val="F52A1202"/>
    <w:lvl w:ilvl="0" w:tplc="04090001">
      <w:start w:val="1"/>
      <w:numFmt w:val="bullet"/>
      <w:lvlText w:val=""/>
      <w:lvlJc w:val="left"/>
      <w:pPr>
        <w:ind w:left="789" w:hanging="360"/>
      </w:pPr>
      <w:rPr>
        <w:rFonts w:ascii="Symbol" w:hAnsi="Symbol" w:hint="default"/>
      </w:rPr>
    </w:lvl>
    <w:lvl w:ilvl="1" w:tplc="04090003">
      <w:start w:val="1"/>
      <w:numFmt w:val="bullet"/>
      <w:lvlText w:val="o"/>
      <w:lvlJc w:val="left"/>
      <w:pPr>
        <w:ind w:left="1509" w:hanging="360"/>
      </w:pPr>
      <w:rPr>
        <w:rFonts w:ascii="Courier New" w:hAnsi="Courier New" w:cs="Courier New" w:hint="default"/>
      </w:rPr>
    </w:lvl>
    <w:lvl w:ilvl="2" w:tplc="04090005">
      <w:start w:val="1"/>
      <w:numFmt w:val="bullet"/>
      <w:lvlText w:val=""/>
      <w:lvlJc w:val="left"/>
      <w:pPr>
        <w:ind w:left="2229" w:hanging="360"/>
      </w:pPr>
      <w:rPr>
        <w:rFonts w:ascii="Wingdings" w:hAnsi="Wingdings" w:hint="default"/>
      </w:rPr>
    </w:lvl>
    <w:lvl w:ilvl="3" w:tplc="04090001">
      <w:start w:val="1"/>
      <w:numFmt w:val="bullet"/>
      <w:lvlText w:val=""/>
      <w:lvlJc w:val="left"/>
      <w:pPr>
        <w:ind w:left="2949" w:hanging="360"/>
      </w:pPr>
      <w:rPr>
        <w:rFonts w:ascii="Symbol" w:hAnsi="Symbol" w:hint="default"/>
      </w:rPr>
    </w:lvl>
    <w:lvl w:ilvl="4" w:tplc="04090003">
      <w:start w:val="1"/>
      <w:numFmt w:val="bullet"/>
      <w:lvlText w:val="o"/>
      <w:lvlJc w:val="left"/>
      <w:pPr>
        <w:ind w:left="3669" w:hanging="360"/>
      </w:pPr>
      <w:rPr>
        <w:rFonts w:ascii="Courier New" w:hAnsi="Courier New" w:cs="Courier New" w:hint="default"/>
      </w:rPr>
    </w:lvl>
    <w:lvl w:ilvl="5" w:tplc="04090005">
      <w:start w:val="1"/>
      <w:numFmt w:val="bullet"/>
      <w:lvlText w:val=""/>
      <w:lvlJc w:val="left"/>
      <w:pPr>
        <w:ind w:left="4389" w:hanging="360"/>
      </w:pPr>
      <w:rPr>
        <w:rFonts w:ascii="Wingdings" w:hAnsi="Wingdings" w:hint="default"/>
      </w:rPr>
    </w:lvl>
    <w:lvl w:ilvl="6" w:tplc="04090001">
      <w:start w:val="1"/>
      <w:numFmt w:val="bullet"/>
      <w:lvlText w:val=""/>
      <w:lvlJc w:val="left"/>
      <w:pPr>
        <w:ind w:left="5109" w:hanging="360"/>
      </w:pPr>
      <w:rPr>
        <w:rFonts w:ascii="Symbol" w:hAnsi="Symbol" w:hint="default"/>
      </w:rPr>
    </w:lvl>
    <w:lvl w:ilvl="7" w:tplc="04090003">
      <w:start w:val="1"/>
      <w:numFmt w:val="bullet"/>
      <w:lvlText w:val="o"/>
      <w:lvlJc w:val="left"/>
      <w:pPr>
        <w:ind w:left="5829" w:hanging="360"/>
      </w:pPr>
      <w:rPr>
        <w:rFonts w:ascii="Courier New" w:hAnsi="Courier New" w:cs="Courier New" w:hint="default"/>
      </w:rPr>
    </w:lvl>
    <w:lvl w:ilvl="8" w:tplc="04090005">
      <w:start w:val="1"/>
      <w:numFmt w:val="bullet"/>
      <w:lvlText w:val=""/>
      <w:lvlJc w:val="left"/>
      <w:pPr>
        <w:ind w:left="6549" w:hanging="360"/>
      </w:pPr>
      <w:rPr>
        <w:rFonts w:ascii="Wingdings" w:hAnsi="Wingdings" w:hint="default"/>
      </w:rPr>
    </w:lvl>
  </w:abstractNum>
  <w:abstractNum w:abstractNumId="7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7" w15:restartNumberingAfterBreak="0">
    <w:nsid w:val="687639E6"/>
    <w:multiLevelType w:val="hybridMultilevel"/>
    <w:tmpl w:val="968E382A"/>
    <w:lvl w:ilvl="0" w:tplc="8960C8F2">
      <w:start w:val="4"/>
      <w:numFmt w:val="bullet"/>
      <w:lvlText w:val="•"/>
      <w:lvlJc w:val="left"/>
      <w:pPr>
        <w:ind w:left="768" w:hanging="408"/>
      </w:pPr>
      <w:rPr>
        <w:rFonts w:ascii="Tahoma" w:eastAsia="Times New Roman" w:hAnsi="Tahoma" w:cs="Tahoma"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8" w15:restartNumberingAfterBreak="0">
    <w:nsid w:val="6C7D340D"/>
    <w:multiLevelType w:val="multilevel"/>
    <w:tmpl w:val="09985F6A"/>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9" w15:restartNumberingAfterBreak="0">
    <w:nsid w:val="6ED70158"/>
    <w:multiLevelType w:val="multilevel"/>
    <w:tmpl w:val="911EB326"/>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6F1E1317"/>
    <w:multiLevelType w:val="multilevel"/>
    <w:tmpl w:val="30661644"/>
    <w:lvl w:ilvl="0">
      <w:start w:val="1"/>
      <w:numFmt w:val="decimal"/>
      <w:lvlText w:val="%1."/>
      <w:lvlJc w:val="left"/>
      <w:pPr>
        <w:ind w:left="764" w:hanging="359"/>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FCE7C24"/>
    <w:multiLevelType w:val="hybridMultilevel"/>
    <w:tmpl w:val="6434B7E6"/>
    <w:lvl w:ilvl="0" w:tplc="0408000F">
      <w:start w:val="1"/>
      <w:numFmt w:val="bullet"/>
      <w:lvlText w:val=""/>
      <w:lvlJc w:val="left"/>
      <w:pPr>
        <w:tabs>
          <w:tab w:val="num" w:pos="720"/>
        </w:tabs>
        <w:ind w:left="720" w:hanging="360"/>
      </w:pPr>
      <w:rPr>
        <w:rFonts w:ascii="Wingdings" w:hAnsi="Wingdings" w:hint="default"/>
      </w:rPr>
    </w:lvl>
    <w:lvl w:ilvl="1" w:tplc="04080005">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71341E39"/>
    <w:multiLevelType w:val="hybridMultilevel"/>
    <w:tmpl w:val="3C34EA86"/>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723A7072"/>
    <w:multiLevelType w:val="hybridMultilevel"/>
    <w:tmpl w:val="507862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72840FB3"/>
    <w:multiLevelType w:val="hybridMultilevel"/>
    <w:tmpl w:val="D840B646"/>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7" w15:restartNumberingAfterBreak="0">
    <w:nsid w:val="73044002"/>
    <w:multiLevelType w:val="multilevel"/>
    <w:tmpl w:val="BA725E4C"/>
    <w:lvl w:ilvl="0">
      <w:start w:val="1"/>
      <w:numFmt w:val="decimal"/>
      <w:lvlText w:val="%1."/>
      <w:lvlJc w:val="left"/>
      <w:pPr>
        <w:ind w:left="764" w:hanging="359"/>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43606BE"/>
    <w:multiLevelType w:val="hybridMultilevel"/>
    <w:tmpl w:val="B02E780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9" w15:restartNumberingAfterBreak="0">
    <w:nsid w:val="75CA1C1B"/>
    <w:multiLevelType w:val="hybridMultilevel"/>
    <w:tmpl w:val="F2124B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787F6FBD"/>
    <w:multiLevelType w:val="hybridMultilevel"/>
    <w:tmpl w:val="C5D87C88"/>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1"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4"/>
  </w:num>
  <w:num w:numId="4">
    <w:abstractNumId w:val="8"/>
  </w:num>
  <w:num w:numId="5">
    <w:abstractNumId w:val="9"/>
  </w:num>
  <w:num w:numId="6">
    <w:abstractNumId w:val="82"/>
  </w:num>
  <w:num w:numId="7">
    <w:abstractNumId w:val="92"/>
  </w:num>
  <w:num w:numId="8">
    <w:abstractNumId w:val="28"/>
  </w:num>
  <w:num w:numId="9">
    <w:abstractNumId w:val="69"/>
  </w:num>
  <w:num w:numId="10">
    <w:abstractNumId w:val="40"/>
  </w:num>
  <w:num w:numId="11">
    <w:abstractNumId w:val="23"/>
  </w:num>
  <w:num w:numId="12">
    <w:abstractNumId w:val="54"/>
  </w:num>
  <w:num w:numId="13">
    <w:abstractNumId w:val="94"/>
  </w:num>
  <w:num w:numId="14">
    <w:abstractNumId w:val="37"/>
  </w:num>
  <w:num w:numId="15">
    <w:abstractNumId w:val="66"/>
  </w:num>
  <w:num w:numId="16">
    <w:abstractNumId w:val="24"/>
  </w:num>
  <w:num w:numId="17">
    <w:abstractNumId w:val="13"/>
  </w:num>
  <w:num w:numId="18">
    <w:abstractNumId w:val="55"/>
  </w:num>
  <w:num w:numId="19">
    <w:abstractNumId w:val="47"/>
  </w:num>
  <w:num w:numId="20">
    <w:abstractNumId w:val="58"/>
  </w:num>
  <w:num w:numId="21">
    <w:abstractNumId w:val="18"/>
  </w:num>
  <w:num w:numId="22">
    <w:abstractNumId w:val="44"/>
  </w:num>
  <w:num w:numId="23">
    <w:abstractNumId w:val="65"/>
  </w:num>
  <w:num w:numId="24">
    <w:abstractNumId w:val="49"/>
  </w:num>
  <w:num w:numId="25">
    <w:abstractNumId w:val="70"/>
  </w:num>
  <w:num w:numId="26">
    <w:abstractNumId w:val="38"/>
  </w:num>
  <w:num w:numId="27">
    <w:abstractNumId w:val="26"/>
  </w:num>
  <w:num w:numId="28">
    <w:abstractNumId w:val="68"/>
  </w:num>
  <w:num w:numId="29">
    <w:abstractNumId w:val="43"/>
  </w:num>
  <w:num w:numId="30">
    <w:abstractNumId w:val="59"/>
  </w:num>
  <w:num w:numId="31">
    <w:abstractNumId w:val="46"/>
  </w:num>
  <w:num w:numId="32">
    <w:abstractNumId w:val="86"/>
  </w:num>
  <w:num w:numId="33">
    <w:abstractNumId w:val="57"/>
  </w:num>
  <w:num w:numId="34">
    <w:abstractNumId w:val="36"/>
  </w:num>
  <w:num w:numId="35">
    <w:abstractNumId w:val="63"/>
  </w:num>
  <w:num w:numId="36">
    <w:abstractNumId w:val="91"/>
  </w:num>
  <w:num w:numId="37">
    <w:abstractNumId w:val="14"/>
  </w:num>
  <w:num w:numId="38">
    <w:abstractNumId w:val="20"/>
  </w:num>
  <w:num w:numId="39">
    <w:abstractNumId w:val="45"/>
  </w:num>
  <w:num w:numId="40">
    <w:abstractNumId w:val="76"/>
  </w:num>
  <w:num w:numId="41">
    <w:abstractNumId w:val="93"/>
  </w:num>
  <w:num w:numId="42">
    <w:abstractNumId w:val="41"/>
  </w:num>
  <w:num w:numId="43">
    <w:abstractNumId w:val="74"/>
  </w:num>
  <w:num w:numId="44">
    <w:abstractNumId w:val="39"/>
  </w:num>
  <w:num w:numId="45">
    <w:abstractNumId w:val="42"/>
  </w:num>
  <w:num w:numId="46">
    <w:abstractNumId w:val="79"/>
  </w:num>
  <w:num w:numId="47">
    <w:abstractNumId w:val="50"/>
  </w:num>
  <w:num w:numId="48">
    <w:abstractNumId w:val="19"/>
  </w:num>
  <w:num w:numId="49">
    <w:abstractNumId w:val="90"/>
  </w:num>
  <w:num w:numId="50">
    <w:abstractNumId w:val="16"/>
  </w:num>
  <w:num w:numId="5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7"/>
  </w:num>
  <w:num w:numId="55">
    <w:abstractNumId w:val="88"/>
  </w:num>
  <w:num w:numId="56">
    <w:abstractNumId w:val="77"/>
  </w:num>
  <w:num w:numId="57">
    <w:abstractNumId w:val="30"/>
  </w:num>
  <w:num w:numId="58">
    <w:abstractNumId w:val="75"/>
  </w:num>
  <w:num w:numId="59">
    <w:abstractNumId w:val="15"/>
  </w:num>
  <w:num w:numId="60">
    <w:abstractNumId w:val="72"/>
  </w:num>
  <w:num w:numId="61">
    <w:abstractNumId w:val="19"/>
  </w:num>
  <w:num w:numId="62">
    <w:abstractNumId w:val="32"/>
  </w:num>
  <w:num w:numId="63">
    <w:abstractNumId w:val="31"/>
  </w:num>
  <w:num w:numId="64">
    <w:abstractNumId w:val="51"/>
  </w:num>
  <w:num w:numId="65">
    <w:abstractNumId w:val="29"/>
  </w:num>
  <w:num w:numId="66">
    <w:abstractNumId w:val="64"/>
  </w:num>
  <w:num w:numId="67">
    <w:abstractNumId w:val="81"/>
  </w:num>
  <w:num w:numId="68">
    <w:abstractNumId w:val="12"/>
  </w:num>
  <w:num w:numId="69">
    <w:abstractNumId w:val="48"/>
  </w:num>
  <w:num w:numId="70">
    <w:abstractNumId w:val="34"/>
  </w:num>
  <w:num w:numId="71">
    <w:abstractNumId w:val="85"/>
  </w:num>
  <w:num w:numId="72">
    <w:abstractNumId w:val="53"/>
  </w:num>
  <w:num w:numId="73">
    <w:abstractNumId w:val="52"/>
  </w:num>
  <w:num w:numId="74">
    <w:abstractNumId w:val="17"/>
  </w:num>
  <w:num w:numId="75">
    <w:abstractNumId w:val="10"/>
  </w:num>
  <w:num w:numId="76">
    <w:abstractNumId w:val="25"/>
  </w:num>
  <w:num w:numId="77">
    <w:abstractNumId w:val="35"/>
  </w:num>
  <w:num w:numId="78">
    <w:abstractNumId w:val="56"/>
  </w:num>
  <w:num w:numId="79">
    <w:abstractNumId w:val="78"/>
  </w:num>
  <w:num w:numId="80">
    <w:abstractNumId w:val="62"/>
  </w:num>
  <w:num w:numId="81">
    <w:abstractNumId w:val="21"/>
  </w:num>
  <w:num w:numId="82">
    <w:abstractNumId w:val="83"/>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7"/>
  </w:num>
  <w:num w:numId="85">
    <w:abstractNumId w:val="84"/>
  </w:num>
  <w:num w:numId="86">
    <w:abstractNumId w:val="11"/>
  </w:num>
  <w:num w:numId="87">
    <w:abstractNumId w:val="60"/>
  </w:num>
  <w:num w:numId="88">
    <w:abstractNumId w:val="61"/>
  </w:num>
  <w:num w:numId="89">
    <w:abstractNumId w:val="89"/>
  </w:num>
  <w:num w:numId="90">
    <w:abstractNumId w:val="73"/>
  </w:num>
  <w:num w:numId="91">
    <w:abstractNumId w:val="71"/>
  </w:num>
  <w:numIdMacAtCleanup w:val="8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Πλούμπη Σοφία">
    <w15:presenceInfo w15:providerId="AD" w15:userId="S::sploum@ktpae.gr::98743a79-04a3-4385-bb31-79ee41f72a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C8E"/>
    <w:rsid w:val="0000119E"/>
    <w:rsid w:val="00005F5C"/>
    <w:rsid w:val="000062FA"/>
    <w:rsid w:val="00006B87"/>
    <w:rsid w:val="0000716D"/>
    <w:rsid w:val="0001217D"/>
    <w:rsid w:val="0001375B"/>
    <w:rsid w:val="00013A52"/>
    <w:rsid w:val="00014410"/>
    <w:rsid w:val="00014F48"/>
    <w:rsid w:val="00015A9D"/>
    <w:rsid w:val="00015F06"/>
    <w:rsid w:val="0001675D"/>
    <w:rsid w:val="00022569"/>
    <w:rsid w:val="0002399E"/>
    <w:rsid w:val="000244B8"/>
    <w:rsid w:val="00025B9C"/>
    <w:rsid w:val="00025CD5"/>
    <w:rsid w:val="00026667"/>
    <w:rsid w:val="0002765E"/>
    <w:rsid w:val="000303BF"/>
    <w:rsid w:val="000309DB"/>
    <w:rsid w:val="0003143F"/>
    <w:rsid w:val="0003186C"/>
    <w:rsid w:val="000326F6"/>
    <w:rsid w:val="00032A9F"/>
    <w:rsid w:val="00032BBA"/>
    <w:rsid w:val="0003389C"/>
    <w:rsid w:val="00033BA0"/>
    <w:rsid w:val="00034047"/>
    <w:rsid w:val="00034E19"/>
    <w:rsid w:val="00034FF1"/>
    <w:rsid w:val="00035C19"/>
    <w:rsid w:val="00036101"/>
    <w:rsid w:val="00036CBD"/>
    <w:rsid w:val="00037B97"/>
    <w:rsid w:val="00042DB8"/>
    <w:rsid w:val="00043D44"/>
    <w:rsid w:val="00043F27"/>
    <w:rsid w:val="0004488B"/>
    <w:rsid w:val="00046044"/>
    <w:rsid w:val="00046293"/>
    <w:rsid w:val="0004724C"/>
    <w:rsid w:val="000530A7"/>
    <w:rsid w:val="0005488E"/>
    <w:rsid w:val="00055804"/>
    <w:rsid w:val="0005617B"/>
    <w:rsid w:val="00056A5C"/>
    <w:rsid w:val="00057BBA"/>
    <w:rsid w:val="00057F4A"/>
    <w:rsid w:val="00057F86"/>
    <w:rsid w:val="000610D4"/>
    <w:rsid w:val="00061ADD"/>
    <w:rsid w:val="00061DF4"/>
    <w:rsid w:val="000650A9"/>
    <w:rsid w:val="000653F1"/>
    <w:rsid w:val="00066FA7"/>
    <w:rsid w:val="00067067"/>
    <w:rsid w:val="000674D2"/>
    <w:rsid w:val="0006771D"/>
    <w:rsid w:val="0007041C"/>
    <w:rsid w:val="000705D7"/>
    <w:rsid w:val="000706B1"/>
    <w:rsid w:val="00070731"/>
    <w:rsid w:val="00070769"/>
    <w:rsid w:val="000738BC"/>
    <w:rsid w:val="000741B8"/>
    <w:rsid w:val="000779FA"/>
    <w:rsid w:val="0008087C"/>
    <w:rsid w:val="00083E82"/>
    <w:rsid w:val="00084419"/>
    <w:rsid w:val="00084D3E"/>
    <w:rsid w:val="00085FD3"/>
    <w:rsid w:val="00087FEA"/>
    <w:rsid w:val="00090636"/>
    <w:rsid w:val="00090B17"/>
    <w:rsid w:val="00092ADB"/>
    <w:rsid w:val="00094D2D"/>
    <w:rsid w:val="00095840"/>
    <w:rsid w:val="0009738D"/>
    <w:rsid w:val="000979C1"/>
    <w:rsid w:val="000A2DAE"/>
    <w:rsid w:val="000A4A55"/>
    <w:rsid w:val="000A60A0"/>
    <w:rsid w:val="000B01E0"/>
    <w:rsid w:val="000B187C"/>
    <w:rsid w:val="000B236D"/>
    <w:rsid w:val="000B7FA2"/>
    <w:rsid w:val="000C04E3"/>
    <w:rsid w:val="000C16C9"/>
    <w:rsid w:val="000C4B25"/>
    <w:rsid w:val="000C5D2B"/>
    <w:rsid w:val="000C5FFB"/>
    <w:rsid w:val="000C7524"/>
    <w:rsid w:val="000D0D33"/>
    <w:rsid w:val="000D2ED0"/>
    <w:rsid w:val="000D5FB8"/>
    <w:rsid w:val="000D6DFD"/>
    <w:rsid w:val="000D6E10"/>
    <w:rsid w:val="000E04A1"/>
    <w:rsid w:val="000E0B6C"/>
    <w:rsid w:val="000E12F1"/>
    <w:rsid w:val="000E178C"/>
    <w:rsid w:val="000E1C5E"/>
    <w:rsid w:val="000E2020"/>
    <w:rsid w:val="000E2462"/>
    <w:rsid w:val="000E27C3"/>
    <w:rsid w:val="000E37E7"/>
    <w:rsid w:val="000E5495"/>
    <w:rsid w:val="000E6B11"/>
    <w:rsid w:val="000E6DC6"/>
    <w:rsid w:val="000F62F0"/>
    <w:rsid w:val="000F6FD9"/>
    <w:rsid w:val="000F7CF2"/>
    <w:rsid w:val="00100156"/>
    <w:rsid w:val="00103061"/>
    <w:rsid w:val="00105242"/>
    <w:rsid w:val="00105367"/>
    <w:rsid w:val="001061A0"/>
    <w:rsid w:val="00111D5A"/>
    <w:rsid w:val="00112575"/>
    <w:rsid w:val="00114833"/>
    <w:rsid w:val="00115643"/>
    <w:rsid w:val="001201B6"/>
    <w:rsid w:val="001202D5"/>
    <w:rsid w:val="001224F6"/>
    <w:rsid w:val="001253B5"/>
    <w:rsid w:val="00125BF8"/>
    <w:rsid w:val="001308CC"/>
    <w:rsid w:val="00130942"/>
    <w:rsid w:val="001312AF"/>
    <w:rsid w:val="0013350B"/>
    <w:rsid w:val="00133E0F"/>
    <w:rsid w:val="00135A3A"/>
    <w:rsid w:val="00137A93"/>
    <w:rsid w:val="00137DAA"/>
    <w:rsid w:val="00140CA7"/>
    <w:rsid w:val="001410E8"/>
    <w:rsid w:val="00141E27"/>
    <w:rsid w:val="00143040"/>
    <w:rsid w:val="001452C0"/>
    <w:rsid w:val="00146631"/>
    <w:rsid w:val="00146A05"/>
    <w:rsid w:val="00147B71"/>
    <w:rsid w:val="00147F7E"/>
    <w:rsid w:val="00151B98"/>
    <w:rsid w:val="00151DC8"/>
    <w:rsid w:val="00153F0B"/>
    <w:rsid w:val="00154368"/>
    <w:rsid w:val="00154623"/>
    <w:rsid w:val="0015499C"/>
    <w:rsid w:val="00155375"/>
    <w:rsid w:val="0015675F"/>
    <w:rsid w:val="00160892"/>
    <w:rsid w:val="00163311"/>
    <w:rsid w:val="00163845"/>
    <w:rsid w:val="001649E0"/>
    <w:rsid w:val="00164E78"/>
    <w:rsid w:val="001652F4"/>
    <w:rsid w:val="0016530B"/>
    <w:rsid w:val="00166662"/>
    <w:rsid w:val="00167F10"/>
    <w:rsid w:val="00170CA8"/>
    <w:rsid w:val="001732D9"/>
    <w:rsid w:val="00175FFA"/>
    <w:rsid w:val="00177F66"/>
    <w:rsid w:val="001811C1"/>
    <w:rsid w:val="00181C40"/>
    <w:rsid w:val="001831E5"/>
    <w:rsid w:val="001852F3"/>
    <w:rsid w:val="001859FA"/>
    <w:rsid w:val="001867FF"/>
    <w:rsid w:val="001869A5"/>
    <w:rsid w:val="00187D66"/>
    <w:rsid w:val="00194C49"/>
    <w:rsid w:val="00195A7F"/>
    <w:rsid w:val="001971AE"/>
    <w:rsid w:val="00197834"/>
    <w:rsid w:val="001A317F"/>
    <w:rsid w:val="001A61D3"/>
    <w:rsid w:val="001A6CEB"/>
    <w:rsid w:val="001A7407"/>
    <w:rsid w:val="001B0443"/>
    <w:rsid w:val="001B235A"/>
    <w:rsid w:val="001B2758"/>
    <w:rsid w:val="001B55ED"/>
    <w:rsid w:val="001B56F1"/>
    <w:rsid w:val="001B585C"/>
    <w:rsid w:val="001B5981"/>
    <w:rsid w:val="001B5CA2"/>
    <w:rsid w:val="001B6036"/>
    <w:rsid w:val="001B64EE"/>
    <w:rsid w:val="001C3012"/>
    <w:rsid w:val="001C4403"/>
    <w:rsid w:val="001C44A3"/>
    <w:rsid w:val="001C59DC"/>
    <w:rsid w:val="001C6408"/>
    <w:rsid w:val="001C673F"/>
    <w:rsid w:val="001C7318"/>
    <w:rsid w:val="001D06AA"/>
    <w:rsid w:val="001D0C1B"/>
    <w:rsid w:val="001D0D7B"/>
    <w:rsid w:val="001E0711"/>
    <w:rsid w:val="001E11F9"/>
    <w:rsid w:val="001E34EC"/>
    <w:rsid w:val="001E3887"/>
    <w:rsid w:val="001E38A4"/>
    <w:rsid w:val="001E3C20"/>
    <w:rsid w:val="001E4E76"/>
    <w:rsid w:val="001E54F6"/>
    <w:rsid w:val="001E5DE0"/>
    <w:rsid w:val="001E6103"/>
    <w:rsid w:val="001E64FE"/>
    <w:rsid w:val="001F11F8"/>
    <w:rsid w:val="001F40A2"/>
    <w:rsid w:val="001F4428"/>
    <w:rsid w:val="001F500A"/>
    <w:rsid w:val="001F5F4A"/>
    <w:rsid w:val="001F7F52"/>
    <w:rsid w:val="00200224"/>
    <w:rsid w:val="00201E03"/>
    <w:rsid w:val="00203D78"/>
    <w:rsid w:val="00207A57"/>
    <w:rsid w:val="00211AA6"/>
    <w:rsid w:val="002123D0"/>
    <w:rsid w:val="00212EB0"/>
    <w:rsid w:val="0021350B"/>
    <w:rsid w:val="00213B08"/>
    <w:rsid w:val="002145A1"/>
    <w:rsid w:val="00215C1A"/>
    <w:rsid w:val="002165C3"/>
    <w:rsid w:val="00220C55"/>
    <w:rsid w:val="00221291"/>
    <w:rsid w:val="002234B6"/>
    <w:rsid w:val="002237C7"/>
    <w:rsid w:val="00224ED1"/>
    <w:rsid w:val="00226819"/>
    <w:rsid w:val="0022772A"/>
    <w:rsid w:val="002333E4"/>
    <w:rsid w:val="00234B5C"/>
    <w:rsid w:val="00234EAC"/>
    <w:rsid w:val="002373E7"/>
    <w:rsid w:val="00240449"/>
    <w:rsid w:val="002419AD"/>
    <w:rsid w:val="0024279E"/>
    <w:rsid w:val="00243C69"/>
    <w:rsid w:val="00243F84"/>
    <w:rsid w:val="0024503F"/>
    <w:rsid w:val="00245754"/>
    <w:rsid w:val="00246172"/>
    <w:rsid w:val="00246973"/>
    <w:rsid w:val="00250252"/>
    <w:rsid w:val="00250B80"/>
    <w:rsid w:val="0025106F"/>
    <w:rsid w:val="00252398"/>
    <w:rsid w:val="00253F52"/>
    <w:rsid w:val="002548CA"/>
    <w:rsid w:val="002554B6"/>
    <w:rsid w:val="00255F74"/>
    <w:rsid w:val="002604B4"/>
    <w:rsid w:val="002616A3"/>
    <w:rsid w:val="00263C2C"/>
    <w:rsid w:val="00263FBB"/>
    <w:rsid w:val="002654F7"/>
    <w:rsid w:val="00265688"/>
    <w:rsid w:val="00267EFE"/>
    <w:rsid w:val="00270326"/>
    <w:rsid w:val="00272B7A"/>
    <w:rsid w:val="00272F1F"/>
    <w:rsid w:val="00272FAA"/>
    <w:rsid w:val="00277F8F"/>
    <w:rsid w:val="00280B8B"/>
    <w:rsid w:val="00281EC3"/>
    <w:rsid w:val="00282306"/>
    <w:rsid w:val="002858E5"/>
    <w:rsid w:val="00286B99"/>
    <w:rsid w:val="0028724A"/>
    <w:rsid w:val="00290B29"/>
    <w:rsid w:val="00294393"/>
    <w:rsid w:val="0029545C"/>
    <w:rsid w:val="00295FEE"/>
    <w:rsid w:val="0029613C"/>
    <w:rsid w:val="002970EE"/>
    <w:rsid w:val="002978F5"/>
    <w:rsid w:val="002A0196"/>
    <w:rsid w:val="002A1A66"/>
    <w:rsid w:val="002A332A"/>
    <w:rsid w:val="002A3476"/>
    <w:rsid w:val="002A37B5"/>
    <w:rsid w:val="002A5438"/>
    <w:rsid w:val="002A65B3"/>
    <w:rsid w:val="002A7C7B"/>
    <w:rsid w:val="002B04BB"/>
    <w:rsid w:val="002B2EA7"/>
    <w:rsid w:val="002B2F6A"/>
    <w:rsid w:val="002B33C9"/>
    <w:rsid w:val="002B7BB4"/>
    <w:rsid w:val="002B7D7E"/>
    <w:rsid w:val="002C1A8A"/>
    <w:rsid w:val="002C263A"/>
    <w:rsid w:val="002C2AE6"/>
    <w:rsid w:val="002C2F6A"/>
    <w:rsid w:val="002C42F5"/>
    <w:rsid w:val="002C4383"/>
    <w:rsid w:val="002C50EB"/>
    <w:rsid w:val="002C7E9A"/>
    <w:rsid w:val="002D0CD6"/>
    <w:rsid w:val="002D0D70"/>
    <w:rsid w:val="002D1817"/>
    <w:rsid w:val="002D1A70"/>
    <w:rsid w:val="002D1C9F"/>
    <w:rsid w:val="002D20D2"/>
    <w:rsid w:val="002D24F8"/>
    <w:rsid w:val="002D2A70"/>
    <w:rsid w:val="002D4295"/>
    <w:rsid w:val="002D42B9"/>
    <w:rsid w:val="002D4814"/>
    <w:rsid w:val="002D63D3"/>
    <w:rsid w:val="002E1FDE"/>
    <w:rsid w:val="002E2842"/>
    <w:rsid w:val="002E3CAD"/>
    <w:rsid w:val="002E6472"/>
    <w:rsid w:val="002E6C04"/>
    <w:rsid w:val="002F1079"/>
    <w:rsid w:val="002F15FA"/>
    <w:rsid w:val="002F2E92"/>
    <w:rsid w:val="002F337B"/>
    <w:rsid w:val="002F345D"/>
    <w:rsid w:val="002F5250"/>
    <w:rsid w:val="002F5759"/>
    <w:rsid w:val="002F59FE"/>
    <w:rsid w:val="002F6676"/>
    <w:rsid w:val="002F718F"/>
    <w:rsid w:val="00304C47"/>
    <w:rsid w:val="00305483"/>
    <w:rsid w:val="003061E3"/>
    <w:rsid w:val="0030791E"/>
    <w:rsid w:val="003103DA"/>
    <w:rsid w:val="00310A95"/>
    <w:rsid w:val="0031166C"/>
    <w:rsid w:val="0031232C"/>
    <w:rsid w:val="00312F18"/>
    <w:rsid w:val="00313E31"/>
    <w:rsid w:val="00314687"/>
    <w:rsid w:val="0031527A"/>
    <w:rsid w:val="003153CD"/>
    <w:rsid w:val="003154C5"/>
    <w:rsid w:val="0031590C"/>
    <w:rsid w:val="00317788"/>
    <w:rsid w:val="0032146B"/>
    <w:rsid w:val="003218ED"/>
    <w:rsid w:val="00321DE7"/>
    <w:rsid w:val="00322BC3"/>
    <w:rsid w:val="0032418C"/>
    <w:rsid w:val="00325734"/>
    <w:rsid w:val="00325C93"/>
    <w:rsid w:val="003260E1"/>
    <w:rsid w:val="003301E5"/>
    <w:rsid w:val="00331981"/>
    <w:rsid w:val="00332192"/>
    <w:rsid w:val="003325F0"/>
    <w:rsid w:val="003329FF"/>
    <w:rsid w:val="0033462B"/>
    <w:rsid w:val="00334AD6"/>
    <w:rsid w:val="003355E7"/>
    <w:rsid w:val="003366E9"/>
    <w:rsid w:val="00336E40"/>
    <w:rsid w:val="00341581"/>
    <w:rsid w:val="0034186C"/>
    <w:rsid w:val="00341F6A"/>
    <w:rsid w:val="003423F4"/>
    <w:rsid w:val="00343B32"/>
    <w:rsid w:val="00343BB2"/>
    <w:rsid w:val="00344FB9"/>
    <w:rsid w:val="0034647E"/>
    <w:rsid w:val="00347430"/>
    <w:rsid w:val="00352231"/>
    <w:rsid w:val="003528AF"/>
    <w:rsid w:val="00352910"/>
    <w:rsid w:val="00352B45"/>
    <w:rsid w:val="0035781F"/>
    <w:rsid w:val="00357CEB"/>
    <w:rsid w:val="003610BA"/>
    <w:rsid w:val="00362E13"/>
    <w:rsid w:val="00363799"/>
    <w:rsid w:val="00365129"/>
    <w:rsid w:val="0036512D"/>
    <w:rsid w:val="00366319"/>
    <w:rsid w:val="00367AD5"/>
    <w:rsid w:val="00370EB2"/>
    <w:rsid w:val="00371877"/>
    <w:rsid w:val="00373B83"/>
    <w:rsid w:val="003744A8"/>
    <w:rsid w:val="00374EEB"/>
    <w:rsid w:val="00375FD8"/>
    <w:rsid w:val="00376A3A"/>
    <w:rsid w:val="00377A13"/>
    <w:rsid w:val="00380967"/>
    <w:rsid w:val="00380F25"/>
    <w:rsid w:val="003822A5"/>
    <w:rsid w:val="003844DC"/>
    <w:rsid w:val="00385477"/>
    <w:rsid w:val="003859F5"/>
    <w:rsid w:val="00390733"/>
    <w:rsid w:val="0039187D"/>
    <w:rsid w:val="00395A63"/>
    <w:rsid w:val="00395B3D"/>
    <w:rsid w:val="003A109E"/>
    <w:rsid w:val="003A1897"/>
    <w:rsid w:val="003A206A"/>
    <w:rsid w:val="003A2B20"/>
    <w:rsid w:val="003A4033"/>
    <w:rsid w:val="003A4F2F"/>
    <w:rsid w:val="003A58A3"/>
    <w:rsid w:val="003A5AAC"/>
    <w:rsid w:val="003A6E8B"/>
    <w:rsid w:val="003B04C4"/>
    <w:rsid w:val="003B0E89"/>
    <w:rsid w:val="003B13AE"/>
    <w:rsid w:val="003B211F"/>
    <w:rsid w:val="003B3006"/>
    <w:rsid w:val="003B3131"/>
    <w:rsid w:val="003B4D3A"/>
    <w:rsid w:val="003B5439"/>
    <w:rsid w:val="003B6261"/>
    <w:rsid w:val="003C0732"/>
    <w:rsid w:val="003C0ACD"/>
    <w:rsid w:val="003C2769"/>
    <w:rsid w:val="003C2BEF"/>
    <w:rsid w:val="003C5152"/>
    <w:rsid w:val="003D0035"/>
    <w:rsid w:val="003D0692"/>
    <w:rsid w:val="003D154A"/>
    <w:rsid w:val="003D1750"/>
    <w:rsid w:val="003D21DA"/>
    <w:rsid w:val="003D5F3C"/>
    <w:rsid w:val="003D60E4"/>
    <w:rsid w:val="003D6BCE"/>
    <w:rsid w:val="003D7965"/>
    <w:rsid w:val="003E1DB4"/>
    <w:rsid w:val="003E289C"/>
    <w:rsid w:val="003E3336"/>
    <w:rsid w:val="003E3356"/>
    <w:rsid w:val="003E34BF"/>
    <w:rsid w:val="003E366C"/>
    <w:rsid w:val="003E4177"/>
    <w:rsid w:val="003E4A7B"/>
    <w:rsid w:val="003F02EE"/>
    <w:rsid w:val="003F29C4"/>
    <w:rsid w:val="003F3008"/>
    <w:rsid w:val="003F331F"/>
    <w:rsid w:val="003F6F09"/>
    <w:rsid w:val="003F7D30"/>
    <w:rsid w:val="00400357"/>
    <w:rsid w:val="004004AE"/>
    <w:rsid w:val="00401C3F"/>
    <w:rsid w:val="00402DA7"/>
    <w:rsid w:val="0040438A"/>
    <w:rsid w:val="00405F8E"/>
    <w:rsid w:val="00407351"/>
    <w:rsid w:val="00407384"/>
    <w:rsid w:val="004076A7"/>
    <w:rsid w:val="004119B6"/>
    <w:rsid w:val="0041248A"/>
    <w:rsid w:val="00413294"/>
    <w:rsid w:val="00413C69"/>
    <w:rsid w:val="00413CF0"/>
    <w:rsid w:val="00414212"/>
    <w:rsid w:val="004143A0"/>
    <w:rsid w:val="004143F5"/>
    <w:rsid w:val="00414507"/>
    <w:rsid w:val="0041770C"/>
    <w:rsid w:val="00417A19"/>
    <w:rsid w:val="004207A7"/>
    <w:rsid w:val="00421C3D"/>
    <w:rsid w:val="00422D27"/>
    <w:rsid w:val="00423C09"/>
    <w:rsid w:val="004251B0"/>
    <w:rsid w:val="00426945"/>
    <w:rsid w:val="00431530"/>
    <w:rsid w:val="00432F83"/>
    <w:rsid w:val="00433D32"/>
    <w:rsid w:val="00433E35"/>
    <w:rsid w:val="004355E9"/>
    <w:rsid w:val="00437CE2"/>
    <w:rsid w:val="00437E34"/>
    <w:rsid w:val="004415F3"/>
    <w:rsid w:val="00441D66"/>
    <w:rsid w:val="004443B1"/>
    <w:rsid w:val="0044485C"/>
    <w:rsid w:val="0045187F"/>
    <w:rsid w:val="0045208B"/>
    <w:rsid w:val="00453382"/>
    <w:rsid w:val="00456381"/>
    <w:rsid w:val="00457061"/>
    <w:rsid w:val="00457DC9"/>
    <w:rsid w:val="00460746"/>
    <w:rsid w:val="00461CF6"/>
    <w:rsid w:val="004629AE"/>
    <w:rsid w:val="0046383D"/>
    <w:rsid w:val="00465DC2"/>
    <w:rsid w:val="004717A5"/>
    <w:rsid w:val="0047223E"/>
    <w:rsid w:val="0047274B"/>
    <w:rsid w:val="0047394F"/>
    <w:rsid w:val="00474A08"/>
    <w:rsid w:val="004754F1"/>
    <w:rsid w:val="00475EEF"/>
    <w:rsid w:val="00476BA5"/>
    <w:rsid w:val="004819F3"/>
    <w:rsid w:val="00481CB9"/>
    <w:rsid w:val="00482B15"/>
    <w:rsid w:val="00482D88"/>
    <w:rsid w:val="00483340"/>
    <w:rsid w:val="00485456"/>
    <w:rsid w:val="0048569A"/>
    <w:rsid w:val="00485A0C"/>
    <w:rsid w:val="00485DD7"/>
    <w:rsid w:val="00486E56"/>
    <w:rsid w:val="00487AA2"/>
    <w:rsid w:val="00487AA3"/>
    <w:rsid w:val="00487D50"/>
    <w:rsid w:val="00487E1A"/>
    <w:rsid w:val="00490EA5"/>
    <w:rsid w:val="00493846"/>
    <w:rsid w:val="0049631E"/>
    <w:rsid w:val="004963E3"/>
    <w:rsid w:val="00497512"/>
    <w:rsid w:val="00497D35"/>
    <w:rsid w:val="00497D93"/>
    <w:rsid w:val="004A1634"/>
    <w:rsid w:val="004A23B9"/>
    <w:rsid w:val="004A3382"/>
    <w:rsid w:val="004A48F3"/>
    <w:rsid w:val="004A5344"/>
    <w:rsid w:val="004A6155"/>
    <w:rsid w:val="004A7BC0"/>
    <w:rsid w:val="004B048C"/>
    <w:rsid w:val="004B162A"/>
    <w:rsid w:val="004B29C9"/>
    <w:rsid w:val="004B3774"/>
    <w:rsid w:val="004B44F4"/>
    <w:rsid w:val="004B5471"/>
    <w:rsid w:val="004B5E49"/>
    <w:rsid w:val="004B759E"/>
    <w:rsid w:val="004B7E25"/>
    <w:rsid w:val="004C19BF"/>
    <w:rsid w:val="004C3A66"/>
    <w:rsid w:val="004C3BBE"/>
    <w:rsid w:val="004C402D"/>
    <w:rsid w:val="004C4576"/>
    <w:rsid w:val="004C54F8"/>
    <w:rsid w:val="004C6442"/>
    <w:rsid w:val="004C64D0"/>
    <w:rsid w:val="004C72B8"/>
    <w:rsid w:val="004C7DE5"/>
    <w:rsid w:val="004D042A"/>
    <w:rsid w:val="004D0444"/>
    <w:rsid w:val="004D19FB"/>
    <w:rsid w:val="004D1BC3"/>
    <w:rsid w:val="004D1C23"/>
    <w:rsid w:val="004E084D"/>
    <w:rsid w:val="004E0B63"/>
    <w:rsid w:val="004E1D73"/>
    <w:rsid w:val="004E23FC"/>
    <w:rsid w:val="004E36A7"/>
    <w:rsid w:val="004E3E33"/>
    <w:rsid w:val="004E4A59"/>
    <w:rsid w:val="004E535D"/>
    <w:rsid w:val="004E5A48"/>
    <w:rsid w:val="004E6C57"/>
    <w:rsid w:val="004E704A"/>
    <w:rsid w:val="004E79B7"/>
    <w:rsid w:val="004E7E09"/>
    <w:rsid w:val="004F0985"/>
    <w:rsid w:val="004F101E"/>
    <w:rsid w:val="004F203B"/>
    <w:rsid w:val="004F34C6"/>
    <w:rsid w:val="004F5F72"/>
    <w:rsid w:val="004F7472"/>
    <w:rsid w:val="004F75FA"/>
    <w:rsid w:val="004F79ED"/>
    <w:rsid w:val="004F7C52"/>
    <w:rsid w:val="00501A34"/>
    <w:rsid w:val="00501C7A"/>
    <w:rsid w:val="005021F4"/>
    <w:rsid w:val="00504020"/>
    <w:rsid w:val="00505022"/>
    <w:rsid w:val="005052FB"/>
    <w:rsid w:val="00505BF7"/>
    <w:rsid w:val="00506EA9"/>
    <w:rsid w:val="00507584"/>
    <w:rsid w:val="00507CCD"/>
    <w:rsid w:val="00510D76"/>
    <w:rsid w:val="005114B1"/>
    <w:rsid w:val="005117CA"/>
    <w:rsid w:val="00512083"/>
    <w:rsid w:val="00514DAC"/>
    <w:rsid w:val="005158F1"/>
    <w:rsid w:val="0051599E"/>
    <w:rsid w:val="00520F06"/>
    <w:rsid w:val="00523863"/>
    <w:rsid w:val="00523EEE"/>
    <w:rsid w:val="00523F26"/>
    <w:rsid w:val="005252D6"/>
    <w:rsid w:val="00527ABB"/>
    <w:rsid w:val="00533BF0"/>
    <w:rsid w:val="00534B23"/>
    <w:rsid w:val="00534B40"/>
    <w:rsid w:val="00534E1D"/>
    <w:rsid w:val="00535BFB"/>
    <w:rsid w:val="00536181"/>
    <w:rsid w:val="0054025C"/>
    <w:rsid w:val="0054042A"/>
    <w:rsid w:val="0054047D"/>
    <w:rsid w:val="00540A73"/>
    <w:rsid w:val="00542891"/>
    <w:rsid w:val="00544615"/>
    <w:rsid w:val="00544A26"/>
    <w:rsid w:val="00545346"/>
    <w:rsid w:val="00550040"/>
    <w:rsid w:val="00550D8B"/>
    <w:rsid w:val="00551D52"/>
    <w:rsid w:val="00553FDC"/>
    <w:rsid w:val="0055409C"/>
    <w:rsid w:val="00554240"/>
    <w:rsid w:val="005550B0"/>
    <w:rsid w:val="00555551"/>
    <w:rsid w:val="00556A23"/>
    <w:rsid w:val="0056194A"/>
    <w:rsid w:val="005632FF"/>
    <w:rsid w:val="00564F28"/>
    <w:rsid w:val="00565241"/>
    <w:rsid w:val="00567706"/>
    <w:rsid w:val="005709FC"/>
    <w:rsid w:val="0057126B"/>
    <w:rsid w:val="00573F8E"/>
    <w:rsid w:val="00574DB6"/>
    <w:rsid w:val="0057514C"/>
    <w:rsid w:val="00575EA2"/>
    <w:rsid w:val="005772EB"/>
    <w:rsid w:val="00580BCD"/>
    <w:rsid w:val="0058155F"/>
    <w:rsid w:val="005818CF"/>
    <w:rsid w:val="00582A95"/>
    <w:rsid w:val="0058394A"/>
    <w:rsid w:val="0058447A"/>
    <w:rsid w:val="0058613B"/>
    <w:rsid w:val="005875C2"/>
    <w:rsid w:val="00590B2F"/>
    <w:rsid w:val="00592BCD"/>
    <w:rsid w:val="00594FE8"/>
    <w:rsid w:val="00596075"/>
    <w:rsid w:val="005A0ACC"/>
    <w:rsid w:val="005A1CDF"/>
    <w:rsid w:val="005A1E91"/>
    <w:rsid w:val="005A3530"/>
    <w:rsid w:val="005A4B66"/>
    <w:rsid w:val="005A67E2"/>
    <w:rsid w:val="005A6D1D"/>
    <w:rsid w:val="005A6D30"/>
    <w:rsid w:val="005A70D4"/>
    <w:rsid w:val="005A74FF"/>
    <w:rsid w:val="005B1089"/>
    <w:rsid w:val="005B1D5A"/>
    <w:rsid w:val="005B2CE7"/>
    <w:rsid w:val="005B4566"/>
    <w:rsid w:val="005B57E8"/>
    <w:rsid w:val="005B6E69"/>
    <w:rsid w:val="005B7F2D"/>
    <w:rsid w:val="005C1119"/>
    <w:rsid w:val="005C2C3E"/>
    <w:rsid w:val="005C5855"/>
    <w:rsid w:val="005C6DE1"/>
    <w:rsid w:val="005D0380"/>
    <w:rsid w:val="005D0684"/>
    <w:rsid w:val="005D123B"/>
    <w:rsid w:val="005D1542"/>
    <w:rsid w:val="005D1B15"/>
    <w:rsid w:val="005D22D7"/>
    <w:rsid w:val="005D2713"/>
    <w:rsid w:val="005D29E6"/>
    <w:rsid w:val="005D3218"/>
    <w:rsid w:val="005D3A2D"/>
    <w:rsid w:val="005D3E33"/>
    <w:rsid w:val="005D3F14"/>
    <w:rsid w:val="005D47EF"/>
    <w:rsid w:val="005D4ED9"/>
    <w:rsid w:val="005D5446"/>
    <w:rsid w:val="005D675C"/>
    <w:rsid w:val="005D73ED"/>
    <w:rsid w:val="005D780B"/>
    <w:rsid w:val="005E433F"/>
    <w:rsid w:val="005E7812"/>
    <w:rsid w:val="005E7CFF"/>
    <w:rsid w:val="005F1735"/>
    <w:rsid w:val="005F219A"/>
    <w:rsid w:val="00600A42"/>
    <w:rsid w:val="00601749"/>
    <w:rsid w:val="00603221"/>
    <w:rsid w:val="00603A43"/>
    <w:rsid w:val="00605A3F"/>
    <w:rsid w:val="00606D5A"/>
    <w:rsid w:val="00606EF6"/>
    <w:rsid w:val="006119DB"/>
    <w:rsid w:val="00611C19"/>
    <w:rsid w:val="006134D0"/>
    <w:rsid w:val="006137C2"/>
    <w:rsid w:val="00614898"/>
    <w:rsid w:val="00621A10"/>
    <w:rsid w:val="00621EF0"/>
    <w:rsid w:val="00623457"/>
    <w:rsid w:val="00624353"/>
    <w:rsid w:val="00626490"/>
    <w:rsid w:val="00631F69"/>
    <w:rsid w:val="00635DF7"/>
    <w:rsid w:val="0063694E"/>
    <w:rsid w:val="00641561"/>
    <w:rsid w:val="00641C65"/>
    <w:rsid w:val="0064201A"/>
    <w:rsid w:val="00643224"/>
    <w:rsid w:val="00643AB6"/>
    <w:rsid w:val="00644158"/>
    <w:rsid w:val="0064449A"/>
    <w:rsid w:val="00644670"/>
    <w:rsid w:val="006458F8"/>
    <w:rsid w:val="00646ED8"/>
    <w:rsid w:val="00647B24"/>
    <w:rsid w:val="0065188A"/>
    <w:rsid w:val="00653F07"/>
    <w:rsid w:val="006559B4"/>
    <w:rsid w:val="006572C1"/>
    <w:rsid w:val="006607CE"/>
    <w:rsid w:val="00661F3B"/>
    <w:rsid w:val="00666094"/>
    <w:rsid w:val="00666195"/>
    <w:rsid w:val="00667C7E"/>
    <w:rsid w:val="006705FC"/>
    <w:rsid w:val="00670E43"/>
    <w:rsid w:val="006712BB"/>
    <w:rsid w:val="006719D5"/>
    <w:rsid w:val="00671CDE"/>
    <w:rsid w:val="00671CE2"/>
    <w:rsid w:val="006726DE"/>
    <w:rsid w:val="006726E4"/>
    <w:rsid w:val="00672C9B"/>
    <w:rsid w:val="00672DE1"/>
    <w:rsid w:val="00673490"/>
    <w:rsid w:val="00675282"/>
    <w:rsid w:val="006755FB"/>
    <w:rsid w:val="006771AF"/>
    <w:rsid w:val="00683114"/>
    <w:rsid w:val="00683307"/>
    <w:rsid w:val="006838F7"/>
    <w:rsid w:val="0068405D"/>
    <w:rsid w:val="0068521E"/>
    <w:rsid w:val="00685B7D"/>
    <w:rsid w:val="0068732F"/>
    <w:rsid w:val="00687D77"/>
    <w:rsid w:val="00687F93"/>
    <w:rsid w:val="00692212"/>
    <w:rsid w:val="006927C2"/>
    <w:rsid w:val="00692A78"/>
    <w:rsid w:val="0069435C"/>
    <w:rsid w:val="00694974"/>
    <w:rsid w:val="00695491"/>
    <w:rsid w:val="006A1396"/>
    <w:rsid w:val="006A37AB"/>
    <w:rsid w:val="006A3CA8"/>
    <w:rsid w:val="006A61C5"/>
    <w:rsid w:val="006A656C"/>
    <w:rsid w:val="006A67B9"/>
    <w:rsid w:val="006A6AE4"/>
    <w:rsid w:val="006A7951"/>
    <w:rsid w:val="006B06BF"/>
    <w:rsid w:val="006B0A16"/>
    <w:rsid w:val="006B2319"/>
    <w:rsid w:val="006B2790"/>
    <w:rsid w:val="006B37CE"/>
    <w:rsid w:val="006B55CD"/>
    <w:rsid w:val="006B6AD9"/>
    <w:rsid w:val="006B7B33"/>
    <w:rsid w:val="006C086E"/>
    <w:rsid w:val="006C0D33"/>
    <w:rsid w:val="006C1477"/>
    <w:rsid w:val="006C241C"/>
    <w:rsid w:val="006C41E8"/>
    <w:rsid w:val="006C47C8"/>
    <w:rsid w:val="006D291D"/>
    <w:rsid w:val="006D4C06"/>
    <w:rsid w:val="006D523A"/>
    <w:rsid w:val="006E092B"/>
    <w:rsid w:val="006E2DD1"/>
    <w:rsid w:val="006E4901"/>
    <w:rsid w:val="006E4C2E"/>
    <w:rsid w:val="006E5AB3"/>
    <w:rsid w:val="006E5DB7"/>
    <w:rsid w:val="006E75EE"/>
    <w:rsid w:val="006E7ADD"/>
    <w:rsid w:val="006F430F"/>
    <w:rsid w:val="006F4821"/>
    <w:rsid w:val="006F691A"/>
    <w:rsid w:val="00701BF0"/>
    <w:rsid w:val="00704D1F"/>
    <w:rsid w:val="007059C8"/>
    <w:rsid w:val="007060B5"/>
    <w:rsid w:val="007079D6"/>
    <w:rsid w:val="0071259E"/>
    <w:rsid w:val="0071303E"/>
    <w:rsid w:val="007130F6"/>
    <w:rsid w:val="00715492"/>
    <w:rsid w:val="007154BC"/>
    <w:rsid w:val="00715751"/>
    <w:rsid w:val="00716C59"/>
    <w:rsid w:val="007173E9"/>
    <w:rsid w:val="00717E6B"/>
    <w:rsid w:val="00720157"/>
    <w:rsid w:val="007201B2"/>
    <w:rsid w:val="00720EE6"/>
    <w:rsid w:val="00721CCF"/>
    <w:rsid w:val="00722D14"/>
    <w:rsid w:val="00725FEA"/>
    <w:rsid w:val="00730982"/>
    <w:rsid w:val="00730E2E"/>
    <w:rsid w:val="00730FB9"/>
    <w:rsid w:val="00731989"/>
    <w:rsid w:val="007340CA"/>
    <w:rsid w:val="0074334B"/>
    <w:rsid w:val="00745B46"/>
    <w:rsid w:val="00746C5C"/>
    <w:rsid w:val="00747739"/>
    <w:rsid w:val="0075145D"/>
    <w:rsid w:val="0075191E"/>
    <w:rsid w:val="00753BE7"/>
    <w:rsid w:val="007541C6"/>
    <w:rsid w:val="00755711"/>
    <w:rsid w:val="007574C4"/>
    <w:rsid w:val="00760738"/>
    <w:rsid w:val="00764CBF"/>
    <w:rsid w:val="007662F0"/>
    <w:rsid w:val="00766AC6"/>
    <w:rsid w:val="00767047"/>
    <w:rsid w:val="00767D08"/>
    <w:rsid w:val="007702DC"/>
    <w:rsid w:val="00770BE5"/>
    <w:rsid w:val="00770F53"/>
    <w:rsid w:val="007715E7"/>
    <w:rsid w:val="00772723"/>
    <w:rsid w:val="00774C51"/>
    <w:rsid w:val="00780173"/>
    <w:rsid w:val="00784CFD"/>
    <w:rsid w:val="0078594A"/>
    <w:rsid w:val="00786855"/>
    <w:rsid w:val="00786ED4"/>
    <w:rsid w:val="0079396E"/>
    <w:rsid w:val="00793B32"/>
    <w:rsid w:val="00793D43"/>
    <w:rsid w:val="00796046"/>
    <w:rsid w:val="00796DB9"/>
    <w:rsid w:val="00797A0E"/>
    <w:rsid w:val="007A0404"/>
    <w:rsid w:val="007A0CF7"/>
    <w:rsid w:val="007A1D39"/>
    <w:rsid w:val="007A2205"/>
    <w:rsid w:val="007A29CC"/>
    <w:rsid w:val="007A36BD"/>
    <w:rsid w:val="007A3AC0"/>
    <w:rsid w:val="007A42C6"/>
    <w:rsid w:val="007A69B1"/>
    <w:rsid w:val="007A7DCA"/>
    <w:rsid w:val="007B024B"/>
    <w:rsid w:val="007B5925"/>
    <w:rsid w:val="007B62F5"/>
    <w:rsid w:val="007C06F4"/>
    <w:rsid w:val="007C4DD4"/>
    <w:rsid w:val="007C6571"/>
    <w:rsid w:val="007C6DF1"/>
    <w:rsid w:val="007C6E3D"/>
    <w:rsid w:val="007D167A"/>
    <w:rsid w:val="007D2CC2"/>
    <w:rsid w:val="007D3A48"/>
    <w:rsid w:val="007D6292"/>
    <w:rsid w:val="007D679C"/>
    <w:rsid w:val="007D69F3"/>
    <w:rsid w:val="007D6FE2"/>
    <w:rsid w:val="007D792E"/>
    <w:rsid w:val="007E000B"/>
    <w:rsid w:val="007E1332"/>
    <w:rsid w:val="007E2406"/>
    <w:rsid w:val="007E243D"/>
    <w:rsid w:val="007E2EB5"/>
    <w:rsid w:val="007E5CC1"/>
    <w:rsid w:val="007E6DF3"/>
    <w:rsid w:val="007E6FDE"/>
    <w:rsid w:val="007E73F5"/>
    <w:rsid w:val="007F03FD"/>
    <w:rsid w:val="007F2C74"/>
    <w:rsid w:val="007F3E46"/>
    <w:rsid w:val="007F7282"/>
    <w:rsid w:val="007F7398"/>
    <w:rsid w:val="00801521"/>
    <w:rsid w:val="008037A6"/>
    <w:rsid w:val="00803EC4"/>
    <w:rsid w:val="00806C9F"/>
    <w:rsid w:val="00811DEB"/>
    <w:rsid w:val="008129E2"/>
    <w:rsid w:val="00814752"/>
    <w:rsid w:val="0081766D"/>
    <w:rsid w:val="00817E4A"/>
    <w:rsid w:val="0082284D"/>
    <w:rsid w:val="008246E5"/>
    <w:rsid w:val="00825DCB"/>
    <w:rsid w:val="00827C49"/>
    <w:rsid w:val="008306FF"/>
    <w:rsid w:val="008338F0"/>
    <w:rsid w:val="00833A04"/>
    <w:rsid w:val="00833DEA"/>
    <w:rsid w:val="00834AC5"/>
    <w:rsid w:val="00835DDC"/>
    <w:rsid w:val="00837145"/>
    <w:rsid w:val="008376F9"/>
    <w:rsid w:val="008379CC"/>
    <w:rsid w:val="00837A87"/>
    <w:rsid w:val="00840707"/>
    <w:rsid w:val="008413C1"/>
    <w:rsid w:val="00843142"/>
    <w:rsid w:val="008445B6"/>
    <w:rsid w:val="0084469B"/>
    <w:rsid w:val="008457D8"/>
    <w:rsid w:val="00853A4C"/>
    <w:rsid w:val="00855D98"/>
    <w:rsid w:val="008617EB"/>
    <w:rsid w:val="0086301E"/>
    <w:rsid w:val="0086464C"/>
    <w:rsid w:val="00864EEA"/>
    <w:rsid w:val="00865C6A"/>
    <w:rsid w:val="00865C7D"/>
    <w:rsid w:val="00866156"/>
    <w:rsid w:val="008667C5"/>
    <w:rsid w:val="00866D81"/>
    <w:rsid w:val="008679A7"/>
    <w:rsid w:val="008702D8"/>
    <w:rsid w:val="00872F65"/>
    <w:rsid w:val="0087450B"/>
    <w:rsid w:val="00875B99"/>
    <w:rsid w:val="0087631A"/>
    <w:rsid w:val="0087656E"/>
    <w:rsid w:val="0087763B"/>
    <w:rsid w:val="00877F68"/>
    <w:rsid w:val="0088083F"/>
    <w:rsid w:val="008818C6"/>
    <w:rsid w:val="00881FDA"/>
    <w:rsid w:val="00882E06"/>
    <w:rsid w:val="00882E44"/>
    <w:rsid w:val="008833AE"/>
    <w:rsid w:val="00883961"/>
    <w:rsid w:val="00883EF7"/>
    <w:rsid w:val="0088463F"/>
    <w:rsid w:val="00885D8B"/>
    <w:rsid w:val="0088655F"/>
    <w:rsid w:val="00886D8E"/>
    <w:rsid w:val="0088713D"/>
    <w:rsid w:val="008917A8"/>
    <w:rsid w:val="00892358"/>
    <w:rsid w:val="00893B0F"/>
    <w:rsid w:val="00893CDA"/>
    <w:rsid w:val="00893E05"/>
    <w:rsid w:val="0089627A"/>
    <w:rsid w:val="0089731D"/>
    <w:rsid w:val="008A0D80"/>
    <w:rsid w:val="008A2615"/>
    <w:rsid w:val="008A3546"/>
    <w:rsid w:val="008A3FC9"/>
    <w:rsid w:val="008A4C03"/>
    <w:rsid w:val="008A51FA"/>
    <w:rsid w:val="008B04E3"/>
    <w:rsid w:val="008B18E4"/>
    <w:rsid w:val="008B41C9"/>
    <w:rsid w:val="008B4966"/>
    <w:rsid w:val="008B546A"/>
    <w:rsid w:val="008B7637"/>
    <w:rsid w:val="008C0BF3"/>
    <w:rsid w:val="008C3823"/>
    <w:rsid w:val="008C4A29"/>
    <w:rsid w:val="008C7FFC"/>
    <w:rsid w:val="008D181B"/>
    <w:rsid w:val="008D1CFE"/>
    <w:rsid w:val="008D2212"/>
    <w:rsid w:val="008D5706"/>
    <w:rsid w:val="008D5F61"/>
    <w:rsid w:val="008E0D9D"/>
    <w:rsid w:val="008E15CB"/>
    <w:rsid w:val="008E18C3"/>
    <w:rsid w:val="008E36D7"/>
    <w:rsid w:val="008E43C4"/>
    <w:rsid w:val="008E444E"/>
    <w:rsid w:val="008E7EF1"/>
    <w:rsid w:val="008F1CDD"/>
    <w:rsid w:val="008F2472"/>
    <w:rsid w:val="008F30DE"/>
    <w:rsid w:val="008F5B72"/>
    <w:rsid w:val="008F63C5"/>
    <w:rsid w:val="008F6735"/>
    <w:rsid w:val="008F7258"/>
    <w:rsid w:val="009006B5"/>
    <w:rsid w:val="009075AE"/>
    <w:rsid w:val="009144E7"/>
    <w:rsid w:val="00914626"/>
    <w:rsid w:val="009152EB"/>
    <w:rsid w:val="00915C7C"/>
    <w:rsid w:val="00915DD9"/>
    <w:rsid w:val="00916110"/>
    <w:rsid w:val="009177D5"/>
    <w:rsid w:val="0092107C"/>
    <w:rsid w:val="00921670"/>
    <w:rsid w:val="00921D35"/>
    <w:rsid w:val="00922468"/>
    <w:rsid w:val="009237A9"/>
    <w:rsid w:val="00925636"/>
    <w:rsid w:val="00925E1C"/>
    <w:rsid w:val="00926A68"/>
    <w:rsid w:val="00931BA9"/>
    <w:rsid w:val="009325D7"/>
    <w:rsid w:val="00932CAD"/>
    <w:rsid w:val="009331B5"/>
    <w:rsid w:val="00933266"/>
    <w:rsid w:val="0093362B"/>
    <w:rsid w:val="00934091"/>
    <w:rsid w:val="00934F76"/>
    <w:rsid w:val="00935D6A"/>
    <w:rsid w:val="00937DE5"/>
    <w:rsid w:val="00941CA2"/>
    <w:rsid w:val="00942D7E"/>
    <w:rsid w:val="009433B4"/>
    <w:rsid w:val="009449F8"/>
    <w:rsid w:val="009453B2"/>
    <w:rsid w:val="00947DDB"/>
    <w:rsid w:val="00947FD2"/>
    <w:rsid w:val="00950000"/>
    <w:rsid w:val="009502E1"/>
    <w:rsid w:val="0095061E"/>
    <w:rsid w:val="00951F54"/>
    <w:rsid w:val="009520E2"/>
    <w:rsid w:val="00952126"/>
    <w:rsid w:val="00953E50"/>
    <w:rsid w:val="009549C5"/>
    <w:rsid w:val="00955C56"/>
    <w:rsid w:val="009560E9"/>
    <w:rsid w:val="009567C7"/>
    <w:rsid w:val="00957117"/>
    <w:rsid w:val="00957A03"/>
    <w:rsid w:val="00957B02"/>
    <w:rsid w:val="0096190B"/>
    <w:rsid w:val="009649DC"/>
    <w:rsid w:val="00964D8C"/>
    <w:rsid w:val="0096539B"/>
    <w:rsid w:val="009658D3"/>
    <w:rsid w:val="00966FED"/>
    <w:rsid w:val="00970864"/>
    <w:rsid w:val="00972716"/>
    <w:rsid w:val="009732FC"/>
    <w:rsid w:val="00976CBB"/>
    <w:rsid w:val="009806BC"/>
    <w:rsid w:val="00980FFC"/>
    <w:rsid w:val="0098350A"/>
    <w:rsid w:val="00983B09"/>
    <w:rsid w:val="009848C5"/>
    <w:rsid w:val="00984A46"/>
    <w:rsid w:val="0098582F"/>
    <w:rsid w:val="00985B96"/>
    <w:rsid w:val="00985ED9"/>
    <w:rsid w:val="00987460"/>
    <w:rsid w:val="009877DD"/>
    <w:rsid w:val="009900B8"/>
    <w:rsid w:val="00990911"/>
    <w:rsid w:val="00993706"/>
    <w:rsid w:val="00993C88"/>
    <w:rsid w:val="00996C3E"/>
    <w:rsid w:val="009970E6"/>
    <w:rsid w:val="00997953"/>
    <w:rsid w:val="009A0F79"/>
    <w:rsid w:val="009A1C0F"/>
    <w:rsid w:val="009A284F"/>
    <w:rsid w:val="009A2B17"/>
    <w:rsid w:val="009A3D76"/>
    <w:rsid w:val="009A66CB"/>
    <w:rsid w:val="009A7606"/>
    <w:rsid w:val="009B0936"/>
    <w:rsid w:val="009B195F"/>
    <w:rsid w:val="009B1A8B"/>
    <w:rsid w:val="009B4F8B"/>
    <w:rsid w:val="009B5911"/>
    <w:rsid w:val="009B6AAD"/>
    <w:rsid w:val="009C0AFF"/>
    <w:rsid w:val="009C14A3"/>
    <w:rsid w:val="009C1885"/>
    <w:rsid w:val="009C1BEB"/>
    <w:rsid w:val="009C1F35"/>
    <w:rsid w:val="009C1F70"/>
    <w:rsid w:val="009C3C60"/>
    <w:rsid w:val="009C3FCA"/>
    <w:rsid w:val="009C54A1"/>
    <w:rsid w:val="009C5EA6"/>
    <w:rsid w:val="009C6FF6"/>
    <w:rsid w:val="009D2712"/>
    <w:rsid w:val="009D2D0A"/>
    <w:rsid w:val="009D3802"/>
    <w:rsid w:val="009D3BDA"/>
    <w:rsid w:val="009D5013"/>
    <w:rsid w:val="009E2028"/>
    <w:rsid w:val="009E2813"/>
    <w:rsid w:val="009E2949"/>
    <w:rsid w:val="009E35AB"/>
    <w:rsid w:val="009F473A"/>
    <w:rsid w:val="00A01EC2"/>
    <w:rsid w:val="00A03EAC"/>
    <w:rsid w:val="00A06BE3"/>
    <w:rsid w:val="00A07192"/>
    <w:rsid w:val="00A204F8"/>
    <w:rsid w:val="00A20DEF"/>
    <w:rsid w:val="00A22261"/>
    <w:rsid w:val="00A22456"/>
    <w:rsid w:val="00A2277B"/>
    <w:rsid w:val="00A23DF2"/>
    <w:rsid w:val="00A23EAB"/>
    <w:rsid w:val="00A31B41"/>
    <w:rsid w:val="00A334BA"/>
    <w:rsid w:val="00A406A5"/>
    <w:rsid w:val="00A41B17"/>
    <w:rsid w:val="00A41D06"/>
    <w:rsid w:val="00A41E03"/>
    <w:rsid w:val="00A4342C"/>
    <w:rsid w:val="00A449C6"/>
    <w:rsid w:val="00A4737C"/>
    <w:rsid w:val="00A51DD2"/>
    <w:rsid w:val="00A5214E"/>
    <w:rsid w:val="00A52A34"/>
    <w:rsid w:val="00A54AB4"/>
    <w:rsid w:val="00A5670E"/>
    <w:rsid w:val="00A57790"/>
    <w:rsid w:val="00A57BD8"/>
    <w:rsid w:val="00A57FE4"/>
    <w:rsid w:val="00A61297"/>
    <w:rsid w:val="00A6133A"/>
    <w:rsid w:val="00A6137F"/>
    <w:rsid w:val="00A613D1"/>
    <w:rsid w:val="00A61A74"/>
    <w:rsid w:val="00A61AA7"/>
    <w:rsid w:val="00A61FC2"/>
    <w:rsid w:val="00A632B2"/>
    <w:rsid w:val="00A649A7"/>
    <w:rsid w:val="00A651BA"/>
    <w:rsid w:val="00A6584E"/>
    <w:rsid w:val="00A659E1"/>
    <w:rsid w:val="00A66112"/>
    <w:rsid w:val="00A66378"/>
    <w:rsid w:val="00A668D5"/>
    <w:rsid w:val="00A66B44"/>
    <w:rsid w:val="00A70112"/>
    <w:rsid w:val="00A7258D"/>
    <w:rsid w:val="00A73BD3"/>
    <w:rsid w:val="00A73DF0"/>
    <w:rsid w:val="00A7426F"/>
    <w:rsid w:val="00A817FC"/>
    <w:rsid w:val="00A82E78"/>
    <w:rsid w:val="00A8382B"/>
    <w:rsid w:val="00A848D1"/>
    <w:rsid w:val="00A84DDC"/>
    <w:rsid w:val="00A84FBC"/>
    <w:rsid w:val="00A8538B"/>
    <w:rsid w:val="00A85627"/>
    <w:rsid w:val="00A87CDA"/>
    <w:rsid w:val="00A90399"/>
    <w:rsid w:val="00A926B8"/>
    <w:rsid w:val="00A932BD"/>
    <w:rsid w:val="00A9669D"/>
    <w:rsid w:val="00AA077B"/>
    <w:rsid w:val="00AA1BDA"/>
    <w:rsid w:val="00AA21D0"/>
    <w:rsid w:val="00AA2807"/>
    <w:rsid w:val="00AA2F17"/>
    <w:rsid w:val="00AA4C50"/>
    <w:rsid w:val="00AA6688"/>
    <w:rsid w:val="00AB04E1"/>
    <w:rsid w:val="00AB0B86"/>
    <w:rsid w:val="00AB0E23"/>
    <w:rsid w:val="00AB1716"/>
    <w:rsid w:val="00AB1DCF"/>
    <w:rsid w:val="00AB3750"/>
    <w:rsid w:val="00AC27B1"/>
    <w:rsid w:val="00AC2E76"/>
    <w:rsid w:val="00AC5EFF"/>
    <w:rsid w:val="00AC6490"/>
    <w:rsid w:val="00AC7037"/>
    <w:rsid w:val="00AD07A3"/>
    <w:rsid w:val="00AD2056"/>
    <w:rsid w:val="00AD2F7C"/>
    <w:rsid w:val="00AD4E4E"/>
    <w:rsid w:val="00AD558F"/>
    <w:rsid w:val="00AD6FDF"/>
    <w:rsid w:val="00AD70BB"/>
    <w:rsid w:val="00AD76E6"/>
    <w:rsid w:val="00AD7DFB"/>
    <w:rsid w:val="00AE09AD"/>
    <w:rsid w:val="00AE1704"/>
    <w:rsid w:val="00AE21AF"/>
    <w:rsid w:val="00AE32CA"/>
    <w:rsid w:val="00AE3E98"/>
    <w:rsid w:val="00AE5595"/>
    <w:rsid w:val="00AE5B7C"/>
    <w:rsid w:val="00AE6930"/>
    <w:rsid w:val="00AF20F1"/>
    <w:rsid w:val="00AF2D70"/>
    <w:rsid w:val="00AF7640"/>
    <w:rsid w:val="00B02D71"/>
    <w:rsid w:val="00B048E7"/>
    <w:rsid w:val="00B04AF3"/>
    <w:rsid w:val="00B04C97"/>
    <w:rsid w:val="00B05B5D"/>
    <w:rsid w:val="00B07C02"/>
    <w:rsid w:val="00B11217"/>
    <w:rsid w:val="00B1145F"/>
    <w:rsid w:val="00B1259E"/>
    <w:rsid w:val="00B143DA"/>
    <w:rsid w:val="00B14820"/>
    <w:rsid w:val="00B15FCB"/>
    <w:rsid w:val="00B16B8B"/>
    <w:rsid w:val="00B20201"/>
    <w:rsid w:val="00B21041"/>
    <w:rsid w:val="00B21220"/>
    <w:rsid w:val="00B2164A"/>
    <w:rsid w:val="00B216C1"/>
    <w:rsid w:val="00B21B27"/>
    <w:rsid w:val="00B21E1B"/>
    <w:rsid w:val="00B21F56"/>
    <w:rsid w:val="00B22C3C"/>
    <w:rsid w:val="00B22F8D"/>
    <w:rsid w:val="00B23FCC"/>
    <w:rsid w:val="00B256BC"/>
    <w:rsid w:val="00B26B0C"/>
    <w:rsid w:val="00B27B52"/>
    <w:rsid w:val="00B305B0"/>
    <w:rsid w:val="00B34884"/>
    <w:rsid w:val="00B350E1"/>
    <w:rsid w:val="00B3743C"/>
    <w:rsid w:val="00B3759B"/>
    <w:rsid w:val="00B37D0A"/>
    <w:rsid w:val="00B40363"/>
    <w:rsid w:val="00B411FF"/>
    <w:rsid w:val="00B41944"/>
    <w:rsid w:val="00B42BA2"/>
    <w:rsid w:val="00B43BB4"/>
    <w:rsid w:val="00B4685E"/>
    <w:rsid w:val="00B50C47"/>
    <w:rsid w:val="00B52059"/>
    <w:rsid w:val="00B5275F"/>
    <w:rsid w:val="00B530BB"/>
    <w:rsid w:val="00B53297"/>
    <w:rsid w:val="00B55E73"/>
    <w:rsid w:val="00B56A76"/>
    <w:rsid w:val="00B575D3"/>
    <w:rsid w:val="00B6066A"/>
    <w:rsid w:val="00B609C8"/>
    <w:rsid w:val="00B60E7A"/>
    <w:rsid w:val="00B6180B"/>
    <w:rsid w:val="00B622FA"/>
    <w:rsid w:val="00B62727"/>
    <w:rsid w:val="00B64EFA"/>
    <w:rsid w:val="00B64F94"/>
    <w:rsid w:val="00B6523D"/>
    <w:rsid w:val="00B65713"/>
    <w:rsid w:val="00B65D70"/>
    <w:rsid w:val="00B66146"/>
    <w:rsid w:val="00B72598"/>
    <w:rsid w:val="00B736B9"/>
    <w:rsid w:val="00B739BB"/>
    <w:rsid w:val="00B765DD"/>
    <w:rsid w:val="00B802EF"/>
    <w:rsid w:val="00B8382F"/>
    <w:rsid w:val="00B8528C"/>
    <w:rsid w:val="00B852FB"/>
    <w:rsid w:val="00B8545D"/>
    <w:rsid w:val="00B86703"/>
    <w:rsid w:val="00B903F7"/>
    <w:rsid w:val="00B90581"/>
    <w:rsid w:val="00B90B4B"/>
    <w:rsid w:val="00B9111A"/>
    <w:rsid w:val="00B94118"/>
    <w:rsid w:val="00B941FC"/>
    <w:rsid w:val="00B9437F"/>
    <w:rsid w:val="00B94EF9"/>
    <w:rsid w:val="00B96028"/>
    <w:rsid w:val="00B97398"/>
    <w:rsid w:val="00BA02D6"/>
    <w:rsid w:val="00BA0693"/>
    <w:rsid w:val="00BA3ED6"/>
    <w:rsid w:val="00BA7FDF"/>
    <w:rsid w:val="00BB14D1"/>
    <w:rsid w:val="00BB3801"/>
    <w:rsid w:val="00BB4613"/>
    <w:rsid w:val="00BB63F6"/>
    <w:rsid w:val="00BC5C8E"/>
    <w:rsid w:val="00BC6EEC"/>
    <w:rsid w:val="00BD0298"/>
    <w:rsid w:val="00BD15F9"/>
    <w:rsid w:val="00BD2017"/>
    <w:rsid w:val="00BD358F"/>
    <w:rsid w:val="00BD55C4"/>
    <w:rsid w:val="00BD5E53"/>
    <w:rsid w:val="00BD6D0B"/>
    <w:rsid w:val="00BE15B1"/>
    <w:rsid w:val="00BE40FF"/>
    <w:rsid w:val="00BE6F4C"/>
    <w:rsid w:val="00BE73E8"/>
    <w:rsid w:val="00BE74F7"/>
    <w:rsid w:val="00BE779C"/>
    <w:rsid w:val="00BF1D2A"/>
    <w:rsid w:val="00BF25C2"/>
    <w:rsid w:val="00BF270D"/>
    <w:rsid w:val="00BF6024"/>
    <w:rsid w:val="00BF6444"/>
    <w:rsid w:val="00C00860"/>
    <w:rsid w:val="00C00AC3"/>
    <w:rsid w:val="00C0210C"/>
    <w:rsid w:val="00C066AE"/>
    <w:rsid w:val="00C06F2A"/>
    <w:rsid w:val="00C1135D"/>
    <w:rsid w:val="00C12ADD"/>
    <w:rsid w:val="00C131D0"/>
    <w:rsid w:val="00C148B6"/>
    <w:rsid w:val="00C150DB"/>
    <w:rsid w:val="00C15414"/>
    <w:rsid w:val="00C15797"/>
    <w:rsid w:val="00C16D10"/>
    <w:rsid w:val="00C20F40"/>
    <w:rsid w:val="00C233BD"/>
    <w:rsid w:val="00C24419"/>
    <w:rsid w:val="00C25AFF"/>
    <w:rsid w:val="00C277E3"/>
    <w:rsid w:val="00C27CEC"/>
    <w:rsid w:val="00C32872"/>
    <w:rsid w:val="00C33C73"/>
    <w:rsid w:val="00C34B9F"/>
    <w:rsid w:val="00C35C21"/>
    <w:rsid w:val="00C3643F"/>
    <w:rsid w:val="00C36FBE"/>
    <w:rsid w:val="00C40EC3"/>
    <w:rsid w:val="00C40FB9"/>
    <w:rsid w:val="00C412CE"/>
    <w:rsid w:val="00C4217E"/>
    <w:rsid w:val="00C42CAC"/>
    <w:rsid w:val="00C442A6"/>
    <w:rsid w:val="00C46C76"/>
    <w:rsid w:val="00C50319"/>
    <w:rsid w:val="00C52DD2"/>
    <w:rsid w:val="00C535AC"/>
    <w:rsid w:val="00C54C91"/>
    <w:rsid w:val="00C5722A"/>
    <w:rsid w:val="00C5749E"/>
    <w:rsid w:val="00C57BFF"/>
    <w:rsid w:val="00C6427F"/>
    <w:rsid w:val="00C64FA0"/>
    <w:rsid w:val="00C6622B"/>
    <w:rsid w:val="00C66EE2"/>
    <w:rsid w:val="00C673A6"/>
    <w:rsid w:val="00C70979"/>
    <w:rsid w:val="00C70B7E"/>
    <w:rsid w:val="00C71236"/>
    <w:rsid w:val="00C71722"/>
    <w:rsid w:val="00C74072"/>
    <w:rsid w:val="00C7538D"/>
    <w:rsid w:val="00C75FEA"/>
    <w:rsid w:val="00C77BF4"/>
    <w:rsid w:val="00C77CBD"/>
    <w:rsid w:val="00C77D57"/>
    <w:rsid w:val="00C81258"/>
    <w:rsid w:val="00C82832"/>
    <w:rsid w:val="00C8339C"/>
    <w:rsid w:val="00C837EE"/>
    <w:rsid w:val="00C843CA"/>
    <w:rsid w:val="00C84B11"/>
    <w:rsid w:val="00C84B3A"/>
    <w:rsid w:val="00C86E94"/>
    <w:rsid w:val="00C87C2F"/>
    <w:rsid w:val="00C908BD"/>
    <w:rsid w:val="00C90A04"/>
    <w:rsid w:val="00C91AA6"/>
    <w:rsid w:val="00C92505"/>
    <w:rsid w:val="00C93069"/>
    <w:rsid w:val="00C931A2"/>
    <w:rsid w:val="00C93CF5"/>
    <w:rsid w:val="00C946E9"/>
    <w:rsid w:val="00C95ACA"/>
    <w:rsid w:val="00C960CF"/>
    <w:rsid w:val="00C9729F"/>
    <w:rsid w:val="00C9790A"/>
    <w:rsid w:val="00CA11FB"/>
    <w:rsid w:val="00CA1F25"/>
    <w:rsid w:val="00CA263F"/>
    <w:rsid w:val="00CA4C44"/>
    <w:rsid w:val="00CA50A3"/>
    <w:rsid w:val="00CA543A"/>
    <w:rsid w:val="00CA6082"/>
    <w:rsid w:val="00CA6876"/>
    <w:rsid w:val="00CA7AEF"/>
    <w:rsid w:val="00CB09B1"/>
    <w:rsid w:val="00CB1740"/>
    <w:rsid w:val="00CB3073"/>
    <w:rsid w:val="00CB670F"/>
    <w:rsid w:val="00CB6E8B"/>
    <w:rsid w:val="00CC17F8"/>
    <w:rsid w:val="00CC255B"/>
    <w:rsid w:val="00CC2818"/>
    <w:rsid w:val="00CC477D"/>
    <w:rsid w:val="00CC4A2E"/>
    <w:rsid w:val="00CC5353"/>
    <w:rsid w:val="00CC5F3F"/>
    <w:rsid w:val="00CC6F1C"/>
    <w:rsid w:val="00CD08B8"/>
    <w:rsid w:val="00CD1052"/>
    <w:rsid w:val="00CD22D1"/>
    <w:rsid w:val="00CD3B0E"/>
    <w:rsid w:val="00CD3B97"/>
    <w:rsid w:val="00CD3BDA"/>
    <w:rsid w:val="00CD5633"/>
    <w:rsid w:val="00CD776A"/>
    <w:rsid w:val="00CD7843"/>
    <w:rsid w:val="00CE12C7"/>
    <w:rsid w:val="00CE145E"/>
    <w:rsid w:val="00CE1C80"/>
    <w:rsid w:val="00CE2561"/>
    <w:rsid w:val="00CE3230"/>
    <w:rsid w:val="00CE5B88"/>
    <w:rsid w:val="00CE64F0"/>
    <w:rsid w:val="00CF092F"/>
    <w:rsid w:val="00CF0EAB"/>
    <w:rsid w:val="00CF248E"/>
    <w:rsid w:val="00CF3A5B"/>
    <w:rsid w:val="00CF3CCB"/>
    <w:rsid w:val="00CF74F2"/>
    <w:rsid w:val="00D00F43"/>
    <w:rsid w:val="00D05559"/>
    <w:rsid w:val="00D05C7B"/>
    <w:rsid w:val="00D06422"/>
    <w:rsid w:val="00D06739"/>
    <w:rsid w:val="00D06EDA"/>
    <w:rsid w:val="00D06FAB"/>
    <w:rsid w:val="00D077B1"/>
    <w:rsid w:val="00D140C4"/>
    <w:rsid w:val="00D148A9"/>
    <w:rsid w:val="00D157B7"/>
    <w:rsid w:val="00D160E1"/>
    <w:rsid w:val="00D160EF"/>
    <w:rsid w:val="00D16102"/>
    <w:rsid w:val="00D17DD0"/>
    <w:rsid w:val="00D204CA"/>
    <w:rsid w:val="00D21331"/>
    <w:rsid w:val="00D2218E"/>
    <w:rsid w:val="00D22739"/>
    <w:rsid w:val="00D22DF1"/>
    <w:rsid w:val="00D241A4"/>
    <w:rsid w:val="00D25C82"/>
    <w:rsid w:val="00D26287"/>
    <w:rsid w:val="00D27608"/>
    <w:rsid w:val="00D30600"/>
    <w:rsid w:val="00D32087"/>
    <w:rsid w:val="00D322BC"/>
    <w:rsid w:val="00D3541D"/>
    <w:rsid w:val="00D370A8"/>
    <w:rsid w:val="00D37B8E"/>
    <w:rsid w:val="00D40E91"/>
    <w:rsid w:val="00D41480"/>
    <w:rsid w:val="00D415B7"/>
    <w:rsid w:val="00D4164C"/>
    <w:rsid w:val="00D41C93"/>
    <w:rsid w:val="00D44208"/>
    <w:rsid w:val="00D4442C"/>
    <w:rsid w:val="00D45D61"/>
    <w:rsid w:val="00D47FB2"/>
    <w:rsid w:val="00D50D14"/>
    <w:rsid w:val="00D51954"/>
    <w:rsid w:val="00D5279B"/>
    <w:rsid w:val="00D52D6B"/>
    <w:rsid w:val="00D53FFF"/>
    <w:rsid w:val="00D54321"/>
    <w:rsid w:val="00D54636"/>
    <w:rsid w:val="00D54FB9"/>
    <w:rsid w:val="00D56132"/>
    <w:rsid w:val="00D56C09"/>
    <w:rsid w:val="00D57365"/>
    <w:rsid w:val="00D62BA6"/>
    <w:rsid w:val="00D633BE"/>
    <w:rsid w:val="00D6422D"/>
    <w:rsid w:val="00D657B3"/>
    <w:rsid w:val="00D670EE"/>
    <w:rsid w:val="00D705C7"/>
    <w:rsid w:val="00D712DF"/>
    <w:rsid w:val="00D72C0C"/>
    <w:rsid w:val="00D73D1B"/>
    <w:rsid w:val="00D743A6"/>
    <w:rsid w:val="00D748F8"/>
    <w:rsid w:val="00D75347"/>
    <w:rsid w:val="00D76AD7"/>
    <w:rsid w:val="00D77616"/>
    <w:rsid w:val="00D820D3"/>
    <w:rsid w:val="00D82765"/>
    <w:rsid w:val="00D82F98"/>
    <w:rsid w:val="00D83E2D"/>
    <w:rsid w:val="00D86178"/>
    <w:rsid w:val="00D873EA"/>
    <w:rsid w:val="00D87E8F"/>
    <w:rsid w:val="00D92E5F"/>
    <w:rsid w:val="00D9353E"/>
    <w:rsid w:val="00D9390F"/>
    <w:rsid w:val="00D93C0C"/>
    <w:rsid w:val="00D9565A"/>
    <w:rsid w:val="00D95C8A"/>
    <w:rsid w:val="00D9608C"/>
    <w:rsid w:val="00DA0893"/>
    <w:rsid w:val="00DA0EE7"/>
    <w:rsid w:val="00DA1579"/>
    <w:rsid w:val="00DA2A67"/>
    <w:rsid w:val="00DA32CE"/>
    <w:rsid w:val="00DA7A00"/>
    <w:rsid w:val="00DB024C"/>
    <w:rsid w:val="00DB08C5"/>
    <w:rsid w:val="00DB125B"/>
    <w:rsid w:val="00DB13B2"/>
    <w:rsid w:val="00DB2128"/>
    <w:rsid w:val="00DB2700"/>
    <w:rsid w:val="00DB3C80"/>
    <w:rsid w:val="00DB4A5E"/>
    <w:rsid w:val="00DB4EAE"/>
    <w:rsid w:val="00DB65C6"/>
    <w:rsid w:val="00DB6E4F"/>
    <w:rsid w:val="00DC11E3"/>
    <w:rsid w:val="00DC1BA1"/>
    <w:rsid w:val="00DC2238"/>
    <w:rsid w:val="00DC5139"/>
    <w:rsid w:val="00DC5735"/>
    <w:rsid w:val="00DC6C96"/>
    <w:rsid w:val="00DD0F6F"/>
    <w:rsid w:val="00DD1755"/>
    <w:rsid w:val="00DD1A4B"/>
    <w:rsid w:val="00DD223D"/>
    <w:rsid w:val="00DD2BF2"/>
    <w:rsid w:val="00DD2EB2"/>
    <w:rsid w:val="00DD3386"/>
    <w:rsid w:val="00DD5DDD"/>
    <w:rsid w:val="00DD65EE"/>
    <w:rsid w:val="00DD72A9"/>
    <w:rsid w:val="00DD7432"/>
    <w:rsid w:val="00DE03FC"/>
    <w:rsid w:val="00DE2EF3"/>
    <w:rsid w:val="00DE2F1D"/>
    <w:rsid w:val="00DE31C0"/>
    <w:rsid w:val="00DE4E97"/>
    <w:rsid w:val="00DE579A"/>
    <w:rsid w:val="00DE60EF"/>
    <w:rsid w:val="00DE6525"/>
    <w:rsid w:val="00DE77D8"/>
    <w:rsid w:val="00DF02B0"/>
    <w:rsid w:val="00DF0C2D"/>
    <w:rsid w:val="00DF1C80"/>
    <w:rsid w:val="00DF2EE5"/>
    <w:rsid w:val="00DF3663"/>
    <w:rsid w:val="00DF4927"/>
    <w:rsid w:val="00DF6A45"/>
    <w:rsid w:val="00DF6A64"/>
    <w:rsid w:val="00E009C3"/>
    <w:rsid w:val="00E01677"/>
    <w:rsid w:val="00E01F92"/>
    <w:rsid w:val="00E03665"/>
    <w:rsid w:val="00E03814"/>
    <w:rsid w:val="00E03D45"/>
    <w:rsid w:val="00E03D9F"/>
    <w:rsid w:val="00E05804"/>
    <w:rsid w:val="00E05DC3"/>
    <w:rsid w:val="00E05F03"/>
    <w:rsid w:val="00E05F3A"/>
    <w:rsid w:val="00E0686B"/>
    <w:rsid w:val="00E11251"/>
    <w:rsid w:val="00E12897"/>
    <w:rsid w:val="00E1337D"/>
    <w:rsid w:val="00E1385D"/>
    <w:rsid w:val="00E14418"/>
    <w:rsid w:val="00E14451"/>
    <w:rsid w:val="00E15015"/>
    <w:rsid w:val="00E15F1E"/>
    <w:rsid w:val="00E17CF3"/>
    <w:rsid w:val="00E17EA6"/>
    <w:rsid w:val="00E2271E"/>
    <w:rsid w:val="00E23B77"/>
    <w:rsid w:val="00E256F9"/>
    <w:rsid w:val="00E30ACC"/>
    <w:rsid w:val="00E30C75"/>
    <w:rsid w:val="00E31986"/>
    <w:rsid w:val="00E32531"/>
    <w:rsid w:val="00E348B3"/>
    <w:rsid w:val="00E36548"/>
    <w:rsid w:val="00E403E0"/>
    <w:rsid w:val="00E4169B"/>
    <w:rsid w:val="00E44F7C"/>
    <w:rsid w:val="00E45012"/>
    <w:rsid w:val="00E457A5"/>
    <w:rsid w:val="00E4675B"/>
    <w:rsid w:val="00E46C13"/>
    <w:rsid w:val="00E47160"/>
    <w:rsid w:val="00E500B7"/>
    <w:rsid w:val="00E5020E"/>
    <w:rsid w:val="00E50CFE"/>
    <w:rsid w:val="00E536F5"/>
    <w:rsid w:val="00E53D8A"/>
    <w:rsid w:val="00E542B8"/>
    <w:rsid w:val="00E5446F"/>
    <w:rsid w:val="00E55AB7"/>
    <w:rsid w:val="00E57533"/>
    <w:rsid w:val="00E6049F"/>
    <w:rsid w:val="00E6187F"/>
    <w:rsid w:val="00E633B9"/>
    <w:rsid w:val="00E6373E"/>
    <w:rsid w:val="00E64237"/>
    <w:rsid w:val="00E6489A"/>
    <w:rsid w:val="00E67229"/>
    <w:rsid w:val="00E7277B"/>
    <w:rsid w:val="00E72FB5"/>
    <w:rsid w:val="00E75240"/>
    <w:rsid w:val="00E757DA"/>
    <w:rsid w:val="00E75D62"/>
    <w:rsid w:val="00E80079"/>
    <w:rsid w:val="00E81534"/>
    <w:rsid w:val="00E817D9"/>
    <w:rsid w:val="00E82954"/>
    <w:rsid w:val="00E83D26"/>
    <w:rsid w:val="00E848F0"/>
    <w:rsid w:val="00E86612"/>
    <w:rsid w:val="00E87A4F"/>
    <w:rsid w:val="00E87EA9"/>
    <w:rsid w:val="00E90691"/>
    <w:rsid w:val="00E9143D"/>
    <w:rsid w:val="00E931A1"/>
    <w:rsid w:val="00E942FD"/>
    <w:rsid w:val="00E9706C"/>
    <w:rsid w:val="00E975FD"/>
    <w:rsid w:val="00E97689"/>
    <w:rsid w:val="00E97919"/>
    <w:rsid w:val="00EA02CC"/>
    <w:rsid w:val="00EA090F"/>
    <w:rsid w:val="00EA149B"/>
    <w:rsid w:val="00EA1BF9"/>
    <w:rsid w:val="00EA28EB"/>
    <w:rsid w:val="00EA3400"/>
    <w:rsid w:val="00EA3E75"/>
    <w:rsid w:val="00EA5320"/>
    <w:rsid w:val="00EA68E4"/>
    <w:rsid w:val="00EA6A06"/>
    <w:rsid w:val="00EA7814"/>
    <w:rsid w:val="00EB0718"/>
    <w:rsid w:val="00EB0ADB"/>
    <w:rsid w:val="00EB11B7"/>
    <w:rsid w:val="00EB1543"/>
    <w:rsid w:val="00EB4B2B"/>
    <w:rsid w:val="00EB57EE"/>
    <w:rsid w:val="00EB62C0"/>
    <w:rsid w:val="00EB68A5"/>
    <w:rsid w:val="00EB736E"/>
    <w:rsid w:val="00EC03A3"/>
    <w:rsid w:val="00EC21EF"/>
    <w:rsid w:val="00EC271F"/>
    <w:rsid w:val="00EC2CA4"/>
    <w:rsid w:val="00EC638C"/>
    <w:rsid w:val="00EC6683"/>
    <w:rsid w:val="00EC678C"/>
    <w:rsid w:val="00EC7BE7"/>
    <w:rsid w:val="00ED2F4E"/>
    <w:rsid w:val="00ED44A8"/>
    <w:rsid w:val="00ED4BF9"/>
    <w:rsid w:val="00ED783C"/>
    <w:rsid w:val="00EE109D"/>
    <w:rsid w:val="00EE1E0B"/>
    <w:rsid w:val="00EE2614"/>
    <w:rsid w:val="00EE2684"/>
    <w:rsid w:val="00EE40A0"/>
    <w:rsid w:val="00EE45A3"/>
    <w:rsid w:val="00EE5125"/>
    <w:rsid w:val="00EE7F42"/>
    <w:rsid w:val="00EF2032"/>
    <w:rsid w:val="00EF2204"/>
    <w:rsid w:val="00EF6F6E"/>
    <w:rsid w:val="00F00968"/>
    <w:rsid w:val="00F0182B"/>
    <w:rsid w:val="00F02960"/>
    <w:rsid w:val="00F0674F"/>
    <w:rsid w:val="00F07016"/>
    <w:rsid w:val="00F07A67"/>
    <w:rsid w:val="00F10040"/>
    <w:rsid w:val="00F109E1"/>
    <w:rsid w:val="00F11417"/>
    <w:rsid w:val="00F148CE"/>
    <w:rsid w:val="00F152D3"/>
    <w:rsid w:val="00F158EB"/>
    <w:rsid w:val="00F1622E"/>
    <w:rsid w:val="00F21EE1"/>
    <w:rsid w:val="00F23046"/>
    <w:rsid w:val="00F242FC"/>
    <w:rsid w:val="00F24D88"/>
    <w:rsid w:val="00F26D6D"/>
    <w:rsid w:val="00F33E70"/>
    <w:rsid w:val="00F371B3"/>
    <w:rsid w:val="00F37A74"/>
    <w:rsid w:val="00F4043C"/>
    <w:rsid w:val="00F41119"/>
    <w:rsid w:val="00F41A21"/>
    <w:rsid w:val="00F41DF5"/>
    <w:rsid w:val="00F423FA"/>
    <w:rsid w:val="00F42E1F"/>
    <w:rsid w:val="00F43A71"/>
    <w:rsid w:val="00F4407D"/>
    <w:rsid w:val="00F457A7"/>
    <w:rsid w:val="00F50D0A"/>
    <w:rsid w:val="00F524BD"/>
    <w:rsid w:val="00F525CA"/>
    <w:rsid w:val="00F52CBD"/>
    <w:rsid w:val="00F573D8"/>
    <w:rsid w:val="00F6060F"/>
    <w:rsid w:val="00F60D4F"/>
    <w:rsid w:val="00F60DA7"/>
    <w:rsid w:val="00F610B7"/>
    <w:rsid w:val="00F61A10"/>
    <w:rsid w:val="00F62DB8"/>
    <w:rsid w:val="00F64037"/>
    <w:rsid w:val="00F66A19"/>
    <w:rsid w:val="00F6780A"/>
    <w:rsid w:val="00F701A5"/>
    <w:rsid w:val="00F73196"/>
    <w:rsid w:val="00F73465"/>
    <w:rsid w:val="00F745C2"/>
    <w:rsid w:val="00F76019"/>
    <w:rsid w:val="00F77E5B"/>
    <w:rsid w:val="00F80923"/>
    <w:rsid w:val="00F82263"/>
    <w:rsid w:val="00F82A8D"/>
    <w:rsid w:val="00F850FF"/>
    <w:rsid w:val="00F85BB2"/>
    <w:rsid w:val="00F86B7A"/>
    <w:rsid w:val="00F914D6"/>
    <w:rsid w:val="00F9267D"/>
    <w:rsid w:val="00F92D57"/>
    <w:rsid w:val="00F92F1A"/>
    <w:rsid w:val="00F94BDA"/>
    <w:rsid w:val="00F950F6"/>
    <w:rsid w:val="00F966BE"/>
    <w:rsid w:val="00F97A6E"/>
    <w:rsid w:val="00F97C41"/>
    <w:rsid w:val="00F97F62"/>
    <w:rsid w:val="00FA03E7"/>
    <w:rsid w:val="00FA06DD"/>
    <w:rsid w:val="00FA0A70"/>
    <w:rsid w:val="00FA0DA6"/>
    <w:rsid w:val="00FA1669"/>
    <w:rsid w:val="00FA1FF9"/>
    <w:rsid w:val="00FA35DE"/>
    <w:rsid w:val="00FA46BA"/>
    <w:rsid w:val="00FA6962"/>
    <w:rsid w:val="00FA7283"/>
    <w:rsid w:val="00FB0168"/>
    <w:rsid w:val="00FB03E0"/>
    <w:rsid w:val="00FB0FA2"/>
    <w:rsid w:val="00FB28DB"/>
    <w:rsid w:val="00FB2C89"/>
    <w:rsid w:val="00FB3E29"/>
    <w:rsid w:val="00FB429E"/>
    <w:rsid w:val="00FB4976"/>
    <w:rsid w:val="00FB4DF9"/>
    <w:rsid w:val="00FB65FD"/>
    <w:rsid w:val="00FC1693"/>
    <w:rsid w:val="00FC1B9E"/>
    <w:rsid w:val="00FC2696"/>
    <w:rsid w:val="00FC2B8A"/>
    <w:rsid w:val="00FC3085"/>
    <w:rsid w:val="00FC6E92"/>
    <w:rsid w:val="00FC7AD5"/>
    <w:rsid w:val="00FD0021"/>
    <w:rsid w:val="00FD09E7"/>
    <w:rsid w:val="00FD0DEB"/>
    <w:rsid w:val="00FD1EC4"/>
    <w:rsid w:val="00FD25A2"/>
    <w:rsid w:val="00FD28E4"/>
    <w:rsid w:val="00FD42A0"/>
    <w:rsid w:val="00FD7D0F"/>
    <w:rsid w:val="00FD7F96"/>
    <w:rsid w:val="00FE0D21"/>
    <w:rsid w:val="00FE1C26"/>
    <w:rsid w:val="00FE4FE4"/>
    <w:rsid w:val="00FE5D8C"/>
    <w:rsid w:val="00FE6974"/>
    <w:rsid w:val="00FF0EED"/>
    <w:rsid w:val="00FF172C"/>
    <w:rsid w:val="00FF1BF9"/>
    <w:rsid w:val="00FF2022"/>
    <w:rsid w:val="00FF344D"/>
    <w:rsid w:val="00FF3E93"/>
    <w:rsid w:val="00FF5396"/>
    <w:rsid w:val="00FF5F55"/>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2FF35964"/>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BA0"/>
    <w:pPr>
      <w:suppressAutoHyphens/>
      <w:spacing w:after="120"/>
      <w:jc w:val="both"/>
    </w:pPr>
    <w:rPr>
      <w:rFonts w:ascii="Tahoma" w:hAnsi="Tahoma" w:cs="Calibri"/>
      <w:sz w:val="22"/>
      <w:szCs w:val="24"/>
      <w:lang w:val="en-GB" w:eastAsia="zh-CN"/>
    </w:rPr>
  </w:style>
  <w:style w:type="paragraph" w:styleId="1">
    <w:name w:val="heading 1"/>
    <w:basedOn w:val="a"/>
    <w:next w:val="a"/>
    <w:link w:val="1Char"/>
    <w:qFormat/>
    <w:rsid w:val="00A61A74"/>
    <w:pPr>
      <w:keepNext/>
      <w:pageBreakBefore/>
      <w:numPr>
        <w:numId w:val="8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l-GR"/>
    </w:rPr>
  </w:style>
  <w:style w:type="paragraph" w:styleId="2">
    <w:name w:val="heading 2"/>
    <w:basedOn w:val="1"/>
    <w:next w:val="a"/>
    <w:qFormat/>
    <w:rsid w:val="00BF270D"/>
    <w:pPr>
      <w:pageBreakBefore w:val="0"/>
      <w:numPr>
        <w:ilvl w:val="1"/>
      </w:numPr>
      <w:pBdr>
        <w:bottom w:val="single" w:sz="12" w:space="1" w:color="000080"/>
      </w:pBdr>
      <w:tabs>
        <w:tab w:val="left" w:pos="567"/>
      </w:tabs>
      <w:spacing w:before="240" w:after="80"/>
      <w:outlineLvl w:val="1"/>
    </w:pPr>
    <w:rPr>
      <w:rFonts w:cs="Tahoma"/>
      <w:bCs w:val="0"/>
      <w:color w:val="002060"/>
      <w:sz w:val="22"/>
      <w:szCs w:val="22"/>
    </w:rPr>
  </w:style>
  <w:style w:type="paragraph" w:styleId="3">
    <w:name w:val="heading 3"/>
    <w:basedOn w:val="2"/>
    <w:next w:val="a"/>
    <w:qFormat/>
    <w:rsid w:val="00EC6683"/>
    <w:pPr>
      <w:numPr>
        <w:ilvl w:val="2"/>
      </w:numPr>
      <w:outlineLvl w:val="2"/>
    </w:pPr>
  </w:style>
  <w:style w:type="paragraph" w:styleId="4">
    <w:name w:val="heading 4"/>
    <w:basedOn w:val="3"/>
    <w:next w:val="a"/>
    <w:qFormat/>
    <w:rsid w:val="00A61A74"/>
    <w:pPr>
      <w:numPr>
        <w:ilvl w:val="3"/>
      </w:numPr>
      <w:outlineLvl w:val="3"/>
    </w:pPr>
  </w:style>
  <w:style w:type="paragraph" w:styleId="5">
    <w:name w:val="heading 5"/>
    <w:basedOn w:val="4"/>
    <w:next w:val="4"/>
    <w:qFormat/>
    <w:rsid w:val="00A61A74"/>
    <w:pPr>
      <w:numPr>
        <w:ilvl w:val="4"/>
      </w:numPr>
      <w:outlineLvl w:val="4"/>
    </w:pPr>
  </w:style>
  <w:style w:type="paragraph" w:styleId="6">
    <w:name w:val="heading 6"/>
    <w:basedOn w:val="a"/>
    <w:next w:val="a"/>
    <w:link w:val="6Char"/>
    <w:qFormat/>
    <w:rsid w:val="006A7951"/>
    <w:pPr>
      <w:numPr>
        <w:ilvl w:val="5"/>
        <w:numId w:val="8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81"/>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81"/>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81"/>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uiPriority w:val="99"/>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aliases w:val="Caption Char,Caption Char Char,Caption Char Char Char,Caption Char Char Char Char,Caption Char Char Char Char1,Caption Char Char Char1,Caption Char Char1,Caption Char1,Caption1 Char,Λεζάντα Char Char,Λεζάντα Char1"/>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rFonts w:cs="Tahoma"/>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5">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rFonts w:cs="Tahoma"/>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3"/>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A61A74"/>
    <w:rPr>
      <w:rFonts w:ascii="Tahoma" w:hAnsi="Tahoma" w:cs="Arial"/>
      <w:b/>
      <w:bCs/>
      <w:color w:val="333399"/>
      <w:sz w:val="28"/>
      <w:szCs w:val="32"/>
      <w:lang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41"/>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
    <w:name w:val="Unresolved Mention"/>
    <w:basedOn w:val="a0"/>
    <w:uiPriority w:val="99"/>
    <w:semiHidden/>
    <w:unhideWhenUsed/>
    <w:rsid w:val="007662F0"/>
    <w:rPr>
      <w:color w:val="605E5C"/>
      <w:shd w:val="clear" w:color="auto" w:fill="E1DFDD"/>
    </w:rPr>
  </w:style>
  <w:style w:type="table" w:customStyle="1" w:styleId="54">
    <w:name w:val="54"/>
    <w:basedOn w:val="a1"/>
    <w:rsid w:val="009970E6"/>
    <w:pPr>
      <w:spacing w:after="120"/>
      <w:jc w:val="both"/>
    </w:pPr>
    <w:rPr>
      <w:rFonts w:ascii="Tahoma" w:eastAsia="Tahoma" w:hAnsi="Tahoma" w:cs="Tahoma"/>
      <w:sz w:val="22"/>
      <w:szCs w:val="22"/>
    </w:rPr>
    <w:tblPr>
      <w:tblStyleRowBandSize w:val="1"/>
      <w:tblStyleColBandSize w:val="1"/>
      <w:tblCellMar>
        <w:left w:w="115" w:type="dxa"/>
        <w:right w:w="115" w:type="dxa"/>
      </w:tblCellMar>
    </w:tblPr>
  </w:style>
  <w:style w:type="paragraph" w:customStyle="1" w:styleId="Body">
    <w:name w:val="Body"/>
    <w:rsid w:val="00160892"/>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table" w:customStyle="1" w:styleId="220">
    <w:name w:val="22"/>
    <w:basedOn w:val="a1"/>
    <w:rsid w:val="00BF6444"/>
    <w:pPr>
      <w:spacing w:after="120"/>
      <w:jc w:val="both"/>
    </w:pPr>
    <w:rPr>
      <w:rFonts w:ascii="Tahoma" w:eastAsia="Tahoma" w:hAnsi="Tahoma" w:cs="Tahoma"/>
      <w:sz w:val="22"/>
      <w:szCs w:val="22"/>
    </w:rPr>
    <w:tblPr>
      <w:tblStyleRowBandSize w:val="1"/>
      <w:tblStyleColBandSize w:val="1"/>
      <w:tblInd w:w="0" w:type="nil"/>
      <w:tblCellMar>
        <w:left w:w="115" w:type="dxa"/>
        <w:right w:w="115" w:type="dxa"/>
      </w:tblCellMar>
    </w:tblPr>
  </w:style>
  <w:style w:type="table" w:customStyle="1" w:styleId="190">
    <w:name w:val="19"/>
    <w:basedOn w:val="a1"/>
    <w:rsid w:val="00BF6444"/>
    <w:pPr>
      <w:spacing w:after="120"/>
      <w:jc w:val="both"/>
    </w:pPr>
    <w:rPr>
      <w:rFonts w:ascii="Tahoma" w:eastAsia="Tahoma" w:hAnsi="Tahoma" w:cs="Tahoma"/>
      <w:sz w:val="22"/>
      <w:szCs w:val="22"/>
    </w:rPr>
    <w:tblPr>
      <w:tblStyleRowBandSize w:val="1"/>
      <w:tblStyleColBandSize w:val="1"/>
      <w:tblInd w:w="0" w:type="nil"/>
      <w:tblCellMar>
        <w:left w:w="115" w:type="dxa"/>
        <w:right w:w="115" w:type="dxa"/>
      </w:tblCellMar>
    </w:tblPr>
  </w:style>
  <w:style w:type="table" w:customStyle="1" w:styleId="130">
    <w:name w:val="13"/>
    <w:basedOn w:val="a1"/>
    <w:rsid w:val="003B6261"/>
    <w:pPr>
      <w:spacing w:after="120"/>
      <w:jc w:val="both"/>
    </w:pPr>
    <w:rPr>
      <w:rFonts w:ascii="Tahoma" w:eastAsia="Tahoma" w:hAnsi="Tahoma" w:cs="Tahoma"/>
      <w:sz w:val="22"/>
      <w:szCs w:val="22"/>
    </w:rPr>
    <w:tblPr>
      <w:tblStyleRowBandSize w:val="1"/>
      <w:tblStyleColBandSize w:val="1"/>
      <w:tblInd w:w="0" w:type="nil"/>
      <w:tblCellMar>
        <w:left w:w="115" w:type="dxa"/>
        <w:right w:w="115" w:type="dxa"/>
      </w:tblCellMar>
    </w:tblPr>
  </w:style>
  <w:style w:type="paragraph" w:customStyle="1" w:styleId="1f">
    <w:name w:val="Λίστα με κουκκίδες1"/>
    <w:basedOn w:val="a"/>
    <w:rsid w:val="00B609C8"/>
    <w:pPr>
      <w:tabs>
        <w:tab w:val="num" w:pos="720"/>
      </w:tabs>
      <w:suppressAutoHyphens w:val="0"/>
      <w:ind w:left="720" w:hanging="360"/>
    </w:pPr>
    <w:rPr>
      <w:rFonts w:cs="Times New Roman"/>
      <w:szCs w:val="22"/>
      <w:lang w:val="el-GR" w:eastAsia="ar-SA"/>
    </w:rPr>
  </w:style>
  <w:style w:type="character" w:customStyle="1" w:styleId="Tahoma">
    <w:name w:val="Στυλ Tahoma"/>
    <w:rsid w:val="00B609C8"/>
    <w:rPr>
      <w:rFonts w:ascii="Tahoma" w:hAnsi="Tahoma" w:cs="Tahoma" w:hint="default"/>
      <w:sz w:val="22"/>
    </w:rPr>
  </w:style>
  <w:style w:type="paragraph" w:styleId="aff4">
    <w:name w:val="TOC Heading"/>
    <w:basedOn w:val="1"/>
    <w:next w:val="a"/>
    <w:uiPriority w:val="39"/>
    <w:unhideWhenUsed/>
    <w:qFormat/>
    <w:rsid w:val="0058447A"/>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l-GR"/>
    </w:rPr>
  </w:style>
  <w:style w:type="paragraph" w:customStyle="1" w:styleId="CM4">
    <w:name w:val="CM4"/>
    <w:basedOn w:val="a"/>
    <w:next w:val="a"/>
    <w:rsid w:val="0007041C"/>
    <w:pPr>
      <w:suppressAutoHyphens w:val="0"/>
      <w:autoSpaceDE w:val="0"/>
      <w:autoSpaceDN w:val="0"/>
      <w:adjustRightInd w:val="0"/>
      <w:spacing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131027">
      <w:bodyDiv w:val="1"/>
      <w:marLeft w:val="0"/>
      <w:marRight w:val="0"/>
      <w:marTop w:val="0"/>
      <w:marBottom w:val="0"/>
      <w:divBdr>
        <w:top w:val="none" w:sz="0" w:space="0" w:color="auto"/>
        <w:left w:val="none" w:sz="0" w:space="0" w:color="auto"/>
        <w:bottom w:val="none" w:sz="0" w:space="0" w:color="auto"/>
        <w:right w:val="none" w:sz="0" w:space="0" w:color="auto"/>
      </w:divBdr>
    </w:div>
    <w:div w:id="230045646">
      <w:bodyDiv w:val="1"/>
      <w:marLeft w:val="0"/>
      <w:marRight w:val="0"/>
      <w:marTop w:val="0"/>
      <w:marBottom w:val="0"/>
      <w:divBdr>
        <w:top w:val="none" w:sz="0" w:space="0" w:color="auto"/>
        <w:left w:val="none" w:sz="0" w:space="0" w:color="auto"/>
        <w:bottom w:val="none" w:sz="0" w:space="0" w:color="auto"/>
        <w:right w:val="none" w:sz="0" w:space="0" w:color="auto"/>
      </w:divBdr>
    </w:div>
    <w:div w:id="27938547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27490691">
      <w:bodyDiv w:val="1"/>
      <w:marLeft w:val="0"/>
      <w:marRight w:val="0"/>
      <w:marTop w:val="0"/>
      <w:marBottom w:val="0"/>
      <w:divBdr>
        <w:top w:val="none" w:sz="0" w:space="0" w:color="auto"/>
        <w:left w:val="none" w:sz="0" w:space="0" w:color="auto"/>
        <w:bottom w:val="none" w:sz="0" w:space="0" w:color="auto"/>
        <w:right w:val="none" w:sz="0" w:space="0" w:color="auto"/>
      </w:divBdr>
    </w:div>
    <w:div w:id="333262692">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49527663">
      <w:bodyDiv w:val="1"/>
      <w:marLeft w:val="0"/>
      <w:marRight w:val="0"/>
      <w:marTop w:val="0"/>
      <w:marBottom w:val="0"/>
      <w:divBdr>
        <w:top w:val="none" w:sz="0" w:space="0" w:color="auto"/>
        <w:left w:val="none" w:sz="0" w:space="0" w:color="auto"/>
        <w:bottom w:val="none" w:sz="0" w:space="0" w:color="auto"/>
        <w:right w:val="none" w:sz="0" w:space="0" w:color="auto"/>
      </w:divBdr>
    </w:div>
    <w:div w:id="383336485">
      <w:bodyDiv w:val="1"/>
      <w:marLeft w:val="0"/>
      <w:marRight w:val="0"/>
      <w:marTop w:val="0"/>
      <w:marBottom w:val="0"/>
      <w:divBdr>
        <w:top w:val="none" w:sz="0" w:space="0" w:color="auto"/>
        <w:left w:val="none" w:sz="0" w:space="0" w:color="auto"/>
        <w:bottom w:val="none" w:sz="0" w:space="0" w:color="auto"/>
        <w:right w:val="none" w:sz="0" w:space="0" w:color="auto"/>
      </w:divBdr>
    </w:div>
    <w:div w:id="409616800">
      <w:bodyDiv w:val="1"/>
      <w:marLeft w:val="0"/>
      <w:marRight w:val="0"/>
      <w:marTop w:val="0"/>
      <w:marBottom w:val="0"/>
      <w:divBdr>
        <w:top w:val="none" w:sz="0" w:space="0" w:color="auto"/>
        <w:left w:val="none" w:sz="0" w:space="0" w:color="auto"/>
        <w:bottom w:val="none" w:sz="0" w:space="0" w:color="auto"/>
        <w:right w:val="none" w:sz="0" w:space="0" w:color="auto"/>
      </w:divBdr>
    </w:div>
    <w:div w:id="561333907">
      <w:bodyDiv w:val="1"/>
      <w:marLeft w:val="0"/>
      <w:marRight w:val="0"/>
      <w:marTop w:val="0"/>
      <w:marBottom w:val="0"/>
      <w:divBdr>
        <w:top w:val="none" w:sz="0" w:space="0" w:color="auto"/>
        <w:left w:val="none" w:sz="0" w:space="0" w:color="auto"/>
        <w:bottom w:val="none" w:sz="0" w:space="0" w:color="auto"/>
        <w:right w:val="none" w:sz="0" w:space="0" w:color="auto"/>
      </w:divBdr>
    </w:div>
    <w:div w:id="690684118">
      <w:bodyDiv w:val="1"/>
      <w:marLeft w:val="0"/>
      <w:marRight w:val="0"/>
      <w:marTop w:val="0"/>
      <w:marBottom w:val="0"/>
      <w:divBdr>
        <w:top w:val="none" w:sz="0" w:space="0" w:color="auto"/>
        <w:left w:val="none" w:sz="0" w:space="0" w:color="auto"/>
        <w:bottom w:val="none" w:sz="0" w:space="0" w:color="auto"/>
        <w:right w:val="none" w:sz="0" w:space="0" w:color="auto"/>
      </w:divBdr>
    </w:div>
    <w:div w:id="729622049">
      <w:bodyDiv w:val="1"/>
      <w:marLeft w:val="0"/>
      <w:marRight w:val="0"/>
      <w:marTop w:val="0"/>
      <w:marBottom w:val="0"/>
      <w:divBdr>
        <w:top w:val="none" w:sz="0" w:space="0" w:color="auto"/>
        <w:left w:val="none" w:sz="0" w:space="0" w:color="auto"/>
        <w:bottom w:val="none" w:sz="0" w:space="0" w:color="auto"/>
        <w:right w:val="none" w:sz="0" w:space="0" w:color="auto"/>
      </w:divBdr>
    </w:div>
    <w:div w:id="749929614">
      <w:bodyDiv w:val="1"/>
      <w:marLeft w:val="0"/>
      <w:marRight w:val="0"/>
      <w:marTop w:val="0"/>
      <w:marBottom w:val="0"/>
      <w:divBdr>
        <w:top w:val="none" w:sz="0" w:space="0" w:color="auto"/>
        <w:left w:val="none" w:sz="0" w:space="0" w:color="auto"/>
        <w:bottom w:val="none" w:sz="0" w:space="0" w:color="auto"/>
        <w:right w:val="none" w:sz="0" w:space="0" w:color="auto"/>
      </w:divBdr>
    </w:div>
    <w:div w:id="82693937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6817761">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899707299">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3583992">
      <w:bodyDiv w:val="1"/>
      <w:marLeft w:val="0"/>
      <w:marRight w:val="0"/>
      <w:marTop w:val="0"/>
      <w:marBottom w:val="0"/>
      <w:divBdr>
        <w:top w:val="none" w:sz="0" w:space="0" w:color="auto"/>
        <w:left w:val="none" w:sz="0" w:space="0" w:color="auto"/>
        <w:bottom w:val="none" w:sz="0" w:space="0" w:color="auto"/>
        <w:right w:val="none" w:sz="0" w:space="0" w:color="auto"/>
      </w:divBdr>
      <w:divsChild>
        <w:div w:id="1582904675">
          <w:marLeft w:val="0"/>
          <w:marRight w:val="0"/>
          <w:marTop w:val="0"/>
          <w:marBottom w:val="0"/>
          <w:divBdr>
            <w:top w:val="none" w:sz="0" w:space="0" w:color="auto"/>
            <w:left w:val="none" w:sz="0" w:space="0" w:color="auto"/>
            <w:bottom w:val="none" w:sz="0" w:space="0" w:color="auto"/>
            <w:right w:val="none" w:sz="0" w:space="0" w:color="auto"/>
          </w:divBdr>
          <w:divsChild>
            <w:div w:id="1279683794">
              <w:marLeft w:val="0"/>
              <w:marRight w:val="0"/>
              <w:marTop w:val="0"/>
              <w:marBottom w:val="0"/>
              <w:divBdr>
                <w:top w:val="none" w:sz="0" w:space="0" w:color="auto"/>
                <w:left w:val="none" w:sz="0" w:space="0" w:color="auto"/>
                <w:bottom w:val="none" w:sz="0" w:space="0" w:color="auto"/>
                <w:right w:val="none" w:sz="0" w:space="0" w:color="auto"/>
              </w:divBdr>
            </w:div>
          </w:divsChild>
        </w:div>
        <w:div w:id="1623073592">
          <w:marLeft w:val="0"/>
          <w:marRight w:val="0"/>
          <w:marTop w:val="0"/>
          <w:marBottom w:val="0"/>
          <w:divBdr>
            <w:top w:val="none" w:sz="0" w:space="0" w:color="auto"/>
            <w:left w:val="none" w:sz="0" w:space="0" w:color="auto"/>
            <w:bottom w:val="none" w:sz="0" w:space="0" w:color="auto"/>
            <w:right w:val="none" w:sz="0" w:space="0" w:color="auto"/>
          </w:divBdr>
          <w:divsChild>
            <w:div w:id="449515874">
              <w:marLeft w:val="0"/>
              <w:marRight w:val="0"/>
              <w:marTop w:val="0"/>
              <w:marBottom w:val="0"/>
              <w:divBdr>
                <w:top w:val="none" w:sz="0" w:space="0" w:color="auto"/>
                <w:left w:val="none" w:sz="0" w:space="0" w:color="auto"/>
                <w:bottom w:val="none" w:sz="0" w:space="0" w:color="auto"/>
                <w:right w:val="none" w:sz="0" w:space="0" w:color="auto"/>
              </w:divBdr>
              <w:divsChild>
                <w:div w:id="762411664">
                  <w:marLeft w:val="0"/>
                  <w:marRight w:val="0"/>
                  <w:marTop w:val="0"/>
                  <w:marBottom w:val="0"/>
                  <w:divBdr>
                    <w:top w:val="none" w:sz="0" w:space="0" w:color="auto"/>
                    <w:left w:val="none" w:sz="0" w:space="0" w:color="auto"/>
                    <w:bottom w:val="none" w:sz="0" w:space="0" w:color="auto"/>
                    <w:right w:val="none" w:sz="0" w:space="0" w:color="auto"/>
                  </w:divBdr>
                  <w:divsChild>
                    <w:div w:id="1760517348">
                      <w:marLeft w:val="0"/>
                      <w:marRight w:val="0"/>
                      <w:marTop w:val="0"/>
                      <w:marBottom w:val="0"/>
                      <w:divBdr>
                        <w:top w:val="none" w:sz="0" w:space="0" w:color="auto"/>
                        <w:left w:val="none" w:sz="0" w:space="0" w:color="auto"/>
                        <w:bottom w:val="none" w:sz="0" w:space="0" w:color="auto"/>
                        <w:right w:val="none" w:sz="0" w:space="0" w:color="auto"/>
                      </w:divBdr>
                      <w:divsChild>
                        <w:div w:id="159203218">
                          <w:marLeft w:val="0"/>
                          <w:marRight w:val="0"/>
                          <w:marTop w:val="0"/>
                          <w:marBottom w:val="0"/>
                          <w:divBdr>
                            <w:top w:val="none" w:sz="0" w:space="0" w:color="auto"/>
                            <w:left w:val="none" w:sz="0" w:space="0" w:color="auto"/>
                            <w:bottom w:val="none" w:sz="0" w:space="0" w:color="auto"/>
                            <w:right w:val="none" w:sz="0" w:space="0" w:color="auto"/>
                          </w:divBdr>
                          <w:divsChild>
                            <w:div w:id="83218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6007489">
      <w:bodyDiv w:val="1"/>
      <w:marLeft w:val="0"/>
      <w:marRight w:val="0"/>
      <w:marTop w:val="0"/>
      <w:marBottom w:val="0"/>
      <w:divBdr>
        <w:top w:val="none" w:sz="0" w:space="0" w:color="auto"/>
        <w:left w:val="none" w:sz="0" w:space="0" w:color="auto"/>
        <w:bottom w:val="none" w:sz="0" w:space="0" w:color="auto"/>
        <w:right w:val="none" w:sz="0" w:space="0" w:color="auto"/>
      </w:divBdr>
    </w:div>
    <w:div w:id="971205330">
      <w:bodyDiv w:val="1"/>
      <w:marLeft w:val="0"/>
      <w:marRight w:val="0"/>
      <w:marTop w:val="0"/>
      <w:marBottom w:val="0"/>
      <w:divBdr>
        <w:top w:val="none" w:sz="0" w:space="0" w:color="auto"/>
        <w:left w:val="none" w:sz="0" w:space="0" w:color="auto"/>
        <w:bottom w:val="none" w:sz="0" w:space="0" w:color="auto"/>
        <w:right w:val="none" w:sz="0" w:space="0" w:color="auto"/>
      </w:divBdr>
    </w:div>
    <w:div w:id="1044984653">
      <w:bodyDiv w:val="1"/>
      <w:marLeft w:val="0"/>
      <w:marRight w:val="0"/>
      <w:marTop w:val="0"/>
      <w:marBottom w:val="0"/>
      <w:divBdr>
        <w:top w:val="none" w:sz="0" w:space="0" w:color="auto"/>
        <w:left w:val="none" w:sz="0" w:space="0" w:color="auto"/>
        <w:bottom w:val="none" w:sz="0" w:space="0" w:color="auto"/>
        <w:right w:val="none" w:sz="0" w:space="0" w:color="auto"/>
      </w:divBdr>
    </w:div>
    <w:div w:id="1173253131">
      <w:bodyDiv w:val="1"/>
      <w:marLeft w:val="0"/>
      <w:marRight w:val="0"/>
      <w:marTop w:val="0"/>
      <w:marBottom w:val="0"/>
      <w:divBdr>
        <w:top w:val="none" w:sz="0" w:space="0" w:color="auto"/>
        <w:left w:val="none" w:sz="0" w:space="0" w:color="auto"/>
        <w:bottom w:val="none" w:sz="0" w:space="0" w:color="auto"/>
        <w:right w:val="none" w:sz="0" w:space="0" w:color="auto"/>
      </w:divBdr>
    </w:div>
    <w:div w:id="1174345518">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07139196">
      <w:bodyDiv w:val="1"/>
      <w:marLeft w:val="0"/>
      <w:marRight w:val="0"/>
      <w:marTop w:val="0"/>
      <w:marBottom w:val="0"/>
      <w:divBdr>
        <w:top w:val="none" w:sz="0" w:space="0" w:color="auto"/>
        <w:left w:val="none" w:sz="0" w:space="0" w:color="auto"/>
        <w:bottom w:val="none" w:sz="0" w:space="0" w:color="auto"/>
        <w:right w:val="none" w:sz="0" w:space="0" w:color="auto"/>
      </w:divBdr>
    </w:div>
    <w:div w:id="1256788798">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6911151">
      <w:bodyDiv w:val="1"/>
      <w:marLeft w:val="0"/>
      <w:marRight w:val="0"/>
      <w:marTop w:val="0"/>
      <w:marBottom w:val="0"/>
      <w:divBdr>
        <w:top w:val="none" w:sz="0" w:space="0" w:color="auto"/>
        <w:left w:val="none" w:sz="0" w:space="0" w:color="auto"/>
        <w:bottom w:val="none" w:sz="0" w:space="0" w:color="auto"/>
        <w:right w:val="none" w:sz="0" w:space="0" w:color="auto"/>
      </w:divBdr>
    </w:div>
    <w:div w:id="1281300226">
      <w:bodyDiv w:val="1"/>
      <w:marLeft w:val="0"/>
      <w:marRight w:val="0"/>
      <w:marTop w:val="0"/>
      <w:marBottom w:val="0"/>
      <w:divBdr>
        <w:top w:val="none" w:sz="0" w:space="0" w:color="auto"/>
        <w:left w:val="none" w:sz="0" w:space="0" w:color="auto"/>
        <w:bottom w:val="none" w:sz="0" w:space="0" w:color="auto"/>
        <w:right w:val="none" w:sz="0" w:space="0" w:color="auto"/>
      </w:divBdr>
    </w:div>
    <w:div w:id="1347172560">
      <w:bodyDiv w:val="1"/>
      <w:marLeft w:val="0"/>
      <w:marRight w:val="0"/>
      <w:marTop w:val="0"/>
      <w:marBottom w:val="0"/>
      <w:divBdr>
        <w:top w:val="none" w:sz="0" w:space="0" w:color="auto"/>
        <w:left w:val="none" w:sz="0" w:space="0" w:color="auto"/>
        <w:bottom w:val="none" w:sz="0" w:space="0" w:color="auto"/>
        <w:right w:val="none" w:sz="0" w:space="0" w:color="auto"/>
      </w:divBdr>
    </w:div>
    <w:div w:id="1393458717">
      <w:bodyDiv w:val="1"/>
      <w:marLeft w:val="0"/>
      <w:marRight w:val="0"/>
      <w:marTop w:val="0"/>
      <w:marBottom w:val="0"/>
      <w:divBdr>
        <w:top w:val="none" w:sz="0" w:space="0" w:color="auto"/>
        <w:left w:val="none" w:sz="0" w:space="0" w:color="auto"/>
        <w:bottom w:val="none" w:sz="0" w:space="0" w:color="auto"/>
        <w:right w:val="none" w:sz="0" w:space="0" w:color="auto"/>
      </w:divBdr>
    </w:div>
    <w:div w:id="1421177150">
      <w:bodyDiv w:val="1"/>
      <w:marLeft w:val="0"/>
      <w:marRight w:val="0"/>
      <w:marTop w:val="0"/>
      <w:marBottom w:val="0"/>
      <w:divBdr>
        <w:top w:val="none" w:sz="0" w:space="0" w:color="auto"/>
        <w:left w:val="none" w:sz="0" w:space="0" w:color="auto"/>
        <w:bottom w:val="none" w:sz="0" w:space="0" w:color="auto"/>
        <w:right w:val="none" w:sz="0" w:space="0" w:color="auto"/>
      </w:divBdr>
    </w:div>
    <w:div w:id="1474982699">
      <w:bodyDiv w:val="1"/>
      <w:marLeft w:val="0"/>
      <w:marRight w:val="0"/>
      <w:marTop w:val="0"/>
      <w:marBottom w:val="0"/>
      <w:divBdr>
        <w:top w:val="none" w:sz="0" w:space="0" w:color="auto"/>
        <w:left w:val="none" w:sz="0" w:space="0" w:color="auto"/>
        <w:bottom w:val="none" w:sz="0" w:space="0" w:color="auto"/>
        <w:right w:val="none" w:sz="0" w:space="0" w:color="auto"/>
      </w:divBdr>
    </w:div>
    <w:div w:id="1544053741">
      <w:bodyDiv w:val="1"/>
      <w:marLeft w:val="0"/>
      <w:marRight w:val="0"/>
      <w:marTop w:val="0"/>
      <w:marBottom w:val="0"/>
      <w:divBdr>
        <w:top w:val="none" w:sz="0" w:space="0" w:color="auto"/>
        <w:left w:val="none" w:sz="0" w:space="0" w:color="auto"/>
        <w:bottom w:val="none" w:sz="0" w:space="0" w:color="auto"/>
        <w:right w:val="none" w:sz="0" w:space="0" w:color="auto"/>
      </w:divBdr>
    </w:div>
    <w:div w:id="1635602215">
      <w:bodyDiv w:val="1"/>
      <w:marLeft w:val="0"/>
      <w:marRight w:val="0"/>
      <w:marTop w:val="0"/>
      <w:marBottom w:val="0"/>
      <w:divBdr>
        <w:top w:val="none" w:sz="0" w:space="0" w:color="auto"/>
        <w:left w:val="none" w:sz="0" w:space="0" w:color="auto"/>
        <w:bottom w:val="none" w:sz="0" w:space="0" w:color="auto"/>
        <w:right w:val="none" w:sz="0" w:space="0" w:color="auto"/>
      </w:divBdr>
    </w:div>
    <w:div w:id="1666201045">
      <w:bodyDiv w:val="1"/>
      <w:marLeft w:val="0"/>
      <w:marRight w:val="0"/>
      <w:marTop w:val="0"/>
      <w:marBottom w:val="0"/>
      <w:divBdr>
        <w:top w:val="none" w:sz="0" w:space="0" w:color="auto"/>
        <w:left w:val="none" w:sz="0" w:space="0" w:color="auto"/>
        <w:bottom w:val="none" w:sz="0" w:space="0" w:color="auto"/>
        <w:right w:val="none" w:sz="0" w:space="0" w:color="auto"/>
      </w:divBdr>
    </w:div>
    <w:div w:id="1758358400">
      <w:bodyDiv w:val="1"/>
      <w:marLeft w:val="0"/>
      <w:marRight w:val="0"/>
      <w:marTop w:val="0"/>
      <w:marBottom w:val="0"/>
      <w:divBdr>
        <w:top w:val="none" w:sz="0" w:space="0" w:color="auto"/>
        <w:left w:val="none" w:sz="0" w:space="0" w:color="auto"/>
        <w:bottom w:val="none" w:sz="0" w:space="0" w:color="auto"/>
        <w:right w:val="none" w:sz="0" w:space="0" w:color="auto"/>
      </w:divBdr>
    </w:div>
    <w:div w:id="1811240434">
      <w:bodyDiv w:val="1"/>
      <w:marLeft w:val="0"/>
      <w:marRight w:val="0"/>
      <w:marTop w:val="0"/>
      <w:marBottom w:val="0"/>
      <w:divBdr>
        <w:top w:val="none" w:sz="0" w:space="0" w:color="auto"/>
        <w:left w:val="none" w:sz="0" w:space="0" w:color="auto"/>
        <w:bottom w:val="none" w:sz="0" w:space="0" w:color="auto"/>
        <w:right w:val="none" w:sz="0" w:space="0" w:color="auto"/>
      </w:divBdr>
    </w:div>
    <w:div w:id="1834032554">
      <w:bodyDiv w:val="1"/>
      <w:marLeft w:val="0"/>
      <w:marRight w:val="0"/>
      <w:marTop w:val="0"/>
      <w:marBottom w:val="0"/>
      <w:divBdr>
        <w:top w:val="none" w:sz="0" w:space="0" w:color="auto"/>
        <w:left w:val="none" w:sz="0" w:space="0" w:color="auto"/>
        <w:bottom w:val="none" w:sz="0" w:space="0" w:color="auto"/>
        <w:right w:val="none" w:sz="0" w:space="0" w:color="auto"/>
      </w:divBdr>
    </w:div>
    <w:div w:id="1855999183">
      <w:bodyDiv w:val="1"/>
      <w:marLeft w:val="0"/>
      <w:marRight w:val="0"/>
      <w:marTop w:val="0"/>
      <w:marBottom w:val="0"/>
      <w:divBdr>
        <w:top w:val="none" w:sz="0" w:space="0" w:color="auto"/>
        <w:left w:val="none" w:sz="0" w:space="0" w:color="auto"/>
        <w:bottom w:val="none" w:sz="0" w:space="0" w:color="auto"/>
        <w:right w:val="none" w:sz="0" w:space="0" w:color="auto"/>
      </w:divBdr>
    </w:div>
    <w:div w:id="1933976183">
      <w:bodyDiv w:val="1"/>
      <w:marLeft w:val="0"/>
      <w:marRight w:val="0"/>
      <w:marTop w:val="0"/>
      <w:marBottom w:val="0"/>
      <w:divBdr>
        <w:top w:val="none" w:sz="0" w:space="0" w:color="auto"/>
        <w:left w:val="none" w:sz="0" w:space="0" w:color="auto"/>
        <w:bottom w:val="none" w:sz="0" w:space="0" w:color="auto"/>
        <w:right w:val="none" w:sz="0" w:space="0" w:color="auto"/>
      </w:divBdr>
    </w:div>
    <w:div w:id="1977446540">
      <w:bodyDiv w:val="1"/>
      <w:marLeft w:val="0"/>
      <w:marRight w:val="0"/>
      <w:marTop w:val="0"/>
      <w:marBottom w:val="0"/>
      <w:divBdr>
        <w:top w:val="none" w:sz="0" w:space="0" w:color="auto"/>
        <w:left w:val="none" w:sz="0" w:space="0" w:color="auto"/>
        <w:bottom w:val="none" w:sz="0" w:space="0" w:color="auto"/>
        <w:right w:val="none" w:sz="0" w:space="0" w:color="auto"/>
      </w:divBdr>
    </w:div>
    <w:div w:id="1981689084">
      <w:bodyDiv w:val="1"/>
      <w:marLeft w:val="0"/>
      <w:marRight w:val="0"/>
      <w:marTop w:val="0"/>
      <w:marBottom w:val="0"/>
      <w:divBdr>
        <w:top w:val="none" w:sz="0" w:space="0" w:color="auto"/>
        <w:left w:val="none" w:sz="0" w:space="0" w:color="auto"/>
        <w:bottom w:val="none" w:sz="0" w:space="0" w:color="auto"/>
        <w:right w:val="none" w:sz="0" w:space="0" w:color="auto"/>
      </w:divBdr>
    </w:div>
    <w:div w:id="2102143138">
      <w:bodyDiv w:val="1"/>
      <w:marLeft w:val="0"/>
      <w:marRight w:val="0"/>
      <w:marTop w:val="0"/>
      <w:marBottom w:val="0"/>
      <w:divBdr>
        <w:top w:val="none" w:sz="0" w:space="0" w:color="auto"/>
        <w:left w:val="none" w:sz="0" w:space="0" w:color="auto"/>
        <w:bottom w:val="none" w:sz="0" w:space="0" w:color="auto"/>
        <w:right w:val="none" w:sz="0" w:space="0" w:color="auto"/>
      </w:divBdr>
    </w:div>
    <w:div w:id="2128087821">
      <w:bodyDiv w:val="1"/>
      <w:marLeft w:val="0"/>
      <w:marRight w:val="0"/>
      <w:marTop w:val="0"/>
      <w:marBottom w:val="0"/>
      <w:divBdr>
        <w:top w:val="none" w:sz="0" w:space="0" w:color="auto"/>
        <w:left w:val="none" w:sz="0" w:space="0" w:color="auto"/>
        <w:bottom w:val="none" w:sz="0" w:space="0" w:color="auto"/>
        <w:right w:val="none" w:sz="0" w:space="0" w:color="auto"/>
      </w:divBdr>
    </w:div>
    <w:div w:id="214515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et.diavgeia.gov.gr" TargetMode="External"/><Relationship Id="rId39" Type="http://schemas.openxmlformats.org/officeDocument/2006/relationships/hyperlink" Target="http://www.mindigital.gr" TargetMode="External"/><Relationship Id="rId21" Type="http://schemas.openxmlformats.org/officeDocument/2006/relationships/hyperlink" Target="http://www.ktpae.gr" TargetMode="External"/><Relationship Id="rId34" Type="http://schemas.openxmlformats.org/officeDocument/2006/relationships/hyperlink" Target="http://www.eaadhsy.gr/n4412/n4412fulltextlinks.html" TargetMode="External"/><Relationship Id="rId42" Type="http://schemas.openxmlformats.org/officeDocument/2006/relationships/hyperlink" Target="https://www.gsis.gr/dimosia-dioikisi/G-Cloud" TargetMode="External"/><Relationship Id="rId47" Type="http://schemas.openxmlformats.org/officeDocument/2006/relationships/footer" Target="footer6.xml"/><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11" Type="http://schemas.openxmlformats.org/officeDocument/2006/relationships/image" Target="media/image3.jpeg"/><Relationship Id="rId24" Type="http://schemas.openxmlformats.org/officeDocument/2006/relationships/hyperlink" Target="http://www.promitheus.gov.gr" TargetMode="External"/><Relationship Id="rId32" Type="http://schemas.openxmlformats.org/officeDocument/2006/relationships/hyperlink" Target="http://www.promitheus.gov.gr" TargetMode="External"/><Relationship Id="rId37" Type="http://schemas.openxmlformats.org/officeDocument/2006/relationships/hyperlink" Target="http://www.eaadhsy.gr/n4412/n4412fulltextlinks.html" TargetMode="External"/><Relationship Id="rId40" Type="http://schemas.openxmlformats.org/officeDocument/2006/relationships/hyperlink" Target="http://www.mindigital.gr" TargetMode="External"/><Relationship Id="rId45" Type="http://schemas.openxmlformats.org/officeDocument/2006/relationships/footer" Target="footer4.xml"/><Relationship Id="rId53" Type="http://schemas.microsoft.com/office/2011/relationships/people" Target="people.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hyperlink" Target="mailto:info@ktpae.gr" TargetMode="External"/><Relationship Id="rId31" Type="http://schemas.openxmlformats.org/officeDocument/2006/relationships/hyperlink" Target="http://www.hsppa.gr/" TargetMode="External"/><Relationship Id="rId44" Type="http://schemas.openxmlformats.org/officeDocument/2006/relationships/image" Target="media/image5.pn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www.ktpae.gr" TargetMode="External"/><Relationship Id="rId30" Type="http://schemas.openxmlformats.org/officeDocument/2006/relationships/hyperlink" Target="http://www.eaadhsy.gr/" TargetMode="External"/><Relationship Id="rId35" Type="http://schemas.openxmlformats.org/officeDocument/2006/relationships/hyperlink" Target="http://www.eaadhsy.gr/n4412/n4412fulltextlinks.html" TargetMode="External"/><Relationship Id="rId43" Type="http://schemas.openxmlformats.org/officeDocument/2006/relationships/hyperlink" Target="http://www.gcloud.ktpae.gr/" TargetMode="External"/><Relationship Id="rId48" Type="http://schemas.openxmlformats.org/officeDocument/2006/relationships/header" Target="header4.xml"/><Relationship Id="rId8" Type="http://schemas.openxmlformats.org/officeDocument/2006/relationships/image" Target="media/image1.emf"/><Relationship Id="rId51" Type="http://schemas.openxmlformats.org/officeDocument/2006/relationships/header" Target="header6.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s://www.espa.gr/el/Pages/elibraryFS.aspx?item=2087" TargetMode="External"/><Relationship Id="rId46" Type="http://schemas.openxmlformats.org/officeDocument/2006/relationships/footer" Target="footer5.xml"/><Relationship Id="rId20" Type="http://schemas.openxmlformats.org/officeDocument/2006/relationships/hyperlink" Target="http://www.ktpae.gr" TargetMode="External"/><Relationship Id="rId41" Type="http://schemas.openxmlformats.org/officeDocument/2006/relationships/hyperlink" Target="http://www.mindigital.gr"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s://www.eaadhsy.gr/images/%CE%92-2454_2021-KYA_%CE%95%CE%A3%CE%97%CE%94%CE%97%CE%A3_%CE%A0%CF%81%CE%BF%CE%BC%CE%AE%CE%B8%CE%B5%CE%B9%CE%B5%CF%82_%CE%A5%CF%80%CE%B7%CF%81%CE%B5%CF%83%CE%AF%CE%B5%CF%82.pdf"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art79a" TargetMode="External"/><Relationship Id="rId49" Type="http://schemas.openxmlformats.org/officeDocument/2006/relationships/footer" Target="footer7.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F7A0E-32D0-44B0-BDCB-A5769A50B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137</Pages>
  <Words>55501</Words>
  <Characters>299711</Characters>
  <Application>Microsoft Office Word</Application>
  <DocSecurity>0</DocSecurity>
  <Lines>2497</Lines>
  <Paragraphs>709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Σταυρουλοπούλου Γεωργία</cp:lastModifiedBy>
  <cp:revision>136</cp:revision>
  <cp:lastPrinted>2021-11-02T07:44:00Z</cp:lastPrinted>
  <dcterms:created xsi:type="dcterms:W3CDTF">2021-12-01T10:25:00Z</dcterms:created>
  <dcterms:modified xsi:type="dcterms:W3CDTF">2021-12-08T14:28:00Z</dcterms:modified>
</cp:coreProperties>
</file>